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61054" w14:textId="77777777" w:rsidR="00F22072" w:rsidRDefault="00F22072" w:rsidP="00F220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r>
        <w:rPr>
          <w:b/>
          <w:sz w:val="28"/>
        </w:rPr>
        <w:t xml:space="preserve">A-I – </w:t>
      </w:r>
      <w:r>
        <w:rPr>
          <w:b/>
          <w:sz w:val="26"/>
          <w:szCs w:val="26"/>
        </w:rPr>
        <w:t>Základní informace o žádosti o akreditaci</w:t>
      </w:r>
    </w:p>
    <w:p w14:paraId="587D2BF9" w14:textId="77777777" w:rsidR="00F22072" w:rsidRDefault="00F22072" w:rsidP="00F22072">
      <w:pPr>
        <w:rPr>
          <w:b/>
          <w:sz w:val="28"/>
        </w:rPr>
      </w:pPr>
    </w:p>
    <w:p w14:paraId="550CD7E8" w14:textId="77777777" w:rsidR="00F22072" w:rsidRDefault="00F22072" w:rsidP="00F22072">
      <w:pPr>
        <w:spacing w:after="240"/>
        <w:rPr>
          <w:b/>
          <w:sz w:val="28"/>
        </w:rPr>
      </w:pPr>
    </w:p>
    <w:p w14:paraId="68C3C10F" w14:textId="77777777" w:rsidR="00F22072" w:rsidRDefault="00F22072" w:rsidP="00F22072">
      <w:pPr>
        <w:spacing w:after="240"/>
        <w:rPr>
          <w:b/>
          <w:sz w:val="28"/>
        </w:rPr>
      </w:pPr>
      <w:r>
        <w:rPr>
          <w:b/>
          <w:sz w:val="28"/>
        </w:rPr>
        <w:t xml:space="preserve">Název vysoké školy: Univerzita Tomáše Bati ve Zlíně </w:t>
      </w:r>
    </w:p>
    <w:p w14:paraId="38D25E3A" w14:textId="77777777" w:rsidR="00F22072" w:rsidRDefault="00F22072" w:rsidP="00F22072">
      <w:pPr>
        <w:spacing w:after="240"/>
        <w:ind w:left="3686" w:hanging="3686"/>
        <w:rPr>
          <w:b/>
          <w:sz w:val="28"/>
        </w:rPr>
      </w:pPr>
    </w:p>
    <w:p w14:paraId="7975A19F" w14:textId="77777777" w:rsidR="00F22072" w:rsidRDefault="00F22072" w:rsidP="00F22072">
      <w:pPr>
        <w:spacing w:after="240"/>
        <w:rPr>
          <w:b/>
          <w:sz w:val="28"/>
        </w:rPr>
      </w:pPr>
      <w:r>
        <w:rPr>
          <w:b/>
          <w:sz w:val="28"/>
        </w:rPr>
        <w:t>Název součásti vysoké školy:</w:t>
      </w:r>
      <w:r>
        <w:rPr>
          <w:b/>
          <w:sz w:val="28"/>
        </w:rPr>
        <w:tab/>
        <w:t>Fakulta technologická</w:t>
      </w:r>
    </w:p>
    <w:p w14:paraId="30C646B3" w14:textId="77777777" w:rsidR="00F22072" w:rsidRDefault="00F22072" w:rsidP="00F22072">
      <w:pPr>
        <w:spacing w:after="240"/>
        <w:ind w:left="3544" w:hanging="3544"/>
        <w:rPr>
          <w:b/>
          <w:sz w:val="28"/>
        </w:rPr>
      </w:pPr>
    </w:p>
    <w:p w14:paraId="41931745" w14:textId="77777777" w:rsidR="00F22072" w:rsidRDefault="00F22072" w:rsidP="00F22072">
      <w:pPr>
        <w:spacing w:after="240"/>
        <w:rPr>
          <w:b/>
          <w:sz w:val="28"/>
        </w:rPr>
      </w:pPr>
      <w:r>
        <w:rPr>
          <w:b/>
          <w:sz w:val="28"/>
        </w:rPr>
        <w:t xml:space="preserve">Název spolupracující instituce: </w:t>
      </w:r>
    </w:p>
    <w:p w14:paraId="42F08E87" w14:textId="77777777" w:rsidR="00F22072" w:rsidRDefault="00F22072" w:rsidP="00F22072">
      <w:pPr>
        <w:spacing w:after="240"/>
        <w:rPr>
          <w:b/>
          <w:sz w:val="28"/>
        </w:rPr>
      </w:pPr>
    </w:p>
    <w:p w14:paraId="2198B06E" w14:textId="77777777" w:rsidR="00F22072" w:rsidRDefault="00F22072" w:rsidP="00F22072">
      <w:pPr>
        <w:spacing w:after="240"/>
        <w:rPr>
          <w:b/>
          <w:sz w:val="28"/>
        </w:rPr>
      </w:pPr>
      <w:r>
        <w:rPr>
          <w:b/>
          <w:sz w:val="28"/>
        </w:rPr>
        <w:t>Název studijního programu:</w:t>
      </w:r>
      <w:r>
        <w:rPr>
          <w:b/>
          <w:sz w:val="28"/>
        </w:rPr>
        <w:tab/>
        <w:t>Výrobní inženýrství</w:t>
      </w:r>
    </w:p>
    <w:p w14:paraId="79B52833" w14:textId="77777777" w:rsidR="00F22072" w:rsidRDefault="00F22072" w:rsidP="00F22072">
      <w:pPr>
        <w:spacing w:after="240"/>
        <w:rPr>
          <w:b/>
          <w:sz w:val="28"/>
        </w:rPr>
      </w:pPr>
    </w:p>
    <w:p w14:paraId="35D42E3B" w14:textId="77777777" w:rsidR="00F22072" w:rsidRDefault="00F22072" w:rsidP="00F22072">
      <w:pPr>
        <w:spacing w:after="240"/>
        <w:ind w:left="3544" w:hanging="3544"/>
        <w:rPr>
          <w:sz w:val="28"/>
        </w:rPr>
      </w:pPr>
      <w:r>
        <w:rPr>
          <w:b/>
          <w:sz w:val="28"/>
        </w:rPr>
        <w:t>Typ žádosti o akreditaci:</w:t>
      </w:r>
      <w:r>
        <w:rPr>
          <w:sz w:val="28"/>
        </w:rPr>
        <w:tab/>
      </w:r>
      <w:r w:rsidRPr="00C867A3">
        <w:rPr>
          <w:sz w:val="24"/>
          <w:u w:val="single"/>
        </w:rPr>
        <w:t>udělení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prodloužení platnosti akreditace</w:t>
      </w:r>
      <w:r>
        <w:rPr>
          <w:sz w:val="24"/>
        </w:rPr>
        <w:t xml:space="preserve"> – </w:t>
      </w:r>
      <w:r w:rsidRPr="00C867A3">
        <w:rPr>
          <w:strike/>
          <w:sz w:val="24"/>
        </w:rPr>
        <w:t>rozšíření akreditace</w:t>
      </w:r>
    </w:p>
    <w:p w14:paraId="27FE5118" w14:textId="77777777" w:rsidR="00F22072" w:rsidRDefault="00F22072" w:rsidP="00F22072">
      <w:pPr>
        <w:spacing w:after="240"/>
        <w:rPr>
          <w:b/>
          <w:sz w:val="28"/>
        </w:rPr>
      </w:pPr>
    </w:p>
    <w:p w14:paraId="6279E061" w14:textId="77777777" w:rsidR="00F22072" w:rsidRDefault="00F22072" w:rsidP="00F22072">
      <w:pPr>
        <w:spacing w:after="240"/>
        <w:rPr>
          <w:b/>
          <w:sz w:val="28"/>
        </w:rPr>
      </w:pPr>
      <w:r>
        <w:rPr>
          <w:b/>
          <w:sz w:val="28"/>
        </w:rPr>
        <w:t xml:space="preserve">Schvalující orgán: </w:t>
      </w:r>
      <w:r w:rsidRPr="00C867A3">
        <w:rPr>
          <w:b/>
          <w:sz w:val="28"/>
        </w:rPr>
        <w:t>Rada pro vnitřní hodnocení UTB</w:t>
      </w:r>
    </w:p>
    <w:p w14:paraId="78A1E132" w14:textId="77777777" w:rsidR="00F22072" w:rsidRDefault="00F22072" w:rsidP="00F22072">
      <w:pPr>
        <w:spacing w:after="240"/>
        <w:rPr>
          <w:b/>
          <w:sz w:val="28"/>
        </w:rPr>
      </w:pPr>
    </w:p>
    <w:p w14:paraId="754933F2" w14:textId="77777777" w:rsidR="00F22072" w:rsidRDefault="00F22072" w:rsidP="00F22072">
      <w:pPr>
        <w:spacing w:after="240"/>
        <w:rPr>
          <w:b/>
          <w:sz w:val="28"/>
        </w:rPr>
      </w:pPr>
      <w:r>
        <w:rPr>
          <w:b/>
          <w:sz w:val="28"/>
        </w:rPr>
        <w:t>Datum schválení žádosti:</w:t>
      </w:r>
    </w:p>
    <w:p w14:paraId="145AC3A0" w14:textId="77777777" w:rsidR="00F22072" w:rsidRDefault="00F22072" w:rsidP="00F22072">
      <w:pPr>
        <w:spacing w:after="240"/>
        <w:rPr>
          <w:b/>
          <w:sz w:val="28"/>
        </w:rPr>
      </w:pPr>
    </w:p>
    <w:p w14:paraId="790F9C93" w14:textId="77777777" w:rsidR="00F22072" w:rsidRDefault="00F22072" w:rsidP="00F22072">
      <w:pPr>
        <w:spacing w:after="240"/>
        <w:rPr>
          <w:b/>
          <w:sz w:val="28"/>
        </w:rPr>
      </w:pPr>
      <w:r>
        <w:rPr>
          <w:b/>
          <w:sz w:val="28"/>
        </w:rPr>
        <w:t>Odkaz na elektronickou podobu žádosti:</w:t>
      </w:r>
    </w:p>
    <w:p w14:paraId="66F6B03B" w14:textId="77777777" w:rsidR="00F22072" w:rsidRDefault="00F22072" w:rsidP="00F22072">
      <w:pPr>
        <w:spacing w:after="240"/>
        <w:rPr>
          <w:b/>
          <w:sz w:val="28"/>
        </w:rPr>
      </w:pPr>
    </w:p>
    <w:p w14:paraId="20D3B8F4" w14:textId="77777777" w:rsidR="00F22072" w:rsidRDefault="00F22072" w:rsidP="00F22072">
      <w:pPr>
        <w:spacing w:after="240"/>
        <w:rPr>
          <w:b/>
          <w:sz w:val="28"/>
        </w:rPr>
      </w:pPr>
      <w:r>
        <w:rPr>
          <w:b/>
          <w:sz w:val="28"/>
        </w:rPr>
        <w:t xml:space="preserve">Odkazy na relevantní vnitřní předpisy: </w:t>
      </w:r>
      <w:hyperlink r:id="rId8" w:history="1">
        <w:r w:rsidRPr="008C5008">
          <w:rPr>
            <w:rStyle w:val="Hypertextovodkaz"/>
            <w:b/>
            <w:sz w:val="28"/>
          </w:rPr>
          <w:t>http://www.utb.cz/o-univerzite/vnitrni-predpisy</w:t>
        </w:r>
      </w:hyperlink>
    </w:p>
    <w:p w14:paraId="756B233B" w14:textId="77777777" w:rsidR="00F22072" w:rsidRDefault="00F22072" w:rsidP="00F22072">
      <w:pPr>
        <w:spacing w:after="240"/>
        <w:rPr>
          <w:b/>
          <w:sz w:val="28"/>
        </w:rPr>
      </w:pPr>
    </w:p>
    <w:p w14:paraId="2A339049" w14:textId="77777777" w:rsidR="00F22072" w:rsidRDefault="00F22072" w:rsidP="00F22072">
      <w:pPr>
        <w:spacing w:after="240"/>
        <w:rPr>
          <w:b/>
          <w:sz w:val="28"/>
        </w:rPr>
      </w:pPr>
    </w:p>
    <w:p w14:paraId="1733121F" w14:textId="77777777" w:rsidR="00F22072" w:rsidRDefault="00F22072" w:rsidP="00F22072">
      <w:pPr>
        <w:spacing w:after="240"/>
        <w:rPr>
          <w:b/>
          <w:sz w:val="28"/>
        </w:rPr>
      </w:pPr>
      <w:r>
        <w:rPr>
          <w:b/>
          <w:sz w:val="28"/>
        </w:rPr>
        <w:t>ISCED F: 0710, 0531</w:t>
      </w:r>
    </w:p>
    <w:p w14:paraId="1D4ADB52" w14:textId="77777777" w:rsidR="00F22072" w:rsidRDefault="00F22072"/>
    <w:p w14:paraId="5BCCAB22" w14:textId="77777777" w:rsidR="00F22072" w:rsidRDefault="00F22072">
      <w:r>
        <w:br w:type="page"/>
      </w:r>
    </w:p>
    <w:tbl>
      <w:tblPr>
        <w:tblW w:w="1022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6"/>
        <w:gridCol w:w="1932"/>
        <w:gridCol w:w="12"/>
        <w:gridCol w:w="7"/>
        <w:gridCol w:w="680"/>
        <w:gridCol w:w="8"/>
        <w:gridCol w:w="20"/>
        <w:gridCol w:w="426"/>
        <w:gridCol w:w="83"/>
        <w:gridCol w:w="34"/>
        <w:gridCol w:w="15"/>
        <w:gridCol w:w="360"/>
        <w:gridCol w:w="217"/>
        <w:gridCol w:w="118"/>
        <w:gridCol w:w="19"/>
        <w:gridCol w:w="430"/>
        <w:gridCol w:w="140"/>
        <w:gridCol w:w="210"/>
        <w:gridCol w:w="2835"/>
        <w:gridCol w:w="1209"/>
        <w:gridCol w:w="15"/>
        <w:gridCol w:w="515"/>
        <w:gridCol w:w="37"/>
        <w:gridCol w:w="17"/>
        <w:gridCol w:w="692"/>
        <w:gridCol w:w="18"/>
        <w:tblGridChange w:id="0">
          <w:tblGrid>
            <w:gridCol w:w="176"/>
            <w:gridCol w:w="1932"/>
            <w:gridCol w:w="12"/>
            <w:gridCol w:w="7"/>
            <w:gridCol w:w="680"/>
            <w:gridCol w:w="8"/>
            <w:gridCol w:w="20"/>
            <w:gridCol w:w="426"/>
            <w:gridCol w:w="83"/>
            <w:gridCol w:w="34"/>
            <w:gridCol w:w="15"/>
            <w:gridCol w:w="360"/>
            <w:gridCol w:w="217"/>
            <w:gridCol w:w="118"/>
            <w:gridCol w:w="19"/>
            <w:gridCol w:w="430"/>
            <w:gridCol w:w="140"/>
            <w:gridCol w:w="210"/>
            <w:gridCol w:w="2835"/>
            <w:gridCol w:w="1209"/>
            <w:gridCol w:w="15"/>
            <w:gridCol w:w="515"/>
            <w:gridCol w:w="37"/>
            <w:gridCol w:w="17"/>
            <w:gridCol w:w="692"/>
            <w:gridCol w:w="18"/>
          </w:tblGrid>
        </w:tblGridChange>
      </w:tblGrid>
      <w:tr w:rsidR="00086900" w14:paraId="610B4D37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9285" w:type="dxa"/>
            <w:gridSpan w:val="21"/>
            <w:tcBorders>
              <w:bottom w:val="double" w:sz="4" w:space="0" w:color="auto"/>
            </w:tcBorders>
            <w:shd w:val="clear" w:color="auto" w:fill="BDD6EE"/>
          </w:tcPr>
          <w:p w14:paraId="55CE2917" w14:textId="77777777" w:rsidR="00086900" w:rsidRDefault="00086900" w:rsidP="00867718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</w:p>
        </w:tc>
      </w:tr>
      <w:tr w:rsidR="00086900" w14:paraId="2F876D6A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14:paraId="099E2C79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117" w:type="dxa"/>
            <w:gridSpan w:val="13"/>
            <w:tcBorders>
              <w:bottom w:val="single" w:sz="2" w:space="0" w:color="auto"/>
            </w:tcBorders>
          </w:tcPr>
          <w:p w14:paraId="141CCA3E" w14:textId="77777777" w:rsidR="00086900" w:rsidRPr="00086900" w:rsidRDefault="00086900" w:rsidP="00867718">
            <w:pPr>
              <w:rPr>
                <w:b/>
              </w:rPr>
            </w:pPr>
            <w:r w:rsidRPr="00086900">
              <w:rPr>
                <w:b/>
              </w:rPr>
              <w:t>Výrobní inženýrství</w:t>
            </w:r>
          </w:p>
        </w:tc>
      </w:tr>
      <w:tr w:rsidR="00086900" w14:paraId="752E2FE4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14:paraId="797D3A85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117" w:type="dxa"/>
            <w:gridSpan w:val="13"/>
            <w:tcBorders>
              <w:bottom w:val="single" w:sz="2" w:space="0" w:color="auto"/>
            </w:tcBorders>
          </w:tcPr>
          <w:p w14:paraId="543AF74D" w14:textId="77777777" w:rsidR="00086900" w:rsidRDefault="00086900" w:rsidP="00867718">
            <w:r>
              <w:t xml:space="preserve">magisterský </w:t>
            </w:r>
          </w:p>
        </w:tc>
      </w:tr>
      <w:tr w:rsidR="00086900" w14:paraId="3D9383A3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14:paraId="07F045C0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117" w:type="dxa"/>
            <w:gridSpan w:val="13"/>
            <w:tcBorders>
              <w:bottom w:val="single" w:sz="2" w:space="0" w:color="auto"/>
            </w:tcBorders>
          </w:tcPr>
          <w:p w14:paraId="27B09D69" w14:textId="77777777" w:rsidR="00086900" w:rsidRDefault="00086900" w:rsidP="00867718">
            <w:r>
              <w:t xml:space="preserve">akademicky zaměřený </w:t>
            </w:r>
          </w:p>
        </w:tc>
      </w:tr>
      <w:tr w:rsidR="00086900" w14:paraId="0429DC84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14:paraId="5F2DCA6C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117" w:type="dxa"/>
            <w:gridSpan w:val="13"/>
            <w:tcBorders>
              <w:bottom w:val="single" w:sz="2" w:space="0" w:color="auto"/>
            </w:tcBorders>
          </w:tcPr>
          <w:p w14:paraId="7ABB72A3" w14:textId="77777777" w:rsidR="00086900" w:rsidRDefault="00086900" w:rsidP="00086900">
            <w:r>
              <w:t>prezenční – kombinovaná</w:t>
            </w:r>
          </w:p>
        </w:tc>
      </w:tr>
      <w:tr w:rsidR="00086900" w14:paraId="7B06C05E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14:paraId="54FD6CD3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117" w:type="dxa"/>
            <w:gridSpan w:val="13"/>
            <w:tcBorders>
              <w:bottom w:val="single" w:sz="2" w:space="0" w:color="auto"/>
            </w:tcBorders>
          </w:tcPr>
          <w:p w14:paraId="1944AF53" w14:textId="77777777" w:rsidR="00086900" w:rsidRDefault="00086900" w:rsidP="00867718">
            <w:r>
              <w:t>2 roky</w:t>
            </w:r>
          </w:p>
        </w:tc>
      </w:tr>
      <w:tr w:rsidR="00086900" w14:paraId="3B704F1B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14:paraId="4D0EBF59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117" w:type="dxa"/>
            <w:gridSpan w:val="13"/>
            <w:tcBorders>
              <w:bottom w:val="single" w:sz="2" w:space="0" w:color="auto"/>
            </w:tcBorders>
          </w:tcPr>
          <w:p w14:paraId="49CF9412" w14:textId="77777777" w:rsidR="00086900" w:rsidRDefault="00086900" w:rsidP="00086900">
            <w:r>
              <w:t>český</w:t>
            </w:r>
          </w:p>
        </w:tc>
      </w:tr>
      <w:tr w:rsidR="00086900" w14:paraId="520C420C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14:paraId="5E978D1B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117" w:type="dxa"/>
            <w:gridSpan w:val="13"/>
            <w:tcBorders>
              <w:bottom w:val="single" w:sz="2" w:space="0" w:color="auto"/>
            </w:tcBorders>
          </w:tcPr>
          <w:p w14:paraId="770D3DE4" w14:textId="77777777" w:rsidR="00086900" w:rsidRDefault="00086900" w:rsidP="00867718">
            <w:r>
              <w:t>inženýr (Ing.)</w:t>
            </w:r>
          </w:p>
        </w:tc>
      </w:tr>
      <w:tr w:rsidR="00086900" w14:paraId="2CADBE3C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14:paraId="3B4EA7B1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543" w:type="dxa"/>
            <w:gridSpan w:val="9"/>
            <w:tcBorders>
              <w:bottom w:val="single" w:sz="2" w:space="0" w:color="auto"/>
            </w:tcBorders>
          </w:tcPr>
          <w:p w14:paraId="53840944" w14:textId="77777777" w:rsidR="00086900" w:rsidRDefault="00086900" w:rsidP="00867718">
            <w:r>
              <w:t>ne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F7CAAC"/>
          </w:tcPr>
          <w:p w14:paraId="0B6458FD" w14:textId="77777777" w:rsidR="00086900" w:rsidRPr="005F401C" w:rsidRDefault="00086900" w:rsidP="00867718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739" w:type="dxa"/>
            <w:gridSpan w:val="3"/>
            <w:tcBorders>
              <w:bottom w:val="single" w:sz="2" w:space="0" w:color="auto"/>
            </w:tcBorders>
          </w:tcPr>
          <w:p w14:paraId="23B688E0" w14:textId="77777777" w:rsidR="00086900" w:rsidRDefault="00086900" w:rsidP="00867718">
            <w:r>
              <w:t>---</w:t>
            </w:r>
          </w:p>
        </w:tc>
      </w:tr>
      <w:tr w:rsidR="00086900" w14:paraId="11729AE7" w14:textId="77777777" w:rsidTr="0009166D">
        <w:trPr>
          <w:gridBefore w:val="1"/>
          <w:gridAfter w:val="4"/>
          <w:wBefore w:w="176" w:type="dxa"/>
          <w:wAfter w:w="764" w:type="dxa"/>
          <w:trHeight w:val="70"/>
        </w:trPr>
        <w:tc>
          <w:tcPr>
            <w:tcW w:w="3168" w:type="dxa"/>
            <w:gridSpan w:val="8"/>
            <w:tcBorders>
              <w:bottom w:val="single" w:sz="2" w:space="0" w:color="auto"/>
            </w:tcBorders>
            <w:shd w:val="clear" w:color="auto" w:fill="F7CAAC"/>
          </w:tcPr>
          <w:p w14:paraId="2067DADE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117" w:type="dxa"/>
            <w:gridSpan w:val="13"/>
            <w:tcBorders>
              <w:bottom w:val="single" w:sz="2" w:space="0" w:color="auto"/>
            </w:tcBorders>
          </w:tcPr>
          <w:p w14:paraId="4B442CAC" w14:textId="77777777" w:rsidR="00086900" w:rsidRDefault="00086900" w:rsidP="00867718">
            <w:r w:rsidRPr="004800E3">
              <w:t>doc. Ing. Michal Staněk, Ph.D.</w:t>
            </w:r>
          </w:p>
        </w:tc>
      </w:tr>
      <w:tr w:rsidR="00086900" w14:paraId="354A2D85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316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4AD5047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11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B51F" w14:textId="77777777" w:rsidR="00086900" w:rsidRDefault="00086900" w:rsidP="00867718">
            <w:r>
              <w:t>ne</w:t>
            </w:r>
          </w:p>
        </w:tc>
      </w:tr>
      <w:tr w:rsidR="00086900" w14:paraId="3E3519E6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316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9C11730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11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37E66" w14:textId="77777777" w:rsidR="00086900" w:rsidRDefault="00086900" w:rsidP="00867718">
            <w:r>
              <w:t>ne</w:t>
            </w:r>
          </w:p>
        </w:tc>
      </w:tr>
      <w:tr w:rsidR="00086900" w14:paraId="6F22FE92" w14:textId="77777777" w:rsidTr="0009166D">
        <w:trPr>
          <w:gridBefore w:val="1"/>
          <w:gridAfter w:val="4"/>
          <w:wBefore w:w="176" w:type="dxa"/>
          <w:wAfter w:w="764" w:type="dxa"/>
          <w:trHeight w:val="438"/>
        </w:trPr>
        <w:tc>
          <w:tcPr>
            <w:tcW w:w="316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62F565D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117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0DE0A" w14:textId="77777777" w:rsidR="00086900" w:rsidRDefault="00086900" w:rsidP="00867718">
            <w:r>
              <w:t>ne</w:t>
            </w:r>
          </w:p>
        </w:tc>
      </w:tr>
      <w:tr w:rsidR="00086900" w14:paraId="3BE58157" w14:textId="77777777" w:rsidTr="0009166D">
        <w:trPr>
          <w:gridBefore w:val="1"/>
          <w:gridAfter w:val="4"/>
          <w:wBefore w:w="176" w:type="dxa"/>
          <w:wAfter w:w="764" w:type="dxa"/>
        </w:trPr>
        <w:tc>
          <w:tcPr>
            <w:tcW w:w="9285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14:paraId="2C8D182F" w14:textId="77777777" w:rsidR="00086900" w:rsidRDefault="00086900" w:rsidP="00867718">
            <w:pPr>
              <w:jc w:val="both"/>
            </w:pPr>
            <w:proofErr w:type="gramStart"/>
            <w:r>
              <w:rPr>
                <w:b/>
              </w:rPr>
              <w:t>Oblast(i) vzdělávání</w:t>
            </w:r>
            <w:proofErr w:type="gramEnd"/>
            <w:r>
              <w:rPr>
                <w:b/>
              </w:rPr>
              <w:t xml:space="preserve"> a u kombinovaného studijního programu podíl jednotlivých oblastí vzdělávání v %</w:t>
            </w:r>
          </w:p>
        </w:tc>
      </w:tr>
      <w:tr w:rsidR="00086900" w14:paraId="736AD1A0" w14:textId="77777777" w:rsidTr="0009166D">
        <w:trPr>
          <w:gridBefore w:val="1"/>
          <w:gridAfter w:val="4"/>
          <w:wBefore w:w="176" w:type="dxa"/>
          <w:wAfter w:w="764" w:type="dxa"/>
          <w:trHeight w:val="599"/>
        </w:trPr>
        <w:tc>
          <w:tcPr>
            <w:tcW w:w="9285" w:type="dxa"/>
            <w:gridSpan w:val="21"/>
            <w:shd w:val="clear" w:color="auto" w:fill="FFFFFF"/>
          </w:tcPr>
          <w:p w14:paraId="6E9FBE45" w14:textId="635BFC67" w:rsidR="00086900" w:rsidRDefault="00086900" w:rsidP="00086900">
            <w:pPr>
              <w:spacing w:before="120" w:after="120" w:line="264" w:lineRule="auto"/>
              <w:jc w:val="both"/>
            </w:pPr>
            <w:del w:id="1" w:author="Simona Mrkvičková" w:date="2018-04-13T13:09:00Z">
              <w:r w:rsidDel="001F228D">
                <w:delText>75</w:delText>
              </w:r>
            </w:del>
            <w:ins w:id="2" w:author="Simona Mrkvičková" w:date="2018-04-13T13:09:00Z">
              <w:r w:rsidR="001F228D">
                <w:t>79</w:t>
              </w:r>
            </w:ins>
            <w:r>
              <w:t>% Strojírenství, Technologie a Materiály</w:t>
            </w:r>
          </w:p>
          <w:p w14:paraId="01534AD7" w14:textId="1778905D" w:rsidR="00086900" w:rsidRDefault="00086900" w:rsidP="001F228D">
            <w:pPr>
              <w:spacing w:before="120" w:after="120" w:line="264" w:lineRule="auto"/>
              <w:jc w:val="both"/>
            </w:pPr>
            <w:del w:id="3" w:author="Simona Mrkvičková" w:date="2018-04-13T13:09:00Z">
              <w:r w:rsidRPr="001B0D1E" w:rsidDel="001F228D">
                <w:delText>25</w:delText>
              </w:r>
            </w:del>
            <w:ins w:id="4" w:author="Simona Mrkvičková" w:date="2018-04-13T13:09:00Z">
              <w:r w:rsidR="001F228D" w:rsidRPr="001B0D1E">
                <w:t>2</w:t>
              </w:r>
              <w:r w:rsidR="001F228D">
                <w:t>1</w:t>
              </w:r>
            </w:ins>
            <w:r w:rsidRPr="001B0D1E">
              <w:t>% Chemie</w:t>
            </w:r>
          </w:p>
        </w:tc>
      </w:tr>
      <w:tr w:rsidR="00086900" w14:paraId="5C7C597F" w14:textId="77777777" w:rsidTr="0009166D">
        <w:trPr>
          <w:gridBefore w:val="1"/>
          <w:gridAfter w:val="4"/>
          <w:wBefore w:w="176" w:type="dxa"/>
          <w:wAfter w:w="764" w:type="dxa"/>
          <w:trHeight w:val="70"/>
        </w:trPr>
        <w:tc>
          <w:tcPr>
            <w:tcW w:w="9285" w:type="dxa"/>
            <w:gridSpan w:val="21"/>
            <w:shd w:val="clear" w:color="auto" w:fill="F7CAAC"/>
          </w:tcPr>
          <w:p w14:paraId="63F8D7D1" w14:textId="77777777" w:rsidR="00086900" w:rsidRDefault="00086900" w:rsidP="00867718">
            <w:r>
              <w:rPr>
                <w:b/>
              </w:rPr>
              <w:t>Cíle studia ve studijním programu</w:t>
            </w:r>
          </w:p>
        </w:tc>
      </w:tr>
      <w:tr w:rsidR="00086900" w14:paraId="77F6101E" w14:textId="77777777" w:rsidTr="0009166D">
        <w:trPr>
          <w:gridBefore w:val="1"/>
          <w:gridAfter w:val="4"/>
          <w:wBefore w:w="176" w:type="dxa"/>
          <w:wAfter w:w="764" w:type="dxa"/>
          <w:trHeight w:val="2108"/>
        </w:trPr>
        <w:tc>
          <w:tcPr>
            <w:tcW w:w="9285" w:type="dxa"/>
            <w:gridSpan w:val="21"/>
            <w:shd w:val="clear" w:color="auto" w:fill="FFFFFF"/>
          </w:tcPr>
          <w:p w14:paraId="29823E8C" w14:textId="77777777" w:rsidR="00086900" w:rsidRPr="00674A1E" w:rsidRDefault="00086900" w:rsidP="00086900">
            <w:pPr>
              <w:spacing w:before="120" w:after="120" w:line="264" w:lineRule="auto"/>
              <w:jc w:val="both"/>
            </w:pPr>
            <w:r>
              <w:t>Výrobní</w:t>
            </w:r>
            <w:r w:rsidRPr="00072CA6">
              <w:t xml:space="preserve"> inženýrství</w:t>
            </w:r>
            <w:r>
              <w:t xml:space="preserve"> se </w:t>
            </w:r>
            <w:r w:rsidRPr="004800E3">
              <w:t xml:space="preserve">specializací </w:t>
            </w:r>
            <w:r>
              <w:t xml:space="preserve">je koncipováno jako interdisciplinární inženýrský obor obsahující a propojující technické, konstrukční, technologické a řídící znalosti </w:t>
            </w:r>
            <w:r w:rsidRPr="00072CA6">
              <w:t>strojírenských disciplín souvisejících s návrhem výrobků z</w:t>
            </w:r>
            <w:r>
              <w:t xml:space="preserve"> kovů, polymerů (včetně elastomerů) </w:t>
            </w:r>
            <w:r w:rsidRPr="00072CA6">
              <w:t xml:space="preserve">a kompozitů na polymerní bázi. </w:t>
            </w:r>
            <w:r>
              <w:t>M</w:t>
            </w:r>
            <w:r w:rsidRPr="003A473F">
              <w:t>ezioborový charakter studia</w:t>
            </w:r>
            <w:r>
              <w:t>,</w:t>
            </w:r>
            <w:r w:rsidRPr="00072CA6">
              <w:t xml:space="preserve"> </w:t>
            </w:r>
            <w:r>
              <w:t>u něhož jsou vyžadovány</w:t>
            </w:r>
            <w:r w:rsidRPr="00072CA6">
              <w:t xml:space="preserve"> i znalosti </w:t>
            </w:r>
            <w:r>
              <w:t xml:space="preserve">z charakterizace </w:t>
            </w:r>
            <w:r w:rsidRPr="004800E3">
              <w:t xml:space="preserve">materiálů v rozsahu </w:t>
            </w:r>
            <w:r w:rsidRPr="00150348">
              <w:t>potřebné</w:t>
            </w:r>
            <w:r w:rsidRPr="00072CA6">
              <w:t xml:space="preserve">m pro zvládnutí odborných disciplín souvisejícími s </w:t>
            </w:r>
            <w:r>
              <w:t xml:space="preserve">jejich </w:t>
            </w:r>
            <w:r w:rsidRPr="00072CA6">
              <w:t>zpr</w:t>
            </w:r>
            <w:r>
              <w:t>acováním, předpokládá rozsáhlé znalosti struktury multifunkčních polymerních a kovových materiálů</w:t>
            </w:r>
            <w:r w:rsidRPr="00072CA6">
              <w:t>. Velký důraz je kladen na využití CAD, CAM a FEM aplikac</w:t>
            </w:r>
            <w:r>
              <w:t xml:space="preserve">í </w:t>
            </w:r>
            <w:r w:rsidR="00A153D5">
              <w:t>-</w:t>
            </w:r>
            <w:r>
              <w:t xml:space="preserve"> </w:t>
            </w:r>
            <w:r w:rsidRPr="00072CA6">
              <w:t xml:space="preserve">na počítačovou podporu technologie, programování </w:t>
            </w:r>
            <w:r w:rsidRPr="00674A1E">
              <w:t xml:space="preserve">CNC strojů, CAD-CAM systémy, počítačové systémy na podporu logistiky a dalších činností, a dále na znalosti CAPP (Computer </w:t>
            </w:r>
            <w:r>
              <w:t>A</w:t>
            </w:r>
            <w:r w:rsidRPr="00674A1E">
              <w:t xml:space="preserve">ided </w:t>
            </w:r>
            <w:r>
              <w:t>P</w:t>
            </w:r>
            <w:r w:rsidRPr="00674A1E">
              <w:t xml:space="preserve">rocess </w:t>
            </w:r>
            <w:r>
              <w:t>P</w:t>
            </w:r>
            <w:r w:rsidRPr="00674A1E">
              <w:t xml:space="preserve">lanning) a CIM (Computer </w:t>
            </w:r>
            <w:r>
              <w:t>I</w:t>
            </w:r>
            <w:r w:rsidRPr="00674A1E">
              <w:t xml:space="preserve">ntegrated </w:t>
            </w:r>
            <w:r>
              <w:t>M</w:t>
            </w:r>
            <w:r w:rsidRPr="00674A1E">
              <w:t>anufacturing) technologií.</w:t>
            </w:r>
          </w:p>
          <w:p w14:paraId="04A6396F" w14:textId="77777777" w:rsidR="00086900" w:rsidRDefault="00086900" w:rsidP="00086900">
            <w:pPr>
              <w:spacing w:before="120" w:after="120" w:line="264" w:lineRule="auto"/>
              <w:jc w:val="both"/>
            </w:pPr>
            <w:r w:rsidRPr="00072CA6">
              <w:t>Studenti</w:t>
            </w:r>
            <w:r>
              <w:t xml:space="preserve"> </w:t>
            </w:r>
            <w:r w:rsidRPr="006C72CF">
              <w:t xml:space="preserve">studijního </w:t>
            </w:r>
            <w:r>
              <w:t xml:space="preserve">programu </w:t>
            </w:r>
            <w:r w:rsidRPr="006C72CF">
              <w:t xml:space="preserve">Výrobní inženýrství </w:t>
            </w:r>
            <w:r>
              <w:t xml:space="preserve">se specializací </w:t>
            </w:r>
            <w:r w:rsidRPr="006C72CF">
              <w:t>získávají</w:t>
            </w:r>
            <w:r w:rsidRPr="00072CA6">
              <w:t xml:space="preserve"> teoretické a praktické znalosti </w:t>
            </w:r>
            <w:r>
              <w:t>fundamentálních a</w:t>
            </w:r>
            <w:r w:rsidRPr="00072CA6">
              <w:t xml:space="preserve"> nekonvenčních technologických procesů jako </w:t>
            </w:r>
            <w:r w:rsidRPr="00150348">
              <w:t>jsou tváření, slévání, lisování, obrábění kovů a polymerů</w:t>
            </w:r>
            <w:r w:rsidRPr="00072CA6">
              <w:t>,</w:t>
            </w:r>
            <w:r>
              <w:t xml:space="preserve"> vysokorychlostní obrábění</w:t>
            </w:r>
            <w:r w:rsidRPr="00072CA6">
              <w:t xml:space="preserve"> </w:t>
            </w:r>
            <w:r>
              <w:t>(</w:t>
            </w:r>
            <w:r w:rsidRPr="00072CA6">
              <w:t>HSC</w:t>
            </w:r>
            <w:r>
              <w:t>)</w:t>
            </w:r>
            <w:r w:rsidRPr="00072CA6">
              <w:t>, laserové</w:t>
            </w:r>
            <w:r>
              <w:t xml:space="preserve"> obrábění, </w:t>
            </w:r>
            <w:r w:rsidRPr="004800E3">
              <w:t>tepelné zpracování</w:t>
            </w:r>
            <w:r>
              <w:t xml:space="preserve">, i nových výrobních postupů jako jsou aditivní technologie či vstřikování kovových práškových materiálů (MIM), pro kterou je na UTB k dispozici v rámci České republiky zcela unikátní provozní zařízení. Pozornost je zaměřena i na povrchové </w:t>
            </w:r>
            <w:r w:rsidRPr="00072CA6">
              <w:t>úpravy</w:t>
            </w:r>
            <w:r>
              <w:t xml:space="preserve"> nástrojů a kvantitativní </w:t>
            </w:r>
            <w:r w:rsidRPr="004800E3">
              <w:t>vyhodnocování povrchů nástrojů i výrobků, projektování výrobních procesů a systémů, a na logistiku a technologické plánování</w:t>
            </w:r>
            <w:r w:rsidRPr="00072CA6">
              <w:t>, které se uplatňují jak při zpracování kovů, tak v</w:t>
            </w:r>
            <w:r>
              <w:t> plastikářských a gumárenských zpracovatelských</w:t>
            </w:r>
            <w:r w:rsidRPr="00072CA6">
              <w:t xml:space="preserve"> technologi</w:t>
            </w:r>
            <w:r>
              <w:t>ích</w:t>
            </w:r>
            <w:r w:rsidRPr="00072CA6">
              <w:t xml:space="preserve">. </w:t>
            </w:r>
          </w:p>
        </w:tc>
      </w:tr>
      <w:tr w:rsidR="00086900" w14:paraId="5176BF24" w14:textId="77777777" w:rsidTr="0009166D">
        <w:trPr>
          <w:gridBefore w:val="1"/>
          <w:gridAfter w:val="4"/>
          <w:wBefore w:w="176" w:type="dxa"/>
          <w:wAfter w:w="764" w:type="dxa"/>
          <w:trHeight w:val="187"/>
        </w:trPr>
        <w:tc>
          <w:tcPr>
            <w:tcW w:w="9285" w:type="dxa"/>
            <w:gridSpan w:val="21"/>
            <w:shd w:val="clear" w:color="auto" w:fill="F7CAAC"/>
          </w:tcPr>
          <w:p w14:paraId="35D542F7" w14:textId="77777777" w:rsidR="00086900" w:rsidRDefault="00086900" w:rsidP="00867718">
            <w:pPr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086900" w14:paraId="73B38BAB" w14:textId="77777777" w:rsidTr="0009166D">
        <w:trPr>
          <w:gridBefore w:val="1"/>
          <w:gridAfter w:val="4"/>
          <w:wBefore w:w="176" w:type="dxa"/>
          <w:wAfter w:w="764" w:type="dxa"/>
          <w:trHeight w:val="566"/>
        </w:trPr>
        <w:tc>
          <w:tcPr>
            <w:tcW w:w="9285" w:type="dxa"/>
            <w:gridSpan w:val="21"/>
            <w:shd w:val="clear" w:color="auto" w:fill="FFFFFF"/>
          </w:tcPr>
          <w:p w14:paraId="538FB7DF" w14:textId="77777777" w:rsidR="00086900" w:rsidRDefault="00086900" w:rsidP="00086900">
            <w:pPr>
              <w:spacing w:before="120" w:after="120" w:line="264" w:lineRule="auto"/>
              <w:jc w:val="both"/>
            </w:pPr>
            <w:r>
              <w:t>Mezioborový</w:t>
            </w:r>
            <w:r w:rsidRPr="00072CA6">
              <w:t xml:space="preserve"> charakter studia </w:t>
            </w:r>
            <w:r>
              <w:t>umožňuje vychovat absolventy schopné</w:t>
            </w:r>
            <w:r w:rsidRPr="00072CA6">
              <w:t xml:space="preserve"> řešit problémy související se zpracováním kov</w:t>
            </w:r>
            <w:r>
              <w:t>ových a nekovových materiálů, ve specializaci s důrazem na tzv. multifunkční materiály na bázi</w:t>
            </w:r>
            <w:r w:rsidRPr="00072CA6">
              <w:t xml:space="preserve"> </w:t>
            </w:r>
            <w:r>
              <w:t xml:space="preserve">plastů, pryže a kompozitů, </w:t>
            </w:r>
            <w:r w:rsidRPr="00072CA6">
              <w:t xml:space="preserve">s návrhy a výrobou </w:t>
            </w:r>
            <w:r>
              <w:t xml:space="preserve">zpracovatelských </w:t>
            </w:r>
            <w:r w:rsidRPr="00072CA6">
              <w:t>nástrojů s využitím výrobního zařízení včetně robotů a manipulátorů</w:t>
            </w:r>
            <w:r>
              <w:t>. Důraz je kladen na schopnosti prakticky využívat a dále rozvíjet analytické metody při řešení technických problémů.</w:t>
            </w:r>
          </w:p>
          <w:p w14:paraId="4B8DC026" w14:textId="77777777" w:rsidR="00086900" w:rsidRDefault="00086900" w:rsidP="00086900">
            <w:pPr>
              <w:autoSpaceDE w:val="0"/>
              <w:autoSpaceDN w:val="0"/>
              <w:adjustRightInd w:val="0"/>
              <w:spacing w:before="120" w:after="120" w:line="264" w:lineRule="auto"/>
              <w:jc w:val="both"/>
            </w:pPr>
            <w:r w:rsidRPr="00072CA6">
              <w:t xml:space="preserve">Absolventi jsou </w:t>
            </w:r>
            <w:r>
              <w:t xml:space="preserve">inženýři, kteří jsou schopni samostatně a tvůrčím způsobem komplexně řešit </w:t>
            </w:r>
            <w:r w:rsidRPr="00072CA6">
              <w:t>technick</w:t>
            </w:r>
            <w:r>
              <w:t>ou a technologickou</w:t>
            </w:r>
            <w:r w:rsidRPr="00072CA6">
              <w:t xml:space="preserve"> příprav</w:t>
            </w:r>
            <w:r>
              <w:t>u</w:t>
            </w:r>
            <w:r w:rsidRPr="00072CA6">
              <w:t xml:space="preserve"> výroby</w:t>
            </w:r>
            <w:r>
              <w:t>, a s využitím znalostí teorií, konceptů a metod rozvíjet procesy, jejich navrhování a vedení. H</w:t>
            </w:r>
            <w:r w:rsidRPr="00072CA6">
              <w:t>lubok</w:t>
            </w:r>
            <w:r>
              <w:t>é</w:t>
            </w:r>
            <w:r w:rsidRPr="00072CA6">
              <w:t xml:space="preserve"> znalost</w:t>
            </w:r>
            <w:r>
              <w:t>i</w:t>
            </w:r>
            <w:r w:rsidRPr="00072CA6">
              <w:t xml:space="preserve"> </w:t>
            </w:r>
            <w:r>
              <w:t xml:space="preserve">současných technologií, </w:t>
            </w:r>
            <w:r w:rsidRPr="00072CA6">
              <w:t>výpočetní techniky, programování ve výrobě a potřebný</w:t>
            </w:r>
            <w:r>
              <w:t>ch</w:t>
            </w:r>
            <w:r w:rsidRPr="00072CA6">
              <w:t xml:space="preserve"> znalost</w:t>
            </w:r>
            <w:r>
              <w:t>í</w:t>
            </w:r>
            <w:r w:rsidRPr="00072CA6">
              <w:t xml:space="preserve"> z oblasti </w:t>
            </w:r>
            <w:r>
              <w:t xml:space="preserve">materiálů, </w:t>
            </w:r>
            <w:r w:rsidRPr="00072CA6">
              <w:t>technických měřicích metod,</w:t>
            </w:r>
            <w:r>
              <w:t xml:space="preserve"> </w:t>
            </w:r>
            <w:r w:rsidRPr="00072CA6">
              <w:t>výrobní logistiky a plánování výroby</w:t>
            </w:r>
            <w:r>
              <w:t xml:space="preserve"> předurčují absolventy pro mimořádné a perspektivní uplatnění ve</w:t>
            </w:r>
            <w:r w:rsidRPr="00072CA6">
              <w:t xml:space="preserve"> </w:t>
            </w:r>
            <w:r>
              <w:t>výrobě zpracovatelských nástrojů,</w:t>
            </w:r>
            <w:r w:rsidRPr="00072CA6">
              <w:t xml:space="preserve"> v</w:t>
            </w:r>
            <w:r>
              <w:t>e</w:t>
            </w:r>
            <w:r w:rsidRPr="00072CA6">
              <w:t xml:space="preserve"> strojírenských</w:t>
            </w:r>
            <w:r>
              <w:t xml:space="preserve"> </w:t>
            </w:r>
            <w:r w:rsidRPr="00072CA6">
              <w:t>podnicích s CNC technikou</w:t>
            </w:r>
            <w:r>
              <w:t>, nekonvenčními a aditivními</w:t>
            </w:r>
            <w:r w:rsidRPr="00072CA6">
              <w:t xml:space="preserve"> </w:t>
            </w:r>
            <w:r>
              <w:t xml:space="preserve">technologiemi, </w:t>
            </w:r>
            <w:r w:rsidRPr="00072CA6">
              <w:t xml:space="preserve">a v provozech </w:t>
            </w:r>
            <w:r>
              <w:t>plastikářských a gumárenských</w:t>
            </w:r>
            <w:r w:rsidRPr="00072CA6">
              <w:t xml:space="preserve"> </w:t>
            </w:r>
            <w:r>
              <w:t>firem.</w:t>
            </w:r>
            <w:r w:rsidRPr="00072CA6">
              <w:t xml:space="preserve"> </w:t>
            </w:r>
          </w:p>
          <w:p w14:paraId="18115F5A" w14:textId="77777777" w:rsidR="00086900" w:rsidRDefault="00086900" w:rsidP="00086900">
            <w:pPr>
              <w:autoSpaceDE w:val="0"/>
              <w:autoSpaceDN w:val="0"/>
              <w:adjustRightInd w:val="0"/>
              <w:spacing w:before="120" w:after="120" w:line="264" w:lineRule="auto"/>
              <w:jc w:val="both"/>
            </w:pPr>
            <w:r w:rsidRPr="0001226D">
              <w:lastRenderedPageBreak/>
              <w:t xml:space="preserve">Absolvent </w:t>
            </w:r>
            <w:r>
              <w:t xml:space="preserve">umí s pomocí pokročilých výzkumných technik </w:t>
            </w:r>
            <w:r w:rsidRPr="0001226D">
              <w:t xml:space="preserve">řešit problémy související se zpracováním </w:t>
            </w:r>
            <w:r>
              <w:t>kovových i nekovových materiálů</w:t>
            </w:r>
            <w:r w:rsidRPr="0001226D">
              <w:t>, s navrhováním a výrobou nástrojů</w:t>
            </w:r>
            <w:r>
              <w:t>,</w:t>
            </w:r>
            <w:r w:rsidRPr="0001226D">
              <w:t xml:space="preserve"> a také s využitím výrobního zaříz</w:t>
            </w:r>
            <w:r>
              <w:t>ení</w:t>
            </w:r>
            <w:r w:rsidRPr="0001226D">
              <w:t>. Má předpoklady zejména pro plnění technických</w:t>
            </w:r>
            <w:r>
              <w:t xml:space="preserve">, technologických a řídicích </w:t>
            </w:r>
            <w:r w:rsidRPr="0001226D">
              <w:t xml:space="preserve">funkcí ve </w:t>
            </w:r>
            <w:r>
              <w:t>zpracovatelském</w:t>
            </w:r>
            <w:r w:rsidRPr="0001226D">
              <w:t xml:space="preserve"> průmyslu.</w:t>
            </w:r>
            <w:r>
              <w:t xml:space="preserve"> Značná část absolventů</w:t>
            </w:r>
            <w:r w:rsidRPr="0001226D">
              <w:t xml:space="preserve"> nacház</w:t>
            </w:r>
            <w:r>
              <w:t>í</w:t>
            </w:r>
            <w:r w:rsidRPr="0001226D">
              <w:t xml:space="preserve"> uplatnění </w:t>
            </w:r>
            <w:r>
              <w:t>v automobilovém průmyslu a na něj navazujících oborech,</w:t>
            </w:r>
            <w:r w:rsidRPr="0001226D">
              <w:t xml:space="preserve"> v provozech jako technologové</w:t>
            </w:r>
            <w:r>
              <w:t>,</w:t>
            </w:r>
            <w:r w:rsidRPr="0001226D">
              <w:t xml:space="preserve"> nebo také v konstrukčních či projektových kancelářích </w:t>
            </w:r>
            <w:r w:rsidRPr="004800E3">
              <w:t>jako konstruktéři a projektanti.</w:t>
            </w:r>
            <w:r w:rsidRPr="0001226D">
              <w:t xml:space="preserve"> </w:t>
            </w:r>
          </w:p>
          <w:p w14:paraId="6D83C899" w14:textId="77777777" w:rsidR="00086900" w:rsidRDefault="00086900" w:rsidP="00086900">
            <w:pPr>
              <w:autoSpaceDE w:val="0"/>
              <w:autoSpaceDN w:val="0"/>
              <w:adjustRightInd w:val="0"/>
              <w:spacing w:before="120" w:after="120" w:line="264" w:lineRule="auto"/>
              <w:jc w:val="both"/>
            </w:pPr>
            <w:r>
              <w:t>Široké uplatnění absolventů v průmyslové sféře je během studia v </w:t>
            </w:r>
            <w:r w:rsidRPr="004800E3">
              <w:t>prezenční formě</w:t>
            </w:r>
            <w:r>
              <w:t xml:space="preserve"> podporováno přednáškovým cyklem odborníků z firem sdružených v automobilových, plastikářských a leteckých klastrech, a na ně navazujícími dlouhodobými stážemi a firemními diplomovými pracemi. Současně kladený důraz a motivace k tvůrčí práci připravuje absolventy i </w:t>
            </w:r>
            <w:r w:rsidRPr="0001226D">
              <w:t xml:space="preserve">pro navazující </w:t>
            </w:r>
            <w:r>
              <w:t>doktorské</w:t>
            </w:r>
            <w:r w:rsidRPr="0001226D">
              <w:t xml:space="preserve"> studium.</w:t>
            </w:r>
          </w:p>
        </w:tc>
      </w:tr>
      <w:tr w:rsidR="00086900" w14:paraId="4A3FB586" w14:textId="77777777" w:rsidTr="0009166D">
        <w:trPr>
          <w:gridBefore w:val="1"/>
          <w:gridAfter w:val="4"/>
          <w:wBefore w:w="176" w:type="dxa"/>
          <w:wAfter w:w="764" w:type="dxa"/>
          <w:trHeight w:val="185"/>
        </w:trPr>
        <w:tc>
          <w:tcPr>
            <w:tcW w:w="9285" w:type="dxa"/>
            <w:gridSpan w:val="21"/>
            <w:shd w:val="clear" w:color="auto" w:fill="F7CAAC"/>
          </w:tcPr>
          <w:p w14:paraId="4A020326" w14:textId="77777777" w:rsidR="00086900" w:rsidRPr="00ED322D" w:rsidRDefault="00086900" w:rsidP="00867718">
            <w:r w:rsidRPr="00ED322D">
              <w:rPr>
                <w:b/>
              </w:rPr>
              <w:lastRenderedPageBreak/>
              <w:t>Pravidla a podmínky pro tvorbu studijních plánů</w:t>
            </w:r>
          </w:p>
        </w:tc>
      </w:tr>
      <w:tr w:rsidR="00086900" w14:paraId="0B86902F" w14:textId="77777777" w:rsidTr="0009166D">
        <w:trPr>
          <w:gridBefore w:val="1"/>
          <w:gridAfter w:val="4"/>
          <w:wBefore w:w="176" w:type="dxa"/>
          <w:wAfter w:w="764" w:type="dxa"/>
          <w:trHeight w:val="2651"/>
        </w:trPr>
        <w:tc>
          <w:tcPr>
            <w:tcW w:w="9285" w:type="dxa"/>
            <w:gridSpan w:val="21"/>
            <w:shd w:val="clear" w:color="auto" w:fill="FFFFFF"/>
          </w:tcPr>
          <w:p w14:paraId="0923C507" w14:textId="77777777" w:rsidR="00086900" w:rsidRDefault="00086900" w:rsidP="00086900">
            <w:pPr>
              <w:spacing w:before="120" w:after="120" w:line="264" w:lineRule="auto"/>
              <w:jc w:val="both"/>
            </w:pPr>
            <w:r>
              <w:t xml:space="preserve">Studijní program Výrobní inženýrství je studijní program </w:t>
            </w:r>
            <w:r w:rsidRPr="004800E3">
              <w:t>se specializací v prezenční a kombinované formě. Pro</w:t>
            </w:r>
            <w:r>
              <w:t xml:space="preserve"> každou formu studia je určen samostatný studijní plán. Struktura studijního plánu je tvořena povinnými předměty a povinně volitelnými předměty profilujícího základu a povinně volitelnými předměty patřícími do specializace. Studenti si zvolí předměty do celkového minimálního počtu 120 kreditů za studium.</w:t>
            </w:r>
          </w:p>
          <w:p w14:paraId="3C4A4DDF" w14:textId="77777777" w:rsidR="0009166D" w:rsidRDefault="00086900" w:rsidP="00086900">
            <w:pPr>
              <w:spacing w:before="120" w:after="120" w:line="264" w:lineRule="auto"/>
              <w:jc w:val="both"/>
            </w:pPr>
            <w:r w:rsidRPr="0001226D">
              <w:t xml:space="preserve">Studijní </w:t>
            </w:r>
            <w:r>
              <w:t xml:space="preserve">program </w:t>
            </w:r>
            <w:r w:rsidRPr="0001226D">
              <w:t>poskytuje vyvážený rozsah teoretických i praktických znalostí v oblasti kovových a</w:t>
            </w:r>
            <w:r>
              <w:t xml:space="preserve"> nekovových materiálů</w:t>
            </w:r>
            <w:r w:rsidRPr="0001226D">
              <w:t>, technologií</w:t>
            </w:r>
            <w:r>
              <w:t>ch</w:t>
            </w:r>
            <w:r w:rsidRPr="0001226D">
              <w:t xml:space="preserve"> a zpracovatelských</w:t>
            </w:r>
            <w:r>
              <w:t xml:space="preserve"> procesech</w:t>
            </w:r>
            <w:r w:rsidRPr="0001226D">
              <w:t>, včetně znalostí z oblasti navrhování strojů, zařízení a nástrojů pro dané aplikace.</w:t>
            </w:r>
            <w:r>
              <w:t xml:space="preserve"> Do studijních plánů jsou v dostatečné šíři zahrnuty i předměty z oblasti automatizace a řízení technologických procesů a dalších předmětů umožňující využití IT techniky. Studium umožní získat velmi dobré znalosti z oblasti využití výpočetní techniky pro návrh a dimenzování výrobků, strojů a nástrojů vč. simulací a modelování zpracovatelských procesů. </w:t>
            </w:r>
          </w:p>
          <w:p w14:paraId="099A43EC" w14:textId="77777777" w:rsidR="0009166D" w:rsidRDefault="0009166D" w:rsidP="00086900">
            <w:pPr>
              <w:spacing w:before="120" w:after="120" w:line="264" w:lineRule="auto"/>
              <w:jc w:val="both"/>
            </w:pPr>
            <w:r w:rsidRPr="000662B1">
              <w:rPr>
                <w:color w:val="000000"/>
                <w:shd w:val="clear" w:color="auto" w:fill="FFFFFF"/>
              </w:rPr>
              <w:t>V rámci posílení odbornosti studentů zaměřené na zvládání problematiky v cizím jazyce byl</w:t>
            </w:r>
            <w:r>
              <w:rPr>
                <w:color w:val="000000"/>
                <w:shd w:val="clear" w:color="auto" w:fill="FFFFFF"/>
              </w:rPr>
              <w:t>y</w:t>
            </w:r>
            <w:r w:rsidRPr="000662B1">
              <w:rPr>
                <w:color w:val="000000"/>
                <w:shd w:val="clear" w:color="auto" w:fill="FFFFFF"/>
              </w:rPr>
              <w:t xml:space="preserve"> do studijních plánů také zařazen</w:t>
            </w:r>
            <w:r>
              <w:rPr>
                <w:color w:val="000000"/>
                <w:shd w:val="clear" w:color="auto" w:fill="FFFFFF"/>
              </w:rPr>
              <w:t>y</w:t>
            </w:r>
            <w:r w:rsidRPr="000662B1">
              <w:rPr>
                <w:color w:val="000000"/>
                <w:shd w:val="clear" w:color="auto" w:fill="FFFFFF"/>
              </w:rPr>
              <w:t xml:space="preserve"> předmět</w:t>
            </w:r>
            <w:r>
              <w:rPr>
                <w:color w:val="000000"/>
                <w:shd w:val="clear" w:color="auto" w:fill="FFFFFF"/>
              </w:rPr>
              <w:t>y</w:t>
            </w:r>
            <w:r w:rsidRPr="000662B1">
              <w:rPr>
                <w:color w:val="000000"/>
                <w:shd w:val="clear" w:color="auto" w:fill="FFFFFF"/>
              </w:rPr>
              <w:t xml:space="preserve"> vyučovan</w:t>
            </w:r>
            <w:r>
              <w:rPr>
                <w:color w:val="000000"/>
                <w:shd w:val="clear" w:color="auto" w:fill="FFFFFF"/>
              </w:rPr>
              <w:t>é</w:t>
            </w:r>
            <w:r w:rsidRPr="000662B1">
              <w:rPr>
                <w:color w:val="000000"/>
                <w:shd w:val="clear" w:color="auto" w:fill="FFFFFF"/>
              </w:rPr>
              <w:t xml:space="preserve"> v anglickém jazyce (</w:t>
            </w:r>
            <w:r>
              <w:rPr>
                <w:color w:val="212121"/>
                <w:shd w:val="clear" w:color="auto" w:fill="FFFFFF"/>
              </w:rPr>
              <w:t>Technologie v AJ/Technology in English, Gumárenská a plastikářská technologie v angličtině/Rubber and Plastics Technology in English</w:t>
            </w:r>
            <w:r w:rsidRPr="000662B1">
              <w:rPr>
                <w:color w:val="000000"/>
                <w:shd w:val="clear" w:color="auto" w:fill="FFFFFF"/>
              </w:rPr>
              <w:t>).</w:t>
            </w:r>
          </w:p>
          <w:p w14:paraId="7E2C7B63" w14:textId="77777777" w:rsidR="00086900" w:rsidRDefault="00086900" w:rsidP="00086900">
            <w:pPr>
              <w:spacing w:before="120" w:after="120" w:line="264" w:lineRule="auto"/>
              <w:jc w:val="both"/>
            </w:pPr>
            <w:r>
              <w:t>Ve studijním programu je využíván kreditový systém ECTS představující studijní zátěž 25 až 30 hodin/1 kredit. Jedna výuková hodina představuje 50 minut. V rámci magisterského studijního programu je standardní délka studia 2 roky a student musí získat 120 kreditů.</w:t>
            </w:r>
          </w:p>
        </w:tc>
      </w:tr>
      <w:tr w:rsidR="00086900" w14:paraId="374D684E" w14:textId="77777777" w:rsidTr="0009166D">
        <w:trPr>
          <w:gridBefore w:val="1"/>
          <w:gridAfter w:val="4"/>
          <w:wBefore w:w="176" w:type="dxa"/>
          <w:wAfter w:w="764" w:type="dxa"/>
          <w:trHeight w:val="258"/>
        </w:trPr>
        <w:tc>
          <w:tcPr>
            <w:tcW w:w="9285" w:type="dxa"/>
            <w:gridSpan w:val="21"/>
            <w:shd w:val="clear" w:color="auto" w:fill="F7CAAC"/>
          </w:tcPr>
          <w:p w14:paraId="4456216F" w14:textId="77777777" w:rsidR="00086900" w:rsidRDefault="00086900" w:rsidP="00867718">
            <w:r>
              <w:rPr>
                <w:b/>
              </w:rPr>
              <w:t xml:space="preserve"> Podmínky k přijetí ke studiu</w:t>
            </w:r>
          </w:p>
        </w:tc>
      </w:tr>
      <w:tr w:rsidR="00086900" w14:paraId="408F9F74" w14:textId="77777777" w:rsidTr="0009166D">
        <w:trPr>
          <w:gridBefore w:val="1"/>
          <w:gridAfter w:val="4"/>
          <w:wBefore w:w="176" w:type="dxa"/>
          <w:wAfter w:w="764" w:type="dxa"/>
          <w:trHeight w:val="1327"/>
        </w:trPr>
        <w:tc>
          <w:tcPr>
            <w:tcW w:w="9285" w:type="dxa"/>
            <w:gridSpan w:val="21"/>
            <w:shd w:val="clear" w:color="auto" w:fill="FFFFFF"/>
          </w:tcPr>
          <w:p w14:paraId="2FA74F07" w14:textId="77777777" w:rsidR="00086900" w:rsidRDefault="00086900" w:rsidP="00086900">
            <w:pPr>
              <w:spacing w:before="120" w:after="120" w:line="264" w:lineRule="auto"/>
              <w:jc w:val="both"/>
              <w:rPr>
                <w:b/>
              </w:rPr>
            </w:pPr>
            <w:r w:rsidRPr="00042D00">
              <w:t>Podmínky pro přijetí ke studiu jsou stanoveny Směrnicí děkana k přijímacímu řízení, která je každoročně vydávána na Fakultě technologické. V této směrnici jsou konkretizovány požadavky pro přijetí v daném akademickém roce a je zveřejňována na úřední desce FT (</w:t>
            </w:r>
            <w:hyperlink r:id="rId9" w:history="1">
              <w:r w:rsidRPr="00963320">
                <w:rPr>
                  <w:rStyle w:val="Hypertextovodkaz"/>
                </w:rPr>
                <w:t>http://www.utb.cz/ft/o-fakulte/prijimaci-rizeni</w:t>
              </w:r>
            </w:hyperlink>
            <w:r w:rsidRPr="00042D00">
              <w:t xml:space="preserve">). Základní podmínkou pro </w:t>
            </w:r>
            <w:r w:rsidRPr="004800E3">
              <w:t>přijetí do magisterského studijního programu je absolvování bakalářského stupně studia technick</w:t>
            </w:r>
            <w:r>
              <w:t>y zaměřeného</w:t>
            </w:r>
            <w:r w:rsidRPr="004800E3">
              <w:t xml:space="preserve"> studijního programu.</w:t>
            </w:r>
          </w:p>
        </w:tc>
      </w:tr>
      <w:tr w:rsidR="00086900" w14:paraId="4936D5F6" w14:textId="77777777" w:rsidTr="0009166D">
        <w:trPr>
          <w:gridBefore w:val="1"/>
          <w:gridAfter w:val="4"/>
          <w:wBefore w:w="176" w:type="dxa"/>
          <w:wAfter w:w="764" w:type="dxa"/>
          <w:trHeight w:val="268"/>
        </w:trPr>
        <w:tc>
          <w:tcPr>
            <w:tcW w:w="9285" w:type="dxa"/>
            <w:gridSpan w:val="21"/>
            <w:shd w:val="clear" w:color="auto" w:fill="F7CAAC"/>
          </w:tcPr>
          <w:p w14:paraId="60E4EBCC" w14:textId="77777777" w:rsidR="00086900" w:rsidRDefault="00086900" w:rsidP="00867718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086900" w14:paraId="7AF7731B" w14:textId="77777777" w:rsidTr="0009166D">
        <w:trPr>
          <w:gridBefore w:val="1"/>
          <w:gridAfter w:val="4"/>
          <w:wBefore w:w="176" w:type="dxa"/>
          <w:wAfter w:w="764" w:type="dxa"/>
          <w:trHeight w:val="817"/>
        </w:trPr>
        <w:tc>
          <w:tcPr>
            <w:tcW w:w="9285" w:type="dxa"/>
            <w:gridSpan w:val="21"/>
            <w:shd w:val="clear" w:color="auto" w:fill="FFFFFF"/>
          </w:tcPr>
          <w:p w14:paraId="57BB2AF0" w14:textId="77777777" w:rsidR="00086900" w:rsidRDefault="00086900" w:rsidP="00086900">
            <w:pPr>
              <w:spacing w:before="120" w:after="120" w:line="264" w:lineRule="auto"/>
              <w:jc w:val="both"/>
            </w:pPr>
            <w:r>
              <w:t>Tento studijní program navazuje na bakalářský studijní obor Technologická zařízení ve studijním programu Procesní inženýrství. Další návaznost představuje doktorský stupeň studia. Studenti mají možnost pokračovat v doktorském studijním programu Procesní inženýrství  v oboru Nástroje a procesy.</w:t>
            </w:r>
          </w:p>
          <w:p w14:paraId="426B1A98" w14:textId="77777777" w:rsidR="00086900" w:rsidRDefault="00086900" w:rsidP="00086900">
            <w:pPr>
              <w:spacing w:before="120" w:after="120" w:line="264" w:lineRule="auto"/>
              <w:jc w:val="both"/>
            </w:pPr>
          </w:p>
          <w:p w14:paraId="21E81828" w14:textId="77777777" w:rsidR="00086900" w:rsidRDefault="00086900" w:rsidP="00086900">
            <w:pPr>
              <w:spacing w:before="120" w:after="120" w:line="264" w:lineRule="auto"/>
              <w:jc w:val="both"/>
            </w:pPr>
          </w:p>
          <w:p w14:paraId="5FF36F53" w14:textId="77777777" w:rsidR="00086900" w:rsidRDefault="00086900" w:rsidP="00086900">
            <w:pPr>
              <w:spacing w:before="120" w:after="120" w:line="264" w:lineRule="auto"/>
              <w:jc w:val="both"/>
            </w:pPr>
          </w:p>
          <w:p w14:paraId="1902B738" w14:textId="77777777" w:rsidR="00086900" w:rsidRDefault="00086900" w:rsidP="00086900">
            <w:pPr>
              <w:spacing w:before="120" w:after="120" w:line="264" w:lineRule="auto"/>
              <w:jc w:val="both"/>
            </w:pPr>
          </w:p>
          <w:p w14:paraId="183BA0AF" w14:textId="77777777" w:rsidR="00086900" w:rsidRDefault="00086900" w:rsidP="00086900">
            <w:pPr>
              <w:spacing w:before="120" w:after="120" w:line="264" w:lineRule="auto"/>
              <w:jc w:val="both"/>
            </w:pPr>
          </w:p>
          <w:p w14:paraId="42901C09" w14:textId="77777777" w:rsidR="00086900" w:rsidRDefault="00086900" w:rsidP="00086900">
            <w:pPr>
              <w:spacing w:before="120" w:after="120" w:line="264" w:lineRule="auto"/>
              <w:jc w:val="both"/>
            </w:pPr>
          </w:p>
          <w:p w14:paraId="2D906388" w14:textId="77777777" w:rsidR="00086900" w:rsidRDefault="00086900" w:rsidP="00086900">
            <w:pPr>
              <w:spacing w:before="120" w:after="120" w:line="264" w:lineRule="auto"/>
              <w:jc w:val="both"/>
            </w:pPr>
          </w:p>
          <w:p w14:paraId="17471F37" w14:textId="77777777" w:rsidR="00086900" w:rsidRDefault="00086900" w:rsidP="00086900">
            <w:pPr>
              <w:spacing w:before="120" w:after="120" w:line="264" w:lineRule="auto"/>
              <w:jc w:val="both"/>
            </w:pPr>
          </w:p>
          <w:p w14:paraId="1E854D69" w14:textId="77777777" w:rsidR="00086900" w:rsidRDefault="00086900" w:rsidP="00086900">
            <w:pPr>
              <w:spacing w:before="120" w:after="120" w:line="264" w:lineRule="auto"/>
              <w:jc w:val="both"/>
            </w:pPr>
          </w:p>
        </w:tc>
      </w:tr>
      <w:tr w:rsidR="00086900" w14:paraId="0275FD8F" w14:textId="77777777" w:rsidTr="0009166D">
        <w:tc>
          <w:tcPr>
            <w:tcW w:w="10225" w:type="dxa"/>
            <w:gridSpan w:val="26"/>
            <w:tcBorders>
              <w:bottom w:val="double" w:sz="4" w:space="0" w:color="auto"/>
            </w:tcBorders>
            <w:shd w:val="clear" w:color="auto" w:fill="BDD6EE"/>
          </w:tcPr>
          <w:p w14:paraId="0207DB55" w14:textId="77777777" w:rsidR="00086900" w:rsidRDefault="00086900" w:rsidP="008C5253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8C5253">
              <w:rPr>
                <w:b/>
                <w:sz w:val="28"/>
              </w:rPr>
              <w:t>B-IIa – Studijní plány a návrh témat prací (bakalářské a magisterské studijní programy)</w:t>
            </w:r>
          </w:p>
        </w:tc>
      </w:tr>
      <w:tr w:rsidR="00086900" w14:paraId="55BFC9EB" w14:textId="77777777" w:rsidTr="0009166D">
        <w:tc>
          <w:tcPr>
            <w:tcW w:w="2807" w:type="dxa"/>
            <w:gridSpan w:val="5"/>
            <w:shd w:val="clear" w:color="auto" w:fill="F7CAAC"/>
          </w:tcPr>
          <w:p w14:paraId="038D1AD7" w14:textId="77777777" w:rsidR="00086900" w:rsidRDefault="00086900" w:rsidP="0086771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418" w:type="dxa"/>
            <w:gridSpan w:val="21"/>
          </w:tcPr>
          <w:p w14:paraId="574B63F2" w14:textId="77777777" w:rsidR="00FF7B3E" w:rsidRDefault="00086900" w:rsidP="008677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Specializace Výrobní inženýrství </w:t>
            </w:r>
          </w:p>
          <w:p w14:paraId="024615D2" w14:textId="77777777" w:rsidR="00086900" w:rsidRDefault="00086900" w:rsidP="008677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 prezenční forma</w:t>
            </w:r>
          </w:p>
        </w:tc>
      </w:tr>
      <w:tr w:rsidR="00086900" w14:paraId="7F6165EB" w14:textId="77777777" w:rsidTr="0009166D">
        <w:tc>
          <w:tcPr>
            <w:tcW w:w="10225" w:type="dxa"/>
            <w:gridSpan w:val="26"/>
            <w:shd w:val="clear" w:color="auto" w:fill="F7CAAC"/>
          </w:tcPr>
          <w:p w14:paraId="39B211CB" w14:textId="77777777" w:rsidR="00086900" w:rsidRDefault="00086900" w:rsidP="008677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867718" w14:paraId="1EA40893" w14:textId="77777777" w:rsidTr="0009166D">
        <w:tc>
          <w:tcPr>
            <w:tcW w:w="2108" w:type="dxa"/>
            <w:gridSpan w:val="2"/>
            <w:shd w:val="clear" w:color="auto" w:fill="F7CAAC"/>
          </w:tcPr>
          <w:p w14:paraId="568FEC05" w14:textId="77777777" w:rsidR="00086900" w:rsidRPr="00867718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867718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270" w:type="dxa"/>
            <w:gridSpan w:val="8"/>
            <w:shd w:val="clear" w:color="auto" w:fill="F7CAAC"/>
          </w:tcPr>
          <w:p w14:paraId="6A5E5B33" w14:textId="77777777" w:rsidR="00086900" w:rsidRPr="00867718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867718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10" w:type="dxa"/>
            <w:gridSpan w:val="4"/>
            <w:shd w:val="clear" w:color="auto" w:fill="F7CAAC"/>
          </w:tcPr>
          <w:p w14:paraId="40DD9622" w14:textId="77777777" w:rsidR="00086900" w:rsidRPr="00867718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867718">
              <w:rPr>
                <w:b/>
                <w:sz w:val="18"/>
                <w:szCs w:val="18"/>
              </w:rPr>
              <w:t>způsob  ověř.</w:t>
            </w:r>
          </w:p>
        </w:tc>
        <w:tc>
          <w:tcPr>
            <w:tcW w:w="589" w:type="dxa"/>
            <w:gridSpan w:val="3"/>
            <w:shd w:val="clear" w:color="auto" w:fill="F7CAAC"/>
          </w:tcPr>
          <w:p w14:paraId="0FD571B1" w14:textId="77777777" w:rsidR="00086900" w:rsidRPr="00867718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867718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4269" w:type="dxa"/>
            <w:gridSpan w:val="4"/>
            <w:shd w:val="clear" w:color="auto" w:fill="F7CAAC"/>
          </w:tcPr>
          <w:p w14:paraId="0A7756E4" w14:textId="77777777" w:rsidR="00086900" w:rsidRPr="00867718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867718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69" w:type="dxa"/>
            <w:gridSpan w:val="3"/>
            <w:shd w:val="clear" w:color="auto" w:fill="F7CAAC"/>
          </w:tcPr>
          <w:p w14:paraId="1F4D1629" w14:textId="77777777" w:rsidR="00867718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867718">
              <w:rPr>
                <w:b/>
                <w:sz w:val="18"/>
                <w:szCs w:val="18"/>
              </w:rPr>
              <w:t>dop. roč./</w:t>
            </w:r>
          </w:p>
          <w:p w14:paraId="6B57F89C" w14:textId="77777777" w:rsidR="00086900" w:rsidRPr="00867718" w:rsidRDefault="00086900" w:rsidP="00867718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867718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0" w:type="dxa"/>
            <w:gridSpan w:val="2"/>
            <w:shd w:val="clear" w:color="auto" w:fill="F7CAAC"/>
          </w:tcPr>
          <w:p w14:paraId="28E97115" w14:textId="77777777" w:rsidR="00086900" w:rsidRPr="00867718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867718">
              <w:rPr>
                <w:b/>
                <w:sz w:val="18"/>
                <w:szCs w:val="18"/>
              </w:rPr>
              <w:t xml:space="preserve">profil. </w:t>
            </w:r>
            <w:proofErr w:type="gramStart"/>
            <w:r w:rsidRPr="00867718">
              <w:rPr>
                <w:b/>
                <w:sz w:val="18"/>
                <w:szCs w:val="18"/>
              </w:rPr>
              <w:t>základ</w:t>
            </w:r>
            <w:proofErr w:type="gramEnd"/>
          </w:p>
        </w:tc>
      </w:tr>
      <w:tr w:rsidR="00867718" w14:paraId="4C688C70" w14:textId="77777777" w:rsidTr="0009166D">
        <w:tc>
          <w:tcPr>
            <w:tcW w:w="2108" w:type="dxa"/>
            <w:gridSpan w:val="2"/>
            <w:shd w:val="clear" w:color="auto" w:fill="auto"/>
          </w:tcPr>
          <w:p w14:paraId="15E9AFFE" w14:textId="77777777" w:rsidR="00086900" w:rsidRPr="003D6AB6" w:rsidRDefault="006743C1" w:rsidP="008A5D3D">
            <w:hyperlink w:anchor="Tech_měř" w:history="1">
              <w:r w:rsidR="00086900" w:rsidRPr="00F3099D">
                <w:rPr>
                  <w:rStyle w:val="Hypertextovodkaz"/>
                </w:rPr>
                <w:t>Technické měření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41116CC7" w14:textId="77777777" w:rsidR="00086900" w:rsidRPr="003D6AB6" w:rsidRDefault="00086900" w:rsidP="00867718"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5486EF66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579B057A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712E08F6" w14:textId="77777777" w:rsidR="00086900" w:rsidRPr="003D6AB6" w:rsidRDefault="006743C1" w:rsidP="00867718">
            <w:pPr>
              <w:rPr>
                <w:b/>
              </w:rPr>
            </w:pPr>
            <w:hyperlink w:anchor="Pata" w:history="1">
              <w:r w:rsidR="003471D7" w:rsidRPr="00FB237C">
                <w:rPr>
                  <w:rStyle w:val="Hypertextovodkaz"/>
                  <w:b/>
                </w:rPr>
                <w:t>doc. Dr. Ing. Vladimír Pata</w:t>
              </w:r>
            </w:hyperlink>
            <w:r w:rsidR="003471D7">
              <w:rPr>
                <w:b/>
              </w:rPr>
              <w:t xml:space="preserve"> </w:t>
            </w:r>
            <w:r w:rsidR="00086900" w:rsidRPr="003471D7">
              <w:t>(100% p)</w:t>
            </w:r>
          </w:p>
          <w:p w14:paraId="0E1AB7F0" w14:textId="77777777" w:rsidR="00086900" w:rsidRPr="003D6AB6" w:rsidRDefault="00086900" w:rsidP="00867718"/>
        </w:tc>
        <w:tc>
          <w:tcPr>
            <w:tcW w:w="569" w:type="dxa"/>
            <w:gridSpan w:val="3"/>
            <w:shd w:val="clear" w:color="auto" w:fill="auto"/>
          </w:tcPr>
          <w:p w14:paraId="320F1B53" w14:textId="77777777" w:rsidR="00086900" w:rsidRPr="003D6AB6" w:rsidRDefault="00086900" w:rsidP="00867718">
            <w:r w:rsidRPr="003D6AB6"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08980E48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ZT</w:t>
            </w:r>
          </w:p>
        </w:tc>
      </w:tr>
      <w:tr w:rsidR="00867718" w14:paraId="45DFED24" w14:textId="77777777" w:rsidTr="0009166D">
        <w:tc>
          <w:tcPr>
            <w:tcW w:w="2108" w:type="dxa"/>
            <w:gridSpan w:val="2"/>
            <w:shd w:val="clear" w:color="auto" w:fill="auto"/>
          </w:tcPr>
          <w:p w14:paraId="61E08BF0" w14:textId="77777777" w:rsidR="00086900" w:rsidRPr="003D6AB6" w:rsidRDefault="006743C1" w:rsidP="008A5D3D">
            <w:hyperlink w:anchor="Technologie_I" w:history="1">
              <w:r w:rsidR="00086900" w:rsidRPr="00F3099D">
                <w:rPr>
                  <w:rStyle w:val="Hypertextovodkaz"/>
                </w:rPr>
                <w:t>Technologie I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7E655B90" w14:textId="77777777" w:rsidR="00086900" w:rsidRPr="003D6AB6" w:rsidRDefault="00086900" w:rsidP="00867718"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11769A4D" w14:textId="77777777" w:rsidR="00086900" w:rsidRPr="003D6AB6" w:rsidRDefault="00086900" w:rsidP="00867718">
            <w:pPr>
              <w:jc w:val="both"/>
            </w:pPr>
            <w:r w:rsidRPr="003D6AB6">
              <w:t>kl</w:t>
            </w:r>
            <w:r w:rsidR="00867718"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0E0A4089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3A5A82F7" w14:textId="77777777" w:rsidR="00086900" w:rsidRPr="003D6AB6" w:rsidRDefault="006743C1" w:rsidP="00867718">
            <w:pPr>
              <w:rPr>
                <w:b/>
              </w:rPr>
            </w:pPr>
            <w:hyperlink w:anchor="Řezníček" w:history="1">
              <w:r w:rsidR="00086900" w:rsidRPr="00FB237C">
                <w:rPr>
                  <w:rStyle w:val="Hypertextovodkaz"/>
                  <w:b/>
                </w:rPr>
                <w:t xml:space="preserve">Ing. </w:t>
              </w:r>
              <w:r w:rsidR="003471D7" w:rsidRPr="00FB237C">
                <w:rPr>
                  <w:rStyle w:val="Hypertextovodkaz"/>
                  <w:b/>
                </w:rPr>
                <w:t xml:space="preserve">Martin </w:t>
              </w:r>
              <w:r w:rsidR="00086900" w:rsidRPr="00FB237C">
                <w:rPr>
                  <w:rStyle w:val="Hypertextovodkaz"/>
                  <w:b/>
                </w:rPr>
                <w:t>Řezníček, Ph.D.</w:t>
              </w:r>
            </w:hyperlink>
            <w:r w:rsidR="003471D7">
              <w:rPr>
                <w:b/>
              </w:rPr>
              <w:t xml:space="preserve"> </w:t>
            </w:r>
            <w:r w:rsidR="003471D7" w:rsidRPr="003471D7">
              <w:t>(100% p)</w:t>
            </w:r>
          </w:p>
          <w:p w14:paraId="3D5F043D" w14:textId="77777777" w:rsidR="00086900" w:rsidRPr="003D6AB6" w:rsidRDefault="00086900" w:rsidP="00867718"/>
        </w:tc>
        <w:tc>
          <w:tcPr>
            <w:tcW w:w="569" w:type="dxa"/>
            <w:gridSpan w:val="3"/>
            <w:shd w:val="clear" w:color="auto" w:fill="auto"/>
          </w:tcPr>
          <w:p w14:paraId="01326F15" w14:textId="77777777" w:rsidR="00086900" w:rsidRPr="003D6AB6" w:rsidRDefault="00086900" w:rsidP="00867718">
            <w:r w:rsidRPr="003D6AB6"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06DC20B8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6295CA67" w14:textId="77777777" w:rsidTr="0009166D">
        <w:tc>
          <w:tcPr>
            <w:tcW w:w="2108" w:type="dxa"/>
            <w:gridSpan w:val="2"/>
            <w:shd w:val="clear" w:color="auto" w:fill="auto"/>
          </w:tcPr>
          <w:p w14:paraId="3A994932" w14:textId="77777777" w:rsidR="00086900" w:rsidRPr="003D6AB6" w:rsidRDefault="006743C1" w:rsidP="008A5D3D">
            <w:hyperlink w:anchor="FEM" w:history="1">
              <w:r w:rsidR="00693C91" w:rsidRPr="00693C91">
                <w:rPr>
                  <w:rStyle w:val="Hypertextovodkaz"/>
                </w:rPr>
                <w:t>FEM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2599CD7F" w14:textId="77777777" w:rsidR="00086900" w:rsidRPr="003D6AB6" w:rsidRDefault="00086900" w:rsidP="00867718"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186D3BCF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319C304B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4FF57AA5" w14:textId="77777777" w:rsidR="00086900" w:rsidRPr="003D6AB6" w:rsidRDefault="006743C1" w:rsidP="00867718">
            <w:hyperlink w:anchor="Javořík" w:history="1">
              <w:r w:rsidR="00086900" w:rsidRPr="00FB237C">
                <w:rPr>
                  <w:rStyle w:val="Hypertextovodkaz"/>
                  <w:b/>
                </w:rPr>
                <w:t xml:space="preserve">doc. Ing. </w:t>
              </w:r>
              <w:r w:rsidR="003471D7" w:rsidRPr="00FB237C">
                <w:rPr>
                  <w:rStyle w:val="Hypertextovodkaz"/>
                  <w:b/>
                </w:rPr>
                <w:t xml:space="preserve">Jakub </w:t>
              </w:r>
              <w:r w:rsidR="00086900" w:rsidRPr="00FB237C">
                <w:rPr>
                  <w:rStyle w:val="Hypertextovodkaz"/>
                  <w:b/>
                </w:rPr>
                <w:t>Javořík, Ph.D.</w:t>
              </w:r>
            </w:hyperlink>
            <w:r w:rsidR="00086900" w:rsidRPr="003D6AB6">
              <w:t xml:space="preserve"> </w:t>
            </w:r>
            <w:r w:rsidR="003471D7">
              <w:t>(100% p)</w:t>
            </w:r>
          </w:p>
          <w:p w14:paraId="176EFE23" w14:textId="77777777" w:rsidR="00086900" w:rsidRPr="003D6AB6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1818314D" w14:textId="77777777" w:rsidR="00086900" w:rsidRPr="003D6AB6" w:rsidRDefault="00086900" w:rsidP="00867718">
            <w:r w:rsidRPr="003D6AB6"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73280D5E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0D0E2112" w14:textId="77777777" w:rsidTr="0009166D">
        <w:tc>
          <w:tcPr>
            <w:tcW w:w="2108" w:type="dxa"/>
            <w:gridSpan w:val="2"/>
            <w:shd w:val="clear" w:color="auto" w:fill="auto"/>
          </w:tcPr>
          <w:p w14:paraId="2782C9FB" w14:textId="77777777" w:rsidR="00086900" w:rsidRPr="003D6AB6" w:rsidRDefault="006743C1" w:rsidP="008A5D3D">
            <w:hyperlink w:anchor="Části_strojů" w:history="1">
              <w:r w:rsidR="00086900" w:rsidRPr="00693C91">
                <w:rPr>
                  <w:rStyle w:val="Hypertextovodkaz"/>
                </w:rPr>
                <w:t>Části strojů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5F8B5FA0" w14:textId="77777777" w:rsidR="00086900" w:rsidRPr="003D6AB6" w:rsidRDefault="00086900" w:rsidP="00867718"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00E054DF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39249706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4BC29ADF" w14:textId="77777777" w:rsidR="00086900" w:rsidRPr="003D6AB6" w:rsidRDefault="006743C1" w:rsidP="00867718">
            <w:hyperlink w:anchor="Rusnáková" w:history="1">
              <w:r w:rsidR="00086900" w:rsidRPr="00FB237C">
                <w:rPr>
                  <w:rStyle w:val="Hypertextovodkaz"/>
                  <w:b/>
                </w:rPr>
                <w:t xml:space="preserve">doc. Ing. </w:t>
              </w:r>
              <w:r w:rsidR="003471D7" w:rsidRPr="00FB237C">
                <w:rPr>
                  <w:rStyle w:val="Hypertextovodkaz"/>
                  <w:b/>
                </w:rPr>
                <w:t xml:space="preserve">Soňa </w:t>
              </w:r>
              <w:r w:rsidR="00086900" w:rsidRPr="00FB237C">
                <w:rPr>
                  <w:rStyle w:val="Hypertextovodkaz"/>
                  <w:b/>
                </w:rPr>
                <w:t>Rusnáková, Ph.D.</w:t>
              </w:r>
            </w:hyperlink>
            <w:r w:rsidR="00086900" w:rsidRPr="003D6AB6">
              <w:rPr>
                <w:b/>
              </w:rPr>
              <w:t xml:space="preserve"> </w:t>
            </w:r>
            <w:r w:rsidR="00086900" w:rsidRPr="003471D7">
              <w:t>(100% p)</w:t>
            </w:r>
            <w:r w:rsidR="00086900" w:rsidRPr="003D6AB6">
              <w:t xml:space="preserve"> </w:t>
            </w:r>
          </w:p>
          <w:p w14:paraId="03BC2C37" w14:textId="77777777" w:rsidR="00086900" w:rsidRPr="003D6AB6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64F8ED3B" w14:textId="77777777" w:rsidR="00086900" w:rsidRPr="003D6AB6" w:rsidRDefault="00086900" w:rsidP="00867718">
            <w:r w:rsidRPr="003D6AB6"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3CB1D390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284B2083" w14:textId="77777777" w:rsidTr="0009166D">
        <w:tc>
          <w:tcPr>
            <w:tcW w:w="2108" w:type="dxa"/>
            <w:gridSpan w:val="2"/>
            <w:shd w:val="clear" w:color="auto" w:fill="auto"/>
          </w:tcPr>
          <w:p w14:paraId="72175646" w14:textId="77777777" w:rsidR="00086900" w:rsidRPr="003D6AB6" w:rsidRDefault="006743C1" w:rsidP="008A5D3D">
            <w:hyperlink w:anchor="Technologie_II" w:history="1">
              <w:r w:rsidR="00086900" w:rsidRPr="00693C91">
                <w:rPr>
                  <w:rStyle w:val="Hypertextovodkaz"/>
                </w:rPr>
                <w:t>Technologie II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0455B81D" w14:textId="77777777" w:rsidR="00086900" w:rsidRPr="003D6AB6" w:rsidRDefault="00086900" w:rsidP="00867718">
            <w:r w:rsidRPr="003D6AB6">
              <w:t>28p+14s+28l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6784ED9A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719C0835" w14:textId="77777777" w:rsidR="00086900" w:rsidRPr="003D6AB6" w:rsidRDefault="00086900" w:rsidP="00867718">
            <w:pPr>
              <w:jc w:val="center"/>
            </w:pPr>
            <w:r w:rsidRPr="003D6AB6">
              <w:t>5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09F3BC3D" w14:textId="77777777" w:rsidR="00086900" w:rsidRDefault="006743C1" w:rsidP="003471D7">
            <w:pPr>
              <w:rPr>
                <w:b/>
              </w:rPr>
            </w:pPr>
            <w:hyperlink w:anchor="Kocman" w:history="1">
              <w:r w:rsidR="00086900" w:rsidRPr="00FB237C">
                <w:rPr>
                  <w:rStyle w:val="Hypertextovodkaz"/>
                  <w:b/>
                </w:rPr>
                <w:t xml:space="preserve">prof. Ing. </w:t>
              </w:r>
              <w:r w:rsidR="00452A77" w:rsidRPr="00FB237C">
                <w:rPr>
                  <w:rStyle w:val="Hypertextovodkaz"/>
                  <w:b/>
                </w:rPr>
                <w:t xml:space="preserve">Karel </w:t>
              </w:r>
              <w:r w:rsidR="00086900" w:rsidRPr="00FB237C">
                <w:rPr>
                  <w:rStyle w:val="Hypertextovodkaz"/>
                  <w:b/>
                </w:rPr>
                <w:t>Kocman, DrSc.</w:t>
              </w:r>
            </w:hyperlink>
            <w:r w:rsidR="00086900" w:rsidRPr="003D6AB6">
              <w:rPr>
                <w:b/>
              </w:rPr>
              <w:t xml:space="preserve"> </w:t>
            </w:r>
            <w:r w:rsidR="00086900" w:rsidRPr="003471D7">
              <w:t>(50% p</w:t>
            </w:r>
            <w:r w:rsidR="003471D7" w:rsidRPr="003471D7">
              <w:t>)</w:t>
            </w:r>
            <w:r w:rsidR="003471D7" w:rsidRPr="003D6AB6">
              <w:rPr>
                <w:b/>
              </w:rPr>
              <w:t xml:space="preserve"> </w:t>
            </w:r>
          </w:p>
          <w:p w14:paraId="668921B0" w14:textId="77777777" w:rsidR="00452A77" w:rsidRPr="003D6AB6" w:rsidRDefault="006743C1" w:rsidP="00452A77">
            <w:pPr>
              <w:rPr>
                <w:b/>
              </w:rPr>
            </w:pPr>
            <w:hyperlink w:anchor="Sýkorová" w:history="1">
              <w:r w:rsidR="00452A77" w:rsidRPr="00FB237C">
                <w:rPr>
                  <w:rStyle w:val="Hypertextovodkaz"/>
                </w:rPr>
                <w:t>doc. Ing. Libuše Sýkorová, Ph.D.</w:t>
              </w:r>
            </w:hyperlink>
            <w:r w:rsidR="00452A77" w:rsidRPr="00452A77">
              <w:t xml:space="preserve"> (50%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35DE3940" w14:textId="77777777" w:rsidR="00086900" w:rsidRPr="003D6AB6" w:rsidRDefault="00086900" w:rsidP="00867718">
            <w:r w:rsidRPr="003D6AB6"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29471DB3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ZT</w:t>
            </w:r>
          </w:p>
        </w:tc>
      </w:tr>
      <w:tr w:rsidR="00867718" w14:paraId="378D20A9" w14:textId="77777777" w:rsidTr="0009166D">
        <w:tc>
          <w:tcPr>
            <w:tcW w:w="2108" w:type="dxa"/>
            <w:gridSpan w:val="2"/>
            <w:shd w:val="clear" w:color="auto" w:fill="auto"/>
          </w:tcPr>
          <w:p w14:paraId="652B1C2D" w14:textId="77777777" w:rsidR="00086900" w:rsidRPr="003D6AB6" w:rsidRDefault="006743C1" w:rsidP="008A5D3D">
            <w:hyperlink w:anchor="Říz_technol_proc" w:history="1">
              <w:r w:rsidR="00086900" w:rsidRPr="00693C91">
                <w:rPr>
                  <w:rStyle w:val="Hypertextovodkaz"/>
                </w:rPr>
                <w:t>Řízení technologických procesů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41E4DB57" w14:textId="77777777" w:rsidR="00086900" w:rsidRPr="003D6AB6" w:rsidRDefault="00086900" w:rsidP="00867718"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03BF6F27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6217D6C6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47975F31" w14:textId="77777777" w:rsidR="00086900" w:rsidRPr="003D6AB6" w:rsidRDefault="006743C1" w:rsidP="00867718">
            <w:pPr>
              <w:rPr>
                <w:b/>
              </w:rPr>
            </w:pPr>
            <w:hyperlink w:anchor="Gazdoš" w:history="1">
              <w:r w:rsidR="00086900" w:rsidRPr="00FB237C">
                <w:rPr>
                  <w:rStyle w:val="Hypertextovodkaz"/>
                  <w:b/>
                </w:rPr>
                <w:t xml:space="preserve">doc. Ing. </w:t>
              </w:r>
              <w:r w:rsidR="003471D7" w:rsidRPr="00FB237C">
                <w:rPr>
                  <w:rStyle w:val="Hypertextovodkaz"/>
                  <w:b/>
                </w:rPr>
                <w:t xml:space="preserve">František </w:t>
              </w:r>
              <w:r w:rsidR="00086900" w:rsidRPr="00FB237C">
                <w:rPr>
                  <w:rStyle w:val="Hypertextovodkaz"/>
                  <w:b/>
                </w:rPr>
                <w:t>Gazdoš, Ph.D.</w:t>
              </w:r>
            </w:hyperlink>
            <w:r w:rsidR="003471D7">
              <w:rPr>
                <w:b/>
              </w:rPr>
              <w:t xml:space="preserve"> </w:t>
            </w:r>
            <w:r w:rsidR="003471D7" w:rsidRPr="003471D7">
              <w:t>(100%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152BBEE8" w14:textId="77777777" w:rsidR="00086900" w:rsidRPr="003D6AB6" w:rsidRDefault="00086900" w:rsidP="00867718">
            <w:r w:rsidRPr="003D6AB6"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4A479788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36849F85" w14:textId="77777777" w:rsidTr="0009166D">
        <w:tc>
          <w:tcPr>
            <w:tcW w:w="2108" w:type="dxa"/>
            <w:gridSpan w:val="2"/>
            <w:shd w:val="clear" w:color="auto" w:fill="auto"/>
          </w:tcPr>
          <w:p w14:paraId="3C2ACE95" w14:textId="77777777" w:rsidR="00086900" w:rsidRPr="003D6AB6" w:rsidRDefault="006743C1" w:rsidP="008A5D3D">
            <w:hyperlink w:anchor="CAM_I" w:history="1">
              <w:r w:rsidR="00086900" w:rsidRPr="00F3099D">
                <w:rPr>
                  <w:rStyle w:val="Hypertextovodkaz"/>
                </w:rPr>
                <w:t>CAM I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51440624" w14:textId="77777777" w:rsidR="00086900" w:rsidRPr="003D6AB6" w:rsidRDefault="00086900" w:rsidP="00867718">
            <w:r w:rsidRPr="003D6AB6">
              <w:t>0p+0s+28l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39AC6F04" w14:textId="77777777" w:rsidR="00086900" w:rsidRPr="003D6AB6" w:rsidRDefault="00086900" w:rsidP="00867718">
            <w:pPr>
              <w:jc w:val="both"/>
            </w:pPr>
            <w:r w:rsidRPr="003D6AB6">
              <w:t>kl</w:t>
            </w:r>
            <w:r w:rsidR="00867718"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272BC16C" w14:textId="77777777" w:rsidR="00086900" w:rsidRPr="003D6AB6" w:rsidRDefault="00086900" w:rsidP="00867718">
            <w:pPr>
              <w:jc w:val="center"/>
            </w:pPr>
            <w:r w:rsidRPr="003D6AB6"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54A82553" w14:textId="77777777" w:rsidR="00086900" w:rsidRPr="003D6AB6" w:rsidRDefault="006743C1" w:rsidP="00867718">
            <w:pPr>
              <w:rPr>
                <w:b/>
              </w:rPr>
            </w:pPr>
            <w:hyperlink w:anchor="Bílek" w:history="1">
              <w:r w:rsidR="00086900" w:rsidRPr="00FB237C">
                <w:rPr>
                  <w:rStyle w:val="Hypertextovodkaz"/>
                  <w:b/>
                </w:rPr>
                <w:t xml:space="preserve">Ing. </w:t>
              </w:r>
              <w:r w:rsidR="003471D7" w:rsidRPr="00FB237C">
                <w:rPr>
                  <w:rStyle w:val="Hypertextovodkaz"/>
                  <w:b/>
                </w:rPr>
                <w:t xml:space="preserve">Ondřej </w:t>
              </w:r>
              <w:r w:rsidR="00086900" w:rsidRPr="00FB237C">
                <w:rPr>
                  <w:rStyle w:val="Hypertextovodkaz"/>
                  <w:b/>
                </w:rPr>
                <w:t>Bílek, Ph.D.</w:t>
              </w:r>
            </w:hyperlink>
            <w:r w:rsidR="003471D7">
              <w:rPr>
                <w:b/>
              </w:rPr>
              <w:t xml:space="preserve"> </w:t>
            </w:r>
            <w:r w:rsidR="003471D7" w:rsidRPr="003471D7">
              <w:t>(100% l)</w:t>
            </w:r>
          </w:p>
          <w:p w14:paraId="51ACB9DE" w14:textId="77777777" w:rsidR="00086900" w:rsidRPr="003D6AB6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6A6355E2" w14:textId="77777777" w:rsidR="00086900" w:rsidRPr="003D6AB6" w:rsidRDefault="00086900" w:rsidP="00867718">
            <w:r w:rsidRPr="003D6AB6"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7FE2AFF1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6652FD39" w14:textId="77777777" w:rsidTr="0009166D">
        <w:tc>
          <w:tcPr>
            <w:tcW w:w="2108" w:type="dxa"/>
            <w:gridSpan w:val="2"/>
            <w:shd w:val="clear" w:color="auto" w:fill="auto"/>
          </w:tcPr>
          <w:p w14:paraId="18E88B9C" w14:textId="77777777" w:rsidR="00086900" w:rsidRPr="003D6AB6" w:rsidRDefault="006743C1" w:rsidP="008A5D3D">
            <w:hyperlink w:anchor="Optimal_výr_proc_I" w:history="1">
              <w:r w:rsidR="004129A9" w:rsidRPr="004129A9">
                <w:rPr>
                  <w:rStyle w:val="Hypertextovodkaz"/>
                </w:rPr>
                <w:t>Optimalizace výrobních procesů I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2C408E6E" w14:textId="77777777" w:rsidR="00086900" w:rsidRPr="003D6AB6" w:rsidRDefault="00086900" w:rsidP="00867718"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43A4D2A0" w14:textId="77777777" w:rsidR="00086900" w:rsidRPr="003D6AB6" w:rsidRDefault="00086900" w:rsidP="00867718">
            <w:pPr>
              <w:jc w:val="both"/>
            </w:pPr>
            <w:r w:rsidRPr="003D6AB6">
              <w:t>kl</w:t>
            </w:r>
            <w:r w:rsidR="00867718"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2531149A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66F00E91" w14:textId="77777777" w:rsidR="00086900" w:rsidRPr="003D6AB6" w:rsidRDefault="006743C1" w:rsidP="00867718">
            <w:hyperlink w:anchor="Baďurová" w:history="1">
              <w:r w:rsidR="00086900" w:rsidRPr="00FB237C">
                <w:rPr>
                  <w:rStyle w:val="Hypertextovodkaz"/>
                </w:rPr>
                <w:t xml:space="preserve">Ing. </w:t>
              </w:r>
              <w:r w:rsidR="003471D7" w:rsidRPr="00FB237C">
                <w:rPr>
                  <w:rStyle w:val="Hypertextovodkaz"/>
                </w:rPr>
                <w:t xml:space="preserve">Jitka </w:t>
              </w:r>
              <w:r w:rsidR="00086900" w:rsidRPr="00FB237C">
                <w:rPr>
                  <w:rStyle w:val="Hypertextovodkaz"/>
                </w:rPr>
                <w:t>Baďurová, Ph.D.</w:t>
              </w:r>
            </w:hyperlink>
            <w:r w:rsidR="003471D7">
              <w:t xml:space="preserve"> (100%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226BBA7A" w14:textId="77777777" w:rsidR="00086900" w:rsidRPr="003D6AB6" w:rsidRDefault="00086900" w:rsidP="00867718">
            <w:r w:rsidRPr="003D6AB6"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9DDA015" w14:textId="77777777" w:rsidR="00086900" w:rsidRPr="003D6AB6" w:rsidRDefault="00086900" w:rsidP="00867718">
            <w:pPr>
              <w:jc w:val="center"/>
            </w:pPr>
          </w:p>
        </w:tc>
      </w:tr>
      <w:tr w:rsidR="00867718" w14:paraId="21B1EA88" w14:textId="77777777" w:rsidTr="0009166D">
        <w:tc>
          <w:tcPr>
            <w:tcW w:w="2108" w:type="dxa"/>
            <w:gridSpan w:val="2"/>
            <w:shd w:val="clear" w:color="auto" w:fill="auto"/>
          </w:tcPr>
          <w:p w14:paraId="18C96B5F" w14:textId="77777777" w:rsidR="00086900" w:rsidRPr="003D6AB6" w:rsidRDefault="006743C1" w:rsidP="008A5D3D">
            <w:hyperlink w:anchor="Tep_úpr_kovů" w:history="1">
              <w:r w:rsidR="00086900" w:rsidRPr="00F3099D">
                <w:rPr>
                  <w:rStyle w:val="Hypertextovodkaz"/>
                </w:rPr>
                <w:t>Tepelné úpravy kovů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0228D210" w14:textId="77777777" w:rsidR="00086900" w:rsidRPr="003D6AB6" w:rsidRDefault="00086900" w:rsidP="00867718">
            <w:r w:rsidRPr="003D6AB6">
              <w:t>14p+0</w:t>
            </w:r>
            <w:r w:rsidR="004414E9">
              <w:t>s</w:t>
            </w:r>
            <w:r w:rsidRPr="003D6AB6">
              <w:t>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730F6C47" w14:textId="77777777" w:rsidR="00086900" w:rsidRPr="003D6AB6" w:rsidRDefault="00086900" w:rsidP="00867718">
            <w:pPr>
              <w:jc w:val="both"/>
            </w:pPr>
            <w:r w:rsidRPr="003D6AB6">
              <w:t>kl</w:t>
            </w:r>
            <w:r w:rsidR="00867718"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31B9D00A" w14:textId="77777777" w:rsidR="00086900" w:rsidRPr="003D6AB6" w:rsidRDefault="00086900" w:rsidP="00867718">
            <w:pPr>
              <w:jc w:val="center"/>
            </w:pPr>
            <w:r w:rsidRPr="003D6AB6">
              <w:t>3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406EDDEF" w14:textId="77777777" w:rsidR="00086900" w:rsidRPr="003D6AB6" w:rsidRDefault="006743C1" w:rsidP="00867718">
            <w:pPr>
              <w:rPr>
                <w:b/>
              </w:rPr>
            </w:pPr>
            <w:hyperlink w:anchor="Ovsík" w:history="1">
              <w:r w:rsidR="003471D7" w:rsidRPr="00FB237C">
                <w:rPr>
                  <w:rStyle w:val="Hypertextovodkaz"/>
                </w:rPr>
                <w:t>Ing. Martin Ovsík, Ph.D.</w:t>
              </w:r>
            </w:hyperlink>
            <w:r w:rsidR="003471D7">
              <w:rPr>
                <w:b/>
              </w:rPr>
              <w:t xml:space="preserve"> </w:t>
            </w:r>
            <w:r w:rsidR="003471D7" w:rsidRPr="003471D7">
              <w:t>(100% p)</w:t>
            </w:r>
          </w:p>
          <w:p w14:paraId="7844EC8B" w14:textId="77777777" w:rsidR="00086900" w:rsidRPr="003D6AB6" w:rsidRDefault="00086900" w:rsidP="00867718"/>
        </w:tc>
        <w:tc>
          <w:tcPr>
            <w:tcW w:w="569" w:type="dxa"/>
            <w:gridSpan w:val="3"/>
            <w:shd w:val="clear" w:color="auto" w:fill="auto"/>
          </w:tcPr>
          <w:p w14:paraId="07337EB8" w14:textId="77777777" w:rsidR="00086900" w:rsidRPr="003D6AB6" w:rsidRDefault="00086900" w:rsidP="00867718">
            <w:r w:rsidRPr="003D6AB6"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5D9113D0" w14:textId="77777777" w:rsidR="00086900" w:rsidRPr="003D6AB6" w:rsidRDefault="00086900" w:rsidP="00867718">
            <w:pPr>
              <w:jc w:val="center"/>
            </w:pPr>
          </w:p>
        </w:tc>
      </w:tr>
      <w:tr w:rsidR="00867718" w14:paraId="1C24AD2E" w14:textId="77777777" w:rsidTr="0009166D">
        <w:tc>
          <w:tcPr>
            <w:tcW w:w="2108" w:type="dxa"/>
            <w:gridSpan w:val="2"/>
            <w:shd w:val="clear" w:color="auto" w:fill="auto"/>
          </w:tcPr>
          <w:p w14:paraId="417F2053" w14:textId="77777777" w:rsidR="00086900" w:rsidRPr="003D6AB6" w:rsidRDefault="006743C1" w:rsidP="008A5D3D">
            <w:hyperlink w:anchor="Obor_sem" w:history="1">
              <w:r w:rsidR="00086900" w:rsidRPr="00F3099D">
                <w:rPr>
                  <w:rStyle w:val="Hypertextovodkaz"/>
                </w:rPr>
                <w:t>Oborový seminář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4507DD7A" w14:textId="77777777" w:rsidR="00086900" w:rsidRPr="003D6AB6" w:rsidRDefault="00086900" w:rsidP="00867718">
            <w:r w:rsidRPr="00C06B32">
              <w:t>28p+28s+0</w:t>
            </w:r>
            <w:r w:rsidR="005F181D" w:rsidRPr="00C06B32">
              <w:t>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59C87C8B" w14:textId="77777777" w:rsidR="00086900" w:rsidRPr="003D6AB6" w:rsidRDefault="00086900" w:rsidP="00867718">
            <w:pPr>
              <w:jc w:val="both"/>
            </w:pPr>
            <w:r w:rsidRPr="003D6AB6"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7B5EB78F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7BB4EBB2" w14:textId="77777777" w:rsidR="00086900" w:rsidRPr="007E65BD" w:rsidRDefault="006743C1" w:rsidP="00867718">
            <w:hyperlink w:anchor="Hausnerová" w:history="1">
              <w:r w:rsidR="00086900" w:rsidRPr="007E65BD">
                <w:rPr>
                  <w:rStyle w:val="Hypertextovodkaz"/>
                  <w:b/>
                </w:rPr>
                <w:t xml:space="preserve">prof. Ing. </w:t>
              </w:r>
              <w:r w:rsidR="00867718" w:rsidRPr="007E65BD">
                <w:rPr>
                  <w:rStyle w:val="Hypertextovodkaz"/>
                  <w:b/>
                </w:rPr>
                <w:t xml:space="preserve">Berenika </w:t>
              </w:r>
              <w:r w:rsidR="00086900" w:rsidRPr="007E65BD">
                <w:rPr>
                  <w:rStyle w:val="Hypertextovodkaz"/>
                  <w:b/>
                </w:rPr>
                <w:t>Hausnerová, Ph.D.</w:t>
              </w:r>
            </w:hyperlink>
            <w:r w:rsidR="00867718" w:rsidRPr="007E65BD">
              <w:rPr>
                <w:b/>
              </w:rPr>
              <w:t xml:space="preserve"> </w:t>
            </w:r>
            <w:r w:rsidR="00867718" w:rsidRPr="007E65BD">
              <w:t>(100% p)</w:t>
            </w:r>
          </w:p>
          <w:p w14:paraId="66C30A84" w14:textId="77777777" w:rsidR="00867718" w:rsidRPr="00867718" w:rsidRDefault="00867718" w:rsidP="00867718">
            <w:pPr>
              <w:rPr>
                <w:sz w:val="19"/>
                <w:szCs w:val="19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637757B9" w14:textId="77777777" w:rsidR="00086900" w:rsidRPr="003D6AB6" w:rsidRDefault="00086900" w:rsidP="00867718">
            <w:r w:rsidRPr="003D6AB6"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746D3204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613EE4E1" w14:textId="77777777" w:rsidTr="0009166D">
        <w:tc>
          <w:tcPr>
            <w:tcW w:w="2108" w:type="dxa"/>
            <w:gridSpan w:val="2"/>
            <w:shd w:val="clear" w:color="auto" w:fill="auto"/>
          </w:tcPr>
          <w:p w14:paraId="46147C93" w14:textId="77777777" w:rsidR="00086900" w:rsidRPr="003D6AB6" w:rsidRDefault="006743C1" w:rsidP="008A5D3D">
            <w:hyperlink w:anchor="Výr_stroje_a_roboty" w:history="1">
              <w:r w:rsidR="00086900" w:rsidRPr="00F3099D">
                <w:rPr>
                  <w:rStyle w:val="Hypertextovodkaz"/>
                </w:rPr>
                <w:t>Výrobní stroje a roboty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1AFBFC74" w14:textId="77777777" w:rsidR="00086900" w:rsidRPr="003D6AB6" w:rsidRDefault="00086900" w:rsidP="00867718">
            <w:r w:rsidRPr="003D6AB6">
              <w:t>28p+0s+42l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5010BAF1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2CE0905C" w14:textId="77777777" w:rsidR="00086900" w:rsidRPr="003D6AB6" w:rsidRDefault="00086900" w:rsidP="00867718">
            <w:pPr>
              <w:jc w:val="center"/>
            </w:pPr>
            <w:r w:rsidRPr="003D6AB6">
              <w:t>5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3E0EE6F9" w14:textId="77777777" w:rsidR="00086900" w:rsidRPr="003D6AB6" w:rsidRDefault="006743C1" w:rsidP="00867718">
            <w:hyperlink w:anchor="Staněk" w:history="1">
              <w:r w:rsidR="00086900" w:rsidRPr="00FB237C">
                <w:rPr>
                  <w:rStyle w:val="Hypertextovodkaz"/>
                  <w:b/>
                </w:rPr>
                <w:t xml:space="preserve">doc. Ing. </w:t>
              </w:r>
              <w:r w:rsidR="003471D7" w:rsidRPr="00FB237C">
                <w:rPr>
                  <w:rStyle w:val="Hypertextovodkaz"/>
                  <w:b/>
                </w:rPr>
                <w:t xml:space="preserve">Michal </w:t>
              </w:r>
              <w:r w:rsidR="00086900" w:rsidRPr="00FB237C">
                <w:rPr>
                  <w:rStyle w:val="Hypertextovodkaz"/>
                  <w:b/>
                </w:rPr>
                <w:t>Staněk, Ph.D.</w:t>
              </w:r>
            </w:hyperlink>
            <w:r w:rsidR="00086900" w:rsidRPr="003D6AB6">
              <w:rPr>
                <w:b/>
              </w:rPr>
              <w:t xml:space="preserve"> </w:t>
            </w:r>
            <w:r w:rsidR="00086900" w:rsidRPr="003471D7">
              <w:t>(100% p)</w:t>
            </w:r>
          </w:p>
          <w:p w14:paraId="5CBFB838" w14:textId="77777777" w:rsidR="00086900" w:rsidRPr="003D6AB6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420B2D69" w14:textId="77777777" w:rsidR="00086900" w:rsidRPr="003D6AB6" w:rsidRDefault="00086900" w:rsidP="00867718">
            <w:pPr>
              <w:jc w:val="both"/>
            </w:pPr>
            <w:r w:rsidRPr="003D6AB6"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41D9F2A8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47538D92" w14:textId="77777777" w:rsidTr="0009166D">
        <w:tc>
          <w:tcPr>
            <w:tcW w:w="2108" w:type="dxa"/>
            <w:gridSpan w:val="2"/>
            <w:shd w:val="clear" w:color="auto" w:fill="auto"/>
          </w:tcPr>
          <w:p w14:paraId="44DF8160" w14:textId="77777777" w:rsidR="00086900" w:rsidRPr="003D6AB6" w:rsidRDefault="006743C1" w:rsidP="008A5D3D">
            <w:hyperlink w:anchor="Technologie_III" w:history="1">
              <w:r w:rsidR="00086900" w:rsidRPr="00F3099D">
                <w:rPr>
                  <w:rStyle w:val="Hypertextovodkaz"/>
                </w:rPr>
                <w:t>Technologie III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4D732075" w14:textId="77777777" w:rsidR="00086900" w:rsidRPr="003D6AB6" w:rsidRDefault="00086900" w:rsidP="00867718"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54B10783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267A12B8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342CE66D" w14:textId="77777777" w:rsidR="00086900" w:rsidRPr="003D6AB6" w:rsidRDefault="006743C1" w:rsidP="00867718">
            <w:pPr>
              <w:rPr>
                <w:b/>
              </w:rPr>
            </w:pPr>
            <w:hyperlink w:anchor="Bílek" w:history="1">
              <w:r w:rsidR="00086900" w:rsidRPr="00FB237C">
                <w:rPr>
                  <w:rStyle w:val="Hypertextovodkaz"/>
                  <w:b/>
                </w:rPr>
                <w:t xml:space="preserve">Ing. </w:t>
              </w:r>
              <w:r w:rsidR="003471D7" w:rsidRPr="00FB237C">
                <w:rPr>
                  <w:rStyle w:val="Hypertextovodkaz"/>
                  <w:b/>
                </w:rPr>
                <w:t xml:space="preserve">Ondřej </w:t>
              </w:r>
              <w:r w:rsidR="00086900" w:rsidRPr="00FB237C">
                <w:rPr>
                  <w:rStyle w:val="Hypertextovodkaz"/>
                  <w:b/>
                </w:rPr>
                <w:t>Bílek, Ph.D.</w:t>
              </w:r>
            </w:hyperlink>
            <w:r w:rsidR="003471D7">
              <w:rPr>
                <w:b/>
              </w:rPr>
              <w:t xml:space="preserve"> </w:t>
            </w:r>
            <w:r w:rsidR="003471D7" w:rsidRPr="003471D7">
              <w:t>(100% p)</w:t>
            </w:r>
          </w:p>
          <w:p w14:paraId="3990A54F" w14:textId="77777777" w:rsidR="00086900" w:rsidRPr="003D6AB6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7D22AD00" w14:textId="77777777" w:rsidR="00086900" w:rsidRPr="003D6AB6" w:rsidRDefault="00086900" w:rsidP="00867718">
            <w:pPr>
              <w:jc w:val="both"/>
            </w:pPr>
            <w:r w:rsidRPr="003D6AB6"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3653C905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71C3A7CA" w14:textId="77777777" w:rsidTr="0009166D">
        <w:tc>
          <w:tcPr>
            <w:tcW w:w="2108" w:type="dxa"/>
            <w:gridSpan w:val="2"/>
            <w:shd w:val="clear" w:color="auto" w:fill="auto"/>
          </w:tcPr>
          <w:p w14:paraId="6B6B0230" w14:textId="77777777" w:rsidR="00487B9F" w:rsidRPr="00F3099D" w:rsidRDefault="00F3099D" w:rsidP="008A5D3D">
            <w:pPr>
              <w:rPr>
                <w:rStyle w:val="Hypertextovodkaz"/>
              </w:rPr>
            </w:pPr>
            <w:r>
              <w:fldChar w:fldCharType="begin"/>
            </w:r>
            <w:r w:rsidR="00693C91">
              <w:instrText>HYPERLINK  \l "Povrchy_a_jejich_hodn"</w:instrText>
            </w:r>
            <w:r>
              <w:fldChar w:fldCharType="separate"/>
            </w:r>
            <w:r w:rsidR="00086900" w:rsidRPr="00F3099D">
              <w:rPr>
                <w:rStyle w:val="Hypertextovodkaz"/>
              </w:rPr>
              <w:t xml:space="preserve">Povrchy a </w:t>
            </w:r>
          </w:p>
          <w:p w14:paraId="033FD7B7" w14:textId="77777777" w:rsidR="00086900" w:rsidRPr="003D6AB6" w:rsidRDefault="00086900" w:rsidP="008A5D3D">
            <w:r w:rsidRPr="00F3099D">
              <w:rPr>
                <w:rStyle w:val="Hypertextovodkaz"/>
              </w:rPr>
              <w:t>jejich hodnocení</w:t>
            </w:r>
            <w:r w:rsidR="00F3099D">
              <w:fldChar w:fldCharType="end"/>
            </w:r>
          </w:p>
        </w:tc>
        <w:tc>
          <w:tcPr>
            <w:tcW w:w="1270" w:type="dxa"/>
            <w:gridSpan w:val="8"/>
            <w:shd w:val="clear" w:color="auto" w:fill="auto"/>
          </w:tcPr>
          <w:p w14:paraId="434326BA" w14:textId="77777777" w:rsidR="00086900" w:rsidRPr="003D6AB6" w:rsidRDefault="00086900" w:rsidP="00867718"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02317D9A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3FAC20C3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4971ABF0" w14:textId="77777777" w:rsidR="00086900" w:rsidRDefault="006743C1" w:rsidP="003471D7">
            <w:hyperlink w:anchor="Pata" w:history="1">
              <w:r w:rsidR="00086900" w:rsidRPr="00FB237C">
                <w:rPr>
                  <w:rStyle w:val="Hypertextovodkaz"/>
                  <w:b/>
                </w:rPr>
                <w:t xml:space="preserve">doc. Dr. </w:t>
              </w:r>
              <w:r w:rsidR="003471D7" w:rsidRPr="00FB237C">
                <w:rPr>
                  <w:rStyle w:val="Hypertextovodkaz"/>
                  <w:b/>
                </w:rPr>
                <w:t xml:space="preserve">Ing. Vladimír </w:t>
              </w:r>
              <w:r w:rsidR="00086900" w:rsidRPr="00FB237C">
                <w:rPr>
                  <w:rStyle w:val="Hypertextovodkaz"/>
                  <w:b/>
                </w:rPr>
                <w:t>Pata</w:t>
              </w:r>
            </w:hyperlink>
            <w:r w:rsidR="00086900" w:rsidRPr="003D6AB6">
              <w:rPr>
                <w:b/>
              </w:rPr>
              <w:t xml:space="preserve"> </w:t>
            </w:r>
            <w:r w:rsidR="00086900" w:rsidRPr="003471D7">
              <w:t>(50% p</w:t>
            </w:r>
            <w:r w:rsidR="003471D7" w:rsidRPr="003471D7">
              <w:t>)</w:t>
            </w:r>
          </w:p>
          <w:p w14:paraId="28DDF187" w14:textId="77777777" w:rsidR="00452A77" w:rsidRPr="003D6AB6" w:rsidRDefault="006743C1" w:rsidP="00452A77">
            <w:hyperlink w:anchor="Mráček" w:history="1">
              <w:r w:rsidR="00452A77" w:rsidRPr="00FB237C">
                <w:rPr>
                  <w:rStyle w:val="Hypertextovodkaz"/>
                </w:rPr>
                <w:t>doc. Mgr. Aleš Mráček, Ph.D.</w:t>
              </w:r>
            </w:hyperlink>
            <w:r w:rsidR="00452A77">
              <w:rPr>
                <w:b/>
              </w:rPr>
              <w:t xml:space="preserve"> </w:t>
            </w:r>
            <w:r w:rsidR="00452A77" w:rsidRPr="003471D7">
              <w:t>(50%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65878BA0" w14:textId="77777777" w:rsidR="00086900" w:rsidRPr="003D6AB6" w:rsidRDefault="00086900" w:rsidP="00867718">
            <w:pPr>
              <w:jc w:val="both"/>
            </w:pPr>
            <w:r w:rsidRPr="003D6AB6"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C047330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6735B4DD" w14:textId="77777777" w:rsidTr="0009166D">
        <w:tc>
          <w:tcPr>
            <w:tcW w:w="2108" w:type="dxa"/>
            <w:gridSpan w:val="2"/>
            <w:shd w:val="clear" w:color="auto" w:fill="auto"/>
          </w:tcPr>
          <w:p w14:paraId="7A08E8CA" w14:textId="77777777" w:rsidR="00086900" w:rsidRPr="003D6AB6" w:rsidRDefault="006743C1" w:rsidP="008A5D3D">
            <w:hyperlink w:anchor="CAM_II" w:history="1">
              <w:r w:rsidR="00086900" w:rsidRPr="00F3099D">
                <w:rPr>
                  <w:rStyle w:val="Hypertextovodkaz"/>
                </w:rPr>
                <w:t>CAM II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42D789B0" w14:textId="77777777" w:rsidR="00086900" w:rsidRPr="003D6AB6" w:rsidRDefault="00086900" w:rsidP="00867718">
            <w:r w:rsidRPr="003D6AB6">
              <w:t>0p+0s+28l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61CA0BF6" w14:textId="77777777" w:rsidR="00086900" w:rsidRPr="003D6AB6" w:rsidRDefault="00086900" w:rsidP="00867718">
            <w:pPr>
              <w:jc w:val="both"/>
            </w:pPr>
            <w:r w:rsidRPr="003D6AB6">
              <w:t>kl</w:t>
            </w:r>
            <w:r w:rsidR="00867718"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1F39D335" w14:textId="77777777" w:rsidR="00086900" w:rsidRPr="003D6AB6" w:rsidRDefault="00086900" w:rsidP="00867718">
            <w:pPr>
              <w:jc w:val="center"/>
            </w:pPr>
            <w:r w:rsidRPr="003D6AB6"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08684EE1" w14:textId="77777777" w:rsidR="00086900" w:rsidRPr="00B737AB" w:rsidRDefault="006743C1" w:rsidP="00867718">
            <w:hyperlink w:anchor="Bílek" w:history="1">
              <w:r w:rsidR="00086900" w:rsidRPr="00E94CBC">
                <w:rPr>
                  <w:rStyle w:val="Hypertextovodkaz"/>
                  <w:b/>
                </w:rPr>
                <w:t xml:space="preserve">Ing. </w:t>
              </w:r>
              <w:r w:rsidR="003471D7" w:rsidRPr="00E94CBC">
                <w:rPr>
                  <w:rStyle w:val="Hypertextovodkaz"/>
                  <w:b/>
                </w:rPr>
                <w:t xml:space="preserve">Ondřej </w:t>
              </w:r>
              <w:r w:rsidR="00086900" w:rsidRPr="00E94CBC">
                <w:rPr>
                  <w:rStyle w:val="Hypertextovodkaz"/>
                  <w:b/>
                </w:rPr>
                <w:t>Bílek, Ph.D.</w:t>
              </w:r>
            </w:hyperlink>
            <w:r w:rsidR="003471D7" w:rsidRPr="00B737AB">
              <w:t xml:space="preserve"> (100% l)</w:t>
            </w:r>
          </w:p>
          <w:p w14:paraId="24A6D12D" w14:textId="77777777" w:rsidR="00086900" w:rsidRPr="003D6AB6" w:rsidRDefault="00086900" w:rsidP="00867718"/>
        </w:tc>
        <w:tc>
          <w:tcPr>
            <w:tcW w:w="569" w:type="dxa"/>
            <w:gridSpan w:val="3"/>
            <w:shd w:val="clear" w:color="auto" w:fill="auto"/>
          </w:tcPr>
          <w:p w14:paraId="2EB3711B" w14:textId="77777777" w:rsidR="00086900" w:rsidRPr="003D6AB6" w:rsidRDefault="00086900" w:rsidP="00867718">
            <w:pPr>
              <w:jc w:val="both"/>
            </w:pPr>
            <w:r w:rsidRPr="003D6AB6"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3506F6C5" w14:textId="77777777" w:rsidR="00086900" w:rsidRPr="00E94CBC" w:rsidRDefault="00E94CBC" w:rsidP="00867718">
            <w:pPr>
              <w:jc w:val="center"/>
              <w:rPr>
                <w:b/>
              </w:rPr>
            </w:pPr>
            <w:r w:rsidRPr="00E94CBC">
              <w:rPr>
                <w:b/>
              </w:rPr>
              <w:t>PZ</w:t>
            </w:r>
          </w:p>
        </w:tc>
      </w:tr>
      <w:tr w:rsidR="00867718" w14:paraId="5D688242" w14:textId="77777777" w:rsidTr="0009166D">
        <w:tc>
          <w:tcPr>
            <w:tcW w:w="2108" w:type="dxa"/>
            <w:gridSpan w:val="2"/>
            <w:shd w:val="clear" w:color="auto" w:fill="auto"/>
          </w:tcPr>
          <w:p w14:paraId="12685F33" w14:textId="77777777" w:rsidR="00086900" w:rsidRPr="003D6AB6" w:rsidRDefault="006743C1" w:rsidP="008A5D3D">
            <w:hyperlink w:anchor="Technologie_IV" w:history="1">
              <w:r w:rsidR="00086900" w:rsidRPr="00F3099D">
                <w:rPr>
                  <w:rStyle w:val="Hypertextovodkaz"/>
                </w:rPr>
                <w:t>Technologie IV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4918E3FF" w14:textId="77777777" w:rsidR="00086900" w:rsidRPr="003D6AB6" w:rsidRDefault="00086900" w:rsidP="00867718">
            <w:r w:rsidRPr="003D6AB6">
              <w:t>14p+0s+28l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5AEF7784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2FC8E08A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485AE2F4" w14:textId="77777777" w:rsidR="00086900" w:rsidRPr="003D6AB6" w:rsidRDefault="006743C1" w:rsidP="00867718">
            <w:pPr>
              <w:rPr>
                <w:b/>
              </w:rPr>
            </w:pPr>
            <w:hyperlink w:anchor="Staněk" w:history="1">
              <w:r w:rsidR="00086900" w:rsidRPr="00FB237C">
                <w:rPr>
                  <w:rStyle w:val="Hypertextovodkaz"/>
                  <w:b/>
                </w:rPr>
                <w:t>do</w:t>
              </w:r>
              <w:r w:rsidR="003471D7" w:rsidRPr="00FB237C">
                <w:rPr>
                  <w:rStyle w:val="Hypertextovodkaz"/>
                  <w:b/>
                </w:rPr>
                <w:t>c. Ing. Michal Staněk, Ph.D.</w:t>
              </w:r>
            </w:hyperlink>
            <w:r w:rsidR="003471D7">
              <w:rPr>
                <w:b/>
              </w:rPr>
              <w:t xml:space="preserve"> </w:t>
            </w:r>
            <w:r w:rsidR="003471D7" w:rsidRPr="003471D7">
              <w:t>(100% p)</w:t>
            </w:r>
          </w:p>
          <w:p w14:paraId="61C175CB" w14:textId="77777777" w:rsidR="00086900" w:rsidRPr="003D6AB6" w:rsidRDefault="00086900" w:rsidP="00867718"/>
        </w:tc>
        <w:tc>
          <w:tcPr>
            <w:tcW w:w="569" w:type="dxa"/>
            <w:gridSpan w:val="3"/>
            <w:shd w:val="clear" w:color="auto" w:fill="auto"/>
          </w:tcPr>
          <w:p w14:paraId="55D0CDB4" w14:textId="77777777" w:rsidR="00086900" w:rsidRPr="003D6AB6" w:rsidRDefault="00086900" w:rsidP="00867718">
            <w:pPr>
              <w:jc w:val="both"/>
            </w:pPr>
            <w:r w:rsidRPr="003D6AB6"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46704DE1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6AE8E7AF" w14:textId="77777777" w:rsidTr="0009166D">
        <w:tc>
          <w:tcPr>
            <w:tcW w:w="2108" w:type="dxa"/>
            <w:gridSpan w:val="2"/>
            <w:shd w:val="clear" w:color="auto" w:fill="auto"/>
          </w:tcPr>
          <w:p w14:paraId="0D5A0FCC" w14:textId="77777777" w:rsidR="00086900" w:rsidRPr="003D6AB6" w:rsidRDefault="006743C1" w:rsidP="008A5D3D">
            <w:hyperlink w:anchor="Tech_v_AJ" w:history="1">
              <w:r w:rsidR="00681A8D" w:rsidRPr="00FF0D5B">
                <w:rPr>
                  <w:rStyle w:val="Hypertextovodkaz"/>
                </w:rPr>
                <w:t>Technologie v AJ/</w:t>
              </w:r>
              <w:r w:rsidR="00681A8D" w:rsidRPr="00681A8D">
                <w:rPr>
                  <w:rStyle w:val="Hypertextovodkaz"/>
                </w:rPr>
                <w:t xml:space="preserve"> Technology in English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531CB536" w14:textId="77777777" w:rsidR="00086900" w:rsidRPr="003D6AB6" w:rsidRDefault="00086900" w:rsidP="00867718">
            <w:pPr>
              <w:jc w:val="both"/>
            </w:pPr>
            <w:r w:rsidRPr="003D6AB6">
              <w:t>0p+28s+0l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0F60C9FD" w14:textId="77777777" w:rsidR="00086900" w:rsidRPr="003D6AB6" w:rsidRDefault="00086900" w:rsidP="00867718">
            <w:pPr>
              <w:jc w:val="both"/>
            </w:pPr>
            <w:r w:rsidRPr="003D6AB6">
              <w:t>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0F319B92" w14:textId="77777777" w:rsidR="00086900" w:rsidRPr="003D6AB6" w:rsidRDefault="00086900" w:rsidP="00867718">
            <w:pPr>
              <w:jc w:val="center"/>
            </w:pPr>
            <w:r w:rsidRPr="003D6AB6"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7D29ED67" w14:textId="77777777" w:rsidR="00FF7997" w:rsidRPr="003D6AB6" w:rsidRDefault="00C06B32" w:rsidP="009A4AB5">
            <w:pPr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4C857F8E" w14:textId="77777777" w:rsidR="00086900" w:rsidRPr="003D6AB6" w:rsidRDefault="00086900" w:rsidP="00867718">
            <w:pPr>
              <w:jc w:val="both"/>
            </w:pPr>
            <w:r w:rsidRPr="003D6AB6"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387B3D3C" w14:textId="77777777" w:rsidR="00086900" w:rsidRPr="003D6AB6" w:rsidRDefault="00086900" w:rsidP="00867718">
            <w:pPr>
              <w:jc w:val="center"/>
            </w:pPr>
          </w:p>
        </w:tc>
      </w:tr>
      <w:tr w:rsidR="00867718" w14:paraId="778AB6A9" w14:textId="77777777" w:rsidTr="0009166D">
        <w:tc>
          <w:tcPr>
            <w:tcW w:w="2108" w:type="dxa"/>
            <w:gridSpan w:val="2"/>
            <w:shd w:val="clear" w:color="auto" w:fill="auto"/>
          </w:tcPr>
          <w:p w14:paraId="040D09F5" w14:textId="77777777" w:rsidR="00086900" w:rsidRPr="003D6AB6" w:rsidRDefault="006743C1" w:rsidP="008A5D3D">
            <w:hyperlink w:anchor="Nekonv_techno" w:history="1">
              <w:r w:rsidR="00086900" w:rsidRPr="00F3099D">
                <w:rPr>
                  <w:rStyle w:val="Hypertextovodkaz"/>
                </w:rPr>
                <w:t>Nekonvenční technologie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0343A658" w14:textId="77777777" w:rsidR="00086900" w:rsidRPr="003D6AB6" w:rsidRDefault="00086900" w:rsidP="00867718">
            <w:pPr>
              <w:jc w:val="both"/>
            </w:pPr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55512322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24BDACCB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1B9A9F45" w14:textId="77777777" w:rsidR="00086900" w:rsidRPr="003D6AB6" w:rsidRDefault="006743C1" w:rsidP="003471D7">
            <w:pPr>
              <w:rPr>
                <w:b/>
              </w:rPr>
            </w:pPr>
            <w:hyperlink w:anchor="Sýkorová" w:history="1">
              <w:r w:rsidR="00086900" w:rsidRPr="00FB237C">
                <w:rPr>
                  <w:rStyle w:val="Hypertextovodkaz"/>
                  <w:b/>
                </w:rPr>
                <w:t xml:space="preserve">doc. Ing. </w:t>
              </w:r>
              <w:r w:rsidR="003471D7" w:rsidRPr="00FB237C">
                <w:rPr>
                  <w:rStyle w:val="Hypertextovodkaz"/>
                  <w:b/>
                </w:rPr>
                <w:t xml:space="preserve">Libuše </w:t>
              </w:r>
              <w:r w:rsidR="00086900" w:rsidRPr="00FB237C">
                <w:rPr>
                  <w:rStyle w:val="Hypertextovodkaz"/>
                  <w:b/>
                </w:rPr>
                <w:t>Sýkorová, Ph.D.</w:t>
              </w:r>
            </w:hyperlink>
            <w:r w:rsidR="00086900" w:rsidRPr="003D6AB6">
              <w:rPr>
                <w:b/>
              </w:rPr>
              <w:t xml:space="preserve"> </w:t>
            </w:r>
            <w:r w:rsidR="00086900" w:rsidRPr="003471D7">
              <w:t>(100% p</w:t>
            </w:r>
            <w:r w:rsidR="003471D7" w:rsidRPr="003471D7">
              <w:t>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15DCE466" w14:textId="77777777" w:rsidR="00086900" w:rsidRPr="003D6AB6" w:rsidRDefault="00086900" w:rsidP="00867718">
            <w:pPr>
              <w:jc w:val="both"/>
            </w:pPr>
            <w:r w:rsidRPr="003D6AB6"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5632D7B9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4089514F" w14:textId="77777777" w:rsidTr="0009166D">
        <w:tc>
          <w:tcPr>
            <w:tcW w:w="2108" w:type="dxa"/>
            <w:gridSpan w:val="2"/>
            <w:shd w:val="clear" w:color="auto" w:fill="auto"/>
          </w:tcPr>
          <w:p w14:paraId="1F8E6529" w14:textId="77777777" w:rsidR="00086900" w:rsidRPr="003D6AB6" w:rsidRDefault="006743C1" w:rsidP="008A5D3D">
            <w:hyperlink w:anchor="Technol_projektování" w:history="1">
              <w:r w:rsidR="00086900" w:rsidRPr="00F3099D">
                <w:rPr>
                  <w:rStyle w:val="Hypertextovodkaz"/>
                </w:rPr>
                <w:t>Technologické projektování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34CBA1CC" w14:textId="77777777" w:rsidR="00086900" w:rsidRPr="003D6AB6" w:rsidRDefault="00086900" w:rsidP="00867718">
            <w:pPr>
              <w:jc w:val="both"/>
            </w:pPr>
            <w:r w:rsidRPr="003D6AB6">
              <w:t>28p+0s+14l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030AE907" w14:textId="77777777" w:rsidR="00086900" w:rsidRPr="003D6AB6" w:rsidRDefault="00086900" w:rsidP="00867718">
            <w:pPr>
              <w:jc w:val="both"/>
            </w:pPr>
            <w:r w:rsidRPr="003D6AB6">
              <w:t>kl</w:t>
            </w:r>
            <w:r w:rsidR="00867718"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549A63D2" w14:textId="77777777" w:rsidR="00086900" w:rsidRPr="003D6AB6" w:rsidRDefault="00086900" w:rsidP="00867718">
            <w:pPr>
              <w:jc w:val="center"/>
            </w:pPr>
            <w:r w:rsidRPr="003D6AB6">
              <w:t>3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41F4448F" w14:textId="77777777" w:rsidR="00086900" w:rsidRPr="003D6AB6" w:rsidRDefault="006743C1" w:rsidP="00867718">
            <w:pPr>
              <w:rPr>
                <w:b/>
              </w:rPr>
            </w:pPr>
            <w:hyperlink w:anchor="Sedlačík" w:history="1">
              <w:r w:rsidR="00FB237C" w:rsidRPr="00FB237C">
                <w:rPr>
                  <w:rStyle w:val="Hypertextovodkaz"/>
                  <w:b/>
                </w:rPr>
                <w:t xml:space="preserve">doc. Ing. </w:t>
              </w:r>
              <w:r w:rsidR="003471D7" w:rsidRPr="00FB237C">
                <w:rPr>
                  <w:rStyle w:val="Hypertextovodkaz"/>
                  <w:b/>
                </w:rPr>
                <w:t xml:space="preserve">Michal </w:t>
              </w:r>
              <w:r w:rsidR="00086900" w:rsidRPr="00FB237C">
                <w:rPr>
                  <w:rStyle w:val="Hypertextovodkaz"/>
                  <w:b/>
                </w:rPr>
                <w:t>Sedlačík, Ph.D.</w:t>
              </w:r>
            </w:hyperlink>
            <w:r w:rsidR="003471D7" w:rsidRPr="00FB237C">
              <w:rPr>
                <w:b/>
              </w:rPr>
              <w:t xml:space="preserve"> </w:t>
            </w:r>
            <w:r w:rsidR="003471D7" w:rsidRPr="00FB237C">
              <w:t>(100</w:t>
            </w:r>
            <w:r w:rsidR="003471D7" w:rsidRPr="003471D7">
              <w:t>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52F7078D" w14:textId="77777777" w:rsidR="00086900" w:rsidRPr="003D6AB6" w:rsidRDefault="00086900" w:rsidP="00867718">
            <w:pPr>
              <w:jc w:val="both"/>
            </w:pPr>
            <w:r w:rsidRPr="003D6AB6"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69E991C0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6479944D" w14:textId="77777777" w:rsidTr="0009166D">
        <w:tc>
          <w:tcPr>
            <w:tcW w:w="2108" w:type="dxa"/>
            <w:gridSpan w:val="2"/>
            <w:shd w:val="clear" w:color="auto" w:fill="auto"/>
          </w:tcPr>
          <w:p w14:paraId="6F012661" w14:textId="77777777" w:rsidR="00086900" w:rsidRPr="003D6AB6" w:rsidRDefault="006743C1" w:rsidP="008A5D3D">
            <w:hyperlink w:anchor="Ročn_projekt" w:history="1">
              <w:r w:rsidR="00086900" w:rsidRPr="00F3099D">
                <w:rPr>
                  <w:rStyle w:val="Hypertextovodkaz"/>
                </w:rPr>
                <w:t>Ročníkový projekt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1A2A398C" w14:textId="77777777" w:rsidR="00086900" w:rsidRPr="003D6AB6" w:rsidRDefault="00086900" w:rsidP="00867718">
            <w:pPr>
              <w:jc w:val="both"/>
            </w:pPr>
            <w:r w:rsidRPr="003D6AB6">
              <w:t>0p+0s+56l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60EE6F52" w14:textId="77777777" w:rsidR="00086900" w:rsidRPr="003D6AB6" w:rsidRDefault="00086900" w:rsidP="00867718">
            <w:pPr>
              <w:jc w:val="both"/>
            </w:pPr>
            <w:r w:rsidRPr="003D6AB6">
              <w:t>kl</w:t>
            </w:r>
            <w:r w:rsidR="00867718"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36319739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278337E8" w14:textId="77777777" w:rsidR="00086900" w:rsidRPr="00FB237C" w:rsidRDefault="006743C1" w:rsidP="00867718">
            <w:hyperlink w:anchor="Hausnerová" w:history="1">
              <w:r w:rsidR="00086900" w:rsidRPr="00FB237C">
                <w:rPr>
                  <w:rStyle w:val="Hypertextovodkaz"/>
                  <w:b/>
                </w:rPr>
                <w:t xml:space="preserve">prof. Ing. </w:t>
              </w:r>
              <w:r w:rsidR="003471D7" w:rsidRPr="00FB237C">
                <w:rPr>
                  <w:rStyle w:val="Hypertextovodkaz"/>
                  <w:b/>
                </w:rPr>
                <w:t xml:space="preserve">Berenika </w:t>
              </w:r>
              <w:r w:rsidR="00086900" w:rsidRPr="00FB237C">
                <w:rPr>
                  <w:rStyle w:val="Hypertextovodkaz"/>
                  <w:b/>
                </w:rPr>
                <w:t>Hausnerová, Ph.D</w:t>
              </w:r>
              <w:r w:rsidR="00086900" w:rsidRPr="00FB237C">
                <w:rPr>
                  <w:rStyle w:val="Hypertextovodkaz"/>
                </w:rPr>
                <w:t>.</w:t>
              </w:r>
            </w:hyperlink>
            <w:r w:rsidR="003471D7" w:rsidRPr="00FB237C">
              <w:t xml:space="preserve"> (100% l)</w:t>
            </w:r>
          </w:p>
          <w:p w14:paraId="70047CB8" w14:textId="77777777" w:rsidR="00867718" w:rsidRPr="003D6AB6" w:rsidRDefault="00867718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77319CF2" w14:textId="77777777" w:rsidR="00086900" w:rsidRPr="003D6AB6" w:rsidRDefault="00086900" w:rsidP="00867718">
            <w:pPr>
              <w:jc w:val="both"/>
            </w:pPr>
            <w:r w:rsidRPr="003D6AB6"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455EE4BA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32DCDFD6" w14:textId="77777777" w:rsidTr="0009166D">
        <w:tc>
          <w:tcPr>
            <w:tcW w:w="2108" w:type="dxa"/>
            <w:gridSpan w:val="2"/>
            <w:shd w:val="clear" w:color="auto" w:fill="auto"/>
          </w:tcPr>
          <w:p w14:paraId="273B3AEC" w14:textId="77777777" w:rsidR="009B20E9" w:rsidRPr="008C5253" w:rsidRDefault="009B20E9" w:rsidP="009B20E9">
            <w:pPr>
              <w:rPr>
                <w:rStyle w:val="Hypertextovodkaz"/>
                <w:sz w:val="19"/>
                <w:szCs w:val="19"/>
              </w:rPr>
            </w:pPr>
            <w:r w:rsidRPr="008C5253">
              <w:rPr>
                <w:sz w:val="19"/>
                <w:szCs w:val="19"/>
              </w:rPr>
              <w:fldChar w:fldCharType="begin"/>
            </w:r>
            <w:r w:rsidRPr="008C5253">
              <w:rPr>
                <w:sz w:val="19"/>
                <w:szCs w:val="19"/>
              </w:rPr>
              <w:instrText xml:space="preserve"> HYPERLINK  \l "Navrh_nástr_pro_zprac_polym" </w:instrText>
            </w:r>
            <w:r w:rsidRPr="008C5253">
              <w:rPr>
                <w:sz w:val="19"/>
                <w:szCs w:val="19"/>
              </w:rPr>
              <w:fldChar w:fldCharType="separate"/>
            </w:r>
            <w:r w:rsidRPr="008C5253">
              <w:rPr>
                <w:rStyle w:val="Hypertextovodkaz"/>
                <w:sz w:val="19"/>
                <w:szCs w:val="19"/>
              </w:rPr>
              <w:t>Navrhování nástrojů</w:t>
            </w:r>
          </w:p>
          <w:p w14:paraId="26502742" w14:textId="77777777" w:rsidR="00086900" w:rsidRPr="003D6AB6" w:rsidRDefault="009B20E9" w:rsidP="009B20E9">
            <w:r w:rsidRPr="008C5253">
              <w:rPr>
                <w:rStyle w:val="Hypertextovodkaz"/>
                <w:sz w:val="19"/>
                <w:szCs w:val="19"/>
              </w:rPr>
              <w:t>pro zpracování polymerů</w:t>
            </w:r>
            <w:r w:rsidRPr="008C5253">
              <w:rPr>
                <w:sz w:val="19"/>
                <w:szCs w:val="19"/>
              </w:rPr>
              <w:fldChar w:fldCharType="end"/>
            </w:r>
          </w:p>
        </w:tc>
        <w:tc>
          <w:tcPr>
            <w:tcW w:w="1270" w:type="dxa"/>
            <w:gridSpan w:val="8"/>
            <w:shd w:val="clear" w:color="auto" w:fill="auto"/>
          </w:tcPr>
          <w:p w14:paraId="6BFED94E" w14:textId="77777777" w:rsidR="00086900" w:rsidRPr="003D6AB6" w:rsidRDefault="00086900" w:rsidP="00867718">
            <w:pPr>
              <w:jc w:val="both"/>
            </w:pPr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2AE3665F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70DB06AD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1D9C1595" w14:textId="77777777" w:rsidR="00086900" w:rsidRPr="003D6AB6" w:rsidRDefault="006743C1" w:rsidP="003471D7">
            <w:hyperlink w:anchor="Staněk" w:history="1">
              <w:r w:rsidR="00FB237C" w:rsidRPr="00FB237C">
                <w:rPr>
                  <w:rStyle w:val="Hypertextovodkaz"/>
                  <w:b/>
                </w:rPr>
                <w:t>doc. Ing. Michal Staněk, Ph.D.</w:t>
              </w:r>
            </w:hyperlink>
            <w:r w:rsidR="00FB237C" w:rsidRPr="003471D7">
              <w:t xml:space="preserve"> </w:t>
            </w:r>
            <w:r w:rsidR="00086900" w:rsidRPr="003471D7">
              <w:t>(100%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07F4BCFD" w14:textId="77777777" w:rsidR="00086900" w:rsidRPr="003D6AB6" w:rsidRDefault="00086900" w:rsidP="00867718">
            <w:pPr>
              <w:jc w:val="both"/>
            </w:pPr>
            <w:r w:rsidRPr="003D6AB6"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5302F0CE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ZT</w:t>
            </w:r>
          </w:p>
        </w:tc>
      </w:tr>
      <w:tr w:rsidR="00867718" w14:paraId="1FE3AF55" w14:textId="77777777" w:rsidTr="0009166D">
        <w:tc>
          <w:tcPr>
            <w:tcW w:w="2108" w:type="dxa"/>
            <w:gridSpan w:val="2"/>
            <w:shd w:val="clear" w:color="auto" w:fill="auto"/>
          </w:tcPr>
          <w:p w14:paraId="5E83D5C7" w14:textId="77777777" w:rsidR="00086900" w:rsidRPr="003D6AB6" w:rsidRDefault="006743C1" w:rsidP="008A5D3D">
            <w:hyperlink w:anchor="Simul_a_model_tvář_proc" w:history="1">
              <w:r w:rsidR="00086900" w:rsidRPr="00693C91">
                <w:rPr>
                  <w:rStyle w:val="Hypertextovodkaz"/>
                </w:rPr>
                <w:t>Simulace a modelování tvářecích procesů</w:t>
              </w:r>
            </w:hyperlink>
            <w:r w:rsidR="00086900" w:rsidRPr="003D6AB6">
              <w:t xml:space="preserve"> </w:t>
            </w:r>
          </w:p>
        </w:tc>
        <w:tc>
          <w:tcPr>
            <w:tcW w:w="1270" w:type="dxa"/>
            <w:gridSpan w:val="8"/>
            <w:shd w:val="clear" w:color="auto" w:fill="auto"/>
          </w:tcPr>
          <w:p w14:paraId="02AD269D" w14:textId="77777777" w:rsidR="00086900" w:rsidRPr="003D6AB6" w:rsidRDefault="00086900" w:rsidP="00867718">
            <w:pPr>
              <w:jc w:val="both"/>
            </w:pPr>
            <w:r w:rsidRPr="003D6AB6">
              <w:t>0p+0s+42l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47AEF70D" w14:textId="77777777" w:rsidR="00086900" w:rsidRPr="003D6AB6" w:rsidRDefault="00086900" w:rsidP="00867718">
            <w:pPr>
              <w:jc w:val="both"/>
            </w:pPr>
            <w:r w:rsidRPr="003D6AB6">
              <w:t>kl</w:t>
            </w:r>
            <w:r w:rsidR="002452E0"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1E489966" w14:textId="77777777" w:rsidR="00086900" w:rsidRPr="003D6AB6" w:rsidRDefault="00086900" w:rsidP="00867718">
            <w:pPr>
              <w:jc w:val="center"/>
            </w:pPr>
            <w:r w:rsidRPr="003D6AB6">
              <w:t>3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6231A935" w14:textId="77777777" w:rsidR="00086900" w:rsidRPr="00B737AB" w:rsidRDefault="006743C1" w:rsidP="00867718">
            <w:hyperlink w:anchor="Ovsík" w:history="1">
              <w:r w:rsidR="00086900" w:rsidRPr="00FB237C">
                <w:rPr>
                  <w:rStyle w:val="Hypertextovodkaz"/>
                </w:rPr>
                <w:t xml:space="preserve">Ing. </w:t>
              </w:r>
              <w:r w:rsidR="003471D7" w:rsidRPr="00FB237C">
                <w:rPr>
                  <w:rStyle w:val="Hypertextovodkaz"/>
                </w:rPr>
                <w:t xml:space="preserve">Martin </w:t>
              </w:r>
              <w:r w:rsidR="00086900" w:rsidRPr="00FB237C">
                <w:rPr>
                  <w:rStyle w:val="Hypertextovodkaz"/>
                </w:rPr>
                <w:t>Ovsík, Ph.D.</w:t>
              </w:r>
            </w:hyperlink>
            <w:r w:rsidR="003471D7" w:rsidRPr="00B737AB">
              <w:t xml:space="preserve"> (100% l)</w:t>
            </w:r>
          </w:p>
          <w:p w14:paraId="26353737" w14:textId="77777777" w:rsidR="00086900" w:rsidRPr="003D6AB6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6293EE1A" w14:textId="77777777" w:rsidR="00086900" w:rsidRPr="003D6AB6" w:rsidRDefault="00086900" w:rsidP="00867718">
            <w:pPr>
              <w:jc w:val="both"/>
            </w:pPr>
            <w:r w:rsidRPr="003D6AB6"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60225354" w14:textId="77777777" w:rsidR="00086900" w:rsidRPr="003D6AB6" w:rsidRDefault="00086900" w:rsidP="00867718">
            <w:pPr>
              <w:jc w:val="center"/>
            </w:pPr>
          </w:p>
        </w:tc>
      </w:tr>
      <w:tr w:rsidR="00867718" w14:paraId="2EC74932" w14:textId="77777777" w:rsidTr="0009166D">
        <w:tc>
          <w:tcPr>
            <w:tcW w:w="2108" w:type="dxa"/>
            <w:gridSpan w:val="2"/>
            <w:shd w:val="clear" w:color="auto" w:fill="auto"/>
          </w:tcPr>
          <w:p w14:paraId="7CCA2658" w14:textId="77777777" w:rsidR="00086900" w:rsidRPr="003D6AB6" w:rsidRDefault="006743C1" w:rsidP="008A5D3D">
            <w:hyperlink w:anchor="Navrh_tvář_nástr" w:history="1">
              <w:r w:rsidR="00086900" w:rsidRPr="00F3099D">
                <w:rPr>
                  <w:rStyle w:val="Hypertextovodkaz"/>
                </w:rPr>
                <w:t>Navrhování tvářecích nástrojů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722DEF55" w14:textId="77777777" w:rsidR="00086900" w:rsidRPr="003D6AB6" w:rsidRDefault="00086900" w:rsidP="00867718"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67438956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24F89304" w14:textId="77777777" w:rsidR="00086900" w:rsidRPr="003D6AB6" w:rsidRDefault="00086900" w:rsidP="00867718">
            <w:pPr>
              <w:jc w:val="center"/>
            </w:pPr>
            <w:r w:rsidRPr="003D6AB6">
              <w:t>3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6F2CD412" w14:textId="457A3521" w:rsidR="00086900" w:rsidRPr="003D6AB6" w:rsidRDefault="00EF1123" w:rsidP="00867718">
            <w:pPr>
              <w:rPr>
                <w:b/>
              </w:rPr>
            </w:pPr>
            <w:ins w:id="5" w:author="Simona Mrkvičková" w:date="2018-04-13T13:03:00Z">
              <w:r>
                <w:rPr>
                  <w:b/>
                </w:rPr>
                <w:fldChar w:fldCharType="begin"/>
              </w:r>
              <w:r>
                <w:rPr>
                  <w:b/>
                </w:rPr>
                <w:instrText xml:space="preserve"> HYPERLINK  \l "Kocman" </w:instrText>
              </w:r>
              <w:r>
                <w:rPr>
                  <w:b/>
                </w:rPr>
              </w:r>
              <w:r>
                <w:rPr>
                  <w:b/>
                </w:rPr>
                <w:fldChar w:fldCharType="separate"/>
              </w:r>
              <w:r w:rsidR="0056205E" w:rsidRPr="00EF1123">
                <w:rPr>
                  <w:rStyle w:val="Hypertextovodkaz"/>
                  <w:b/>
                </w:rPr>
                <w:t>prof. Ing. Karel Kocman, DrSc.</w:t>
              </w:r>
              <w:r>
                <w:rPr>
                  <w:b/>
                </w:rPr>
                <w:fldChar w:fldCharType="end"/>
              </w:r>
            </w:ins>
            <w:ins w:id="6" w:author="Simona Mrkvičková" w:date="2018-04-13T13:01:00Z">
              <w:r w:rsidR="0056205E" w:rsidDel="0056205E">
                <w:t xml:space="preserve"> </w:t>
              </w:r>
            </w:ins>
            <w:del w:id="7" w:author="Simona Mrkvičková" w:date="2018-04-13T13:01:00Z">
              <w:r w:rsidR="006743C1" w:rsidDel="0056205E">
                <w:fldChar w:fldCharType="begin"/>
              </w:r>
              <w:r w:rsidR="006743C1" w:rsidDel="0056205E">
                <w:delInstrText xml:space="preserve"> HYPERLINK \l "Staněk" </w:delInstrText>
              </w:r>
              <w:r w:rsidR="006743C1" w:rsidDel="0056205E">
                <w:fldChar w:fldCharType="separate"/>
              </w:r>
              <w:r w:rsidR="00FB237C" w:rsidRPr="00FB237C" w:rsidDel="0056205E">
                <w:rPr>
                  <w:rStyle w:val="Hypertextovodkaz"/>
                  <w:b/>
                </w:rPr>
                <w:delText>doc. Ing. Michal Staněk, Ph.D.</w:delText>
              </w:r>
              <w:r w:rsidR="006743C1" w:rsidDel="0056205E">
                <w:rPr>
                  <w:rStyle w:val="Hypertextovodkaz"/>
                  <w:b/>
                </w:rPr>
                <w:fldChar w:fldCharType="end"/>
              </w:r>
              <w:r w:rsidR="003471D7" w:rsidDel="0056205E">
                <w:rPr>
                  <w:b/>
                </w:rPr>
                <w:delText xml:space="preserve"> </w:delText>
              </w:r>
            </w:del>
            <w:r w:rsidR="003471D7" w:rsidRPr="003471D7">
              <w:t>(100% p)</w:t>
            </w:r>
          </w:p>
          <w:p w14:paraId="25D0ABA7" w14:textId="77777777" w:rsidR="00086900" w:rsidRPr="003D6AB6" w:rsidRDefault="00086900" w:rsidP="003471D7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5155FBE9" w14:textId="77777777" w:rsidR="00086900" w:rsidRPr="003D6AB6" w:rsidRDefault="00086900" w:rsidP="00867718">
            <w:pPr>
              <w:jc w:val="both"/>
            </w:pPr>
            <w:r w:rsidRPr="003D6AB6"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6AADF61B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ZT</w:t>
            </w:r>
          </w:p>
        </w:tc>
      </w:tr>
      <w:tr w:rsidR="00867718" w14:paraId="5460DF47" w14:textId="77777777" w:rsidTr="0009166D">
        <w:tc>
          <w:tcPr>
            <w:tcW w:w="2108" w:type="dxa"/>
            <w:gridSpan w:val="2"/>
            <w:shd w:val="clear" w:color="auto" w:fill="auto"/>
          </w:tcPr>
          <w:p w14:paraId="2E4FBF68" w14:textId="77777777" w:rsidR="00086900" w:rsidRPr="003D6AB6" w:rsidRDefault="006743C1" w:rsidP="008A5D3D">
            <w:hyperlink w:anchor="CNC_projekt" w:history="1">
              <w:r w:rsidR="00086900" w:rsidRPr="00F3099D">
                <w:rPr>
                  <w:rStyle w:val="Hypertextovodkaz"/>
                </w:rPr>
                <w:t>CNC projekt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446ED41E" w14:textId="77777777" w:rsidR="00086900" w:rsidRPr="003D6AB6" w:rsidRDefault="00086900" w:rsidP="00867718">
            <w:r w:rsidRPr="003D6AB6">
              <w:t>0p+0s+28l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6ACC6CD8" w14:textId="77777777" w:rsidR="00086900" w:rsidRPr="003D6AB6" w:rsidRDefault="00086900" w:rsidP="00867718">
            <w:pPr>
              <w:jc w:val="both"/>
            </w:pPr>
            <w:r w:rsidRPr="003D6AB6">
              <w:t>kl</w:t>
            </w:r>
            <w:r w:rsidR="00867718"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3F789487" w14:textId="77777777" w:rsidR="00086900" w:rsidRPr="003D6AB6" w:rsidRDefault="00086900" w:rsidP="00867718">
            <w:pPr>
              <w:jc w:val="center"/>
            </w:pPr>
            <w:r w:rsidRPr="003D6AB6"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0FE6D4D7" w14:textId="77777777" w:rsidR="00086900" w:rsidRPr="00B737AB" w:rsidRDefault="006743C1" w:rsidP="00867718">
            <w:hyperlink w:anchor="Fojtl" w:history="1">
              <w:r w:rsidR="00086900" w:rsidRPr="00FB237C">
                <w:rPr>
                  <w:rStyle w:val="Hypertextovodkaz"/>
                </w:rPr>
                <w:t xml:space="preserve">Ing. </w:t>
              </w:r>
              <w:r w:rsidR="003471D7" w:rsidRPr="00FB237C">
                <w:rPr>
                  <w:rStyle w:val="Hypertextovodkaz"/>
                </w:rPr>
                <w:t xml:space="preserve">Ladislav </w:t>
              </w:r>
              <w:r w:rsidR="00086900" w:rsidRPr="00FB237C">
                <w:rPr>
                  <w:rStyle w:val="Hypertextovodkaz"/>
                </w:rPr>
                <w:t>Fojtl, Ph.D.</w:t>
              </w:r>
            </w:hyperlink>
            <w:r w:rsidR="003471D7" w:rsidRPr="00B737AB">
              <w:t xml:space="preserve"> (100% l)</w:t>
            </w:r>
          </w:p>
          <w:p w14:paraId="257FEEC2" w14:textId="77777777" w:rsidR="00086900" w:rsidRPr="003D6AB6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37F75A39" w14:textId="77777777" w:rsidR="00086900" w:rsidRPr="003D6AB6" w:rsidRDefault="00086900" w:rsidP="00867718">
            <w:pPr>
              <w:jc w:val="both"/>
            </w:pPr>
            <w:r w:rsidRPr="003D6AB6"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274D1D11" w14:textId="77777777" w:rsidR="00086900" w:rsidRPr="003D6AB6" w:rsidRDefault="00086900" w:rsidP="00867718">
            <w:pPr>
              <w:jc w:val="center"/>
            </w:pPr>
          </w:p>
        </w:tc>
      </w:tr>
      <w:tr w:rsidR="00867718" w14:paraId="60DBF465" w14:textId="77777777" w:rsidTr="0009166D">
        <w:tc>
          <w:tcPr>
            <w:tcW w:w="2108" w:type="dxa"/>
            <w:gridSpan w:val="2"/>
            <w:shd w:val="clear" w:color="auto" w:fill="auto"/>
          </w:tcPr>
          <w:p w14:paraId="23629949" w14:textId="77777777" w:rsidR="00086900" w:rsidRPr="003D6AB6" w:rsidRDefault="006743C1" w:rsidP="008A5D3D">
            <w:hyperlink w:anchor="Konstr_jednoúč_str" w:history="1">
              <w:r w:rsidR="00086900" w:rsidRPr="00F3099D">
                <w:rPr>
                  <w:rStyle w:val="Hypertextovodkaz"/>
                </w:rPr>
                <w:t>Konstrukce jednoúčelových strojů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189F4DFA" w14:textId="77777777" w:rsidR="00086900" w:rsidRPr="003D6AB6" w:rsidRDefault="00086900" w:rsidP="00867718">
            <w:r w:rsidRPr="003D6AB6">
              <w:t>28p+0s+28l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327F3C19" w14:textId="77777777" w:rsidR="00086900" w:rsidRPr="003D6AB6" w:rsidRDefault="00086900" w:rsidP="00867718">
            <w:pPr>
              <w:jc w:val="both"/>
            </w:pPr>
            <w:r w:rsidRPr="003D6AB6">
              <w:t>z, zk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56316179" w14:textId="77777777" w:rsidR="00086900" w:rsidRPr="003D6AB6" w:rsidRDefault="00086900" w:rsidP="00867718">
            <w:pPr>
              <w:jc w:val="center"/>
            </w:pPr>
            <w:r w:rsidRPr="003D6AB6"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3F75495B" w14:textId="77777777" w:rsidR="00086900" w:rsidRPr="003D6AB6" w:rsidRDefault="006743C1" w:rsidP="003471D7">
            <w:pPr>
              <w:rPr>
                <w:b/>
              </w:rPr>
            </w:pPr>
            <w:hyperlink w:anchor="Javořík" w:history="1">
              <w:r w:rsidR="00086900" w:rsidRPr="00FB237C">
                <w:rPr>
                  <w:rStyle w:val="Hypertextovodkaz"/>
                  <w:b/>
                </w:rPr>
                <w:t>do</w:t>
              </w:r>
              <w:r w:rsidR="003471D7" w:rsidRPr="00FB237C">
                <w:rPr>
                  <w:rStyle w:val="Hypertextovodkaz"/>
                  <w:b/>
                </w:rPr>
                <w:t>c. Ing. Jakub Javořík, Ph.D.</w:t>
              </w:r>
            </w:hyperlink>
            <w:r w:rsidR="003471D7">
              <w:rPr>
                <w:b/>
              </w:rPr>
              <w:t xml:space="preserve"> </w:t>
            </w:r>
            <w:r w:rsidR="003471D7" w:rsidRPr="003471D7">
              <w:t>(100% p)</w:t>
            </w:r>
            <w:r w:rsidR="00086900" w:rsidRPr="003D6AB6">
              <w:rPr>
                <w:b/>
              </w:rPr>
              <w:t xml:space="preserve"> 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118BFF34" w14:textId="77777777" w:rsidR="00086900" w:rsidRPr="003D6AB6" w:rsidRDefault="00086900" w:rsidP="00867718">
            <w:pPr>
              <w:jc w:val="both"/>
            </w:pPr>
            <w:r w:rsidRPr="003D6AB6"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42CA2AE2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867718" w14:paraId="1BD6CB11" w14:textId="77777777" w:rsidTr="0009166D">
        <w:tc>
          <w:tcPr>
            <w:tcW w:w="2108" w:type="dxa"/>
            <w:gridSpan w:val="2"/>
            <w:shd w:val="clear" w:color="auto" w:fill="auto"/>
          </w:tcPr>
          <w:p w14:paraId="713BADCA" w14:textId="77777777" w:rsidR="00086900" w:rsidRPr="003D6AB6" w:rsidRDefault="006743C1" w:rsidP="008A5D3D">
            <w:hyperlink w:anchor="DP" w:history="1">
              <w:r w:rsidR="00086900" w:rsidRPr="00F3099D">
                <w:rPr>
                  <w:rStyle w:val="Hypertextovodkaz"/>
                </w:rPr>
                <w:t>Diplomová práce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19871C31" w14:textId="77777777" w:rsidR="00086900" w:rsidRPr="003D6AB6" w:rsidRDefault="00086900" w:rsidP="00867718">
            <w:r w:rsidRPr="003D6AB6">
              <w:t>0p+0s+420l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6F513660" w14:textId="77777777" w:rsidR="00086900" w:rsidRPr="003D6AB6" w:rsidRDefault="00086900" w:rsidP="00867718">
            <w:pPr>
              <w:jc w:val="both"/>
            </w:pPr>
            <w:r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199FF205" w14:textId="77777777" w:rsidR="00086900" w:rsidRPr="003D6AB6" w:rsidRDefault="00086900" w:rsidP="00867718">
            <w:pPr>
              <w:jc w:val="center"/>
            </w:pPr>
            <w:r w:rsidRPr="003D6AB6">
              <w:t>30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28146815" w14:textId="77777777" w:rsidR="00086900" w:rsidRPr="003D6AB6" w:rsidRDefault="006743C1" w:rsidP="00867718">
            <w:pPr>
              <w:ind w:right="-213"/>
              <w:rPr>
                <w:b/>
              </w:rPr>
            </w:pPr>
            <w:hyperlink w:anchor="Staněk" w:history="1">
              <w:r w:rsidR="00FB237C" w:rsidRPr="00FB237C">
                <w:rPr>
                  <w:rStyle w:val="Hypertextovodkaz"/>
                  <w:b/>
                </w:rPr>
                <w:t>doc. Ing. Michal Staněk, Ph.D.</w:t>
              </w:r>
            </w:hyperlink>
          </w:p>
          <w:p w14:paraId="31E9C54C" w14:textId="77777777" w:rsidR="00086900" w:rsidRPr="008B00EB" w:rsidRDefault="00086900" w:rsidP="003471D7">
            <w:r w:rsidRPr="008B00EB">
              <w:t xml:space="preserve">vedoucí </w:t>
            </w:r>
            <w:r w:rsidR="003471D7">
              <w:t xml:space="preserve">diplomových prací </w:t>
            </w:r>
            <w:r w:rsidRPr="008B00EB">
              <w:t>(100%</w:t>
            </w:r>
            <w:r w:rsidR="003471D7">
              <w:t xml:space="preserve"> l</w:t>
            </w:r>
            <w:r w:rsidRPr="008B00EB">
              <w:t>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7042BC03" w14:textId="77777777" w:rsidR="00086900" w:rsidRPr="003D6AB6" w:rsidRDefault="00086900" w:rsidP="00867718">
            <w:pPr>
              <w:jc w:val="both"/>
            </w:pPr>
            <w:r w:rsidRPr="003D6AB6">
              <w:t>2/LS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4B33C343" w14:textId="77777777" w:rsidR="00086900" w:rsidRPr="00867718" w:rsidRDefault="00086900" w:rsidP="00867718">
            <w:pPr>
              <w:jc w:val="center"/>
              <w:rPr>
                <w:b/>
              </w:rPr>
            </w:pPr>
            <w:r w:rsidRPr="00867718">
              <w:rPr>
                <w:b/>
              </w:rPr>
              <w:t>PZ</w:t>
            </w:r>
          </w:p>
        </w:tc>
      </w:tr>
      <w:tr w:rsidR="00086900" w14:paraId="19402AD0" w14:textId="77777777" w:rsidTr="0009166D">
        <w:tc>
          <w:tcPr>
            <w:tcW w:w="10225" w:type="dxa"/>
            <w:gridSpan w:val="26"/>
            <w:shd w:val="clear" w:color="auto" w:fill="FBD4B4" w:themeFill="accent6" w:themeFillTint="66"/>
          </w:tcPr>
          <w:p w14:paraId="1A3909F8" w14:textId="77777777" w:rsidR="00086900" w:rsidRDefault="00086900" w:rsidP="008A5D3D">
            <w:pPr>
              <w:jc w:val="center"/>
            </w:pPr>
            <w:r w:rsidRPr="00317F0B">
              <w:rPr>
                <w:b/>
                <w:color w:val="000000" w:themeColor="text1"/>
                <w:sz w:val="22"/>
              </w:rPr>
              <w:lastRenderedPageBreak/>
              <w:t>Povin</w:t>
            </w:r>
            <w:r>
              <w:rPr>
                <w:b/>
                <w:color w:val="000000" w:themeColor="text1"/>
                <w:sz w:val="22"/>
              </w:rPr>
              <w:t>ně volitelné předměty</w:t>
            </w:r>
          </w:p>
        </w:tc>
      </w:tr>
      <w:tr w:rsidR="00867718" w14:paraId="6B338200" w14:textId="77777777" w:rsidTr="0009166D">
        <w:tc>
          <w:tcPr>
            <w:tcW w:w="2108" w:type="dxa"/>
            <w:gridSpan w:val="2"/>
            <w:shd w:val="clear" w:color="auto" w:fill="auto"/>
          </w:tcPr>
          <w:p w14:paraId="4DB73E7C" w14:textId="77777777" w:rsidR="00086900" w:rsidRDefault="006743C1" w:rsidP="008A5D3D">
            <w:hyperlink w:anchor="Podnik_akt_II" w:history="1">
              <w:r w:rsidR="00086900" w:rsidRPr="00F3099D">
                <w:rPr>
                  <w:rStyle w:val="Hypertextovodkaz"/>
                </w:rPr>
                <w:t>Podnikatelské aktivity II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09E4FB7C" w14:textId="77777777" w:rsidR="00086900" w:rsidRDefault="00086900" w:rsidP="00867718">
            <w:r>
              <w:t>14p+14s+0l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30906EC2" w14:textId="77777777" w:rsidR="00086900" w:rsidRDefault="00086900" w:rsidP="00867718">
            <w:pPr>
              <w:jc w:val="both"/>
            </w:pPr>
            <w:r>
              <w:rPr>
                <w:color w:val="000000" w:themeColor="text1"/>
              </w:rPr>
              <w:t>kl</w:t>
            </w:r>
            <w:r w:rsidR="00867718">
              <w:rPr>
                <w:color w:val="000000" w:themeColor="text1"/>
              </w:rPr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2FF5D07C" w14:textId="77777777" w:rsidR="00086900" w:rsidRDefault="00086900" w:rsidP="00867718">
            <w:pPr>
              <w:jc w:val="center"/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044BEDE2" w14:textId="77777777" w:rsidR="00FF7997" w:rsidRDefault="003471D7" w:rsidP="00552268">
            <w:pPr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  <w:p w14:paraId="6FF1997E" w14:textId="77777777" w:rsidR="009B20E9" w:rsidRPr="00FE1461" w:rsidRDefault="009B20E9" w:rsidP="00552268">
            <w:pPr>
              <w:jc w:val="both"/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229A5EED" w14:textId="77777777" w:rsidR="00086900" w:rsidRDefault="00086900" w:rsidP="00867718">
            <w:pPr>
              <w:jc w:val="both"/>
            </w:pPr>
            <w:r w:rsidRPr="00317F0B">
              <w:rPr>
                <w:color w:val="000000" w:themeColor="text1"/>
              </w:rP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7387029" w14:textId="77777777" w:rsidR="00086900" w:rsidRDefault="00086900" w:rsidP="00867718">
            <w:pPr>
              <w:jc w:val="center"/>
            </w:pPr>
          </w:p>
        </w:tc>
      </w:tr>
      <w:tr w:rsidR="00867718" w14:paraId="261373B7" w14:textId="77777777" w:rsidTr="0009166D">
        <w:tc>
          <w:tcPr>
            <w:tcW w:w="2108" w:type="dxa"/>
            <w:gridSpan w:val="2"/>
            <w:shd w:val="clear" w:color="auto" w:fill="auto"/>
          </w:tcPr>
          <w:p w14:paraId="320F212D" w14:textId="77777777" w:rsidR="00086900" w:rsidRDefault="006743C1" w:rsidP="008A5D3D">
            <w:hyperlink w:anchor="Akad_dov_v_ang" w:history="1">
              <w:r w:rsidR="00086900" w:rsidRPr="009544B5">
                <w:rPr>
                  <w:rStyle w:val="Hypertextovodkaz"/>
                </w:rPr>
                <w:t>Akademické dovednosti v angličtině</w:t>
              </w:r>
            </w:hyperlink>
          </w:p>
        </w:tc>
        <w:tc>
          <w:tcPr>
            <w:tcW w:w="1270" w:type="dxa"/>
            <w:gridSpan w:val="8"/>
            <w:shd w:val="clear" w:color="auto" w:fill="auto"/>
          </w:tcPr>
          <w:p w14:paraId="097899D6" w14:textId="77777777" w:rsidR="00086900" w:rsidRDefault="00086900" w:rsidP="00867718">
            <w:r>
              <w:t>0p+28s+0</w:t>
            </w:r>
            <w:r w:rsidRPr="00C854F9">
              <w:t>l</w:t>
            </w:r>
          </w:p>
        </w:tc>
        <w:tc>
          <w:tcPr>
            <w:tcW w:w="710" w:type="dxa"/>
            <w:gridSpan w:val="4"/>
            <w:shd w:val="clear" w:color="auto" w:fill="auto"/>
          </w:tcPr>
          <w:p w14:paraId="72B25C17" w14:textId="77777777" w:rsidR="00086900" w:rsidRDefault="00086900" w:rsidP="00867718">
            <w:pPr>
              <w:jc w:val="both"/>
            </w:pPr>
            <w:r>
              <w:rPr>
                <w:color w:val="000000" w:themeColor="text1"/>
              </w:rPr>
              <w:t>kl</w:t>
            </w:r>
            <w:r w:rsidR="00867718">
              <w:rPr>
                <w:color w:val="000000" w:themeColor="text1"/>
              </w:rPr>
              <w:t>z</w:t>
            </w:r>
          </w:p>
        </w:tc>
        <w:tc>
          <w:tcPr>
            <w:tcW w:w="589" w:type="dxa"/>
            <w:gridSpan w:val="3"/>
            <w:shd w:val="clear" w:color="auto" w:fill="auto"/>
          </w:tcPr>
          <w:p w14:paraId="3F83C4C8" w14:textId="77777777" w:rsidR="00086900" w:rsidRDefault="00086900" w:rsidP="00867718">
            <w:pPr>
              <w:jc w:val="center"/>
            </w:pPr>
            <w:r w:rsidRPr="00317F0B">
              <w:rPr>
                <w:color w:val="000000" w:themeColor="text1"/>
              </w:rPr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3D21122F" w14:textId="77777777" w:rsidR="00086900" w:rsidRPr="00FE1461" w:rsidRDefault="003471D7" w:rsidP="003471D7">
            <w:pPr>
              <w:jc w:val="both"/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38C373A2" w14:textId="77777777" w:rsidR="00086900" w:rsidRDefault="00086900" w:rsidP="00867718">
            <w:pPr>
              <w:jc w:val="both"/>
            </w:pPr>
            <w:r w:rsidRPr="00317F0B">
              <w:rPr>
                <w:color w:val="000000" w:themeColor="text1"/>
              </w:rP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3D37F088" w14:textId="77777777" w:rsidR="00086900" w:rsidRDefault="00086900" w:rsidP="00867718">
            <w:pPr>
              <w:jc w:val="center"/>
            </w:pPr>
          </w:p>
        </w:tc>
      </w:tr>
      <w:tr w:rsidR="00086900" w14:paraId="7D5701FB" w14:textId="77777777" w:rsidTr="0009166D">
        <w:tc>
          <w:tcPr>
            <w:tcW w:w="10225" w:type="dxa"/>
            <w:gridSpan w:val="26"/>
            <w:shd w:val="clear" w:color="auto" w:fill="auto"/>
          </w:tcPr>
          <w:p w14:paraId="534AF2F2" w14:textId="77777777" w:rsidR="00086900" w:rsidRDefault="00086900" w:rsidP="003471D7">
            <w:pPr>
              <w:spacing w:before="60" w:after="60" w:line="264" w:lineRule="auto"/>
              <w:jc w:val="both"/>
            </w:pPr>
            <w:r>
              <w:rPr>
                <w:b/>
              </w:rPr>
              <w:t xml:space="preserve">Podmínka pro splnění skupiny povinně volitelných předmětů: </w:t>
            </w:r>
            <w:r>
              <w:t>Student si z uvedené skupiny předmětů zapíše předměty do celkového počtu minimálně 60 kreditů za druhý ročník studia.</w:t>
            </w:r>
          </w:p>
        </w:tc>
      </w:tr>
      <w:tr w:rsidR="00086900" w14:paraId="3910EAA1" w14:textId="77777777" w:rsidTr="0009166D">
        <w:tc>
          <w:tcPr>
            <w:tcW w:w="3393" w:type="dxa"/>
            <w:gridSpan w:val="11"/>
            <w:shd w:val="clear" w:color="auto" w:fill="F7CAAC"/>
          </w:tcPr>
          <w:p w14:paraId="0DF3F2BF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 xml:space="preserve"> Součásti SZZ a jejich obsah</w:t>
            </w:r>
          </w:p>
        </w:tc>
        <w:tc>
          <w:tcPr>
            <w:tcW w:w="6832" w:type="dxa"/>
            <w:gridSpan w:val="15"/>
            <w:tcBorders>
              <w:bottom w:val="nil"/>
            </w:tcBorders>
          </w:tcPr>
          <w:p w14:paraId="62B446E7" w14:textId="77777777" w:rsidR="00086900" w:rsidRDefault="00086900" w:rsidP="00867718">
            <w:pPr>
              <w:jc w:val="both"/>
            </w:pPr>
          </w:p>
        </w:tc>
      </w:tr>
      <w:tr w:rsidR="00086900" w14:paraId="62831E2C" w14:textId="77777777" w:rsidTr="0009166D">
        <w:trPr>
          <w:trHeight w:val="2556"/>
        </w:trPr>
        <w:tc>
          <w:tcPr>
            <w:tcW w:w="10225" w:type="dxa"/>
            <w:gridSpan w:val="26"/>
            <w:tcBorders>
              <w:top w:val="nil"/>
            </w:tcBorders>
          </w:tcPr>
          <w:p w14:paraId="5905ECBE" w14:textId="77777777" w:rsidR="00086900" w:rsidRDefault="00086900" w:rsidP="00930F01">
            <w:pPr>
              <w:spacing w:before="60" w:line="264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Obhajoba diplomové práce</w:t>
            </w:r>
          </w:p>
          <w:p w14:paraId="53580F16" w14:textId="77777777" w:rsidR="00086900" w:rsidRPr="00930F01" w:rsidRDefault="00086900" w:rsidP="00930F01">
            <w:pPr>
              <w:spacing w:line="264" w:lineRule="auto"/>
              <w:jc w:val="both"/>
              <w:rPr>
                <w:u w:val="single"/>
              </w:rPr>
            </w:pPr>
          </w:p>
          <w:p w14:paraId="7447A591" w14:textId="77777777" w:rsidR="00086900" w:rsidRPr="00F73554" w:rsidRDefault="00086900" w:rsidP="00930F01">
            <w:pPr>
              <w:spacing w:line="264" w:lineRule="auto"/>
              <w:jc w:val="both"/>
              <w:rPr>
                <w:u w:val="single"/>
              </w:rPr>
            </w:pPr>
            <w:r w:rsidRPr="00F73554">
              <w:rPr>
                <w:u w:val="single"/>
              </w:rPr>
              <w:t>Povinné předměty</w:t>
            </w:r>
          </w:p>
          <w:p w14:paraId="7BA79F10" w14:textId="6CDAC34E" w:rsidR="00086900" w:rsidRPr="00F73554" w:rsidRDefault="00086900" w:rsidP="00930F01">
            <w:pPr>
              <w:spacing w:line="264" w:lineRule="auto"/>
              <w:jc w:val="both"/>
            </w:pPr>
            <w:r w:rsidRPr="00B82B13">
              <w:rPr>
                <w:b/>
              </w:rPr>
              <w:t>Technologie</w:t>
            </w:r>
            <w:r w:rsidRPr="00F73554">
              <w:t xml:space="preserve"> </w:t>
            </w:r>
            <w:r w:rsidR="00376125">
              <w:t>(</w:t>
            </w:r>
            <w:r w:rsidR="00274EC1">
              <w:t xml:space="preserve">technologie tváření, stříhání, ohýbání, pěchování, kování, protlačování, řezný proces, </w:t>
            </w:r>
            <w:r w:rsidR="002C773D">
              <w:t xml:space="preserve">optimální řezné parametry, řezné nástroje s definovanou a nedefinovanou geometrií, aditivní technologie výroby </w:t>
            </w:r>
            <w:r w:rsidR="00930F01">
              <w:t>-</w:t>
            </w:r>
            <w:r w:rsidR="00376125">
              <w:t xml:space="preserve"> </w:t>
            </w:r>
            <w:r w:rsidR="00376125" w:rsidRPr="00E920CC">
              <w:t>tematické okruhy navazují na předměty</w:t>
            </w:r>
            <w:r w:rsidR="00376125" w:rsidRPr="00F73554">
              <w:t xml:space="preserve"> </w:t>
            </w:r>
            <w:r w:rsidRPr="00F73554">
              <w:t>Technologie I, II, IV)</w:t>
            </w:r>
          </w:p>
          <w:p w14:paraId="688E1E86" w14:textId="11950618" w:rsidR="00086900" w:rsidRPr="00F73554" w:rsidRDefault="00086900" w:rsidP="00930F01">
            <w:pPr>
              <w:spacing w:before="60" w:line="264" w:lineRule="auto"/>
              <w:jc w:val="both"/>
            </w:pPr>
            <w:r w:rsidRPr="00B82B13">
              <w:rPr>
                <w:b/>
              </w:rPr>
              <w:t>Navrhování nástrojů</w:t>
            </w:r>
            <w:r w:rsidRPr="00F73554">
              <w:t xml:space="preserve"> (</w:t>
            </w:r>
            <w:r w:rsidR="002C773D">
              <w:t>základní postupy při návrhu nástrojů pro zpracování polymerů, nástroje pro tvářecí procesy, využití počít</w:t>
            </w:r>
            <w:r w:rsidR="00BC5EDA">
              <w:t>a</w:t>
            </w:r>
            <w:r w:rsidR="002C773D">
              <w:t xml:space="preserve">čové podpory při návrhu, využití normálií, základní výpočty </w:t>
            </w:r>
            <w:r w:rsidR="00930F01">
              <w:t>-</w:t>
            </w:r>
            <w:r w:rsidR="002C773D">
              <w:t xml:space="preserve"> </w:t>
            </w:r>
            <w:r w:rsidR="002C773D" w:rsidRPr="00E920CC">
              <w:t>tematické okruhy navazují na předměty</w:t>
            </w:r>
            <w:r w:rsidR="002C773D">
              <w:t xml:space="preserve"> </w:t>
            </w:r>
            <w:r w:rsidRPr="00F73554">
              <w:t>Navrhování tvářecích nástrojů, Navrhování nástrojů pro zpracování polymerů)</w:t>
            </w:r>
          </w:p>
          <w:p w14:paraId="2F35E24F" w14:textId="77777777" w:rsidR="00086900" w:rsidRPr="00F73554" w:rsidRDefault="00086900" w:rsidP="00930F01">
            <w:pPr>
              <w:spacing w:line="264" w:lineRule="auto"/>
              <w:jc w:val="both"/>
            </w:pPr>
          </w:p>
          <w:p w14:paraId="4137AC31" w14:textId="77777777" w:rsidR="00086900" w:rsidRPr="00F73554" w:rsidRDefault="00086900" w:rsidP="00930F01">
            <w:pPr>
              <w:spacing w:line="264" w:lineRule="auto"/>
              <w:jc w:val="both"/>
              <w:rPr>
                <w:u w:val="single"/>
              </w:rPr>
            </w:pPr>
            <w:r w:rsidRPr="00F73554">
              <w:rPr>
                <w:u w:val="single"/>
              </w:rPr>
              <w:t>Volitelné předměty</w:t>
            </w:r>
          </w:p>
          <w:p w14:paraId="0FD5B62F" w14:textId="2C7A9683" w:rsidR="00086900" w:rsidRPr="00F73554" w:rsidRDefault="00086900" w:rsidP="00930F01">
            <w:pPr>
              <w:spacing w:line="264" w:lineRule="auto"/>
              <w:jc w:val="both"/>
            </w:pPr>
            <w:r w:rsidRPr="00B82B13">
              <w:rPr>
                <w:b/>
              </w:rPr>
              <w:t xml:space="preserve">Stroje </w:t>
            </w:r>
            <w:r w:rsidRPr="00F73554">
              <w:t>(</w:t>
            </w:r>
            <w:r w:rsidR="00363256">
              <w:t xml:space="preserve">zásady konstrukce, konstrukční materiály, technologičnost konstrukce, uložení strojních součástí a mechanismů, přípravky, pohony, polohovací mechanismy, řízení </w:t>
            </w:r>
            <w:r w:rsidR="00930F01">
              <w:t>-</w:t>
            </w:r>
            <w:r w:rsidR="00363256">
              <w:t xml:space="preserve"> </w:t>
            </w:r>
            <w:r w:rsidR="00683301" w:rsidRPr="00E920CC">
              <w:t>tematické okruhy navazují na předměty</w:t>
            </w:r>
            <w:r w:rsidR="00363256">
              <w:t xml:space="preserve"> </w:t>
            </w:r>
            <w:r w:rsidRPr="00F73554">
              <w:t>Části strojů, Výrobní stroje a roboty, Konstrukce jednoúčelových strojů)</w:t>
            </w:r>
          </w:p>
          <w:p w14:paraId="14BAEF83" w14:textId="53623AF3" w:rsidR="00363256" w:rsidRDefault="00086900" w:rsidP="00930F01">
            <w:pPr>
              <w:spacing w:before="60" w:after="60" w:line="264" w:lineRule="auto"/>
              <w:jc w:val="both"/>
            </w:pPr>
            <w:r w:rsidRPr="00B82B13">
              <w:rPr>
                <w:b/>
              </w:rPr>
              <w:t>CAM</w:t>
            </w:r>
            <w:r w:rsidRPr="00F73554">
              <w:t xml:space="preserve"> (</w:t>
            </w:r>
            <w:r w:rsidR="00363256">
              <w:t xml:space="preserve">číslicově řízené stroje </w:t>
            </w:r>
            <w:r w:rsidR="00930F01">
              <w:t>-</w:t>
            </w:r>
            <w:r w:rsidR="00363256">
              <w:t xml:space="preserve"> CNC, programovací SW, řídící SW, hrubovací a dokončovací operace, verifikace a detekce kolizí, postprocessing, volba optimálních podmínek, HSC a HFM technologie obrábění, automatizované programování </w:t>
            </w:r>
            <w:r w:rsidR="00930F01">
              <w:t>-</w:t>
            </w:r>
            <w:r w:rsidR="00363256">
              <w:t xml:space="preserve"> </w:t>
            </w:r>
            <w:r w:rsidR="00363256" w:rsidRPr="00E920CC">
              <w:t>tematické okruhy navazují na předměty</w:t>
            </w:r>
            <w:r w:rsidR="00363256" w:rsidRPr="00F73554">
              <w:t xml:space="preserve"> </w:t>
            </w:r>
            <w:r w:rsidRPr="00F73554">
              <w:t xml:space="preserve">Technologie III, CAM I </w:t>
            </w:r>
            <w:r w:rsidR="00930F01">
              <w:t>-</w:t>
            </w:r>
            <w:r w:rsidRPr="00F73554">
              <w:t xml:space="preserve"> II)</w:t>
            </w:r>
          </w:p>
        </w:tc>
      </w:tr>
      <w:tr w:rsidR="00086900" w14:paraId="58B3F12A" w14:textId="77777777" w:rsidTr="0009166D">
        <w:tc>
          <w:tcPr>
            <w:tcW w:w="3393" w:type="dxa"/>
            <w:gridSpan w:val="11"/>
            <w:shd w:val="clear" w:color="auto" w:fill="F7CAAC"/>
          </w:tcPr>
          <w:p w14:paraId="5B2976EB" w14:textId="77777777" w:rsidR="00086900" w:rsidRDefault="00086900" w:rsidP="00867718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6832" w:type="dxa"/>
            <w:gridSpan w:val="15"/>
            <w:tcBorders>
              <w:bottom w:val="nil"/>
            </w:tcBorders>
          </w:tcPr>
          <w:p w14:paraId="60C3F5A7" w14:textId="77777777" w:rsidR="00086900" w:rsidRDefault="00086900" w:rsidP="00867718">
            <w:pPr>
              <w:jc w:val="both"/>
            </w:pPr>
          </w:p>
        </w:tc>
      </w:tr>
      <w:tr w:rsidR="00086900" w14:paraId="7957D1CD" w14:textId="77777777" w:rsidTr="0009166D">
        <w:trPr>
          <w:trHeight w:val="355"/>
        </w:trPr>
        <w:tc>
          <w:tcPr>
            <w:tcW w:w="10225" w:type="dxa"/>
            <w:gridSpan w:val="26"/>
            <w:tcBorders>
              <w:top w:val="nil"/>
            </w:tcBorders>
          </w:tcPr>
          <w:p w14:paraId="0A37CEDF" w14:textId="77777777" w:rsidR="00086900" w:rsidRDefault="003471D7" w:rsidP="00930F01">
            <w:pPr>
              <w:spacing w:before="60"/>
              <w:jc w:val="both"/>
            </w:pPr>
            <w:r>
              <w:t>N</w:t>
            </w:r>
            <w:r w:rsidR="00086900">
              <w:t>ejsou definovány</w:t>
            </w:r>
            <w:r>
              <w:t>.</w:t>
            </w:r>
          </w:p>
          <w:p w14:paraId="757A8BF3" w14:textId="77777777" w:rsidR="00086900" w:rsidRDefault="00086900" w:rsidP="00867718">
            <w:pPr>
              <w:jc w:val="both"/>
            </w:pPr>
          </w:p>
        </w:tc>
      </w:tr>
      <w:tr w:rsidR="00086900" w14:paraId="73C42CB0" w14:textId="77777777" w:rsidTr="0009166D">
        <w:tc>
          <w:tcPr>
            <w:tcW w:w="3393" w:type="dxa"/>
            <w:gridSpan w:val="11"/>
            <w:shd w:val="clear" w:color="auto" w:fill="F7CAAC"/>
          </w:tcPr>
          <w:p w14:paraId="39188E4C" w14:textId="77777777" w:rsidR="00086900" w:rsidRDefault="00086900" w:rsidP="00867718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6832" w:type="dxa"/>
            <w:gridSpan w:val="15"/>
            <w:tcBorders>
              <w:bottom w:val="nil"/>
            </w:tcBorders>
          </w:tcPr>
          <w:p w14:paraId="7E17D7F1" w14:textId="77777777" w:rsidR="00086900" w:rsidRDefault="00086900" w:rsidP="00867718">
            <w:pPr>
              <w:jc w:val="both"/>
            </w:pPr>
          </w:p>
        </w:tc>
      </w:tr>
      <w:tr w:rsidR="00086900" w14:paraId="65E9F26F" w14:textId="77777777" w:rsidTr="0009166D">
        <w:trPr>
          <w:trHeight w:val="842"/>
        </w:trPr>
        <w:tc>
          <w:tcPr>
            <w:tcW w:w="10225" w:type="dxa"/>
            <w:gridSpan w:val="26"/>
            <w:tcBorders>
              <w:top w:val="nil"/>
            </w:tcBorders>
          </w:tcPr>
          <w:p w14:paraId="47F34AC2" w14:textId="77777777" w:rsidR="00086900" w:rsidRPr="003471D7" w:rsidRDefault="00086900" w:rsidP="00930F01">
            <w:pPr>
              <w:pStyle w:val="Default"/>
              <w:spacing w:before="60" w:after="60"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3471D7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Příklady diplomových prací obhájených v období platnosti minulé akreditace: </w:t>
            </w:r>
          </w:p>
          <w:p w14:paraId="5B87C0D4" w14:textId="77777777" w:rsidR="00086900" w:rsidRPr="003471D7" w:rsidRDefault="00086900" w:rsidP="00930F01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1D7">
              <w:rPr>
                <w:rFonts w:ascii="Times New Roman" w:hAnsi="Times New Roman" w:cs="Times New Roman"/>
                <w:sz w:val="20"/>
                <w:szCs w:val="20"/>
              </w:rPr>
              <w:t xml:space="preserve">CNC výroba a souřadnicové měření tvarových částí forem </w:t>
            </w:r>
          </w:p>
          <w:p w14:paraId="01FD6261" w14:textId="77777777" w:rsidR="00086900" w:rsidRPr="003471D7" w:rsidRDefault="00086900" w:rsidP="00930F01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1D7">
              <w:rPr>
                <w:rFonts w:ascii="Times New Roman" w:hAnsi="Times New Roman" w:cs="Times New Roman"/>
                <w:sz w:val="20"/>
                <w:szCs w:val="20"/>
              </w:rPr>
              <w:t>Vliv řezných podmínek na kvalitu povrchu obrobené plochy u CNC frézování</w:t>
            </w:r>
          </w:p>
          <w:p w14:paraId="70B3E326" w14:textId="77777777" w:rsidR="00086900" w:rsidRPr="003471D7" w:rsidRDefault="00086900" w:rsidP="00930F01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1D7">
              <w:rPr>
                <w:rFonts w:ascii="Times New Roman" w:hAnsi="Times New Roman" w:cs="Times New Roman"/>
                <w:sz w:val="20"/>
                <w:szCs w:val="20"/>
              </w:rPr>
              <w:t>Využití různých systémů chlazení pro obrábění materiálů</w:t>
            </w:r>
          </w:p>
          <w:p w14:paraId="401E26B0" w14:textId="77777777" w:rsidR="00086900" w:rsidRPr="003471D7" w:rsidRDefault="00086900" w:rsidP="00930F01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1D7">
              <w:rPr>
                <w:rFonts w:ascii="Times New Roman" w:hAnsi="Times New Roman" w:cs="Times New Roman"/>
                <w:sz w:val="20"/>
                <w:szCs w:val="20"/>
              </w:rPr>
              <w:t>Konstrukce nástroje pro plošné tváření</w:t>
            </w:r>
          </w:p>
          <w:p w14:paraId="5FBEFE7C" w14:textId="77777777" w:rsidR="00086900" w:rsidRPr="003471D7" w:rsidRDefault="00086900" w:rsidP="00930F01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71D7">
              <w:rPr>
                <w:rFonts w:ascii="Times New Roman" w:hAnsi="Times New Roman" w:cs="Times New Roman"/>
                <w:sz w:val="20"/>
                <w:szCs w:val="20"/>
              </w:rPr>
              <w:t>Vliv řezných parametrů dokončovacích metod obrábění s orientací na superfinišování na jakost obráběných povrchů</w:t>
            </w:r>
          </w:p>
          <w:p w14:paraId="3D35BF00" w14:textId="77777777" w:rsidR="00086900" w:rsidRPr="00930F01" w:rsidRDefault="00086900" w:rsidP="00930F01">
            <w:pPr>
              <w:pStyle w:val="Default"/>
              <w:spacing w:line="264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1ED48AD" w14:textId="77777777" w:rsidR="00086900" w:rsidRPr="003471D7" w:rsidRDefault="00086900" w:rsidP="00930F01">
            <w:pPr>
              <w:spacing w:before="60" w:after="60" w:line="264" w:lineRule="auto"/>
              <w:contextualSpacing/>
              <w:jc w:val="both"/>
            </w:pPr>
            <w:r w:rsidRPr="003471D7">
              <w:rPr>
                <w:u w:val="single"/>
              </w:rPr>
              <w:t xml:space="preserve">Návrhy témat pro diplomové práce: </w:t>
            </w:r>
          </w:p>
          <w:p w14:paraId="170A0159" w14:textId="77777777" w:rsidR="00086900" w:rsidRPr="003471D7" w:rsidRDefault="00086900" w:rsidP="00930F01">
            <w:pPr>
              <w:spacing w:before="60" w:after="60" w:line="264" w:lineRule="auto"/>
              <w:contextualSpacing/>
              <w:jc w:val="both"/>
            </w:pPr>
            <w:r w:rsidRPr="003471D7">
              <w:t xml:space="preserve">Hodnocení jakosti povrchu dílů forem v závislosti na podmínkách výroby   </w:t>
            </w:r>
          </w:p>
          <w:p w14:paraId="75E26767" w14:textId="77777777" w:rsidR="00086900" w:rsidRPr="003471D7" w:rsidRDefault="00086900" w:rsidP="00930F01">
            <w:pPr>
              <w:spacing w:before="60" w:after="60" w:line="264" w:lineRule="auto"/>
              <w:contextualSpacing/>
              <w:jc w:val="both"/>
            </w:pPr>
            <w:r w:rsidRPr="003471D7">
              <w:t>Optimalizace procesu obrábění kompozitních materiálů</w:t>
            </w:r>
          </w:p>
          <w:p w14:paraId="09A5E3D7" w14:textId="77777777" w:rsidR="00086900" w:rsidRPr="003471D7" w:rsidRDefault="00086900" w:rsidP="00930F01">
            <w:pPr>
              <w:spacing w:before="60" w:after="60" w:line="264" w:lineRule="auto"/>
              <w:contextualSpacing/>
              <w:jc w:val="both"/>
            </w:pPr>
            <w:r w:rsidRPr="003471D7">
              <w:t>Volba tvářecích podmínek pro výrobu závitů</w:t>
            </w:r>
          </w:p>
          <w:p w14:paraId="3C2267AD" w14:textId="77777777" w:rsidR="00086900" w:rsidRPr="003471D7" w:rsidRDefault="00086900" w:rsidP="00930F01">
            <w:pPr>
              <w:spacing w:before="60" w:after="60" w:line="264" w:lineRule="auto"/>
              <w:contextualSpacing/>
              <w:jc w:val="both"/>
            </w:pPr>
            <w:r w:rsidRPr="003471D7">
              <w:t>Vliv struktury brousicího kotouče na jakost obráběné plochy</w:t>
            </w:r>
          </w:p>
          <w:p w14:paraId="0EF03703" w14:textId="77777777" w:rsidR="00086900" w:rsidRPr="003471D7" w:rsidRDefault="00086900" w:rsidP="00930F01">
            <w:pPr>
              <w:spacing w:before="60" w:after="60" w:line="264" w:lineRule="auto"/>
              <w:contextualSpacing/>
              <w:jc w:val="both"/>
            </w:pPr>
            <w:r w:rsidRPr="003471D7">
              <w:t>Vliv procesních parametrů na řezné síly při obrábění</w:t>
            </w:r>
          </w:p>
          <w:p w14:paraId="307B156E" w14:textId="77777777" w:rsidR="00086900" w:rsidRPr="00930F01" w:rsidRDefault="00086900" w:rsidP="00930F01">
            <w:pPr>
              <w:spacing w:line="264" w:lineRule="auto"/>
              <w:jc w:val="both"/>
              <w:rPr>
                <w:sz w:val="14"/>
                <w:szCs w:val="14"/>
              </w:rPr>
            </w:pPr>
          </w:p>
          <w:p w14:paraId="7CF1DE4C" w14:textId="221F855E" w:rsidR="00086900" w:rsidRDefault="00086900" w:rsidP="00930F01">
            <w:pPr>
              <w:spacing w:before="60" w:after="60" w:line="264" w:lineRule="auto"/>
              <w:jc w:val="both"/>
            </w:pPr>
            <w:r w:rsidRPr="003471D7">
              <w:t xml:space="preserve">Obhájené diplomové práce jsou uloženy v elektronické podobě v Knihovně UTB ve Zlíně a jsou v této formě veřejně přístupné. Vyhledání prací je možné na www stránkách: </w:t>
            </w:r>
            <w:hyperlink r:id="rId10" w:history="1">
              <w:r w:rsidRPr="003471D7">
                <w:rPr>
                  <w:rStyle w:val="Hypertextovodkaz"/>
                </w:rPr>
                <w:t>http://dspace.k.utb.cz/</w:t>
              </w:r>
            </w:hyperlink>
            <w:r w:rsidRPr="003471D7">
              <w:t xml:space="preserve">, pod odkazy Kvalifikační práce dle fakult </w:t>
            </w:r>
            <w:r w:rsidR="00930F01">
              <w:t>-</w:t>
            </w:r>
            <w:r w:rsidRPr="003471D7">
              <w:t xml:space="preserve"> Fakulta technologická </w:t>
            </w:r>
            <w:r w:rsidR="00930F01">
              <w:t>-</w:t>
            </w:r>
            <w:r w:rsidRPr="003471D7">
              <w:t xml:space="preserve"> Ústav výrobního inženýrství.</w:t>
            </w:r>
          </w:p>
        </w:tc>
      </w:tr>
      <w:tr w:rsidR="00086900" w14:paraId="6B1E974A" w14:textId="77777777" w:rsidTr="0009166D">
        <w:tc>
          <w:tcPr>
            <w:tcW w:w="3393" w:type="dxa"/>
            <w:gridSpan w:val="11"/>
            <w:shd w:val="clear" w:color="auto" w:fill="F7CAAC"/>
          </w:tcPr>
          <w:p w14:paraId="5B066AA8" w14:textId="77777777" w:rsidR="00086900" w:rsidRDefault="00086900" w:rsidP="00867718">
            <w:r>
              <w:rPr>
                <w:b/>
              </w:rPr>
              <w:t>Návrh témat rigorózních prací a témata obhájených prací</w:t>
            </w:r>
          </w:p>
        </w:tc>
        <w:tc>
          <w:tcPr>
            <w:tcW w:w="6832" w:type="dxa"/>
            <w:gridSpan w:val="15"/>
            <w:tcBorders>
              <w:bottom w:val="nil"/>
            </w:tcBorders>
            <w:shd w:val="clear" w:color="auto" w:fill="FFFFFF"/>
          </w:tcPr>
          <w:p w14:paraId="2036A32C" w14:textId="77777777" w:rsidR="00086900" w:rsidRDefault="00086900" w:rsidP="00867718">
            <w:pPr>
              <w:jc w:val="center"/>
            </w:pPr>
          </w:p>
        </w:tc>
      </w:tr>
      <w:tr w:rsidR="00086900" w14:paraId="27242B9E" w14:textId="77777777" w:rsidTr="00930F01">
        <w:trPr>
          <w:trHeight w:val="390"/>
        </w:trPr>
        <w:tc>
          <w:tcPr>
            <w:tcW w:w="10225" w:type="dxa"/>
            <w:gridSpan w:val="26"/>
            <w:tcBorders>
              <w:top w:val="nil"/>
            </w:tcBorders>
          </w:tcPr>
          <w:p w14:paraId="0F9ED697" w14:textId="77777777" w:rsidR="00B737AB" w:rsidRDefault="00B737AB" w:rsidP="00867718">
            <w:pPr>
              <w:jc w:val="both"/>
            </w:pPr>
            <w:r>
              <w:t>---</w:t>
            </w:r>
          </w:p>
          <w:p w14:paraId="67D31046" w14:textId="77777777" w:rsidR="00B737AB" w:rsidRPr="00B737AB" w:rsidRDefault="00B737AB" w:rsidP="00B737AB"/>
        </w:tc>
      </w:tr>
      <w:tr w:rsidR="00086900" w14:paraId="31B913B6" w14:textId="77777777" w:rsidTr="0009166D">
        <w:tc>
          <w:tcPr>
            <w:tcW w:w="3393" w:type="dxa"/>
            <w:gridSpan w:val="11"/>
            <w:shd w:val="clear" w:color="auto" w:fill="F7CAAC"/>
          </w:tcPr>
          <w:p w14:paraId="31AA0C3D" w14:textId="77777777" w:rsidR="00086900" w:rsidRDefault="00086900" w:rsidP="00867718">
            <w:r>
              <w:rPr>
                <w:b/>
              </w:rPr>
              <w:t xml:space="preserve"> Součásti SRZ a jejich obsah</w:t>
            </w:r>
          </w:p>
        </w:tc>
        <w:tc>
          <w:tcPr>
            <w:tcW w:w="6832" w:type="dxa"/>
            <w:gridSpan w:val="15"/>
            <w:tcBorders>
              <w:bottom w:val="nil"/>
            </w:tcBorders>
            <w:shd w:val="clear" w:color="auto" w:fill="FFFFFF"/>
          </w:tcPr>
          <w:p w14:paraId="63A450B5" w14:textId="77777777" w:rsidR="00086900" w:rsidRDefault="00086900" w:rsidP="00867718">
            <w:pPr>
              <w:jc w:val="center"/>
            </w:pPr>
          </w:p>
        </w:tc>
      </w:tr>
      <w:tr w:rsidR="00086900" w14:paraId="6299CCF0" w14:textId="77777777" w:rsidTr="00930F01">
        <w:trPr>
          <w:trHeight w:val="424"/>
        </w:trPr>
        <w:tc>
          <w:tcPr>
            <w:tcW w:w="10225" w:type="dxa"/>
            <w:gridSpan w:val="26"/>
            <w:tcBorders>
              <w:top w:val="nil"/>
            </w:tcBorders>
          </w:tcPr>
          <w:p w14:paraId="2435EC6F" w14:textId="77777777" w:rsidR="00086900" w:rsidRDefault="00B737AB" w:rsidP="00867718">
            <w:pPr>
              <w:jc w:val="both"/>
            </w:pPr>
            <w:r>
              <w:t>---</w:t>
            </w:r>
          </w:p>
          <w:p w14:paraId="13F2BF19" w14:textId="77777777" w:rsidR="00867718" w:rsidRDefault="00867718" w:rsidP="00867718">
            <w:pPr>
              <w:jc w:val="both"/>
            </w:pPr>
          </w:p>
        </w:tc>
      </w:tr>
      <w:tr w:rsidR="00086900" w14:paraId="6A573BB9" w14:textId="77777777" w:rsidTr="0009166D">
        <w:tc>
          <w:tcPr>
            <w:tcW w:w="10225" w:type="dxa"/>
            <w:gridSpan w:val="26"/>
            <w:tcBorders>
              <w:bottom w:val="double" w:sz="4" w:space="0" w:color="auto"/>
            </w:tcBorders>
            <w:shd w:val="clear" w:color="auto" w:fill="BDD6EE"/>
          </w:tcPr>
          <w:p w14:paraId="41580F7E" w14:textId="77777777" w:rsidR="00086900" w:rsidRDefault="008C5253" w:rsidP="008C525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086900" w14:paraId="6755C185" w14:textId="77777777" w:rsidTr="0009166D">
        <w:tc>
          <w:tcPr>
            <w:tcW w:w="2815" w:type="dxa"/>
            <w:gridSpan w:val="6"/>
            <w:shd w:val="clear" w:color="auto" w:fill="F7CAAC"/>
          </w:tcPr>
          <w:p w14:paraId="2F9B1814" w14:textId="77777777" w:rsidR="00086900" w:rsidRDefault="00086900" w:rsidP="00867718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410" w:type="dxa"/>
            <w:gridSpan w:val="20"/>
          </w:tcPr>
          <w:p w14:paraId="6BF77202" w14:textId="77777777" w:rsidR="008A5D3D" w:rsidRDefault="00086900" w:rsidP="008677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Specializace Stroje a nástroje pro zpracování polymerů a kompozitů  </w:t>
            </w:r>
          </w:p>
          <w:p w14:paraId="0EDDA027" w14:textId="77777777" w:rsidR="00086900" w:rsidRDefault="00086900" w:rsidP="008677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 prezenční forma</w:t>
            </w:r>
          </w:p>
        </w:tc>
      </w:tr>
      <w:tr w:rsidR="00086900" w14:paraId="493CEA7F" w14:textId="77777777" w:rsidTr="0009166D">
        <w:tc>
          <w:tcPr>
            <w:tcW w:w="10225" w:type="dxa"/>
            <w:gridSpan w:val="26"/>
            <w:shd w:val="clear" w:color="auto" w:fill="F7CAAC"/>
          </w:tcPr>
          <w:p w14:paraId="5FEE04D9" w14:textId="77777777" w:rsidR="00086900" w:rsidRDefault="00086900" w:rsidP="0086771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FF7997" w14:paraId="735351D7" w14:textId="77777777" w:rsidTr="0009166D">
        <w:tc>
          <w:tcPr>
            <w:tcW w:w="2127" w:type="dxa"/>
            <w:gridSpan w:val="4"/>
            <w:shd w:val="clear" w:color="auto" w:fill="F7CAAC"/>
          </w:tcPr>
          <w:p w14:paraId="40FCF908" w14:textId="77777777" w:rsidR="00086900" w:rsidRPr="00BC11E0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BC11E0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266" w:type="dxa"/>
            <w:gridSpan w:val="7"/>
            <w:shd w:val="clear" w:color="auto" w:fill="F7CAAC"/>
          </w:tcPr>
          <w:p w14:paraId="43EA7B27" w14:textId="77777777" w:rsidR="00086900" w:rsidRPr="00BC11E0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BC11E0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14" w:type="dxa"/>
            <w:gridSpan w:val="4"/>
            <w:shd w:val="clear" w:color="auto" w:fill="F7CAAC"/>
          </w:tcPr>
          <w:p w14:paraId="15835971" w14:textId="77777777" w:rsidR="00086900" w:rsidRPr="00BC11E0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BC11E0">
              <w:rPr>
                <w:b/>
                <w:sz w:val="18"/>
                <w:szCs w:val="18"/>
              </w:rPr>
              <w:t>způsob  ověř.</w:t>
            </w:r>
          </w:p>
        </w:tc>
        <w:tc>
          <w:tcPr>
            <w:tcW w:w="570" w:type="dxa"/>
            <w:gridSpan w:val="2"/>
            <w:shd w:val="clear" w:color="auto" w:fill="F7CAAC"/>
          </w:tcPr>
          <w:p w14:paraId="6B0B0875" w14:textId="77777777" w:rsidR="00086900" w:rsidRPr="00BC11E0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BC11E0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4269" w:type="dxa"/>
            <w:gridSpan w:val="4"/>
            <w:shd w:val="clear" w:color="auto" w:fill="F7CAAC"/>
          </w:tcPr>
          <w:p w14:paraId="21506A7D" w14:textId="77777777" w:rsidR="00086900" w:rsidRPr="00BC11E0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BC11E0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69" w:type="dxa"/>
            <w:gridSpan w:val="3"/>
            <w:shd w:val="clear" w:color="auto" w:fill="F7CAAC"/>
          </w:tcPr>
          <w:p w14:paraId="25120C29" w14:textId="77777777" w:rsidR="00BC11E0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BC11E0">
              <w:rPr>
                <w:b/>
                <w:sz w:val="18"/>
                <w:szCs w:val="18"/>
              </w:rPr>
              <w:t>dop. roč./</w:t>
            </w:r>
          </w:p>
          <w:p w14:paraId="40695710" w14:textId="77777777" w:rsidR="00086900" w:rsidRPr="00BC11E0" w:rsidRDefault="00086900" w:rsidP="00867718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BC11E0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10" w:type="dxa"/>
            <w:gridSpan w:val="2"/>
            <w:shd w:val="clear" w:color="auto" w:fill="F7CAAC"/>
          </w:tcPr>
          <w:p w14:paraId="243DD64F" w14:textId="77777777" w:rsidR="00086900" w:rsidRPr="00BC11E0" w:rsidRDefault="00086900" w:rsidP="00867718">
            <w:pPr>
              <w:jc w:val="both"/>
              <w:rPr>
                <w:b/>
                <w:sz w:val="18"/>
                <w:szCs w:val="18"/>
              </w:rPr>
            </w:pPr>
            <w:r w:rsidRPr="00BC11E0">
              <w:rPr>
                <w:b/>
                <w:sz w:val="18"/>
                <w:szCs w:val="18"/>
              </w:rPr>
              <w:t xml:space="preserve">profil. </w:t>
            </w:r>
            <w:proofErr w:type="gramStart"/>
            <w:r w:rsidRPr="00BC11E0">
              <w:rPr>
                <w:b/>
                <w:sz w:val="18"/>
                <w:szCs w:val="18"/>
              </w:rPr>
              <w:t>základ</w:t>
            </w:r>
            <w:proofErr w:type="gramEnd"/>
          </w:p>
        </w:tc>
      </w:tr>
      <w:tr w:rsidR="00FF7997" w14:paraId="0E240C5E" w14:textId="77777777" w:rsidTr="0009166D">
        <w:tc>
          <w:tcPr>
            <w:tcW w:w="2127" w:type="dxa"/>
            <w:gridSpan w:val="4"/>
            <w:shd w:val="clear" w:color="auto" w:fill="auto"/>
          </w:tcPr>
          <w:p w14:paraId="5E778756" w14:textId="77777777" w:rsidR="00086900" w:rsidRDefault="006743C1" w:rsidP="008A5D3D">
            <w:hyperlink w:anchor="Tech_měř" w:history="1">
              <w:r w:rsidR="00D0351B" w:rsidRPr="00F3099D">
                <w:rPr>
                  <w:rStyle w:val="Hypertextovodkaz"/>
                </w:rPr>
                <w:t>Technické měření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2A8FCD2E" w14:textId="77777777" w:rsidR="00086900" w:rsidRDefault="00086900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69BF1681" w14:textId="77777777" w:rsidR="00086900" w:rsidRPr="00915586" w:rsidRDefault="00086900" w:rsidP="00867718">
            <w:pPr>
              <w:jc w:val="both"/>
            </w:pPr>
            <w:r w:rsidRPr="00915586"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62CF46ED" w14:textId="77777777" w:rsidR="00086900" w:rsidRPr="00915586" w:rsidRDefault="00086900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44E0D9CC" w14:textId="77777777" w:rsidR="00086900" w:rsidRPr="00FE1461" w:rsidRDefault="006743C1" w:rsidP="00867718">
            <w:pPr>
              <w:rPr>
                <w:b/>
              </w:rPr>
            </w:pPr>
            <w:hyperlink w:anchor="Pata" w:history="1">
              <w:r w:rsidR="00552268" w:rsidRPr="00FB237C">
                <w:rPr>
                  <w:rStyle w:val="Hypertextovodkaz"/>
                  <w:b/>
                </w:rPr>
                <w:t>doc. Dr. Ing. Vladimír Pata</w:t>
              </w:r>
            </w:hyperlink>
            <w:r w:rsidR="00FF7997">
              <w:rPr>
                <w:b/>
              </w:rPr>
              <w:t xml:space="preserve"> </w:t>
            </w:r>
            <w:r w:rsidR="00086900" w:rsidRPr="00FF7997">
              <w:t>(100% p)</w:t>
            </w:r>
          </w:p>
          <w:p w14:paraId="01104FF0" w14:textId="77777777" w:rsidR="00086900" w:rsidRPr="00FE1461" w:rsidRDefault="00086900" w:rsidP="00FF7997"/>
        </w:tc>
        <w:tc>
          <w:tcPr>
            <w:tcW w:w="569" w:type="dxa"/>
            <w:gridSpan w:val="3"/>
            <w:shd w:val="clear" w:color="auto" w:fill="auto"/>
          </w:tcPr>
          <w:p w14:paraId="69D76215" w14:textId="77777777" w:rsidR="00086900" w:rsidRDefault="00086900" w:rsidP="00867718">
            <w:r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06DAACCE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ZT</w:t>
            </w:r>
          </w:p>
        </w:tc>
      </w:tr>
      <w:tr w:rsidR="00FF7997" w14:paraId="0D4334F4" w14:textId="77777777" w:rsidTr="0009166D">
        <w:tc>
          <w:tcPr>
            <w:tcW w:w="2127" w:type="dxa"/>
            <w:gridSpan w:val="4"/>
            <w:shd w:val="clear" w:color="auto" w:fill="auto"/>
          </w:tcPr>
          <w:p w14:paraId="17FB2819" w14:textId="77777777" w:rsidR="00086900" w:rsidRDefault="006743C1" w:rsidP="008A5D3D">
            <w:hyperlink w:anchor="Technologie_II" w:history="1">
              <w:r w:rsidR="00D0351B" w:rsidRPr="00F3099D">
                <w:rPr>
                  <w:rStyle w:val="Hypertextovodkaz"/>
                </w:rPr>
                <w:t>Technologie II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193E1888" w14:textId="77777777" w:rsidR="00086900" w:rsidRDefault="00086900" w:rsidP="00867718">
            <w:r>
              <w:t>28p+14s+28l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7E3FDDE3" w14:textId="77777777" w:rsidR="00086900" w:rsidRPr="00915586" w:rsidRDefault="00086900" w:rsidP="00867718">
            <w:pPr>
              <w:jc w:val="both"/>
            </w:pPr>
            <w:r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73304E6A" w14:textId="77777777" w:rsidR="00086900" w:rsidRDefault="00086900" w:rsidP="00FF7997">
            <w:pPr>
              <w:jc w:val="center"/>
            </w:pPr>
            <w:r>
              <w:t>5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1F3D2994" w14:textId="77777777" w:rsidR="00552268" w:rsidRDefault="006743C1" w:rsidP="00552268">
            <w:pPr>
              <w:rPr>
                <w:b/>
              </w:rPr>
            </w:pPr>
            <w:hyperlink w:anchor="Kocman" w:history="1">
              <w:r w:rsidR="00552268" w:rsidRPr="00FB237C">
                <w:rPr>
                  <w:rStyle w:val="Hypertextovodkaz"/>
                  <w:b/>
                </w:rPr>
                <w:t>prof. Ing. Karel Kocman, DrSc.</w:t>
              </w:r>
            </w:hyperlink>
            <w:r w:rsidR="00552268" w:rsidRPr="003D6AB6">
              <w:rPr>
                <w:b/>
              </w:rPr>
              <w:t xml:space="preserve"> </w:t>
            </w:r>
            <w:r w:rsidR="00552268" w:rsidRPr="003471D7">
              <w:t>(50% p)</w:t>
            </w:r>
            <w:r w:rsidR="00552268" w:rsidRPr="003D6AB6">
              <w:rPr>
                <w:b/>
              </w:rPr>
              <w:t xml:space="preserve"> </w:t>
            </w:r>
          </w:p>
          <w:p w14:paraId="0870C9FE" w14:textId="77777777" w:rsidR="00086900" w:rsidRPr="00FE1461" w:rsidRDefault="006743C1" w:rsidP="00552268">
            <w:pPr>
              <w:rPr>
                <w:b/>
              </w:rPr>
            </w:pPr>
            <w:hyperlink w:anchor="Sýkorová" w:history="1">
              <w:r w:rsidR="00552268" w:rsidRPr="00FB237C">
                <w:rPr>
                  <w:rStyle w:val="Hypertextovodkaz"/>
                </w:rPr>
                <w:t>doc. Ing. Libuše Sýkorová, Ph.D.</w:t>
              </w:r>
            </w:hyperlink>
            <w:r w:rsidR="00552268" w:rsidRPr="00452A77">
              <w:t xml:space="preserve"> (50%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6A01C3BA" w14:textId="77777777" w:rsidR="00086900" w:rsidRDefault="00086900" w:rsidP="00867718">
            <w:r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60BEA816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ZT</w:t>
            </w:r>
          </w:p>
        </w:tc>
      </w:tr>
      <w:tr w:rsidR="00FF7997" w14:paraId="387C962D" w14:textId="77777777" w:rsidTr="0009166D">
        <w:tc>
          <w:tcPr>
            <w:tcW w:w="2127" w:type="dxa"/>
            <w:gridSpan w:val="4"/>
            <w:shd w:val="clear" w:color="auto" w:fill="auto"/>
          </w:tcPr>
          <w:p w14:paraId="665329C3" w14:textId="77777777" w:rsidR="00086900" w:rsidRDefault="006743C1" w:rsidP="008A5D3D">
            <w:hyperlink w:anchor="DNV" w:history="1">
              <w:r w:rsidR="00086900" w:rsidRPr="00E11CEF">
                <w:rPr>
                  <w:rStyle w:val="Hypertextovodkaz"/>
                </w:rPr>
                <w:t>Dimenzování a navrhování výrobků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1F7615BA" w14:textId="77777777" w:rsidR="00086900" w:rsidRDefault="00086900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102C4C07" w14:textId="77777777" w:rsidR="00086900" w:rsidRPr="00915586" w:rsidRDefault="00086900" w:rsidP="00867718">
            <w:pPr>
              <w:jc w:val="both"/>
            </w:pPr>
            <w:r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0E6D58A6" w14:textId="77777777" w:rsidR="00086900" w:rsidRDefault="00086900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5933CC60" w14:textId="46FCED4E" w:rsidR="00086900" w:rsidRDefault="006743C1" w:rsidP="00FF7997">
            <w:pPr>
              <w:rPr>
                <w:ins w:id="8" w:author="Simona Mrkvičková" w:date="2018-04-13T12:10:00Z"/>
              </w:rPr>
            </w:pPr>
            <w:hyperlink w:anchor="Šuba" w:history="1">
              <w:r w:rsidR="00086900" w:rsidRPr="00552268">
                <w:rPr>
                  <w:rStyle w:val="Hypertextovodkaz"/>
                  <w:b/>
                </w:rPr>
                <w:t xml:space="preserve">doc. Ing. </w:t>
              </w:r>
              <w:r w:rsidR="00FF7997" w:rsidRPr="00552268">
                <w:rPr>
                  <w:rStyle w:val="Hypertextovodkaz"/>
                  <w:b/>
                </w:rPr>
                <w:t>Oldři</w:t>
              </w:r>
              <w:r w:rsidR="00FF7997" w:rsidRPr="00552268">
                <w:rPr>
                  <w:rStyle w:val="Hypertextovodkaz"/>
                  <w:b/>
                </w:rPr>
                <w:t>c</w:t>
              </w:r>
              <w:r w:rsidR="00FF7997" w:rsidRPr="00552268">
                <w:rPr>
                  <w:rStyle w:val="Hypertextovodkaz"/>
                  <w:b/>
                </w:rPr>
                <w:t xml:space="preserve">h </w:t>
              </w:r>
              <w:r w:rsidR="00086900" w:rsidRPr="00552268">
                <w:rPr>
                  <w:rStyle w:val="Hypertextovodkaz"/>
                  <w:b/>
                </w:rPr>
                <w:t xml:space="preserve">Šuba, </w:t>
              </w:r>
              <w:r w:rsidR="00086900" w:rsidRPr="00552268">
                <w:rPr>
                  <w:rStyle w:val="Hypertextovodkaz"/>
                  <w:b/>
                </w:rPr>
                <w:t>C</w:t>
              </w:r>
              <w:r w:rsidR="00086900" w:rsidRPr="00552268">
                <w:rPr>
                  <w:rStyle w:val="Hypertextovodkaz"/>
                  <w:b/>
                </w:rPr>
                <w:t>Sc.</w:t>
              </w:r>
            </w:hyperlink>
            <w:r w:rsidR="00FF7997">
              <w:rPr>
                <w:b/>
              </w:rPr>
              <w:t xml:space="preserve"> </w:t>
            </w:r>
            <w:r w:rsidR="00FF7997" w:rsidRPr="00FF7997">
              <w:t>(</w:t>
            </w:r>
            <w:del w:id="9" w:author="Simona Mrkvičková" w:date="2018-04-13T12:10:00Z">
              <w:r w:rsidR="00FF7997" w:rsidRPr="00FF7997" w:rsidDel="006743C1">
                <w:delText>100</w:delText>
              </w:r>
            </w:del>
            <w:ins w:id="10" w:author="Simona Mrkvičková" w:date="2018-04-13T12:10:00Z">
              <w:r>
                <w:t>50</w:t>
              </w:r>
            </w:ins>
            <w:r w:rsidR="00FF7997" w:rsidRPr="00FF7997">
              <w:t>% p)</w:t>
            </w:r>
          </w:p>
          <w:p w14:paraId="13EEA350" w14:textId="74BBF323" w:rsidR="006743C1" w:rsidRPr="006743C1" w:rsidRDefault="006743C1" w:rsidP="006743C1">
            <w:pPr>
              <w:rPr>
                <w:rPrChange w:id="11" w:author="Simona Mrkvičková" w:date="2018-04-13T12:10:00Z">
                  <w:rPr>
                    <w:b/>
                  </w:rPr>
                </w:rPrChange>
              </w:rPr>
            </w:pPr>
            <w:ins w:id="12" w:author="Simona Mrkvičková" w:date="2018-04-13T12:21:00Z">
              <w:r>
                <w:fldChar w:fldCharType="begin"/>
              </w:r>
            </w:ins>
            <w:ins w:id="13" w:author="Simona Mrkvičková" w:date="2018-04-13T12:55:00Z">
              <w:r w:rsidR="00B7057C">
                <w:instrText>HYPERLINK  \l "Javořík"</w:instrText>
              </w:r>
            </w:ins>
            <w:ins w:id="14" w:author="Simona Mrkvičková" w:date="2018-04-13T12:21:00Z">
              <w:r>
                <w:fldChar w:fldCharType="separate"/>
              </w:r>
              <w:r w:rsidRPr="006743C1">
                <w:rPr>
                  <w:rStyle w:val="Hypertextovodkaz"/>
                  <w:rPrChange w:id="15" w:author="Simona Mrkvičková" w:date="2018-04-13T12:10:00Z">
                    <w:rPr>
                      <w:b/>
                    </w:rPr>
                  </w:rPrChange>
                </w:rPr>
                <w:t>doc. Ing. Jakub Javořík, Ph.D. (</w:t>
              </w:r>
              <w:r w:rsidRPr="006743C1">
                <w:rPr>
                  <w:rStyle w:val="Hypertextovodkaz"/>
                </w:rPr>
                <w:t>50</w:t>
              </w:r>
              <w:r w:rsidRPr="006743C1">
                <w:rPr>
                  <w:rStyle w:val="Hypertextovodkaz"/>
                  <w:rPrChange w:id="16" w:author="Simona Mrkvičková" w:date="2018-04-13T12:10:00Z">
                    <w:rPr>
                      <w:b/>
                    </w:rPr>
                  </w:rPrChange>
                </w:rPr>
                <w:t>% p)</w:t>
              </w:r>
              <w:r>
                <w:fldChar w:fldCharType="end"/>
              </w:r>
            </w:ins>
          </w:p>
        </w:tc>
        <w:tc>
          <w:tcPr>
            <w:tcW w:w="569" w:type="dxa"/>
            <w:gridSpan w:val="3"/>
            <w:shd w:val="clear" w:color="auto" w:fill="auto"/>
          </w:tcPr>
          <w:p w14:paraId="44FBE0B8" w14:textId="77777777" w:rsidR="00086900" w:rsidRDefault="00086900" w:rsidP="00867718">
            <w:r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0DE8D694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FF7997" w14:paraId="2A73639A" w14:textId="77777777" w:rsidTr="0009166D">
        <w:tc>
          <w:tcPr>
            <w:tcW w:w="2127" w:type="dxa"/>
            <w:gridSpan w:val="4"/>
            <w:shd w:val="clear" w:color="auto" w:fill="auto"/>
          </w:tcPr>
          <w:p w14:paraId="1E9A0ED9" w14:textId="77777777" w:rsidR="00E61C4E" w:rsidRPr="00E61C4E" w:rsidRDefault="00E61C4E" w:rsidP="00E61C4E">
            <w:pPr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"VSZ_I" </w:instrText>
            </w:r>
            <w:r>
              <w:fldChar w:fldCharType="separate"/>
            </w:r>
            <w:r w:rsidR="00086900" w:rsidRPr="00E61C4E">
              <w:rPr>
                <w:rStyle w:val="Hypertextovodkaz"/>
              </w:rPr>
              <w:t>Výrobní stroje a</w:t>
            </w:r>
          </w:p>
          <w:p w14:paraId="17384DC9" w14:textId="77777777" w:rsidR="00086900" w:rsidRDefault="00086900" w:rsidP="00E61C4E">
            <w:r w:rsidRPr="00E61C4E">
              <w:rPr>
                <w:rStyle w:val="Hypertextovodkaz"/>
              </w:rPr>
              <w:t>zařízení I</w:t>
            </w:r>
            <w:r w:rsidR="00E61C4E">
              <w:fldChar w:fldCharType="end"/>
            </w:r>
          </w:p>
        </w:tc>
        <w:tc>
          <w:tcPr>
            <w:tcW w:w="1266" w:type="dxa"/>
            <w:gridSpan w:val="7"/>
            <w:shd w:val="clear" w:color="auto" w:fill="auto"/>
          </w:tcPr>
          <w:p w14:paraId="660CDF46" w14:textId="77777777" w:rsidR="00086900" w:rsidRDefault="00086900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16DE76AB" w14:textId="77777777" w:rsidR="00086900" w:rsidRPr="00915586" w:rsidRDefault="00086900" w:rsidP="00867718">
            <w:pPr>
              <w:jc w:val="both"/>
            </w:pPr>
            <w:r>
              <w:t>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6F7B49B9" w14:textId="77777777" w:rsidR="00086900" w:rsidRDefault="00086900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67C8229C" w14:textId="77777777" w:rsidR="00086900" w:rsidRPr="002A0E51" w:rsidRDefault="006743C1" w:rsidP="00867718">
            <w:hyperlink w:anchor="Šenkeřík" w:history="1">
              <w:r w:rsidR="00086900" w:rsidRPr="00106853">
                <w:rPr>
                  <w:rStyle w:val="Hypertextovodkaz"/>
                  <w:b/>
                </w:rPr>
                <w:t xml:space="preserve">Ing. </w:t>
              </w:r>
              <w:r w:rsidR="00FF7997" w:rsidRPr="00106853">
                <w:rPr>
                  <w:rStyle w:val="Hypertextovodkaz"/>
                  <w:b/>
                </w:rPr>
                <w:t xml:space="preserve">Vojtěch </w:t>
              </w:r>
              <w:r w:rsidR="00086900" w:rsidRPr="00106853">
                <w:rPr>
                  <w:rStyle w:val="Hypertextovodkaz"/>
                  <w:b/>
                </w:rPr>
                <w:t>Šenkeřík, Ph.D.</w:t>
              </w:r>
            </w:hyperlink>
            <w:r w:rsidR="00086900" w:rsidRPr="002A0E51">
              <w:t xml:space="preserve"> (100% p)</w:t>
            </w:r>
          </w:p>
          <w:p w14:paraId="03E4A3CD" w14:textId="77777777" w:rsidR="00086900" w:rsidRPr="00150348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756C9CE0" w14:textId="77777777" w:rsidR="00086900" w:rsidRDefault="00086900" w:rsidP="00867718">
            <w:r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62CB406C" w14:textId="77777777" w:rsidR="00086900" w:rsidRPr="00106853" w:rsidRDefault="00106853" w:rsidP="00FF7997">
            <w:pPr>
              <w:jc w:val="center"/>
              <w:rPr>
                <w:b/>
              </w:rPr>
            </w:pPr>
            <w:r w:rsidRPr="00106853">
              <w:rPr>
                <w:b/>
              </w:rPr>
              <w:t>PZ</w:t>
            </w:r>
          </w:p>
        </w:tc>
      </w:tr>
      <w:tr w:rsidR="00FF7997" w14:paraId="4B4765AD" w14:textId="77777777" w:rsidTr="0009166D">
        <w:tc>
          <w:tcPr>
            <w:tcW w:w="2127" w:type="dxa"/>
            <w:gridSpan w:val="4"/>
            <w:shd w:val="clear" w:color="auto" w:fill="auto"/>
          </w:tcPr>
          <w:p w14:paraId="27C0C1CB" w14:textId="77777777" w:rsidR="00086900" w:rsidRDefault="006743C1" w:rsidP="008A5D3D">
            <w:hyperlink w:anchor="Zákl_plast_technol" w:history="1">
              <w:r w:rsidR="00086900" w:rsidRPr="00800698">
                <w:rPr>
                  <w:rStyle w:val="Hypertextovodkaz"/>
                </w:rPr>
                <w:t>Základy plastikářské technologie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28D76117" w14:textId="77777777" w:rsidR="00086900" w:rsidRDefault="00086900" w:rsidP="00867718">
            <w:r>
              <w:t>28p+14s+28l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69B468C0" w14:textId="77777777" w:rsidR="00086900" w:rsidRPr="00915586" w:rsidRDefault="00086900" w:rsidP="00867718">
            <w:pPr>
              <w:jc w:val="both"/>
            </w:pPr>
            <w:r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49236CD5" w14:textId="77777777" w:rsidR="00086900" w:rsidRDefault="00086900" w:rsidP="00FF7997">
            <w:pPr>
              <w:jc w:val="center"/>
            </w:pPr>
            <w:r>
              <w:t>5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6F131479" w14:textId="77777777" w:rsidR="00086900" w:rsidRPr="00150348" w:rsidRDefault="006743C1" w:rsidP="00867718">
            <w:pPr>
              <w:rPr>
                <w:b/>
              </w:rPr>
            </w:pPr>
            <w:hyperlink w:anchor="Sedláček" w:history="1">
              <w:r w:rsidR="00086900" w:rsidRPr="00CC7F5E">
                <w:rPr>
                  <w:rStyle w:val="Hypertextovodkaz"/>
                  <w:b/>
                </w:rPr>
                <w:t xml:space="preserve">doc. Ing. </w:t>
              </w:r>
              <w:r w:rsidR="00FF7997" w:rsidRPr="00CC7F5E">
                <w:rPr>
                  <w:rStyle w:val="Hypertextovodkaz"/>
                  <w:b/>
                </w:rPr>
                <w:t xml:space="preserve">Tomáš </w:t>
              </w:r>
              <w:r w:rsidR="00086900" w:rsidRPr="00CC7F5E">
                <w:rPr>
                  <w:rStyle w:val="Hypertextovodkaz"/>
                  <w:b/>
                </w:rPr>
                <w:t>Sedláček, Ph.D.</w:t>
              </w:r>
            </w:hyperlink>
            <w:r w:rsidR="00FF7997">
              <w:rPr>
                <w:b/>
              </w:rPr>
              <w:t xml:space="preserve"> </w:t>
            </w:r>
            <w:r w:rsidR="00FF7997" w:rsidRPr="00FF7997">
              <w:t>(100%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4A0551C7" w14:textId="77777777" w:rsidR="00086900" w:rsidRDefault="00086900" w:rsidP="00867718">
            <w:r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491F27D1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FF7997" w14:paraId="1CC2E4DC" w14:textId="77777777" w:rsidTr="0009166D">
        <w:tc>
          <w:tcPr>
            <w:tcW w:w="2127" w:type="dxa"/>
            <w:gridSpan w:val="4"/>
            <w:shd w:val="clear" w:color="auto" w:fill="auto"/>
          </w:tcPr>
          <w:p w14:paraId="0D147524" w14:textId="77777777" w:rsidR="00086900" w:rsidRDefault="006743C1" w:rsidP="008A5D3D">
            <w:hyperlink w:anchor="Proc_inž_III" w:history="1">
              <w:r w:rsidR="00086900" w:rsidRPr="00E11CEF">
                <w:rPr>
                  <w:rStyle w:val="Hypertextovodkaz"/>
                </w:rPr>
                <w:t>Procesní inženýrství III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64DEB101" w14:textId="77777777" w:rsidR="00086900" w:rsidRDefault="00086900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4E3965C7" w14:textId="77777777" w:rsidR="00086900" w:rsidRPr="00915586" w:rsidRDefault="00086900" w:rsidP="00867718">
            <w:pPr>
              <w:jc w:val="both"/>
            </w:pPr>
            <w:r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0B026B26" w14:textId="77777777" w:rsidR="00086900" w:rsidRDefault="00086900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76D53AD6" w14:textId="77777777" w:rsidR="00086900" w:rsidRPr="008205EE" w:rsidRDefault="006743C1" w:rsidP="00867718">
            <w:hyperlink w:anchor="Janáčová" w:history="1">
              <w:r w:rsidR="00086900" w:rsidRPr="00552268">
                <w:rPr>
                  <w:rStyle w:val="Hypertextovodkaz"/>
                  <w:b/>
                </w:rPr>
                <w:t xml:space="preserve">prof. </w:t>
              </w:r>
              <w:r w:rsidR="00FF7997" w:rsidRPr="00552268">
                <w:rPr>
                  <w:rStyle w:val="Hypertextovodkaz"/>
                  <w:b/>
                </w:rPr>
                <w:t>Ing. Dagmar Janáčová, CSc.</w:t>
              </w:r>
            </w:hyperlink>
            <w:r w:rsidR="00FF7997">
              <w:rPr>
                <w:b/>
              </w:rPr>
              <w:t xml:space="preserve"> </w:t>
            </w:r>
            <w:r w:rsidR="00FF7997" w:rsidRPr="008205EE">
              <w:t>(50% p)</w:t>
            </w:r>
          </w:p>
          <w:p w14:paraId="6D3F201F" w14:textId="77777777" w:rsidR="00086900" w:rsidRPr="00BC11E0" w:rsidRDefault="006743C1" w:rsidP="00867718">
            <w:hyperlink w:anchor="Dvořák" w:history="1">
              <w:r w:rsidR="00FF7997" w:rsidRPr="00552268">
                <w:rPr>
                  <w:rStyle w:val="Hypertextovodkaz"/>
                </w:rPr>
                <w:t>doc. Ing. Zdeněk Dvořák, CSc.</w:t>
              </w:r>
            </w:hyperlink>
            <w:r w:rsidR="00FF7997">
              <w:t xml:space="preserve"> (50% p</w:t>
            </w:r>
            <w:r w:rsidR="00086900" w:rsidRPr="00BC11E0">
              <w:t>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29C0332F" w14:textId="77777777" w:rsidR="00086900" w:rsidRDefault="00086900" w:rsidP="00867718">
            <w:r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4D785788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FF7997" w14:paraId="23D81A25" w14:textId="77777777" w:rsidTr="0009166D">
        <w:tc>
          <w:tcPr>
            <w:tcW w:w="2127" w:type="dxa"/>
            <w:gridSpan w:val="4"/>
            <w:shd w:val="clear" w:color="auto" w:fill="auto"/>
          </w:tcPr>
          <w:p w14:paraId="7BD28756" w14:textId="77777777" w:rsidR="00086900" w:rsidRDefault="006743C1" w:rsidP="008A5D3D">
            <w:hyperlink w:anchor="CAD_apl_I" w:history="1">
              <w:r w:rsidR="00086900" w:rsidRPr="00E11CEF">
                <w:rPr>
                  <w:rStyle w:val="Hypertextovodkaz"/>
                </w:rPr>
                <w:t>CAD aplikace I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569EF004" w14:textId="77777777" w:rsidR="00086900" w:rsidRDefault="00086900" w:rsidP="00867718">
            <w:r>
              <w:t>0p+0s+28l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2A6ABA5F" w14:textId="77777777" w:rsidR="00086900" w:rsidRPr="00915586" w:rsidRDefault="00086900" w:rsidP="00867718">
            <w:pPr>
              <w:jc w:val="both"/>
            </w:pPr>
            <w:r>
              <w:t>kl</w:t>
            </w:r>
            <w:r w:rsidR="00FF7997">
              <w:t>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5B7C9E16" w14:textId="77777777" w:rsidR="00086900" w:rsidRDefault="00086900" w:rsidP="00FF7997">
            <w:pPr>
              <w:jc w:val="center"/>
            </w:pPr>
            <w:r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56C98815" w14:textId="77777777" w:rsidR="00086900" w:rsidRPr="00552268" w:rsidRDefault="006743C1" w:rsidP="00867718">
            <w:hyperlink w:anchor="Bílek" w:history="1">
              <w:r w:rsidR="00552268" w:rsidRPr="00552268">
                <w:rPr>
                  <w:rStyle w:val="Hypertextovodkaz"/>
                </w:rPr>
                <w:t>Ing. Ondřej Bílek, Ph.D.</w:t>
              </w:r>
            </w:hyperlink>
            <w:r w:rsidR="00552268" w:rsidRPr="00552268">
              <w:t xml:space="preserve"> </w:t>
            </w:r>
            <w:r w:rsidR="00FF7997" w:rsidRPr="00552268">
              <w:t>(100% l)</w:t>
            </w:r>
          </w:p>
          <w:p w14:paraId="0C768285" w14:textId="77777777" w:rsidR="00086900" w:rsidRPr="00150348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3979E994" w14:textId="77777777" w:rsidR="00086900" w:rsidRDefault="00086900" w:rsidP="00867718">
            <w:r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502B4A0" w14:textId="77777777" w:rsidR="00086900" w:rsidRPr="00FF7997" w:rsidRDefault="00086900" w:rsidP="00FF7997">
            <w:pPr>
              <w:jc w:val="center"/>
            </w:pPr>
          </w:p>
        </w:tc>
      </w:tr>
      <w:tr w:rsidR="00FF7997" w14:paraId="30116B12" w14:textId="77777777" w:rsidTr="0009166D">
        <w:tc>
          <w:tcPr>
            <w:tcW w:w="2127" w:type="dxa"/>
            <w:gridSpan w:val="4"/>
            <w:shd w:val="clear" w:color="auto" w:fill="auto"/>
          </w:tcPr>
          <w:p w14:paraId="346FC3E0" w14:textId="77777777" w:rsidR="00086900" w:rsidRPr="00FF7997" w:rsidRDefault="006743C1" w:rsidP="008A5D3D">
            <w:hyperlink w:anchor="Apl_makromol_fyz" w:history="1">
              <w:r w:rsidR="00086900" w:rsidRPr="003305B8">
                <w:rPr>
                  <w:rStyle w:val="Hypertextovodkaz"/>
                </w:rPr>
                <w:t>Aplikovaná makromolekulární fyzika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3EBA3853" w14:textId="77777777" w:rsidR="00086900" w:rsidRDefault="00086900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090F9ABA" w14:textId="77777777" w:rsidR="00086900" w:rsidRDefault="00086900" w:rsidP="00867718">
            <w:pPr>
              <w:jc w:val="both"/>
            </w:pPr>
            <w:r w:rsidRPr="00F73554">
              <w:t>kl</w:t>
            </w:r>
            <w:r w:rsidR="00FF7997">
              <w:t>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36AF8B7E" w14:textId="77777777" w:rsidR="00086900" w:rsidRDefault="00086900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078723EA" w14:textId="0CBB0C8F" w:rsidR="00086900" w:rsidRPr="00FE1461" w:rsidRDefault="006743C1" w:rsidP="00867718">
            <w:pPr>
              <w:rPr>
                <w:b/>
              </w:rPr>
            </w:pPr>
            <w:hyperlink w:anchor="Zatloukal" w:history="1">
              <w:r w:rsidR="00086900" w:rsidRPr="00552268">
                <w:rPr>
                  <w:rStyle w:val="Hypertextovodkaz"/>
                  <w:b/>
                </w:rPr>
                <w:t xml:space="preserve">prof. Ing. </w:t>
              </w:r>
              <w:r w:rsidR="00FF7997" w:rsidRPr="00552268">
                <w:rPr>
                  <w:rStyle w:val="Hypertextovodkaz"/>
                  <w:b/>
                </w:rPr>
                <w:t xml:space="preserve">Martin </w:t>
              </w:r>
              <w:r w:rsidR="00086900" w:rsidRPr="00552268">
                <w:rPr>
                  <w:rStyle w:val="Hypertextovodkaz"/>
                  <w:b/>
                </w:rPr>
                <w:t>Zatloukal, Ph.D</w:t>
              </w:r>
              <w:r w:rsidR="00FF7997" w:rsidRPr="00552268">
                <w:rPr>
                  <w:rStyle w:val="Hypertextovodkaz"/>
                  <w:b/>
                </w:rPr>
                <w:t>.</w:t>
              </w:r>
            </w:hyperlink>
            <w:r w:rsidR="005451A3">
              <w:rPr>
                <w:rStyle w:val="Hypertextovodkaz"/>
                <w:b/>
              </w:rPr>
              <w:t xml:space="preserve"> DSc.</w:t>
            </w:r>
            <w:r w:rsidR="00FF7997">
              <w:rPr>
                <w:b/>
              </w:rPr>
              <w:t xml:space="preserve"> </w:t>
            </w:r>
            <w:r w:rsidR="00FF7997" w:rsidRPr="008205EE">
              <w:t>(50% p)</w:t>
            </w:r>
          </w:p>
          <w:p w14:paraId="667971E4" w14:textId="77777777" w:rsidR="00086900" w:rsidRPr="00BC11E0" w:rsidRDefault="006743C1" w:rsidP="00867718">
            <w:hyperlink w:anchor="Měřínská" w:history="1">
              <w:r w:rsidR="00086900" w:rsidRPr="00F619F1">
                <w:rPr>
                  <w:rStyle w:val="Hypertextovodkaz"/>
                </w:rPr>
                <w:t xml:space="preserve">doc. Ing. </w:t>
              </w:r>
              <w:r w:rsidR="00FF7997" w:rsidRPr="00F619F1">
                <w:rPr>
                  <w:rStyle w:val="Hypertextovodkaz"/>
                </w:rPr>
                <w:t xml:space="preserve">Dagmar </w:t>
              </w:r>
              <w:r w:rsidR="00086900" w:rsidRPr="00F619F1">
                <w:rPr>
                  <w:rStyle w:val="Hypertextovodkaz"/>
                </w:rPr>
                <w:t>Měřínská, Ph.D</w:t>
              </w:r>
              <w:r w:rsidR="00FF7997" w:rsidRPr="00F619F1">
                <w:rPr>
                  <w:rStyle w:val="Hypertextovodkaz"/>
                </w:rPr>
                <w:t>.</w:t>
              </w:r>
            </w:hyperlink>
            <w:r w:rsidR="00FF7997">
              <w:t xml:space="preserve"> (50% p</w:t>
            </w:r>
            <w:r w:rsidR="00086900" w:rsidRPr="00BC11E0">
              <w:t>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5C132645" w14:textId="77777777" w:rsidR="00086900" w:rsidRDefault="00086900" w:rsidP="00867718">
            <w:r>
              <w:t>1/ZS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65B01B3A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FF7997" w14:paraId="345D5C30" w14:textId="77777777" w:rsidTr="0009166D">
        <w:tc>
          <w:tcPr>
            <w:tcW w:w="2127" w:type="dxa"/>
            <w:gridSpan w:val="4"/>
            <w:shd w:val="clear" w:color="auto" w:fill="auto"/>
          </w:tcPr>
          <w:p w14:paraId="274553B4" w14:textId="77777777" w:rsidR="00086900" w:rsidRPr="00254127" w:rsidRDefault="006743C1" w:rsidP="008A5D3D">
            <w:hyperlink w:anchor="Tep_úpr_kovů" w:history="1">
              <w:r w:rsidR="00D0351B" w:rsidRPr="00F3099D">
                <w:rPr>
                  <w:rStyle w:val="Hypertextovodkaz"/>
                </w:rPr>
                <w:t>Tepelné úpravy kovů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29A8E2C7" w14:textId="77777777" w:rsidR="00086900" w:rsidRPr="00254127" w:rsidRDefault="00086900" w:rsidP="00867718">
            <w:r>
              <w:t>14p+0</w:t>
            </w:r>
            <w:r w:rsidR="004414E9">
              <w:t>s</w:t>
            </w:r>
            <w:r>
              <w:t>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4F10C395" w14:textId="77777777" w:rsidR="00086900" w:rsidRDefault="00086900" w:rsidP="00867718">
            <w:pPr>
              <w:jc w:val="both"/>
            </w:pPr>
            <w:r>
              <w:t>kl</w:t>
            </w:r>
            <w:r w:rsidR="00FF7997">
              <w:t>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512C1C6B" w14:textId="77777777" w:rsidR="00086900" w:rsidRDefault="00086900" w:rsidP="00FF7997">
            <w:pPr>
              <w:jc w:val="center"/>
            </w:pPr>
            <w:r>
              <w:t>3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244B274A" w14:textId="77777777" w:rsidR="00086900" w:rsidRPr="002A0E51" w:rsidRDefault="006743C1" w:rsidP="00867718">
            <w:hyperlink w:anchor="Ovsík" w:history="1">
              <w:r w:rsidR="00552268" w:rsidRPr="00FB237C">
                <w:rPr>
                  <w:rStyle w:val="Hypertextovodkaz"/>
                </w:rPr>
                <w:t>Ing. Martin Ovsík, Ph.D.</w:t>
              </w:r>
            </w:hyperlink>
            <w:r w:rsidR="00552268">
              <w:rPr>
                <w:b/>
              </w:rPr>
              <w:t xml:space="preserve"> </w:t>
            </w:r>
            <w:r w:rsidR="00FF7997" w:rsidRPr="002A0E51">
              <w:t>(100% p)</w:t>
            </w:r>
          </w:p>
          <w:p w14:paraId="722F035E" w14:textId="77777777" w:rsidR="00086900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10A123EA" w14:textId="77777777" w:rsidR="00086900" w:rsidRPr="00254127" w:rsidRDefault="00086900" w:rsidP="00867718">
            <w:r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0EB77BE" w14:textId="77777777" w:rsidR="00086900" w:rsidRPr="00FF7997" w:rsidRDefault="00086900" w:rsidP="00FF7997">
            <w:pPr>
              <w:jc w:val="center"/>
            </w:pPr>
          </w:p>
        </w:tc>
      </w:tr>
      <w:tr w:rsidR="00FF7997" w14:paraId="1731C2DA" w14:textId="77777777" w:rsidTr="0009166D">
        <w:tc>
          <w:tcPr>
            <w:tcW w:w="2127" w:type="dxa"/>
            <w:gridSpan w:val="4"/>
            <w:shd w:val="clear" w:color="auto" w:fill="auto"/>
          </w:tcPr>
          <w:p w14:paraId="7CA65EB2" w14:textId="77777777" w:rsidR="00086900" w:rsidRPr="00254127" w:rsidRDefault="006743C1" w:rsidP="008A5D3D">
            <w:hyperlink w:anchor="Obor_sem" w:history="1">
              <w:r w:rsidR="00D0351B" w:rsidRPr="00650D4A">
                <w:rPr>
                  <w:rStyle w:val="Hypertextovodkaz"/>
                </w:rPr>
                <w:t>Oborový seminář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158BDAE3" w14:textId="77777777" w:rsidR="00086900" w:rsidRPr="00254127" w:rsidRDefault="00086900" w:rsidP="00867718">
            <w:r w:rsidRPr="00254127">
              <w:t>2</w:t>
            </w:r>
            <w:r>
              <w:t>8</w:t>
            </w:r>
            <w:r w:rsidRPr="00254127">
              <w:t>p+2</w:t>
            </w:r>
            <w:r>
              <w:t>8</w:t>
            </w:r>
            <w:r w:rsidRPr="00254127">
              <w:t>s+0</w:t>
            </w:r>
            <w:r w:rsidR="005F181D">
              <w:t>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3158F2A2" w14:textId="77777777" w:rsidR="00086900" w:rsidRPr="00254127" w:rsidRDefault="00086900" w:rsidP="00867718">
            <w:pPr>
              <w:jc w:val="both"/>
            </w:pPr>
            <w:r>
              <w:t>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3C610539" w14:textId="77777777" w:rsidR="00086900" w:rsidRPr="00254127" w:rsidRDefault="00086900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71122369" w14:textId="77777777" w:rsidR="00086900" w:rsidRPr="00552268" w:rsidRDefault="006743C1" w:rsidP="00867718">
            <w:hyperlink w:anchor="Hausnerová" w:history="1">
              <w:r w:rsidR="00552268" w:rsidRPr="00552268">
                <w:rPr>
                  <w:rStyle w:val="Hypertextovodkaz"/>
                  <w:b/>
                </w:rPr>
                <w:t>prof. Ing. Berenika Hausnerová, Ph.D.</w:t>
              </w:r>
            </w:hyperlink>
            <w:r w:rsidR="00BC11E0" w:rsidRPr="00552268">
              <w:rPr>
                <w:b/>
              </w:rPr>
              <w:t xml:space="preserve"> </w:t>
            </w:r>
            <w:r w:rsidR="00BC11E0" w:rsidRPr="00552268">
              <w:t>(100% p)</w:t>
            </w:r>
          </w:p>
          <w:p w14:paraId="5FE56CD4" w14:textId="77777777" w:rsidR="002A0E51" w:rsidRPr="00BC11E0" w:rsidRDefault="002A0E51" w:rsidP="00867718">
            <w:pPr>
              <w:rPr>
                <w:sz w:val="19"/>
                <w:szCs w:val="19"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7F8CDA40" w14:textId="77777777" w:rsidR="00086900" w:rsidRPr="00254127" w:rsidRDefault="00086900" w:rsidP="00867718">
            <w:r w:rsidRPr="00254127"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599DD644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FF7997" w14:paraId="42576CB6" w14:textId="77777777" w:rsidTr="0009166D">
        <w:tc>
          <w:tcPr>
            <w:tcW w:w="2127" w:type="dxa"/>
            <w:gridSpan w:val="4"/>
            <w:shd w:val="clear" w:color="auto" w:fill="auto"/>
          </w:tcPr>
          <w:p w14:paraId="6B0CD7FF" w14:textId="77777777" w:rsidR="009E15EC" w:rsidRPr="009E15EC" w:rsidRDefault="009E15EC" w:rsidP="008A5D3D">
            <w:pPr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"VSZ_II" </w:instrText>
            </w:r>
            <w:r>
              <w:fldChar w:fldCharType="separate"/>
            </w:r>
            <w:r w:rsidR="00086900" w:rsidRPr="009E15EC">
              <w:rPr>
                <w:rStyle w:val="Hypertextovodkaz"/>
              </w:rPr>
              <w:t xml:space="preserve">Výrobní stroje a </w:t>
            </w:r>
          </w:p>
          <w:p w14:paraId="66C73151" w14:textId="77777777" w:rsidR="00086900" w:rsidRDefault="00086900" w:rsidP="008A5D3D">
            <w:r w:rsidRPr="009E15EC">
              <w:rPr>
                <w:rStyle w:val="Hypertextovodkaz"/>
              </w:rPr>
              <w:t>zařízení II</w:t>
            </w:r>
            <w:r w:rsidR="009E15EC">
              <w:fldChar w:fldCharType="end"/>
            </w:r>
          </w:p>
        </w:tc>
        <w:tc>
          <w:tcPr>
            <w:tcW w:w="1266" w:type="dxa"/>
            <w:gridSpan w:val="7"/>
            <w:shd w:val="clear" w:color="auto" w:fill="auto"/>
          </w:tcPr>
          <w:p w14:paraId="02BBEEFC" w14:textId="77777777" w:rsidR="00086900" w:rsidRDefault="00086900" w:rsidP="00867718">
            <w:r>
              <w:t>28p+0s+42l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7ECBE500" w14:textId="77777777" w:rsidR="00086900" w:rsidRDefault="00086900" w:rsidP="00867718">
            <w:r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6F1D3EB0" w14:textId="77777777" w:rsidR="00086900" w:rsidRDefault="00086900" w:rsidP="00FF7997">
            <w:pPr>
              <w:jc w:val="center"/>
            </w:pPr>
            <w:r>
              <w:t>5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4FFAE949" w14:textId="77777777" w:rsidR="00086900" w:rsidRPr="00FE1461" w:rsidRDefault="006743C1" w:rsidP="00FF7997">
            <w:hyperlink w:anchor="Staněk" w:history="1">
              <w:r w:rsidR="00552268" w:rsidRPr="00FB237C">
                <w:rPr>
                  <w:rStyle w:val="Hypertextovodkaz"/>
                  <w:b/>
                </w:rPr>
                <w:t>doc. Ing. Michal Staněk, Ph.D.</w:t>
              </w:r>
            </w:hyperlink>
            <w:r w:rsidR="00552268" w:rsidRPr="00FF7997">
              <w:t xml:space="preserve"> </w:t>
            </w:r>
            <w:r w:rsidR="00086900" w:rsidRPr="00FF7997">
              <w:t>(100% p</w:t>
            </w:r>
            <w:r w:rsidR="00FF7997" w:rsidRPr="00FF7997">
              <w:t>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67D47F64" w14:textId="77777777" w:rsidR="00086900" w:rsidRDefault="00086900" w:rsidP="00867718">
            <w:r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5E28126B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ZT</w:t>
            </w:r>
          </w:p>
        </w:tc>
      </w:tr>
      <w:tr w:rsidR="00D4185C" w14:paraId="1C9286AB" w14:textId="77777777" w:rsidTr="0009166D">
        <w:tc>
          <w:tcPr>
            <w:tcW w:w="2127" w:type="dxa"/>
            <w:gridSpan w:val="4"/>
            <w:shd w:val="clear" w:color="auto" w:fill="auto"/>
          </w:tcPr>
          <w:p w14:paraId="2EF253CA" w14:textId="77777777" w:rsidR="00D4185C" w:rsidRDefault="00D4185C" w:rsidP="00D4185C">
            <w:hyperlink w:anchor="Zprac_proc_gum" w:history="1">
              <w:r w:rsidRPr="00E11CEF">
                <w:rPr>
                  <w:rStyle w:val="Hypertextovodkaz"/>
                </w:rPr>
                <w:t>Zpracovatelské procesy gumárenské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218545C6" w14:textId="77777777" w:rsidR="00D4185C" w:rsidRDefault="00D4185C" w:rsidP="00D4185C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10D28B28" w14:textId="77777777" w:rsidR="00D4185C" w:rsidRDefault="00D4185C" w:rsidP="00D4185C">
            <w:r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78314948" w14:textId="77777777" w:rsidR="00D4185C" w:rsidRDefault="00D4185C" w:rsidP="00D4185C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5B7B752C" w14:textId="77777777" w:rsidR="00D4185C" w:rsidRDefault="00D4185C" w:rsidP="00D4185C">
            <w:pPr>
              <w:rPr>
                <w:ins w:id="17" w:author="Simona Mrkvičková" w:date="2018-04-13T12:51:00Z"/>
              </w:rPr>
            </w:pPr>
            <w:ins w:id="18" w:author="Simona Mrkvičková" w:date="2018-04-13T12:51:00Z">
              <w:r>
                <w:fldChar w:fldCharType="begin"/>
              </w:r>
              <w:r>
                <w:instrText xml:space="preserve"> HYPERLINK \l "Dvořák" </w:instrText>
              </w:r>
              <w:r>
                <w:fldChar w:fldCharType="separate"/>
              </w:r>
              <w:r w:rsidRPr="00552268">
                <w:rPr>
                  <w:rStyle w:val="Hypertextovodkaz"/>
                  <w:b/>
                </w:rPr>
                <w:t>doc. Ing. Zdeněk Dvořák, CSc.</w:t>
              </w:r>
              <w:r>
                <w:rPr>
                  <w:rStyle w:val="Hypertextovodkaz"/>
                  <w:b/>
                </w:rPr>
                <w:fldChar w:fldCharType="end"/>
              </w:r>
              <w:r>
                <w:rPr>
                  <w:b/>
                </w:rPr>
                <w:t xml:space="preserve"> </w:t>
              </w:r>
              <w:r w:rsidRPr="00FF7997">
                <w:t>(</w:t>
              </w:r>
              <w:r>
                <w:t>70</w:t>
              </w:r>
              <w:r w:rsidRPr="00FF7997">
                <w:t>% p)</w:t>
              </w:r>
            </w:ins>
          </w:p>
          <w:p w14:paraId="15D54180" w14:textId="690BA611" w:rsidR="00D4185C" w:rsidRDefault="00D4185C" w:rsidP="00D4185C">
            <w:pPr>
              <w:rPr>
                <w:b/>
              </w:rPr>
            </w:pPr>
            <w:ins w:id="19" w:author="Simona Mrkvičková" w:date="2018-04-13T12:51:00Z">
              <w:r>
                <w:fldChar w:fldCharType="begin"/>
              </w:r>
            </w:ins>
            <w:ins w:id="20" w:author="Simona Mrkvičková" w:date="2018-04-13T12:54:00Z">
              <w:r>
                <w:instrText>HYPERLINK  \l "Sedlačík"</w:instrText>
              </w:r>
            </w:ins>
            <w:ins w:id="21" w:author="Simona Mrkvičková" w:date="2018-04-13T12:51:00Z">
              <w:r>
                <w:fldChar w:fldCharType="separate"/>
              </w:r>
              <w:r w:rsidRPr="007C0D5F">
                <w:rPr>
                  <w:rStyle w:val="Hypertextovodkaz"/>
                </w:rPr>
                <w:t>doc. Ing. M</w:t>
              </w:r>
              <w:r w:rsidRPr="007C0D5F">
                <w:rPr>
                  <w:rStyle w:val="Hypertextovodkaz"/>
                </w:rPr>
                <w:t>i</w:t>
              </w:r>
              <w:r w:rsidRPr="007C0D5F">
                <w:rPr>
                  <w:rStyle w:val="Hypertextovodkaz"/>
                </w:rPr>
                <w:t>chal Sedlačík, Ph.D. (</w:t>
              </w:r>
              <w:r w:rsidRPr="00057945">
                <w:rPr>
                  <w:rStyle w:val="Hypertextovodkaz"/>
                </w:rPr>
                <w:t>3</w:t>
              </w:r>
              <w:r w:rsidRPr="007C0D5F">
                <w:rPr>
                  <w:rStyle w:val="Hypertextovodkaz"/>
                </w:rPr>
                <w:t>0% p)</w:t>
              </w:r>
              <w:r>
                <w:fldChar w:fldCharType="end"/>
              </w:r>
            </w:ins>
            <w:del w:id="22" w:author="Simona Mrkvičková" w:date="2018-04-13T12:51:00Z">
              <w:r w:rsidDel="00A5259E">
                <w:fldChar w:fldCharType="begin"/>
              </w:r>
              <w:r w:rsidDel="00A5259E">
                <w:delInstrText xml:space="preserve"> HYPERLINK \l "Dvořák" </w:delInstrText>
              </w:r>
              <w:r w:rsidDel="00A5259E">
                <w:fldChar w:fldCharType="separate"/>
              </w:r>
              <w:r w:rsidRPr="00552268" w:rsidDel="00A5259E">
                <w:rPr>
                  <w:rStyle w:val="Hypertextovodkaz"/>
                  <w:b/>
                </w:rPr>
                <w:delText>doc. Ing. Zdeněk Dvořák, CSc.</w:delText>
              </w:r>
              <w:r w:rsidDel="00A5259E">
                <w:rPr>
                  <w:rStyle w:val="Hypertextovodkaz"/>
                  <w:b/>
                </w:rPr>
                <w:fldChar w:fldCharType="end"/>
              </w:r>
              <w:r w:rsidDel="00A5259E">
                <w:rPr>
                  <w:b/>
                </w:rPr>
                <w:delText xml:space="preserve"> </w:delText>
              </w:r>
              <w:r w:rsidRPr="00FF7997" w:rsidDel="00A5259E">
                <w:delText>(100% p)</w:delText>
              </w:r>
            </w:del>
          </w:p>
        </w:tc>
        <w:tc>
          <w:tcPr>
            <w:tcW w:w="569" w:type="dxa"/>
            <w:gridSpan w:val="3"/>
            <w:shd w:val="clear" w:color="auto" w:fill="auto"/>
          </w:tcPr>
          <w:p w14:paraId="313E862C" w14:textId="77777777" w:rsidR="00D4185C" w:rsidRDefault="00D4185C" w:rsidP="00D4185C">
            <w:r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46AE0214" w14:textId="77777777" w:rsidR="00D4185C" w:rsidRPr="00FF7997" w:rsidRDefault="00D4185C" w:rsidP="00D4185C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FF7997" w14:paraId="11EA99F2" w14:textId="77777777" w:rsidTr="0009166D">
        <w:tc>
          <w:tcPr>
            <w:tcW w:w="2127" w:type="dxa"/>
            <w:gridSpan w:val="4"/>
            <w:shd w:val="clear" w:color="auto" w:fill="auto"/>
          </w:tcPr>
          <w:p w14:paraId="3C4519F3" w14:textId="77777777" w:rsidR="00086900" w:rsidRDefault="006743C1" w:rsidP="008A5D3D">
            <w:hyperlink w:anchor="Vlastn_kompoz_mater" w:history="1">
              <w:r w:rsidR="00086900" w:rsidRPr="00E11CEF">
                <w:rPr>
                  <w:rStyle w:val="Hypertextovodkaz"/>
                </w:rPr>
                <w:t>Vlastnosti kompozitních materiálů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42015239" w14:textId="77777777" w:rsidR="00086900" w:rsidRDefault="00086900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47BC3178" w14:textId="77777777" w:rsidR="00086900" w:rsidRDefault="00086900" w:rsidP="00867718">
            <w:r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19C29D7D" w14:textId="77777777" w:rsidR="00086900" w:rsidRDefault="00086900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5A209688" w14:textId="77777777" w:rsidR="00086900" w:rsidRDefault="006743C1" w:rsidP="00867718">
            <w:pPr>
              <w:rPr>
                <w:b/>
              </w:rPr>
            </w:pPr>
            <w:hyperlink w:anchor="Rusnáková" w:history="1">
              <w:r w:rsidR="00086900" w:rsidRPr="00552268">
                <w:rPr>
                  <w:rStyle w:val="Hypertextovodkaz"/>
                  <w:b/>
                </w:rPr>
                <w:t xml:space="preserve">doc. Ing. </w:t>
              </w:r>
              <w:r w:rsidR="00FF7997" w:rsidRPr="00552268">
                <w:rPr>
                  <w:rStyle w:val="Hypertextovodkaz"/>
                  <w:b/>
                </w:rPr>
                <w:t xml:space="preserve">Soňa </w:t>
              </w:r>
              <w:r w:rsidR="00086900" w:rsidRPr="00552268">
                <w:rPr>
                  <w:rStyle w:val="Hypertextovodkaz"/>
                  <w:b/>
                </w:rPr>
                <w:t>Rusnáková, Ph.D.</w:t>
              </w:r>
            </w:hyperlink>
            <w:r w:rsidR="00086900" w:rsidRPr="00FE1461">
              <w:rPr>
                <w:b/>
              </w:rPr>
              <w:t xml:space="preserve"> </w:t>
            </w:r>
            <w:r w:rsidR="00086900" w:rsidRPr="008205EE">
              <w:t>(100% p)</w:t>
            </w:r>
            <w:r w:rsidR="00086900">
              <w:rPr>
                <w:b/>
              </w:rPr>
              <w:t xml:space="preserve"> </w:t>
            </w:r>
          </w:p>
          <w:p w14:paraId="2F3BBC3E" w14:textId="77777777" w:rsidR="00086900" w:rsidRPr="00FE1461" w:rsidRDefault="00086900" w:rsidP="00867718"/>
        </w:tc>
        <w:tc>
          <w:tcPr>
            <w:tcW w:w="569" w:type="dxa"/>
            <w:gridSpan w:val="3"/>
            <w:shd w:val="clear" w:color="auto" w:fill="auto"/>
          </w:tcPr>
          <w:p w14:paraId="21B17263" w14:textId="77777777" w:rsidR="00086900" w:rsidRDefault="00086900" w:rsidP="00867718">
            <w:r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2F7E0DF7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FF7997" w14:paraId="6FE4AA67" w14:textId="77777777" w:rsidTr="0009166D">
        <w:tc>
          <w:tcPr>
            <w:tcW w:w="2127" w:type="dxa"/>
            <w:gridSpan w:val="4"/>
            <w:shd w:val="clear" w:color="auto" w:fill="auto"/>
          </w:tcPr>
          <w:p w14:paraId="70208AE3" w14:textId="77777777" w:rsidR="00086900" w:rsidRDefault="006743C1" w:rsidP="008A5D3D">
            <w:hyperlink w:anchor="CAD_apl_II" w:history="1">
              <w:r w:rsidR="00086900" w:rsidRPr="00E11CEF">
                <w:rPr>
                  <w:rStyle w:val="Hypertextovodkaz"/>
                </w:rPr>
                <w:t>CAD aplikace II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2B7D2C97" w14:textId="77777777" w:rsidR="00086900" w:rsidRDefault="00086900" w:rsidP="00867718">
            <w:r>
              <w:t>0p+0s+28l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7C2455B9" w14:textId="77777777" w:rsidR="00086900" w:rsidRDefault="00086900" w:rsidP="00867718">
            <w:r>
              <w:t>kl</w:t>
            </w:r>
            <w:r w:rsidR="00FF7997">
              <w:t>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18F9953E" w14:textId="77777777" w:rsidR="00086900" w:rsidRDefault="00086900" w:rsidP="00FF7997">
            <w:pPr>
              <w:jc w:val="center"/>
            </w:pPr>
            <w:r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39DF28E4" w14:textId="77777777" w:rsidR="00086900" w:rsidRPr="002A0E51" w:rsidRDefault="006743C1" w:rsidP="00867718">
            <w:hyperlink w:anchor="Bílek" w:history="1">
              <w:r w:rsidR="00552268" w:rsidRPr="00552268">
                <w:rPr>
                  <w:rStyle w:val="Hypertextovodkaz"/>
                </w:rPr>
                <w:t>Ing. Ondřej Bílek, Ph.D.</w:t>
              </w:r>
            </w:hyperlink>
            <w:r w:rsidR="00552268" w:rsidRPr="002A0E51">
              <w:t xml:space="preserve"> </w:t>
            </w:r>
            <w:r w:rsidR="00FF7997" w:rsidRPr="002A0E51">
              <w:t>(100% l)</w:t>
            </w:r>
          </w:p>
          <w:p w14:paraId="4130839A" w14:textId="77777777" w:rsidR="00086900" w:rsidRDefault="00086900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7D357D70" w14:textId="77777777" w:rsidR="00086900" w:rsidRDefault="00086900" w:rsidP="00867718">
            <w:r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081A315E" w14:textId="77777777" w:rsidR="00086900" w:rsidRPr="00C22B84" w:rsidRDefault="00086900" w:rsidP="00FF7997">
            <w:pPr>
              <w:jc w:val="center"/>
            </w:pPr>
          </w:p>
        </w:tc>
      </w:tr>
      <w:tr w:rsidR="00FF7997" w14:paraId="2BD5183B" w14:textId="77777777" w:rsidTr="0009166D">
        <w:tc>
          <w:tcPr>
            <w:tcW w:w="2127" w:type="dxa"/>
            <w:gridSpan w:val="4"/>
            <w:shd w:val="clear" w:color="auto" w:fill="auto"/>
          </w:tcPr>
          <w:p w14:paraId="326A27A8" w14:textId="77777777" w:rsidR="00086900" w:rsidRDefault="006743C1" w:rsidP="008A5D3D">
            <w:hyperlink w:anchor="Teorie_proc" w:history="1">
              <w:r w:rsidR="00086900" w:rsidRPr="00E11CEF">
                <w:rPr>
                  <w:rStyle w:val="Hypertextovodkaz"/>
                </w:rPr>
                <w:t>Teorie procesů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2D8023C9" w14:textId="77777777" w:rsidR="00086900" w:rsidRDefault="00086900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27E9A200" w14:textId="77777777" w:rsidR="00086900" w:rsidRDefault="00086900" w:rsidP="00867718">
            <w:r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48F89485" w14:textId="77777777" w:rsidR="00086900" w:rsidRDefault="00086900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036686D7" w14:textId="77777777" w:rsidR="00086900" w:rsidRPr="00FE1461" w:rsidRDefault="006743C1" w:rsidP="00867718">
            <w:pPr>
              <w:rPr>
                <w:b/>
              </w:rPr>
            </w:pPr>
            <w:hyperlink w:anchor="Dvořák" w:history="1">
              <w:r w:rsidR="00086900" w:rsidRPr="00552268">
                <w:rPr>
                  <w:rStyle w:val="Hypertextovodkaz"/>
                  <w:b/>
                </w:rPr>
                <w:t xml:space="preserve">doc. </w:t>
              </w:r>
              <w:r w:rsidR="00FF7997" w:rsidRPr="00552268">
                <w:rPr>
                  <w:rStyle w:val="Hypertextovodkaz"/>
                  <w:b/>
                </w:rPr>
                <w:t xml:space="preserve">Ing. Zdeněk </w:t>
              </w:r>
              <w:r w:rsidR="00086900" w:rsidRPr="00552268">
                <w:rPr>
                  <w:rStyle w:val="Hypertextovodkaz"/>
                  <w:b/>
                </w:rPr>
                <w:t>Dvořák, CSc.</w:t>
              </w:r>
            </w:hyperlink>
            <w:r w:rsidR="00086900" w:rsidRPr="00FE1461">
              <w:rPr>
                <w:b/>
              </w:rPr>
              <w:t xml:space="preserve"> </w:t>
            </w:r>
            <w:r w:rsidR="00FF7997" w:rsidRPr="008205EE">
              <w:t>(50% p)</w:t>
            </w:r>
            <w:r w:rsidR="00086900" w:rsidRPr="00FE1461">
              <w:rPr>
                <w:b/>
              </w:rPr>
              <w:t xml:space="preserve"> </w:t>
            </w:r>
          </w:p>
          <w:p w14:paraId="0F4F9563" w14:textId="77777777" w:rsidR="00086900" w:rsidRPr="00BC11E0" w:rsidRDefault="006743C1" w:rsidP="00FF7997">
            <w:hyperlink w:anchor="Shejbalová" w:history="1">
              <w:r w:rsidR="00086900" w:rsidRPr="00552268">
                <w:rPr>
                  <w:rStyle w:val="Hypertextovodkaz"/>
                </w:rPr>
                <w:t xml:space="preserve">Ing. </w:t>
              </w:r>
              <w:r w:rsidR="00FF7997" w:rsidRPr="00552268">
                <w:rPr>
                  <w:rStyle w:val="Hypertextovodkaz"/>
                </w:rPr>
                <w:t xml:space="preserve">Dana </w:t>
              </w:r>
              <w:r w:rsidR="00086900" w:rsidRPr="00552268">
                <w:rPr>
                  <w:rStyle w:val="Hypertextovodkaz"/>
                </w:rPr>
                <w:t>Shejbalová, Ph.D.</w:t>
              </w:r>
            </w:hyperlink>
            <w:r w:rsidR="00086900" w:rsidRPr="00BC11E0">
              <w:t xml:space="preserve"> (50%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7B22C20A" w14:textId="77777777" w:rsidR="00086900" w:rsidRDefault="00086900" w:rsidP="00867718">
            <w:r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7F7AF9FB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FF7997" w14:paraId="4D9DF7BB" w14:textId="77777777" w:rsidTr="0009166D">
        <w:tc>
          <w:tcPr>
            <w:tcW w:w="2127" w:type="dxa"/>
            <w:gridSpan w:val="4"/>
            <w:shd w:val="clear" w:color="auto" w:fill="auto"/>
          </w:tcPr>
          <w:p w14:paraId="290F67A0" w14:textId="77777777" w:rsidR="00541854" w:rsidRPr="00DD409E" w:rsidRDefault="006743C1" w:rsidP="00DD409E">
            <w:hyperlink w:anchor="Gum_a_plast_tech_v_angl" w:history="1">
              <w:r w:rsidR="00DD409E" w:rsidRPr="00DD409E">
                <w:rPr>
                  <w:rStyle w:val="Hypertextovodkaz"/>
                </w:rPr>
                <w:t>Gumárenská a plastikářská technologie v angličtině/</w:t>
              </w:r>
              <w:r w:rsidR="00DD409E">
                <w:rPr>
                  <w:rStyle w:val="Hypertextovodkaz"/>
                </w:rPr>
                <w:t xml:space="preserve">Rubber </w:t>
              </w:r>
              <w:r w:rsidR="00DD409E" w:rsidRPr="00DD409E">
                <w:rPr>
                  <w:rStyle w:val="Hypertextovodkaz"/>
                </w:rPr>
                <w:t>a</w:t>
              </w:r>
              <w:r w:rsidR="00DD409E">
                <w:rPr>
                  <w:rStyle w:val="Hypertextovodkaz"/>
                </w:rPr>
                <w:t>n</w:t>
              </w:r>
              <w:r w:rsidR="00DD409E" w:rsidRPr="00DD409E">
                <w:rPr>
                  <w:rStyle w:val="Hypertextovodkaz"/>
                </w:rPr>
                <w:t>d Plastics Technology in English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4F0736F2" w14:textId="77777777" w:rsidR="00086900" w:rsidRDefault="00086900" w:rsidP="00867718">
            <w:r>
              <w:t>0p+28s+0l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62D3C93D" w14:textId="77777777" w:rsidR="00086900" w:rsidRDefault="00086900" w:rsidP="00867718">
            <w:r>
              <w:t>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71DC1581" w14:textId="77777777" w:rsidR="00086900" w:rsidRDefault="00086900" w:rsidP="00FF7997">
            <w:pPr>
              <w:jc w:val="center"/>
            </w:pPr>
            <w:r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2331E8BB" w14:textId="77777777" w:rsidR="00086900" w:rsidRPr="00FE1461" w:rsidRDefault="00C06B32" w:rsidP="00867718">
            <w:pPr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4CBA12F1" w14:textId="77777777" w:rsidR="00086900" w:rsidRDefault="00086900" w:rsidP="00867718">
            <w:r>
              <w:t>1/LS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9758C8F" w14:textId="77777777" w:rsidR="00086900" w:rsidRPr="00FF7997" w:rsidRDefault="00086900" w:rsidP="00FF7997">
            <w:pPr>
              <w:jc w:val="center"/>
            </w:pPr>
          </w:p>
        </w:tc>
      </w:tr>
      <w:tr w:rsidR="00FF7997" w14:paraId="1E8BE558" w14:textId="77777777" w:rsidTr="0009166D">
        <w:tc>
          <w:tcPr>
            <w:tcW w:w="2127" w:type="dxa"/>
            <w:gridSpan w:val="4"/>
            <w:shd w:val="clear" w:color="auto" w:fill="auto"/>
          </w:tcPr>
          <w:p w14:paraId="40359A19" w14:textId="77777777" w:rsidR="00086900" w:rsidRDefault="006743C1" w:rsidP="008A5D3D">
            <w:hyperlink w:anchor="Navrh_nástr_pro_zprac_polym" w:history="1">
              <w:r w:rsidR="00086900" w:rsidRPr="00E11CEF">
                <w:rPr>
                  <w:rStyle w:val="Hypertextovodkaz"/>
                </w:rPr>
                <w:t>Navrhování nástrojů pro zpracování polymerů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636590C3" w14:textId="77777777" w:rsidR="00086900" w:rsidRDefault="00086900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4A6F8752" w14:textId="77777777" w:rsidR="00086900" w:rsidRDefault="00086900" w:rsidP="00867718">
            <w:r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33A71FA5" w14:textId="77777777" w:rsidR="00086900" w:rsidRDefault="00086900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2D75C207" w14:textId="6CA2034C" w:rsidR="00086900" w:rsidRDefault="0056205E" w:rsidP="00FF7997">
            <w:pPr>
              <w:rPr>
                <w:b/>
              </w:rPr>
            </w:pPr>
            <w:ins w:id="23" w:author="Simona Mrkvičková" w:date="2018-04-13T12:59:00Z">
              <w:r w:rsidRPr="0056205E">
                <w:fldChar w:fldCharType="begin"/>
              </w:r>
              <w:r w:rsidRPr="0056205E">
                <w:instrText xml:space="preserve"> HYPERLINK \l "Kocman" </w:instrText>
              </w:r>
              <w:r w:rsidRPr="0056205E">
                <w:fldChar w:fldCharType="separate"/>
              </w:r>
              <w:r w:rsidRPr="0056205E">
                <w:rPr>
                  <w:rStyle w:val="Hypertextovodkaz"/>
                  <w:b/>
                </w:rPr>
                <w:t>prof. Ing. Karel K</w:t>
              </w:r>
              <w:r w:rsidRPr="0056205E">
                <w:rPr>
                  <w:rStyle w:val="Hypertextovodkaz"/>
                  <w:b/>
                </w:rPr>
                <w:t>o</w:t>
              </w:r>
              <w:r w:rsidRPr="0056205E">
                <w:rPr>
                  <w:rStyle w:val="Hypertextovodkaz"/>
                  <w:b/>
                </w:rPr>
                <w:t>cma</w:t>
              </w:r>
              <w:r w:rsidRPr="0056205E">
                <w:rPr>
                  <w:rStyle w:val="Hypertextovodkaz"/>
                  <w:b/>
                </w:rPr>
                <w:t>n</w:t>
              </w:r>
              <w:r w:rsidRPr="0056205E">
                <w:rPr>
                  <w:rStyle w:val="Hypertextovodkaz"/>
                  <w:b/>
                </w:rPr>
                <w:t>, DrSc.</w:t>
              </w:r>
              <w:r w:rsidRPr="0056205E">
                <w:fldChar w:fldCharType="end"/>
              </w:r>
              <w:r w:rsidRPr="0056205E" w:rsidDel="0056205E">
                <w:t xml:space="preserve"> </w:t>
              </w:r>
            </w:ins>
            <w:del w:id="24" w:author="Simona Mrkvičková" w:date="2018-04-13T12:59:00Z">
              <w:r w:rsidR="006743C1" w:rsidDel="0056205E">
                <w:fldChar w:fldCharType="begin"/>
              </w:r>
              <w:r w:rsidR="006743C1" w:rsidDel="0056205E">
                <w:delInstrText xml:space="preserve"> HYPERLINK \l "Staněk" </w:delInstrText>
              </w:r>
              <w:r w:rsidR="006743C1" w:rsidDel="0056205E">
                <w:fldChar w:fldCharType="separate"/>
              </w:r>
              <w:r w:rsidR="00552268" w:rsidRPr="00FB237C" w:rsidDel="0056205E">
                <w:rPr>
                  <w:rStyle w:val="Hypertextovodkaz"/>
                  <w:b/>
                </w:rPr>
                <w:delText>doc. Ing. Michal Staněk, Ph.D.</w:delText>
              </w:r>
              <w:r w:rsidR="006743C1" w:rsidDel="0056205E">
                <w:rPr>
                  <w:rStyle w:val="Hypertextovodkaz"/>
                  <w:b/>
                </w:rPr>
                <w:fldChar w:fldCharType="end"/>
              </w:r>
              <w:r w:rsidR="00552268" w:rsidRPr="00FF7997" w:rsidDel="0056205E">
                <w:delText xml:space="preserve"> </w:delText>
              </w:r>
            </w:del>
            <w:r w:rsidR="00086900" w:rsidRPr="00FF7997">
              <w:t>(100% p</w:t>
            </w:r>
            <w:r w:rsidR="00FF7997" w:rsidRPr="00FF7997">
              <w:t>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19A14C27" w14:textId="77777777" w:rsidR="00086900" w:rsidRDefault="00086900" w:rsidP="00867718">
            <w: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5BF34431" w14:textId="77777777" w:rsidR="00086900" w:rsidRPr="00FF7997" w:rsidRDefault="00086900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ZT</w:t>
            </w:r>
          </w:p>
        </w:tc>
      </w:tr>
      <w:tr w:rsidR="00FF7997" w14:paraId="31786402" w14:textId="77777777" w:rsidTr="0009166D">
        <w:tc>
          <w:tcPr>
            <w:tcW w:w="2127" w:type="dxa"/>
            <w:gridSpan w:val="4"/>
            <w:shd w:val="clear" w:color="auto" w:fill="auto"/>
          </w:tcPr>
          <w:p w14:paraId="77EA16C4" w14:textId="77777777" w:rsidR="00086900" w:rsidRDefault="006743C1" w:rsidP="008A5D3D">
            <w:hyperlink w:anchor="Technol_projekt" w:history="1">
              <w:r w:rsidR="00086900" w:rsidRPr="00E11CEF">
                <w:rPr>
                  <w:rStyle w:val="Hypertextovodkaz"/>
                </w:rPr>
                <w:t>Technologický projekt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6A784713" w14:textId="77777777" w:rsidR="00086900" w:rsidRDefault="00086900" w:rsidP="00867718">
            <w:r>
              <w:t>0p+0s+28l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234B9712" w14:textId="77777777" w:rsidR="00086900" w:rsidRDefault="00086900" w:rsidP="00867718">
            <w:r>
              <w:t>kl</w:t>
            </w:r>
            <w:r w:rsidR="00FF7997">
              <w:t>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25EF47FC" w14:textId="77777777" w:rsidR="00086900" w:rsidRDefault="00086900" w:rsidP="00FF7997">
            <w:pPr>
              <w:jc w:val="center"/>
            </w:pPr>
            <w:r>
              <w:t>2</w:t>
            </w:r>
          </w:p>
          <w:p w14:paraId="67A95C18" w14:textId="77777777" w:rsidR="00086900" w:rsidRDefault="00086900" w:rsidP="00FF7997">
            <w:pPr>
              <w:jc w:val="center"/>
            </w:pPr>
          </w:p>
        </w:tc>
        <w:tc>
          <w:tcPr>
            <w:tcW w:w="4269" w:type="dxa"/>
            <w:gridSpan w:val="4"/>
            <w:shd w:val="clear" w:color="auto" w:fill="auto"/>
          </w:tcPr>
          <w:p w14:paraId="673F04D8" w14:textId="77777777" w:rsidR="00086900" w:rsidRPr="002A0E51" w:rsidRDefault="006743C1" w:rsidP="00FF7997">
            <w:hyperlink w:anchor="Řezníček" w:history="1">
              <w:r w:rsidR="00086900" w:rsidRPr="00552268">
                <w:rPr>
                  <w:rStyle w:val="Hypertextovodkaz"/>
                </w:rPr>
                <w:t xml:space="preserve">Ing. </w:t>
              </w:r>
              <w:r w:rsidR="00FF7997" w:rsidRPr="00552268">
                <w:rPr>
                  <w:rStyle w:val="Hypertextovodkaz"/>
                </w:rPr>
                <w:t xml:space="preserve">Martin </w:t>
              </w:r>
              <w:r w:rsidR="00086900" w:rsidRPr="00552268">
                <w:rPr>
                  <w:rStyle w:val="Hypertextovodkaz"/>
                </w:rPr>
                <w:t>Řezníček, Ph.D.</w:t>
              </w:r>
            </w:hyperlink>
            <w:r w:rsidR="00FF7997" w:rsidRPr="002A0E51">
              <w:t xml:space="preserve"> (100% l)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77A9C388" w14:textId="77777777" w:rsidR="00086900" w:rsidRDefault="00086900" w:rsidP="00867718">
            <w: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46BF3C48" w14:textId="77777777" w:rsidR="00086900" w:rsidRPr="00C22B84" w:rsidRDefault="00086900" w:rsidP="00FF7997">
            <w:pPr>
              <w:jc w:val="center"/>
            </w:pPr>
          </w:p>
        </w:tc>
      </w:tr>
      <w:tr w:rsidR="00FF7997" w14:paraId="00566048" w14:textId="77777777" w:rsidTr="0009166D">
        <w:tc>
          <w:tcPr>
            <w:tcW w:w="2127" w:type="dxa"/>
            <w:gridSpan w:val="4"/>
            <w:shd w:val="clear" w:color="auto" w:fill="auto"/>
          </w:tcPr>
          <w:p w14:paraId="72A16FFF" w14:textId="77777777" w:rsidR="00086900" w:rsidRDefault="006743C1" w:rsidP="008A5D3D">
            <w:hyperlink w:anchor="CAM" w:history="1">
              <w:r w:rsidR="00086900" w:rsidRPr="00E11CEF">
                <w:rPr>
                  <w:rStyle w:val="Hypertextovodkaz"/>
                </w:rPr>
                <w:t>CAM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36529095" w14:textId="77777777" w:rsidR="00086900" w:rsidRDefault="00086900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18818337" w14:textId="77777777" w:rsidR="00086900" w:rsidRDefault="00086900" w:rsidP="00867718">
            <w:r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3B939BB7" w14:textId="77777777" w:rsidR="00086900" w:rsidRDefault="00086900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28C980F1" w14:textId="77777777" w:rsidR="00086900" w:rsidRPr="002A0E51" w:rsidRDefault="006743C1" w:rsidP="00867718">
            <w:hyperlink w:anchor="Bílek" w:history="1">
              <w:r w:rsidR="00552268" w:rsidRPr="00552268">
                <w:rPr>
                  <w:rStyle w:val="Hypertextovodkaz"/>
                </w:rPr>
                <w:t>Ing. Ondřej Bílek, Ph.D.</w:t>
              </w:r>
            </w:hyperlink>
            <w:r w:rsidR="00FF7997" w:rsidRPr="002A0E51">
              <w:t xml:space="preserve"> (100% p)</w:t>
            </w:r>
          </w:p>
          <w:p w14:paraId="55645FA3" w14:textId="77777777" w:rsidR="00086900" w:rsidRPr="002A0E51" w:rsidRDefault="00086900" w:rsidP="00867718"/>
        </w:tc>
        <w:tc>
          <w:tcPr>
            <w:tcW w:w="569" w:type="dxa"/>
            <w:gridSpan w:val="3"/>
            <w:shd w:val="clear" w:color="auto" w:fill="auto"/>
          </w:tcPr>
          <w:p w14:paraId="06B5D200" w14:textId="77777777" w:rsidR="00086900" w:rsidRDefault="00086900" w:rsidP="00867718">
            <w: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0845FF0E" w14:textId="77777777" w:rsidR="00086900" w:rsidRPr="00C22B84" w:rsidRDefault="00086900" w:rsidP="00FF7997">
            <w:pPr>
              <w:jc w:val="center"/>
            </w:pPr>
          </w:p>
        </w:tc>
      </w:tr>
      <w:tr w:rsidR="00D0351B" w14:paraId="27B10364" w14:textId="77777777" w:rsidTr="0009166D">
        <w:tc>
          <w:tcPr>
            <w:tcW w:w="2127" w:type="dxa"/>
            <w:gridSpan w:val="4"/>
            <w:shd w:val="clear" w:color="auto" w:fill="auto"/>
          </w:tcPr>
          <w:p w14:paraId="0CB8535F" w14:textId="77777777" w:rsidR="00D0351B" w:rsidRPr="003D6AB6" w:rsidRDefault="006743C1" w:rsidP="00E11CEF">
            <w:hyperlink w:anchor="Nekonv_techno" w:history="1">
              <w:r w:rsidR="00D0351B" w:rsidRPr="00F3099D">
                <w:rPr>
                  <w:rStyle w:val="Hypertextovodkaz"/>
                </w:rPr>
                <w:t>Nekonvenční technologie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1663133F" w14:textId="77777777" w:rsidR="00D0351B" w:rsidRDefault="00D0351B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71E60E6C" w14:textId="77777777" w:rsidR="00D0351B" w:rsidRDefault="00D0351B" w:rsidP="00867718">
            <w:r w:rsidRPr="00915586"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21C43F2F" w14:textId="77777777" w:rsidR="00D0351B" w:rsidRDefault="00D0351B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00B8A633" w14:textId="77777777" w:rsidR="00D0351B" w:rsidRDefault="006743C1" w:rsidP="00FF7997">
            <w:pPr>
              <w:rPr>
                <w:b/>
              </w:rPr>
            </w:pPr>
            <w:hyperlink w:anchor="Sýkorová" w:history="1">
              <w:r w:rsidR="00D0351B" w:rsidRPr="00FB237C">
                <w:rPr>
                  <w:rStyle w:val="Hypertextovodkaz"/>
                  <w:b/>
                </w:rPr>
                <w:t>doc. Ing. Libuše Sýkorová, Ph.D.</w:t>
              </w:r>
            </w:hyperlink>
            <w:r w:rsidR="00D0351B" w:rsidRPr="003D6AB6">
              <w:rPr>
                <w:b/>
              </w:rPr>
              <w:t xml:space="preserve"> </w:t>
            </w:r>
            <w:r w:rsidR="00D0351B">
              <w:rPr>
                <w:b/>
              </w:rPr>
              <w:t xml:space="preserve"> </w:t>
            </w:r>
            <w:r w:rsidR="00D0351B" w:rsidRPr="00FF7997">
              <w:t>(100%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46CCA7E0" w14:textId="77777777" w:rsidR="00D0351B" w:rsidRDefault="00D0351B" w:rsidP="00867718">
            <w: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345122CE" w14:textId="77777777" w:rsidR="00D0351B" w:rsidRPr="00FF7997" w:rsidRDefault="00D0351B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D0351B" w14:paraId="53475C78" w14:textId="77777777" w:rsidTr="0009166D">
        <w:tc>
          <w:tcPr>
            <w:tcW w:w="2127" w:type="dxa"/>
            <w:gridSpan w:val="4"/>
            <w:shd w:val="clear" w:color="auto" w:fill="auto"/>
          </w:tcPr>
          <w:p w14:paraId="4CDBE2E7" w14:textId="77777777" w:rsidR="00D0351B" w:rsidRPr="003D6AB6" w:rsidRDefault="006743C1" w:rsidP="00E11CEF">
            <w:hyperlink w:anchor="Technol_projektování" w:history="1">
              <w:r w:rsidR="00D0351B" w:rsidRPr="00F3099D">
                <w:rPr>
                  <w:rStyle w:val="Hypertextovodkaz"/>
                </w:rPr>
                <w:t>Technologické projektování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2A9C8E03" w14:textId="77777777" w:rsidR="00D0351B" w:rsidRDefault="00D0351B" w:rsidP="00867718">
            <w:r>
              <w:t>28p+0s+14l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5300D79D" w14:textId="77777777" w:rsidR="00D0351B" w:rsidRDefault="00D0351B" w:rsidP="00867718">
            <w:r>
              <w:t>klz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625C89A9" w14:textId="77777777" w:rsidR="00D0351B" w:rsidRDefault="00D0351B" w:rsidP="00FF7997">
            <w:pPr>
              <w:jc w:val="center"/>
            </w:pPr>
            <w:r>
              <w:t>3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1319FA41" w14:textId="77777777" w:rsidR="00D0351B" w:rsidRDefault="006743C1" w:rsidP="00867718">
            <w:pPr>
              <w:rPr>
                <w:b/>
              </w:rPr>
            </w:pPr>
            <w:hyperlink w:anchor="Sedlačík" w:history="1">
              <w:r w:rsidR="00D0351B" w:rsidRPr="00FB237C">
                <w:rPr>
                  <w:rStyle w:val="Hypertextovodkaz"/>
                  <w:b/>
                </w:rPr>
                <w:t>doc. Ing. Michal Sedlačík, Ph.D.</w:t>
              </w:r>
            </w:hyperlink>
            <w:r w:rsidR="00D0351B" w:rsidRPr="00FB237C">
              <w:rPr>
                <w:b/>
              </w:rPr>
              <w:t xml:space="preserve"> </w:t>
            </w:r>
            <w:r w:rsidR="00D0351B" w:rsidRPr="00FF7997">
              <w:t>(100% p)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66A24BA1" w14:textId="77777777" w:rsidR="00D0351B" w:rsidRDefault="00D0351B" w:rsidP="00867718">
            <w: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7B3C4C48" w14:textId="77777777" w:rsidR="00D0351B" w:rsidRPr="00FF7997" w:rsidRDefault="00D0351B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D0351B" w14:paraId="74E6E719" w14:textId="77777777" w:rsidTr="0009166D">
        <w:tc>
          <w:tcPr>
            <w:tcW w:w="2127" w:type="dxa"/>
            <w:gridSpan w:val="4"/>
            <w:shd w:val="clear" w:color="auto" w:fill="auto"/>
          </w:tcPr>
          <w:p w14:paraId="73B33A3D" w14:textId="77777777" w:rsidR="00D0351B" w:rsidRPr="003D6AB6" w:rsidRDefault="006743C1" w:rsidP="00E11CEF">
            <w:hyperlink w:anchor="Ročn_projekt" w:history="1">
              <w:r w:rsidR="00D0351B" w:rsidRPr="00F3099D">
                <w:rPr>
                  <w:rStyle w:val="Hypertextovodkaz"/>
                </w:rPr>
                <w:t>Ročníkový projekt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3DCE1D69" w14:textId="77777777" w:rsidR="00D0351B" w:rsidRDefault="00D0351B" w:rsidP="00867718">
            <w:r>
              <w:t>0p+0s+56l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274B2AAD" w14:textId="77777777" w:rsidR="00D0351B" w:rsidRDefault="00D0351B" w:rsidP="00867718">
            <w:r w:rsidRPr="00915586">
              <w:t>kl</w:t>
            </w:r>
            <w:r>
              <w:t>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09B0E70C" w14:textId="77777777" w:rsidR="00D0351B" w:rsidRDefault="00D0351B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629C73AD" w14:textId="77777777" w:rsidR="00D0351B" w:rsidRPr="00552268" w:rsidRDefault="006743C1" w:rsidP="00867718">
            <w:hyperlink w:anchor="Hausnerová" w:history="1">
              <w:r w:rsidR="00D0351B" w:rsidRPr="00552268">
                <w:rPr>
                  <w:rStyle w:val="Hypertextovodkaz"/>
                  <w:b/>
                </w:rPr>
                <w:t>prof. Ing. Berenika Hausnerová, Ph.D.</w:t>
              </w:r>
            </w:hyperlink>
            <w:r w:rsidR="00D0351B" w:rsidRPr="00552268">
              <w:t xml:space="preserve"> (100% l)</w:t>
            </w:r>
          </w:p>
          <w:p w14:paraId="270E9628" w14:textId="77777777" w:rsidR="00D0351B" w:rsidRDefault="00D0351B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75A33BFE" w14:textId="77777777" w:rsidR="00D0351B" w:rsidRDefault="00D0351B" w:rsidP="00867718">
            <w: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24179B6" w14:textId="77777777" w:rsidR="00D0351B" w:rsidRPr="00FF7997" w:rsidRDefault="00D0351B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D0351B" w14:paraId="7F568F32" w14:textId="77777777" w:rsidTr="0009166D">
        <w:tc>
          <w:tcPr>
            <w:tcW w:w="2127" w:type="dxa"/>
            <w:gridSpan w:val="4"/>
            <w:shd w:val="clear" w:color="auto" w:fill="auto"/>
          </w:tcPr>
          <w:p w14:paraId="593C9BD2" w14:textId="77777777" w:rsidR="00D0351B" w:rsidRDefault="006743C1" w:rsidP="008A5D3D">
            <w:hyperlink w:anchor="Výr_a_kontr_nář" w:history="1">
              <w:r w:rsidR="00D0351B" w:rsidRPr="00E11CEF">
                <w:rPr>
                  <w:rStyle w:val="Hypertextovodkaz"/>
                </w:rPr>
                <w:t>Výroba a kontrola nářadí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0532BD4E" w14:textId="77777777" w:rsidR="00D0351B" w:rsidRDefault="00D0351B" w:rsidP="00867718">
            <w:r>
              <w:t>28p+0s+28l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0695100A" w14:textId="77777777" w:rsidR="00D0351B" w:rsidRPr="00915586" w:rsidRDefault="00D0351B" w:rsidP="00867718">
            <w:r w:rsidRPr="00915586">
              <w:t>z, zk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1F94F3AD" w14:textId="77777777" w:rsidR="00D0351B" w:rsidRDefault="00D0351B" w:rsidP="00FF7997">
            <w:pPr>
              <w:jc w:val="center"/>
            </w:pPr>
            <w:r>
              <w:t>4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3054F57C" w14:textId="77777777" w:rsidR="00D0351B" w:rsidRPr="002A0E51" w:rsidRDefault="006743C1" w:rsidP="00867718">
            <w:hyperlink w:anchor="Bednařík" w:history="1">
              <w:r w:rsidR="00D0351B" w:rsidRPr="00552268">
                <w:rPr>
                  <w:rStyle w:val="Hypertextovodkaz"/>
                </w:rPr>
                <w:t>Ing. Martin Bednařík, Ph.D.</w:t>
              </w:r>
            </w:hyperlink>
            <w:r w:rsidR="00D0351B" w:rsidRPr="002A0E51">
              <w:t xml:space="preserve"> (100% p)</w:t>
            </w:r>
          </w:p>
          <w:p w14:paraId="465A7462" w14:textId="77777777" w:rsidR="00D0351B" w:rsidRPr="002A0E51" w:rsidRDefault="00D0351B" w:rsidP="00867718"/>
        </w:tc>
        <w:tc>
          <w:tcPr>
            <w:tcW w:w="569" w:type="dxa"/>
            <w:gridSpan w:val="3"/>
            <w:shd w:val="clear" w:color="auto" w:fill="auto"/>
          </w:tcPr>
          <w:p w14:paraId="172FA161" w14:textId="77777777" w:rsidR="00D0351B" w:rsidRDefault="00D0351B" w:rsidP="00867718">
            <w: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94ECE8C" w14:textId="77777777" w:rsidR="00D0351B" w:rsidRPr="00C22B84" w:rsidRDefault="00D0351B" w:rsidP="00FF7997">
            <w:pPr>
              <w:jc w:val="center"/>
            </w:pPr>
          </w:p>
        </w:tc>
      </w:tr>
      <w:tr w:rsidR="00D0351B" w14:paraId="6AB64044" w14:textId="77777777" w:rsidTr="0009166D">
        <w:tc>
          <w:tcPr>
            <w:tcW w:w="2127" w:type="dxa"/>
            <w:gridSpan w:val="4"/>
            <w:shd w:val="clear" w:color="auto" w:fill="auto"/>
          </w:tcPr>
          <w:p w14:paraId="36C0762A" w14:textId="77777777" w:rsidR="00D0351B" w:rsidRDefault="006743C1" w:rsidP="008A5D3D">
            <w:hyperlink w:anchor="Simul_a_model_tvář_proc" w:history="1">
              <w:r w:rsidR="00D0351B" w:rsidRPr="00F3099D">
                <w:rPr>
                  <w:rStyle w:val="Hypertextovodkaz"/>
                </w:rPr>
                <w:t>Simulace a modelování tvářecích procesů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1081EC9F" w14:textId="77777777" w:rsidR="00D0351B" w:rsidRDefault="00D0351B" w:rsidP="00867718">
            <w:r>
              <w:t>0p+0s+42l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635F4E8D" w14:textId="77777777" w:rsidR="00D0351B" w:rsidRDefault="00D0351B" w:rsidP="00867718">
            <w:r w:rsidRPr="00915586">
              <w:t>kl</w:t>
            </w:r>
            <w:r>
              <w:t>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5A55594D" w14:textId="77777777" w:rsidR="00D0351B" w:rsidRDefault="00D0351B" w:rsidP="00FF7997">
            <w:pPr>
              <w:jc w:val="center"/>
            </w:pPr>
            <w:r>
              <w:t>3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174FD643" w14:textId="77777777" w:rsidR="00D0351B" w:rsidRPr="002A0E51" w:rsidRDefault="006743C1" w:rsidP="00867718">
            <w:hyperlink w:anchor="Ovsík" w:history="1">
              <w:r w:rsidR="00D0351B" w:rsidRPr="00FB237C">
                <w:rPr>
                  <w:rStyle w:val="Hypertextovodkaz"/>
                </w:rPr>
                <w:t>Ing. Martin Ovsík, Ph.D.</w:t>
              </w:r>
            </w:hyperlink>
            <w:r w:rsidR="00D0351B">
              <w:rPr>
                <w:b/>
              </w:rPr>
              <w:t xml:space="preserve"> </w:t>
            </w:r>
            <w:r w:rsidR="00D0351B" w:rsidRPr="002A0E51">
              <w:t>(100% l)</w:t>
            </w:r>
          </w:p>
          <w:p w14:paraId="6CDB8268" w14:textId="77777777" w:rsidR="00D0351B" w:rsidRPr="002A0E51" w:rsidRDefault="00D0351B" w:rsidP="00867718"/>
        </w:tc>
        <w:tc>
          <w:tcPr>
            <w:tcW w:w="569" w:type="dxa"/>
            <w:gridSpan w:val="3"/>
            <w:shd w:val="clear" w:color="auto" w:fill="auto"/>
          </w:tcPr>
          <w:p w14:paraId="3C26C738" w14:textId="77777777" w:rsidR="00D0351B" w:rsidRDefault="00D0351B" w:rsidP="00867718">
            <w: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36B57780" w14:textId="77777777" w:rsidR="00D0351B" w:rsidRPr="00C22B84" w:rsidRDefault="00D0351B" w:rsidP="00FF7997">
            <w:pPr>
              <w:jc w:val="center"/>
            </w:pPr>
          </w:p>
        </w:tc>
      </w:tr>
      <w:tr w:rsidR="00D0351B" w14:paraId="504861A5" w14:textId="77777777" w:rsidTr="0009166D">
        <w:tc>
          <w:tcPr>
            <w:tcW w:w="2127" w:type="dxa"/>
            <w:gridSpan w:val="4"/>
            <w:shd w:val="clear" w:color="auto" w:fill="auto"/>
          </w:tcPr>
          <w:p w14:paraId="6CCC5794" w14:textId="77777777" w:rsidR="00D0351B" w:rsidRDefault="006743C1" w:rsidP="008A5D3D">
            <w:hyperlink w:anchor="DP" w:history="1">
              <w:r w:rsidR="00D0351B" w:rsidRPr="00F3099D">
                <w:rPr>
                  <w:rStyle w:val="Hypertextovodkaz"/>
                </w:rPr>
                <w:t>Diplomová práce</w:t>
              </w:r>
            </w:hyperlink>
          </w:p>
        </w:tc>
        <w:tc>
          <w:tcPr>
            <w:tcW w:w="1266" w:type="dxa"/>
            <w:gridSpan w:val="7"/>
            <w:shd w:val="clear" w:color="auto" w:fill="auto"/>
          </w:tcPr>
          <w:p w14:paraId="7648B1AA" w14:textId="77777777" w:rsidR="00D0351B" w:rsidRDefault="00D0351B" w:rsidP="00867718">
            <w:r w:rsidRPr="00AF5490">
              <w:t>0p+0s+420l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5DD4ABFC" w14:textId="77777777" w:rsidR="00D0351B" w:rsidRDefault="00D0351B" w:rsidP="00867718">
            <w:r>
              <w:t>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42D6CBAC" w14:textId="77777777" w:rsidR="00D0351B" w:rsidRDefault="00D0351B" w:rsidP="00FF7997">
            <w:pPr>
              <w:jc w:val="center"/>
            </w:pPr>
            <w:r w:rsidRPr="00AF5490">
              <w:t>30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45505941" w14:textId="77777777" w:rsidR="00D0351B" w:rsidRDefault="006743C1" w:rsidP="00FF7997">
            <w:pPr>
              <w:rPr>
                <w:b/>
              </w:rPr>
            </w:pPr>
            <w:hyperlink w:anchor="Staněk" w:history="1">
              <w:r w:rsidR="00D0351B" w:rsidRPr="00FB237C">
                <w:rPr>
                  <w:rStyle w:val="Hypertextovodkaz"/>
                  <w:b/>
                </w:rPr>
                <w:t>doc. Ing. Michal Staněk, Ph.D.</w:t>
              </w:r>
            </w:hyperlink>
          </w:p>
          <w:p w14:paraId="367CEF4D" w14:textId="77777777" w:rsidR="00D0351B" w:rsidRPr="008B00EB" w:rsidRDefault="00D0351B" w:rsidP="00FF7997">
            <w:r w:rsidRPr="008B00EB">
              <w:t xml:space="preserve">vedoucí </w:t>
            </w:r>
            <w:r>
              <w:t>diplomových prací</w:t>
            </w:r>
            <w:r w:rsidRPr="008B00EB">
              <w:t xml:space="preserve"> (100%</w:t>
            </w:r>
            <w:r>
              <w:t xml:space="preserve"> l</w:t>
            </w:r>
            <w:r w:rsidRPr="008B00EB">
              <w:t>)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71F52AE5" w14:textId="77777777" w:rsidR="00D0351B" w:rsidRDefault="00D0351B" w:rsidP="00867718">
            <w:r w:rsidRPr="00AF5490">
              <w:t>2/LS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657B8FCC" w14:textId="77777777" w:rsidR="00D0351B" w:rsidRPr="00FF7997" w:rsidRDefault="00D0351B" w:rsidP="00FF7997">
            <w:pPr>
              <w:jc w:val="center"/>
              <w:rPr>
                <w:b/>
              </w:rPr>
            </w:pPr>
            <w:r w:rsidRPr="00FF7997">
              <w:rPr>
                <w:b/>
              </w:rPr>
              <w:t>PZ</w:t>
            </w:r>
          </w:p>
        </w:tc>
      </w:tr>
      <w:tr w:rsidR="00D0351B" w14:paraId="64F464BB" w14:textId="77777777" w:rsidTr="0009166D">
        <w:tc>
          <w:tcPr>
            <w:tcW w:w="10225" w:type="dxa"/>
            <w:gridSpan w:val="26"/>
            <w:shd w:val="clear" w:color="auto" w:fill="FBD4B4" w:themeFill="accent6" w:themeFillTint="66"/>
          </w:tcPr>
          <w:p w14:paraId="03D6DD4C" w14:textId="77777777" w:rsidR="00D0351B" w:rsidRPr="00C22B84" w:rsidRDefault="00D0351B" w:rsidP="008A5D3D">
            <w:pPr>
              <w:jc w:val="center"/>
            </w:pPr>
            <w:r w:rsidRPr="00C22B84">
              <w:rPr>
                <w:b/>
                <w:color w:val="000000" w:themeColor="text1"/>
                <w:sz w:val="22"/>
              </w:rPr>
              <w:t>Povinně volitelné předměty</w:t>
            </w:r>
          </w:p>
        </w:tc>
      </w:tr>
      <w:tr w:rsidR="00D0351B" w14:paraId="592BD4E4" w14:textId="77777777" w:rsidTr="0009166D">
        <w:tc>
          <w:tcPr>
            <w:tcW w:w="2120" w:type="dxa"/>
            <w:gridSpan w:val="3"/>
            <w:shd w:val="clear" w:color="auto" w:fill="auto"/>
          </w:tcPr>
          <w:p w14:paraId="0EC935A6" w14:textId="77777777" w:rsidR="00D0351B" w:rsidRDefault="006743C1" w:rsidP="00E11CEF">
            <w:hyperlink w:anchor="Podnik_akt_II" w:history="1">
              <w:r w:rsidR="00D0351B" w:rsidRPr="00F3099D">
                <w:rPr>
                  <w:rStyle w:val="Hypertextovodkaz"/>
                </w:rPr>
                <w:t>Podnikatelské aktivity II</w:t>
              </w:r>
            </w:hyperlink>
          </w:p>
        </w:tc>
        <w:tc>
          <w:tcPr>
            <w:tcW w:w="1273" w:type="dxa"/>
            <w:gridSpan w:val="8"/>
            <w:shd w:val="clear" w:color="auto" w:fill="auto"/>
          </w:tcPr>
          <w:p w14:paraId="581BE15E" w14:textId="77777777" w:rsidR="00D0351B" w:rsidRDefault="00D0351B" w:rsidP="00867718">
            <w:r>
              <w:t>14p+14s+0l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40A1B89A" w14:textId="77777777" w:rsidR="00D0351B" w:rsidRDefault="00D0351B" w:rsidP="00867718">
            <w:r>
              <w:rPr>
                <w:color w:val="000000" w:themeColor="text1"/>
              </w:rPr>
              <w:t>klz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1733C38A" w14:textId="77777777" w:rsidR="00D0351B" w:rsidRDefault="00D0351B" w:rsidP="00FF7997">
            <w:pPr>
              <w:jc w:val="center"/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37E14592" w14:textId="77777777" w:rsidR="00D0351B" w:rsidRDefault="00D0351B" w:rsidP="00867718">
            <w:pPr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  <w:p w14:paraId="5836D3F8" w14:textId="77777777" w:rsidR="00D0351B" w:rsidRDefault="00D0351B" w:rsidP="00867718">
            <w:pPr>
              <w:rPr>
                <w:b/>
              </w:rPr>
            </w:pPr>
          </w:p>
        </w:tc>
        <w:tc>
          <w:tcPr>
            <w:tcW w:w="569" w:type="dxa"/>
            <w:gridSpan w:val="3"/>
            <w:shd w:val="clear" w:color="auto" w:fill="auto"/>
          </w:tcPr>
          <w:p w14:paraId="4A6EBA71" w14:textId="77777777" w:rsidR="00D0351B" w:rsidRDefault="00D0351B" w:rsidP="00867718">
            <w:r w:rsidRPr="00317F0B">
              <w:rPr>
                <w:color w:val="000000" w:themeColor="text1"/>
              </w:rP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4F369BB" w14:textId="77777777" w:rsidR="00D0351B" w:rsidRPr="00C22B84" w:rsidRDefault="00D0351B" w:rsidP="00FF7997">
            <w:pPr>
              <w:jc w:val="center"/>
            </w:pPr>
          </w:p>
        </w:tc>
      </w:tr>
      <w:tr w:rsidR="00D0351B" w14:paraId="4BC42AE1" w14:textId="77777777" w:rsidTr="0009166D">
        <w:tc>
          <w:tcPr>
            <w:tcW w:w="2120" w:type="dxa"/>
            <w:gridSpan w:val="3"/>
            <w:shd w:val="clear" w:color="auto" w:fill="auto"/>
          </w:tcPr>
          <w:p w14:paraId="0193243F" w14:textId="77777777" w:rsidR="00D0351B" w:rsidRDefault="006743C1" w:rsidP="00E11CEF">
            <w:hyperlink w:anchor="Akad_dov_v_ang" w:history="1">
              <w:r w:rsidR="00D0351B" w:rsidRPr="009544B5">
                <w:rPr>
                  <w:rStyle w:val="Hypertextovodkaz"/>
                </w:rPr>
                <w:t>Akademické dovednosti v angličtině</w:t>
              </w:r>
            </w:hyperlink>
          </w:p>
        </w:tc>
        <w:tc>
          <w:tcPr>
            <w:tcW w:w="1273" w:type="dxa"/>
            <w:gridSpan w:val="8"/>
            <w:shd w:val="clear" w:color="auto" w:fill="auto"/>
          </w:tcPr>
          <w:p w14:paraId="04E22A34" w14:textId="77777777" w:rsidR="00D0351B" w:rsidRDefault="00D0351B" w:rsidP="00867718">
            <w:r>
              <w:t>0p+28s+0</w:t>
            </w:r>
            <w:r w:rsidRPr="00C854F9">
              <w:t>l</w:t>
            </w:r>
          </w:p>
        </w:tc>
        <w:tc>
          <w:tcPr>
            <w:tcW w:w="714" w:type="dxa"/>
            <w:gridSpan w:val="4"/>
            <w:shd w:val="clear" w:color="auto" w:fill="auto"/>
          </w:tcPr>
          <w:p w14:paraId="7379D1E6" w14:textId="77777777" w:rsidR="00D0351B" w:rsidRDefault="00D0351B" w:rsidP="00867718">
            <w:r>
              <w:rPr>
                <w:color w:val="000000" w:themeColor="text1"/>
              </w:rPr>
              <w:t>klz</w:t>
            </w:r>
          </w:p>
        </w:tc>
        <w:tc>
          <w:tcPr>
            <w:tcW w:w="570" w:type="dxa"/>
            <w:gridSpan w:val="2"/>
            <w:shd w:val="clear" w:color="auto" w:fill="auto"/>
          </w:tcPr>
          <w:p w14:paraId="2376550F" w14:textId="77777777" w:rsidR="00D0351B" w:rsidRDefault="00D0351B" w:rsidP="00FF7997">
            <w:pPr>
              <w:jc w:val="center"/>
            </w:pPr>
            <w:r w:rsidRPr="00317F0B">
              <w:rPr>
                <w:color w:val="000000" w:themeColor="text1"/>
              </w:rPr>
              <w:t>2</w:t>
            </w:r>
          </w:p>
        </w:tc>
        <w:tc>
          <w:tcPr>
            <w:tcW w:w="4269" w:type="dxa"/>
            <w:gridSpan w:val="4"/>
            <w:shd w:val="clear" w:color="auto" w:fill="auto"/>
          </w:tcPr>
          <w:p w14:paraId="0DA9D547" w14:textId="77777777" w:rsidR="00D0351B" w:rsidRDefault="00D0351B" w:rsidP="00867718">
            <w:pPr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9" w:type="dxa"/>
            <w:gridSpan w:val="3"/>
            <w:shd w:val="clear" w:color="auto" w:fill="auto"/>
          </w:tcPr>
          <w:p w14:paraId="4767BA71" w14:textId="77777777" w:rsidR="00D0351B" w:rsidRDefault="00D0351B" w:rsidP="00867718">
            <w:r w:rsidRPr="00317F0B">
              <w:rPr>
                <w:color w:val="000000" w:themeColor="text1"/>
              </w:rPr>
              <w:t>2/ZS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71685CFC" w14:textId="77777777" w:rsidR="00D0351B" w:rsidRPr="00C22B84" w:rsidRDefault="00D0351B" w:rsidP="00FF7997">
            <w:pPr>
              <w:jc w:val="center"/>
            </w:pPr>
          </w:p>
        </w:tc>
      </w:tr>
      <w:tr w:rsidR="00D0351B" w14:paraId="0A83A77A" w14:textId="77777777" w:rsidTr="0009166D">
        <w:tc>
          <w:tcPr>
            <w:tcW w:w="10225" w:type="dxa"/>
            <w:gridSpan w:val="26"/>
            <w:shd w:val="clear" w:color="auto" w:fill="auto"/>
          </w:tcPr>
          <w:p w14:paraId="3FADD2FA" w14:textId="77777777" w:rsidR="00D0351B" w:rsidRPr="00C22B84" w:rsidRDefault="00D0351B" w:rsidP="00FF7997">
            <w:pPr>
              <w:spacing w:before="60" w:after="60" w:line="264" w:lineRule="auto"/>
              <w:jc w:val="both"/>
            </w:pPr>
            <w:r>
              <w:rPr>
                <w:b/>
              </w:rPr>
              <w:t xml:space="preserve">Podmínka pro splnění skupiny povinně volitelných předmětů: </w:t>
            </w:r>
            <w:r>
              <w:t>Student si z uvedené skupiny předmětů zapíše předměty do celkového počtu minimálně 60 kreditů za druhý ročník studia.</w:t>
            </w:r>
          </w:p>
        </w:tc>
      </w:tr>
      <w:tr w:rsidR="00D0351B" w14:paraId="74D7DB92" w14:textId="77777777" w:rsidTr="0009166D">
        <w:tc>
          <w:tcPr>
            <w:tcW w:w="3393" w:type="dxa"/>
            <w:gridSpan w:val="11"/>
            <w:shd w:val="clear" w:color="auto" w:fill="F7CAAC"/>
          </w:tcPr>
          <w:p w14:paraId="77BCA0F3" w14:textId="77777777" w:rsidR="00D0351B" w:rsidRDefault="00D0351B" w:rsidP="00867718">
            <w:pPr>
              <w:jc w:val="both"/>
              <w:rPr>
                <w:b/>
              </w:rPr>
            </w:pPr>
            <w:r>
              <w:rPr>
                <w:b/>
              </w:rPr>
              <w:t xml:space="preserve"> Součásti SZZ a jejich obsah</w:t>
            </w:r>
          </w:p>
        </w:tc>
        <w:tc>
          <w:tcPr>
            <w:tcW w:w="6832" w:type="dxa"/>
            <w:gridSpan w:val="15"/>
            <w:tcBorders>
              <w:bottom w:val="nil"/>
            </w:tcBorders>
          </w:tcPr>
          <w:p w14:paraId="1A777BDF" w14:textId="77777777" w:rsidR="00D0351B" w:rsidRDefault="00D0351B" w:rsidP="00867718">
            <w:pPr>
              <w:jc w:val="both"/>
            </w:pPr>
          </w:p>
        </w:tc>
      </w:tr>
      <w:tr w:rsidR="00D0351B" w14:paraId="78DE42CC" w14:textId="77777777" w:rsidTr="0009166D">
        <w:trPr>
          <w:trHeight w:val="2593"/>
        </w:trPr>
        <w:tc>
          <w:tcPr>
            <w:tcW w:w="10225" w:type="dxa"/>
            <w:gridSpan w:val="26"/>
            <w:tcBorders>
              <w:top w:val="nil"/>
            </w:tcBorders>
          </w:tcPr>
          <w:p w14:paraId="180F6DC6" w14:textId="77777777" w:rsidR="00D0351B" w:rsidRDefault="00D0351B" w:rsidP="00930F01">
            <w:pPr>
              <w:spacing w:before="60" w:after="60" w:line="264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Obhajoba diplomové práce</w:t>
            </w:r>
          </w:p>
          <w:p w14:paraId="22F2F09D" w14:textId="77777777" w:rsidR="00D0351B" w:rsidRDefault="00D0351B" w:rsidP="00930F01">
            <w:pPr>
              <w:spacing w:before="60" w:after="60" w:line="264" w:lineRule="auto"/>
              <w:jc w:val="both"/>
              <w:rPr>
                <w:u w:val="single"/>
              </w:rPr>
            </w:pPr>
          </w:p>
          <w:p w14:paraId="5D058CE7" w14:textId="77777777" w:rsidR="00D0351B" w:rsidRPr="00F73554" w:rsidRDefault="00D0351B" w:rsidP="00930F01">
            <w:pPr>
              <w:spacing w:before="60" w:after="60" w:line="264" w:lineRule="auto"/>
              <w:jc w:val="both"/>
              <w:rPr>
                <w:u w:val="single"/>
              </w:rPr>
            </w:pPr>
            <w:r w:rsidRPr="00F73554">
              <w:rPr>
                <w:u w:val="single"/>
              </w:rPr>
              <w:t>Povinné předměty</w:t>
            </w:r>
          </w:p>
          <w:p w14:paraId="38FB59E7" w14:textId="262D168A" w:rsidR="00D0351B" w:rsidRPr="00F73554" w:rsidRDefault="00F271C9" w:rsidP="00930F01">
            <w:pPr>
              <w:spacing w:before="60" w:after="60" w:line="264" w:lineRule="auto"/>
              <w:jc w:val="both"/>
            </w:pPr>
            <w:r w:rsidRPr="00F271C9">
              <w:rPr>
                <w:b/>
              </w:rPr>
              <w:t>Technologie</w:t>
            </w:r>
            <w:r>
              <w:t xml:space="preserve"> (řezný proces, optimální řezné parametry, řezné nástroje s definovanou a nedefinovanou geometrií, technologie obrábění polymerních a kovových materiálů, produktivita a hospodárnost výrobního procesu, </w:t>
            </w:r>
            <w:r w:rsidR="00E1241A">
              <w:t xml:space="preserve">nekonvenční způsoby </w:t>
            </w:r>
            <w:r>
              <w:t xml:space="preserve">obrábění </w:t>
            </w:r>
            <w:r w:rsidR="00930F01">
              <w:t>-</w:t>
            </w:r>
            <w:r>
              <w:t xml:space="preserve"> </w:t>
            </w:r>
            <w:r w:rsidRPr="00E920CC">
              <w:t>tematické okruhy navazují na předměty</w:t>
            </w:r>
            <w:r w:rsidRPr="00F73554">
              <w:t xml:space="preserve"> </w:t>
            </w:r>
            <w:r w:rsidR="00D0351B" w:rsidRPr="00F73554">
              <w:t>Technologie II, Nekonvenční technologie)</w:t>
            </w:r>
          </w:p>
          <w:p w14:paraId="1DB4C08C" w14:textId="1768942F" w:rsidR="00D0351B" w:rsidRPr="00F73554" w:rsidRDefault="00D0351B" w:rsidP="00930F01">
            <w:pPr>
              <w:spacing w:before="60" w:after="60" w:line="264" w:lineRule="auto"/>
              <w:jc w:val="both"/>
            </w:pPr>
            <w:r w:rsidRPr="00E1241A">
              <w:rPr>
                <w:b/>
              </w:rPr>
              <w:t>Výrobní stroje a zařízení</w:t>
            </w:r>
            <w:r w:rsidRPr="00F73554">
              <w:t xml:space="preserve"> (</w:t>
            </w:r>
            <w:r w:rsidR="00FC58AE">
              <w:t xml:space="preserve">zařízení pro: skladování, dopravu, dávkování, pro dělení materiálů, míchání, sušení a vulkanzaci, chlazení, granulovací stroje, válcovací stroje a linky, vytlačovací stroje a linky, vstřikovací stroje, vyfukovací stroje, stroje a linky pro natírání, laminování, impregnaci, desenování a polévání </w:t>
            </w:r>
            <w:r w:rsidR="00930F01">
              <w:t>-</w:t>
            </w:r>
            <w:r w:rsidR="006F287F">
              <w:t xml:space="preserve"> </w:t>
            </w:r>
            <w:r w:rsidR="006F287F" w:rsidRPr="00E920CC">
              <w:t>tematické okruhy navazují na předměty</w:t>
            </w:r>
            <w:r w:rsidR="006F287F" w:rsidRPr="00F73554">
              <w:t xml:space="preserve"> </w:t>
            </w:r>
            <w:r w:rsidRPr="00F73554">
              <w:t>Výrobní stroje a zařízení I, Výrobní stroje a zařízení II)</w:t>
            </w:r>
          </w:p>
          <w:p w14:paraId="3A4B753B" w14:textId="77777777" w:rsidR="00D0351B" w:rsidRPr="00F73554" w:rsidRDefault="00D0351B" w:rsidP="00930F01">
            <w:pPr>
              <w:spacing w:before="60" w:after="60" w:line="264" w:lineRule="auto"/>
              <w:jc w:val="both"/>
              <w:rPr>
                <w:sz w:val="22"/>
                <w:szCs w:val="22"/>
              </w:rPr>
            </w:pPr>
          </w:p>
          <w:p w14:paraId="7BDD1F03" w14:textId="77777777" w:rsidR="00D0351B" w:rsidRPr="00F73554" w:rsidRDefault="00D0351B" w:rsidP="00930F01">
            <w:pPr>
              <w:spacing w:before="60" w:after="60" w:line="264" w:lineRule="auto"/>
              <w:jc w:val="both"/>
              <w:rPr>
                <w:u w:val="single"/>
              </w:rPr>
            </w:pPr>
            <w:r w:rsidRPr="00F73554">
              <w:rPr>
                <w:u w:val="single"/>
              </w:rPr>
              <w:t>Volitelné předměty</w:t>
            </w:r>
          </w:p>
          <w:p w14:paraId="6CFBBA56" w14:textId="6201CB78" w:rsidR="00D0351B" w:rsidRPr="00F73554" w:rsidRDefault="00D0351B" w:rsidP="00930F01">
            <w:pPr>
              <w:spacing w:before="60" w:after="60" w:line="264" w:lineRule="auto"/>
              <w:jc w:val="both"/>
              <w:rPr>
                <w:szCs w:val="22"/>
              </w:rPr>
            </w:pPr>
            <w:r w:rsidRPr="00F271C9">
              <w:rPr>
                <w:b/>
                <w:szCs w:val="22"/>
              </w:rPr>
              <w:t>Technologie zpracování polymerních materiálů</w:t>
            </w:r>
            <w:r w:rsidRPr="00F73554">
              <w:rPr>
                <w:szCs w:val="22"/>
              </w:rPr>
              <w:t xml:space="preserve"> </w:t>
            </w:r>
            <w:r w:rsidRPr="00F73554">
              <w:t>(</w:t>
            </w:r>
            <w:r w:rsidR="00365F11">
              <w:t>výrobní tech</w:t>
            </w:r>
            <w:r w:rsidR="00BC5EDA">
              <w:t>n</w:t>
            </w:r>
            <w:r w:rsidR="00365F11">
              <w:t xml:space="preserve">ologie: válcování, lisování, vytlačování, vstřikování, tvarování, natírání, máčení, odlévání, technologie výroby pryžových dílů, technologie výroby kompozitních dílů </w:t>
            </w:r>
            <w:r w:rsidR="00930F01">
              <w:t>-</w:t>
            </w:r>
            <w:r w:rsidR="006F287F">
              <w:t xml:space="preserve"> </w:t>
            </w:r>
            <w:r w:rsidR="006F287F" w:rsidRPr="00E920CC">
              <w:t>tematické okruhy navazují na předměty</w:t>
            </w:r>
            <w:r w:rsidR="006F287F" w:rsidRPr="00F73554">
              <w:t xml:space="preserve"> </w:t>
            </w:r>
            <w:r w:rsidRPr="00F73554">
              <w:t xml:space="preserve">Základy plastikářské technologie, Vlastnosti </w:t>
            </w:r>
            <w:r w:rsidR="00FC58AE" w:rsidRPr="00F73554">
              <w:t>kompozitních materiálů</w:t>
            </w:r>
            <w:r w:rsidRPr="00F73554">
              <w:t>, Zpracovatelské procesy gumárenské)</w:t>
            </w:r>
          </w:p>
          <w:p w14:paraId="10286603" w14:textId="48D96296" w:rsidR="00D0351B" w:rsidRDefault="00904998" w:rsidP="00930F01">
            <w:pPr>
              <w:spacing w:before="60" w:after="60" w:line="264" w:lineRule="auto"/>
              <w:jc w:val="both"/>
            </w:pPr>
            <w:r w:rsidRPr="00904998">
              <w:rPr>
                <w:b/>
              </w:rPr>
              <w:t xml:space="preserve">Nástroje </w:t>
            </w:r>
            <w:r>
              <w:t>(základní postupy při návrhu nástrojů pro zpracování polymerů, nástroje pro tvářecí procesy, využití počít</w:t>
            </w:r>
            <w:r w:rsidR="00BC5EDA">
              <w:t>a</w:t>
            </w:r>
            <w:r>
              <w:t>čové podpory při návrhu, využití normálií, základní výpočty, tech</w:t>
            </w:r>
            <w:r w:rsidR="00BC5EDA">
              <w:t>n</w:t>
            </w:r>
            <w:r>
              <w:t xml:space="preserve">ologie obrábění forem, nekonvenční způsoby výroby </w:t>
            </w:r>
            <w:r w:rsidR="00930F01">
              <w:t>-</w:t>
            </w:r>
            <w:r>
              <w:t xml:space="preserve"> </w:t>
            </w:r>
            <w:r w:rsidRPr="00E920CC">
              <w:t>tematické okruhy navazují na předměty</w:t>
            </w:r>
            <w:r w:rsidR="00BC5EDA">
              <w:t xml:space="preserve"> </w:t>
            </w:r>
            <w:r w:rsidR="00D0351B" w:rsidRPr="00F73554">
              <w:t xml:space="preserve">Navrhování nástrojů pro zpracování polymerů, </w:t>
            </w:r>
            <w:hyperlink w:anchor="Výr_a_kontr_nářadí" w:history="1">
              <w:r w:rsidR="00D0351B" w:rsidRPr="00F73554">
                <w:t>Výroba a kontrola nářadí</w:t>
              </w:r>
            </w:hyperlink>
            <w:r w:rsidR="00D0351B" w:rsidRPr="00F73554">
              <w:t>)</w:t>
            </w:r>
          </w:p>
        </w:tc>
      </w:tr>
      <w:tr w:rsidR="00D0351B" w14:paraId="5DBC10F5" w14:textId="77777777" w:rsidTr="0009166D">
        <w:tc>
          <w:tcPr>
            <w:tcW w:w="3393" w:type="dxa"/>
            <w:gridSpan w:val="11"/>
            <w:shd w:val="clear" w:color="auto" w:fill="F7CAAC"/>
          </w:tcPr>
          <w:p w14:paraId="01B597C8" w14:textId="77777777" w:rsidR="00D0351B" w:rsidRDefault="00D0351B" w:rsidP="00867718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6832" w:type="dxa"/>
            <w:gridSpan w:val="15"/>
            <w:tcBorders>
              <w:bottom w:val="nil"/>
            </w:tcBorders>
          </w:tcPr>
          <w:p w14:paraId="2E8C76F3" w14:textId="77777777" w:rsidR="00D0351B" w:rsidRDefault="00D0351B" w:rsidP="00867718">
            <w:pPr>
              <w:jc w:val="both"/>
            </w:pPr>
          </w:p>
        </w:tc>
      </w:tr>
      <w:tr w:rsidR="00D0351B" w14:paraId="7768942F" w14:textId="77777777" w:rsidTr="0009166D">
        <w:trPr>
          <w:trHeight w:val="355"/>
        </w:trPr>
        <w:tc>
          <w:tcPr>
            <w:tcW w:w="10225" w:type="dxa"/>
            <w:gridSpan w:val="26"/>
            <w:tcBorders>
              <w:top w:val="nil"/>
            </w:tcBorders>
          </w:tcPr>
          <w:p w14:paraId="12E37F31" w14:textId="77777777" w:rsidR="00D0351B" w:rsidRDefault="00D0351B" w:rsidP="00930F01">
            <w:pPr>
              <w:spacing w:before="60"/>
              <w:jc w:val="both"/>
            </w:pPr>
            <w:r>
              <w:t>Nejsou definovány.</w:t>
            </w:r>
          </w:p>
          <w:p w14:paraId="28D7285B" w14:textId="77777777" w:rsidR="00930F01" w:rsidRDefault="00930F01" w:rsidP="00867718">
            <w:pPr>
              <w:jc w:val="both"/>
            </w:pPr>
          </w:p>
          <w:p w14:paraId="3C933BC4" w14:textId="77777777" w:rsidR="00930F01" w:rsidRDefault="00930F01" w:rsidP="00867718">
            <w:pPr>
              <w:jc w:val="both"/>
            </w:pPr>
          </w:p>
        </w:tc>
      </w:tr>
      <w:tr w:rsidR="00D0351B" w14:paraId="0995F5F5" w14:textId="77777777" w:rsidTr="0009166D">
        <w:tc>
          <w:tcPr>
            <w:tcW w:w="3393" w:type="dxa"/>
            <w:gridSpan w:val="11"/>
            <w:shd w:val="clear" w:color="auto" w:fill="F7CAAC"/>
          </w:tcPr>
          <w:p w14:paraId="0209C1F2" w14:textId="77777777" w:rsidR="00D0351B" w:rsidRDefault="00D0351B" w:rsidP="00867718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6832" w:type="dxa"/>
            <w:gridSpan w:val="15"/>
            <w:tcBorders>
              <w:bottom w:val="nil"/>
            </w:tcBorders>
          </w:tcPr>
          <w:p w14:paraId="4B61FF8F" w14:textId="77777777" w:rsidR="00D0351B" w:rsidRDefault="00D0351B" w:rsidP="00867718">
            <w:pPr>
              <w:jc w:val="both"/>
            </w:pPr>
          </w:p>
        </w:tc>
      </w:tr>
      <w:tr w:rsidR="00D0351B" w14:paraId="22E9997A" w14:textId="77777777" w:rsidTr="0009166D">
        <w:trPr>
          <w:trHeight w:val="842"/>
        </w:trPr>
        <w:tc>
          <w:tcPr>
            <w:tcW w:w="10225" w:type="dxa"/>
            <w:gridSpan w:val="26"/>
            <w:tcBorders>
              <w:top w:val="nil"/>
            </w:tcBorders>
          </w:tcPr>
          <w:p w14:paraId="59097CC9" w14:textId="77777777" w:rsidR="00D0351B" w:rsidRPr="00487B9F" w:rsidRDefault="00D0351B" w:rsidP="00487B9F">
            <w:pPr>
              <w:pStyle w:val="Default"/>
              <w:spacing w:before="60" w:after="60"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487B9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Příklady diplomových prací obhájených v období platnosti minulé akreditace: </w:t>
            </w:r>
          </w:p>
          <w:p w14:paraId="5C05217B" w14:textId="77777777" w:rsidR="00D0351B" w:rsidRPr="00487B9F" w:rsidRDefault="00D0351B" w:rsidP="00487B9F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B9F">
              <w:rPr>
                <w:rFonts w:ascii="Times New Roman" w:hAnsi="Times New Roman" w:cs="Times New Roman"/>
                <w:sz w:val="20"/>
                <w:szCs w:val="20"/>
              </w:rPr>
              <w:t>Vliv technologie výroby kompozitů na výsledné mechanické vlastnosti</w:t>
            </w:r>
          </w:p>
          <w:p w14:paraId="4BE24C31" w14:textId="77777777" w:rsidR="00D0351B" w:rsidRPr="00487B9F" w:rsidRDefault="00D0351B" w:rsidP="00487B9F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B9F">
              <w:rPr>
                <w:rFonts w:ascii="Times New Roman" w:hAnsi="Times New Roman" w:cs="Times New Roman"/>
                <w:sz w:val="20"/>
                <w:szCs w:val="20"/>
              </w:rPr>
              <w:t>Vývoj technologie lisování kompozitu pro automobilový průmysl</w:t>
            </w:r>
          </w:p>
          <w:p w14:paraId="4391CBD7" w14:textId="77777777" w:rsidR="00D0351B" w:rsidRPr="00487B9F" w:rsidRDefault="00D0351B" w:rsidP="00487B9F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B9F">
              <w:rPr>
                <w:rFonts w:ascii="Times New Roman" w:hAnsi="Times New Roman" w:cs="Times New Roman"/>
                <w:sz w:val="20"/>
                <w:szCs w:val="20"/>
              </w:rPr>
              <w:t xml:space="preserve">Vývoj technologie výroby kapoty lokomotivy technologií vakuové infuze  </w:t>
            </w:r>
          </w:p>
          <w:p w14:paraId="4B45E15A" w14:textId="77777777" w:rsidR="00D0351B" w:rsidRPr="00487B9F" w:rsidRDefault="00D0351B" w:rsidP="00487B9F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B9F">
              <w:rPr>
                <w:rFonts w:ascii="Times New Roman" w:hAnsi="Times New Roman" w:cs="Times New Roman"/>
                <w:sz w:val="20"/>
                <w:szCs w:val="20"/>
              </w:rPr>
              <w:t>Materiálově-technologický návrh kompozitní formy pro daný díl</w:t>
            </w:r>
          </w:p>
          <w:p w14:paraId="52E32943" w14:textId="77777777" w:rsidR="00D0351B" w:rsidRPr="00487B9F" w:rsidRDefault="00D0351B" w:rsidP="00487B9F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7B9F">
              <w:rPr>
                <w:rFonts w:ascii="Times New Roman" w:hAnsi="Times New Roman" w:cs="Times New Roman"/>
                <w:sz w:val="20"/>
                <w:szCs w:val="20"/>
              </w:rPr>
              <w:t>Vliv procesních podmínek a vulkanizačního systému na soudržnost kordu a pryže</w:t>
            </w:r>
          </w:p>
          <w:p w14:paraId="6FB2DAEF" w14:textId="77777777" w:rsidR="00D0351B" w:rsidRPr="00930F01" w:rsidRDefault="00D0351B" w:rsidP="00487B9F">
            <w:pPr>
              <w:pStyle w:val="Default"/>
              <w:spacing w:before="60" w:after="60"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85FCBC" w14:textId="77777777" w:rsidR="00D0351B" w:rsidRPr="00487B9F" w:rsidRDefault="00D0351B" w:rsidP="00487B9F">
            <w:pPr>
              <w:spacing w:before="60" w:after="60" w:line="264" w:lineRule="auto"/>
              <w:jc w:val="both"/>
            </w:pPr>
            <w:r w:rsidRPr="00487B9F">
              <w:rPr>
                <w:u w:val="single"/>
              </w:rPr>
              <w:t xml:space="preserve">Návrhy témat pro diplomové práce: </w:t>
            </w:r>
          </w:p>
          <w:p w14:paraId="1E3D8028" w14:textId="77777777" w:rsidR="00D0351B" w:rsidRPr="00487B9F" w:rsidRDefault="00D0351B" w:rsidP="00487B9F">
            <w:pPr>
              <w:spacing w:before="60" w:after="60" w:line="264" w:lineRule="auto"/>
              <w:contextualSpacing/>
              <w:jc w:val="both"/>
            </w:pPr>
            <w:r w:rsidRPr="00487B9F">
              <w:t>Stanovení vhodného materiálového modelu pro numerický model pneumatiky</w:t>
            </w:r>
          </w:p>
          <w:p w14:paraId="386A396D" w14:textId="77777777" w:rsidR="00D0351B" w:rsidRPr="00487B9F" w:rsidRDefault="00D0351B" w:rsidP="00487B9F">
            <w:pPr>
              <w:spacing w:before="60" w:after="60" w:line="264" w:lineRule="auto"/>
              <w:contextualSpacing/>
              <w:jc w:val="both"/>
            </w:pPr>
            <w:r w:rsidRPr="00487B9F">
              <w:t>Využití ultrazvukového svařování plastů při automotive výrobě</w:t>
            </w:r>
          </w:p>
          <w:p w14:paraId="5E29DB98" w14:textId="77777777" w:rsidR="00D0351B" w:rsidRPr="00487B9F" w:rsidRDefault="00D0351B" w:rsidP="00487B9F">
            <w:pPr>
              <w:spacing w:before="60" w:after="60" w:line="264" w:lineRule="auto"/>
              <w:contextualSpacing/>
              <w:jc w:val="both"/>
            </w:pPr>
            <w:r w:rsidRPr="00487B9F">
              <w:t>Měření a vyhodnocení vibrací bezkontaktním způsobem</w:t>
            </w:r>
          </w:p>
          <w:p w14:paraId="06DA3DA0" w14:textId="77777777" w:rsidR="00D0351B" w:rsidRPr="00487B9F" w:rsidRDefault="00D0351B" w:rsidP="00487B9F">
            <w:pPr>
              <w:spacing w:before="60" w:after="60" w:line="264" w:lineRule="auto"/>
              <w:contextualSpacing/>
              <w:jc w:val="both"/>
            </w:pPr>
            <w:r w:rsidRPr="00487B9F">
              <w:t>Vliv technologických podmínek na jakost plastového dílu</w:t>
            </w:r>
          </w:p>
          <w:p w14:paraId="7D7AC9B6" w14:textId="77777777" w:rsidR="00D0351B" w:rsidRPr="00487B9F" w:rsidRDefault="00D0351B" w:rsidP="00487B9F">
            <w:pPr>
              <w:spacing w:before="60" w:after="60" w:line="264" w:lineRule="auto"/>
              <w:contextualSpacing/>
              <w:jc w:val="both"/>
            </w:pPr>
            <w:r w:rsidRPr="00487B9F">
              <w:t>Energetická bilance vstřikovací formy</w:t>
            </w:r>
          </w:p>
          <w:p w14:paraId="6A9939DC" w14:textId="77777777" w:rsidR="00D0351B" w:rsidRPr="00930F01" w:rsidRDefault="00D0351B" w:rsidP="00487B9F">
            <w:pPr>
              <w:spacing w:before="60" w:after="60" w:line="264" w:lineRule="auto"/>
              <w:jc w:val="both"/>
            </w:pPr>
          </w:p>
          <w:p w14:paraId="134D98BF" w14:textId="52649484" w:rsidR="00D0351B" w:rsidRDefault="00D0351B" w:rsidP="004B3B77">
            <w:pPr>
              <w:spacing w:before="60" w:after="60" w:line="264" w:lineRule="auto"/>
              <w:jc w:val="both"/>
            </w:pPr>
            <w:r w:rsidRPr="00487B9F">
              <w:lastRenderedPageBreak/>
              <w:t xml:space="preserve">Obhájené diplomové práce jsou uloženy v elektronické podobě v Knihovně UTB ve Zlíně a jsou v této formě veřejně přístupné. Vyhledání prací je možné na www stránkách: </w:t>
            </w:r>
            <w:hyperlink r:id="rId11" w:history="1">
              <w:r w:rsidRPr="00487B9F">
                <w:rPr>
                  <w:rStyle w:val="Hypertextovodkaz"/>
                </w:rPr>
                <w:t>http://dspace.k.utb.cz/</w:t>
              </w:r>
            </w:hyperlink>
            <w:r w:rsidRPr="00487B9F">
              <w:t xml:space="preserve">, pod odkazy Kvalifikační práce dle fakult </w:t>
            </w:r>
            <w:r w:rsidR="004B3B77">
              <w:t>-</w:t>
            </w:r>
            <w:r w:rsidRPr="00487B9F">
              <w:t xml:space="preserve"> Fakulta technologická </w:t>
            </w:r>
            <w:r w:rsidR="004B3B77">
              <w:t>-</w:t>
            </w:r>
            <w:r w:rsidRPr="00487B9F">
              <w:t xml:space="preserve"> Ústav výrobního inženýrství.</w:t>
            </w:r>
          </w:p>
        </w:tc>
      </w:tr>
      <w:tr w:rsidR="00D0351B" w14:paraId="4C81B175" w14:textId="77777777" w:rsidTr="0009166D">
        <w:tc>
          <w:tcPr>
            <w:tcW w:w="3393" w:type="dxa"/>
            <w:gridSpan w:val="11"/>
            <w:shd w:val="clear" w:color="auto" w:fill="F7CAAC"/>
          </w:tcPr>
          <w:p w14:paraId="76B198BC" w14:textId="77777777" w:rsidR="00D0351B" w:rsidRDefault="00D0351B" w:rsidP="00867718">
            <w:r>
              <w:rPr>
                <w:b/>
              </w:rPr>
              <w:lastRenderedPageBreak/>
              <w:t>Návrh témat rigorózních prací a témata obhájených prací</w:t>
            </w:r>
          </w:p>
        </w:tc>
        <w:tc>
          <w:tcPr>
            <w:tcW w:w="6832" w:type="dxa"/>
            <w:gridSpan w:val="15"/>
            <w:tcBorders>
              <w:bottom w:val="nil"/>
            </w:tcBorders>
            <w:shd w:val="clear" w:color="auto" w:fill="FFFFFF"/>
          </w:tcPr>
          <w:p w14:paraId="163D6613" w14:textId="77777777" w:rsidR="00D0351B" w:rsidRDefault="00D0351B" w:rsidP="00867718">
            <w:pPr>
              <w:jc w:val="center"/>
            </w:pPr>
          </w:p>
        </w:tc>
      </w:tr>
      <w:tr w:rsidR="00D0351B" w14:paraId="571485F2" w14:textId="77777777" w:rsidTr="008C5253">
        <w:trPr>
          <w:trHeight w:val="389"/>
        </w:trPr>
        <w:tc>
          <w:tcPr>
            <w:tcW w:w="10225" w:type="dxa"/>
            <w:gridSpan w:val="26"/>
            <w:tcBorders>
              <w:top w:val="nil"/>
            </w:tcBorders>
          </w:tcPr>
          <w:p w14:paraId="2681A514" w14:textId="77777777" w:rsidR="00D0351B" w:rsidRDefault="00D0351B" w:rsidP="00867718">
            <w:pPr>
              <w:jc w:val="both"/>
            </w:pPr>
            <w:r>
              <w:t>---</w:t>
            </w:r>
          </w:p>
          <w:p w14:paraId="61340139" w14:textId="77777777" w:rsidR="00D0351B" w:rsidRDefault="00D0351B" w:rsidP="00867718">
            <w:pPr>
              <w:jc w:val="both"/>
            </w:pPr>
          </w:p>
          <w:p w14:paraId="231FE391" w14:textId="77777777" w:rsidR="00930F01" w:rsidRDefault="00930F01" w:rsidP="00867718">
            <w:pPr>
              <w:jc w:val="both"/>
            </w:pPr>
          </w:p>
          <w:p w14:paraId="56A6C65B" w14:textId="77777777" w:rsidR="00930F01" w:rsidRDefault="00930F01" w:rsidP="00867718">
            <w:pPr>
              <w:jc w:val="both"/>
            </w:pPr>
          </w:p>
        </w:tc>
      </w:tr>
      <w:tr w:rsidR="00D0351B" w14:paraId="07461B4B" w14:textId="77777777" w:rsidTr="0009166D">
        <w:tc>
          <w:tcPr>
            <w:tcW w:w="3393" w:type="dxa"/>
            <w:gridSpan w:val="11"/>
            <w:shd w:val="clear" w:color="auto" w:fill="F7CAAC"/>
          </w:tcPr>
          <w:p w14:paraId="49637C8A" w14:textId="77777777" w:rsidR="00D0351B" w:rsidRDefault="00D0351B" w:rsidP="00867718">
            <w:r>
              <w:rPr>
                <w:b/>
              </w:rPr>
              <w:t>Součásti SRZ a jejich obsah</w:t>
            </w:r>
          </w:p>
        </w:tc>
        <w:tc>
          <w:tcPr>
            <w:tcW w:w="6832" w:type="dxa"/>
            <w:gridSpan w:val="15"/>
            <w:tcBorders>
              <w:bottom w:val="nil"/>
            </w:tcBorders>
            <w:shd w:val="clear" w:color="auto" w:fill="FFFFFF"/>
          </w:tcPr>
          <w:p w14:paraId="08AD9BFE" w14:textId="77777777" w:rsidR="00D0351B" w:rsidRDefault="00D0351B" w:rsidP="00867718">
            <w:pPr>
              <w:jc w:val="center"/>
            </w:pPr>
          </w:p>
        </w:tc>
      </w:tr>
      <w:tr w:rsidR="00D0351B" w14:paraId="6DB4C583" w14:textId="77777777" w:rsidTr="0009166D">
        <w:trPr>
          <w:trHeight w:val="594"/>
        </w:trPr>
        <w:tc>
          <w:tcPr>
            <w:tcW w:w="10225" w:type="dxa"/>
            <w:gridSpan w:val="26"/>
            <w:tcBorders>
              <w:top w:val="nil"/>
            </w:tcBorders>
          </w:tcPr>
          <w:p w14:paraId="2791D2AE" w14:textId="77777777" w:rsidR="00D0351B" w:rsidRDefault="00D0351B" w:rsidP="00867718">
            <w:pPr>
              <w:jc w:val="both"/>
            </w:pPr>
            <w:r>
              <w:t>---</w:t>
            </w:r>
          </w:p>
          <w:p w14:paraId="204C2D29" w14:textId="77777777" w:rsidR="00D0351B" w:rsidRDefault="00D0351B" w:rsidP="00867718">
            <w:pPr>
              <w:jc w:val="both"/>
            </w:pPr>
          </w:p>
          <w:p w14:paraId="1969EED2" w14:textId="77777777" w:rsidR="00930F01" w:rsidRDefault="00930F01" w:rsidP="00867718">
            <w:pPr>
              <w:jc w:val="both"/>
            </w:pPr>
          </w:p>
          <w:p w14:paraId="0FFBAA29" w14:textId="77777777" w:rsidR="00930F01" w:rsidRDefault="00930F01" w:rsidP="00867718">
            <w:pPr>
              <w:jc w:val="both"/>
            </w:pPr>
          </w:p>
          <w:p w14:paraId="44BB9F64" w14:textId="77777777" w:rsidR="00930F01" w:rsidRDefault="00930F01" w:rsidP="00867718">
            <w:pPr>
              <w:jc w:val="both"/>
            </w:pPr>
          </w:p>
          <w:p w14:paraId="6CDE9784" w14:textId="77777777" w:rsidR="00930F01" w:rsidRDefault="00930F01" w:rsidP="00867718">
            <w:pPr>
              <w:jc w:val="both"/>
            </w:pPr>
          </w:p>
          <w:p w14:paraId="32679B24" w14:textId="77777777" w:rsidR="00930F01" w:rsidRDefault="00930F01" w:rsidP="00867718">
            <w:pPr>
              <w:jc w:val="both"/>
            </w:pPr>
          </w:p>
          <w:p w14:paraId="4BB7750A" w14:textId="77777777" w:rsidR="00930F01" w:rsidRDefault="00930F01" w:rsidP="00867718">
            <w:pPr>
              <w:jc w:val="both"/>
            </w:pPr>
          </w:p>
          <w:p w14:paraId="5811ECFA" w14:textId="77777777" w:rsidR="00930F01" w:rsidRDefault="00930F01" w:rsidP="00867718">
            <w:pPr>
              <w:jc w:val="both"/>
            </w:pPr>
          </w:p>
          <w:p w14:paraId="42BD25AF" w14:textId="77777777" w:rsidR="00930F01" w:rsidRDefault="00930F01" w:rsidP="00867718">
            <w:pPr>
              <w:jc w:val="both"/>
            </w:pPr>
          </w:p>
          <w:p w14:paraId="6D5B95DE" w14:textId="77777777" w:rsidR="00930F01" w:rsidRDefault="00930F01" w:rsidP="00867718">
            <w:pPr>
              <w:jc w:val="both"/>
            </w:pPr>
          </w:p>
          <w:p w14:paraId="6D916A0B" w14:textId="77777777" w:rsidR="00930F01" w:rsidRDefault="00930F01" w:rsidP="00867718">
            <w:pPr>
              <w:jc w:val="both"/>
            </w:pPr>
          </w:p>
          <w:p w14:paraId="7E9E26B2" w14:textId="77777777" w:rsidR="00930F01" w:rsidRDefault="00930F01" w:rsidP="00867718">
            <w:pPr>
              <w:jc w:val="both"/>
            </w:pPr>
          </w:p>
          <w:p w14:paraId="143F80DD" w14:textId="77777777" w:rsidR="00930F01" w:rsidRDefault="00930F01" w:rsidP="00867718">
            <w:pPr>
              <w:jc w:val="both"/>
            </w:pPr>
          </w:p>
          <w:p w14:paraId="633F5E0C" w14:textId="77777777" w:rsidR="00930F01" w:rsidRDefault="00930F01" w:rsidP="00867718">
            <w:pPr>
              <w:jc w:val="both"/>
            </w:pPr>
          </w:p>
          <w:p w14:paraId="1107E24E" w14:textId="77777777" w:rsidR="00930F01" w:rsidRDefault="00930F01" w:rsidP="00867718">
            <w:pPr>
              <w:jc w:val="both"/>
            </w:pPr>
          </w:p>
          <w:p w14:paraId="76818C0C" w14:textId="77777777" w:rsidR="00930F01" w:rsidRDefault="00930F01" w:rsidP="00867718">
            <w:pPr>
              <w:jc w:val="both"/>
            </w:pPr>
          </w:p>
          <w:p w14:paraId="62E68DA9" w14:textId="77777777" w:rsidR="00930F01" w:rsidRDefault="00930F01" w:rsidP="00867718">
            <w:pPr>
              <w:jc w:val="both"/>
            </w:pPr>
          </w:p>
          <w:p w14:paraId="41D57C6A" w14:textId="77777777" w:rsidR="00930F01" w:rsidRDefault="00930F01" w:rsidP="00867718">
            <w:pPr>
              <w:jc w:val="both"/>
            </w:pPr>
          </w:p>
          <w:p w14:paraId="3612B730" w14:textId="77777777" w:rsidR="00930F01" w:rsidRDefault="00930F01" w:rsidP="00867718">
            <w:pPr>
              <w:jc w:val="both"/>
            </w:pPr>
          </w:p>
          <w:p w14:paraId="070A8DA0" w14:textId="77777777" w:rsidR="00930F01" w:rsidRDefault="00930F01" w:rsidP="00867718">
            <w:pPr>
              <w:jc w:val="both"/>
            </w:pPr>
          </w:p>
          <w:p w14:paraId="3AE7D6CB" w14:textId="77777777" w:rsidR="00930F01" w:rsidRDefault="00930F01" w:rsidP="00867718">
            <w:pPr>
              <w:jc w:val="both"/>
            </w:pPr>
          </w:p>
          <w:p w14:paraId="6B27EEE7" w14:textId="77777777" w:rsidR="00930F01" w:rsidRDefault="00930F01" w:rsidP="00867718">
            <w:pPr>
              <w:jc w:val="both"/>
            </w:pPr>
          </w:p>
          <w:p w14:paraId="760506DB" w14:textId="77777777" w:rsidR="00930F01" w:rsidRDefault="00930F01" w:rsidP="00867718">
            <w:pPr>
              <w:jc w:val="both"/>
            </w:pPr>
          </w:p>
          <w:p w14:paraId="39E4F1FA" w14:textId="77777777" w:rsidR="00930F01" w:rsidRDefault="00930F01" w:rsidP="00867718">
            <w:pPr>
              <w:jc w:val="both"/>
            </w:pPr>
          </w:p>
          <w:p w14:paraId="1F23C563" w14:textId="77777777" w:rsidR="00930F01" w:rsidRDefault="00930F01" w:rsidP="00867718">
            <w:pPr>
              <w:jc w:val="both"/>
            </w:pPr>
          </w:p>
          <w:p w14:paraId="3A5817F8" w14:textId="77777777" w:rsidR="00930F01" w:rsidRDefault="00930F01" w:rsidP="00867718">
            <w:pPr>
              <w:jc w:val="both"/>
            </w:pPr>
          </w:p>
          <w:p w14:paraId="609C56FD" w14:textId="77777777" w:rsidR="00930F01" w:rsidRDefault="00930F01" w:rsidP="00867718">
            <w:pPr>
              <w:jc w:val="both"/>
            </w:pPr>
          </w:p>
          <w:p w14:paraId="68C21634" w14:textId="77777777" w:rsidR="00930F01" w:rsidRDefault="00930F01" w:rsidP="00867718">
            <w:pPr>
              <w:jc w:val="both"/>
            </w:pPr>
          </w:p>
          <w:p w14:paraId="78DAB11D" w14:textId="77777777" w:rsidR="00930F01" w:rsidRDefault="00930F01" w:rsidP="00867718">
            <w:pPr>
              <w:jc w:val="both"/>
            </w:pPr>
          </w:p>
          <w:p w14:paraId="78C998C6" w14:textId="77777777" w:rsidR="00930F01" w:rsidRDefault="00930F01" w:rsidP="00867718">
            <w:pPr>
              <w:jc w:val="both"/>
            </w:pPr>
          </w:p>
          <w:p w14:paraId="68F6CBDA" w14:textId="77777777" w:rsidR="00930F01" w:rsidRDefault="00930F01" w:rsidP="00867718">
            <w:pPr>
              <w:jc w:val="both"/>
            </w:pPr>
          </w:p>
          <w:p w14:paraId="5EF76800" w14:textId="77777777" w:rsidR="00930F01" w:rsidRDefault="00930F01" w:rsidP="00867718">
            <w:pPr>
              <w:jc w:val="both"/>
            </w:pPr>
          </w:p>
          <w:p w14:paraId="545DA0DD" w14:textId="77777777" w:rsidR="00930F01" w:rsidRDefault="00930F01" w:rsidP="00867718">
            <w:pPr>
              <w:jc w:val="both"/>
            </w:pPr>
          </w:p>
          <w:p w14:paraId="26F12876" w14:textId="77777777" w:rsidR="00930F01" w:rsidRDefault="00930F01" w:rsidP="00867718">
            <w:pPr>
              <w:jc w:val="both"/>
            </w:pPr>
          </w:p>
          <w:p w14:paraId="0CA9F91B" w14:textId="77777777" w:rsidR="00930F01" w:rsidRDefault="00930F01" w:rsidP="00867718">
            <w:pPr>
              <w:jc w:val="both"/>
            </w:pPr>
          </w:p>
          <w:p w14:paraId="6FC64A29" w14:textId="77777777" w:rsidR="00930F01" w:rsidRDefault="00930F01" w:rsidP="00867718">
            <w:pPr>
              <w:jc w:val="both"/>
            </w:pPr>
          </w:p>
          <w:p w14:paraId="2518006E" w14:textId="77777777" w:rsidR="00930F01" w:rsidRDefault="00930F01" w:rsidP="00867718">
            <w:pPr>
              <w:jc w:val="both"/>
            </w:pPr>
          </w:p>
          <w:p w14:paraId="24D5476A" w14:textId="77777777" w:rsidR="00930F01" w:rsidRDefault="00930F01" w:rsidP="00867718">
            <w:pPr>
              <w:jc w:val="both"/>
            </w:pPr>
          </w:p>
          <w:p w14:paraId="252183FA" w14:textId="77777777" w:rsidR="00930F01" w:rsidRDefault="00930F01" w:rsidP="00867718">
            <w:pPr>
              <w:jc w:val="both"/>
            </w:pPr>
          </w:p>
          <w:p w14:paraId="11D0D8D4" w14:textId="77777777" w:rsidR="00930F01" w:rsidRDefault="00930F01" w:rsidP="00867718">
            <w:pPr>
              <w:jc w:val="both"/>
            </w:pPr>
          </w:p>
          <w:p w14:paraId="141AE9AD" w14:textId="77777777" w:rsidR="00930F01" w:rsidRDefault="00930F01" w:rsidP="00867718">
            <w:pPr>
              <w:jc w:val="both"/>
            </w:pPr>
          </w:p>
          <w:p w14:paraId="67834F36" w14:textId="77777777" w:rsidR="00930F01" w:rsidRDefault="00930F01" w:rsidP="00867718">
            <w:pPr>
              <w:jc w:val="both"/>
            </w:pPr>
          </w:p>
          <w:p w14:paraId="3382C1C1" w14:textId="77777777" w:rsidR="00930F01" w:rsidRDefault="00930F01" w:rsidP="00867718">
            <w:pPr>
              <w:jc w:val="both"/>
            </w:pPr>
          </w:p>
          <w:p w14:paraId="3A4FDB9C" w14:textId="77777777" w:rsidR="00930F01" w:rsidRDefault="00930F01" w:rsidP="00867718">
            <w:pPr>
              <w:jc w:val="both"/>
            </w:pPr>
          </w:p>
          <w:p w14:paraId="24A8C8FD" w14:textId="77777777" w:rsidR="00930F01" w:rsidRDefault="00930F01" w:rsidP="00867718">
            <w:pPr>
              <w:jc w:val="both"/>
            </w:pPr>
          </w:p>
          <w:p w14:paraId="7A33592A" w14:textId="77777777" w:rsidR="00930F01" w:rsidRDefault="00930F01" w:rsidP="00867718">
            <w:pPr>
              <w:jc w:val="both"/>
            </w:pPr>
          </w:p>
          <w:p w14:paraId="1EF0967F" w14:textId="77777777" w:rsidR="00930F01" w:rsidRDefault="00930F01" w:rsidP="00867718">
            <w:pPr>
              <w:jc w:val="both"/>
            </w:pPr>
          </w:p>
          <w:p w14:paraId="3D3D31BA" w14:textId="77777777" w:rsidR="00D0351B" w:rsidRDefault="00D0351B" w:rsidP="00867718">
            <w:pPr>
              <w:jc w:val="both"/>
            </w:pPr>
          </w:p>
          <w:p w14:paraId="256D5078" w14:textId="77777777" w:rsidR="004B3B77" w:rsidRDefault="004B3B77" w:rsidP="00867718">
            <w:pPr>
              <w:jc w:val="both"/>
            </w:pPr>
          </w:p>
        </w:tc>
      </w:tr>
      <w:tr w:rsidR="00D0351B" w14:paraId="5DE46E9A" w14:textId="77777777" w:rsidTr="0009166D">
        <w:trPr>
          <w:gridAfter w:val="1"/>
          <w:wAfter w:w="18" w:type="dxa"/>
        </w:trPr>
        <w:tc>
          <w:tcPr>
            <w:tcW w:w="10207" w:type="dxa"/>
            <w:gridSpan w:val="25"/>
            <w:tcBorders>
              <w:bottom w:val="double" w:sz="4" w:space="0" w:color="auto"/>
            </w:tcBorders>
            <w:shd w:val="clear" w:color="auto" w:fill="BDD6EE"/>
          </w:tcPr>
          <w:p w14:paraId="4B0A1C17" w14:textId="77777777" w:rsidR="00D0351B" w:rsidRDefault="008C5253" w:rsidP="008C525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D0351B" w14:paraId="330ADE4A" w14:textId="77777777" w:rsidTr="0009166D">
        <w:trPr>
          <w:gridAfter w:val="1"/>
          <w:wAfter w:w="18" w:type="dxa"/>
        </w:trPr>
        <w:tc>
          <w:tcPr>
            <w:tcW w:w="2835" w:type="dxa"/>
            <w:gridSpan w:val="7"/>
            <w:shd w:val="clear" w:color="auto" w:fill="F7CAAC"/>
          </w:tcPr>
          <w:p w14:paraId="1F73F864" w14:textId="77777777" w:rsidR="00D0351B" w:rsidRDefault="00D0351B" w:rsidP="00C4366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372" w:type="dxa"/>
            <w:gridSpan w:val="18"/>
          </w:tcPr>
          <w:p w14:paraId="3F0CE421" w14:textId="77777777" w:rsidR="00D0351B" w:rsidRDefault="00D0351B" w:rsidP="00C4366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Specializace Výrobní inženýrství </w:t>
            </w:r>
          </w:p>
          <w:p w14:paraId="6C988A9F" w14:textId="77777777" w:rsidR="00D0351B" w:rsidRDefault="00D0351B" w:rsidP="00C4366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 kombinovaná forma</w:t>
            </w:r>
          </w:p>
        </w:tc>
      </w:tr>
      <w:tr w:rsidR="00D0351B" w14:paraId="3868313B" w14:textId="77777777" w:rsidTr="0009166D">
        <w:trPr>
          <w:gridAfter w:val="1"/>
          <w:wAfter w:w="18" w:type="dxa"/>
        </w:trPr>
        <w:tc>
          <w:tcPr>
            <w:tcW w:w="10207" w:type="dxa"/>
            <w:gridSpan w:val="25"/>
            <w:shd w:val="clear" w:color="auto" w:fill="F7CAAC"/>
          </w:tcPr>
          <w:p w14:paraId="42FE7F58" w14:textId="77777777" w:rsidR="00D0351B" w:rsidRDefault="00D0351B" w:rsidP="00C4366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D0351B" w14:paraId="3ECA80C8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F7CAAC"/>
          </w:tcPr>
          <w:p w14:paraId="10356B3E" w14:textId="77777777" w:rsidR="00D0351B" w:rsidRPr="00C43664" w:rsidRDefault="00D0351B" w:rsidP="00C43664">
            <w:pPr>
              <w:jc w:val="both"/>
              <w:rPr>
                <w:b/>
                <w:sz w:val="18"/>
                <w:szCs w:val="18"/>
              </w:rPr>
            </w:pPr>
            <w:r w:rsidRPr="00C43664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134" w:type="dxa"/>
            <w:gridSpan w:val="4"/>
            <w:shd w:val="clear" w:color="auto" w:fill="F7CAAC"/>
          </w:tcPr>
          <w:p w14:paraId="6C5FF5F3" w14:textId="77777777" w:rsidR="00D0351B" w:rsidRPr="00C43664" w:rsidRDefault="00D0351B" w:rsidP="00C43664">
            <w:pPr>
              <w:jc w:val="both"/>
              <w:rPr>
                <w:b/>
                <w:sz w:val="18"/>
                <w:szCs w:val="18"/>
              </w:rPr>
            </w:pPr>
            <w:r w:rsidRPr="00C43664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09" w:type="dxa"/>
            <w:gridSpan w:val="5"/>
            <w:shd w:val="clear" w:color="auto" w:fill="F7CAAC"/>
          </w:tcPr>
          <w:p w14:paraId="386B4F9B" w14:textId="77777777" w:rsidR="00D0351B" w:rsidRPr="00C43664" w:rsidRDefault="00D0351B" w:rsidP="00C43664">
            <w:pPr>
              <w:jc w:val="both"/>
              <w:rPr>
                <w:b/>
                <w:sz w:val="18"/>
                <w:szCs w:val="18"/>
              </w:rPr>
            </w:pPr>
            <w:r w:rsidRPr="00C43664">
              <w:rPr>
                <w:b/>
                <w:sz w:val="18"/>
                <w:szCs w:val="18"/>
              </w:rPr>
              <w:t>způsob  ověř.</w:t>
            </w:r>
          </w:p>
        </w:tc>
        <w:tc>
          <w:tcPr>
            <w:tcW w:w="567" w:type="dxa"/>
            <w:gridSpan w:val="3"/>
            <w:shd w:val="clear" w:color="auto" w:fill="F7CAAC"/>
          </w:tcPr>
          <w:p w14:paraId="07D9CF8B" w14:textId="77777777" w:rsidR="00D0351B" w:rsidRPr="00C43664" w:rsidRDefault="00D0351B" w:rsidP="00C43664">
            <w:pPr>
              <w:jc w:val="both"/>
              <w:rPr>
                <w:b/>
                <w:sz w:val="18"/>
                <w:szCs w:val="18"/>
              </w:rPr>
            </w:pPr>
            <w:r w:rsidRPr="00C43664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4394" w:type="dxa"/>
            <w:gridSpan w:val="4"/>
            <w:shd w:val="clear" w:color="auto" w:fill="F7CAAC"/>
          </w:tcPr>
          <w:p w14:paraId="49FBBFFE" w14:textId="77777777" w:rsidR="00D0351B" w:rsidRPr="00C43664" w:rsidRDefault="00D0351B" w:rsidP="00C43664">
            <w:pPr>
              <w:jc w:val="both"/>
              <w:rPr>
                <w:b/>
                <w:sz w:val="18"/>
                <w:szCs w:val="18"/>
              </w:rPr>
            </w:pPr>
            <w:r w:rsidRPr="00C43664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67" w:type="dxa"/>
            <w:gridSpan w:val="3"/>
            <w:shd w:val="clear" w:color="auto" w:fill="F7CAAC"/>
          </w:tcPr>
          <w:p w14:paraId="5A014B76" w14:textId="77777777" w:rsidR="00D0351B" w:rsidRDefault="00D0351B" w:rsidP="00C43664">
            <w:pPr>
              <w:jc w:val="both"/>
              <w:rPr>
                <w:b/>
                <w:sz w:val="18"/>
                <w:szCs w:val="18"/>
              </w:rPr>
            </w:pPr>
            <w:r w:rsidRPr="00C43664">
              <w:rPr>
                <w:b/>
                <w:sz w:val="18"/>
                <w:szCs w:val="18"/>
              </w:rPr>
              <w:t>dop. roč./</w:t>
            </w:r>
          </w:p>
          <w:p w14:paraId="7EB8E60C" w14:textId="77777777" w:rsidR="00D0351B" w:rsidRPr="00C43664" w:rsidRDefault="00D0351B" w:rsidP="00C43664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C43664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165E680D" w14:textId="77777777" w:rsidR="00D0351B" w:rsidRPr="00C43664" w:rsidRDefault="00D0351B" w:rsidP="00C43664">
            <w:pPr>
              <w:jc w:val="both"/>
              <w:rPr>
                <w:b/>
                <w:sz w:val="18"/>
                <w:szCs w:val="18"/>
              </w:rPr>
            </w:pPr>
            <w:r w:rsidRPr="00C43664">
              <w:rPr>
                <w:b/>
                <w:sz w:val="18"/>
                <w:szCs w:val="18"/>
              </w:rPr>
              <w:t xml:space="preserve">profil. </w:t>
            </w:r>
            <w:proofErr w:type="gramStart"/>
            <w:r w:rsidRPr="00C43664">
              <w:rPr>
                <w:b/>
                <w:sz w:val="18"/>
                <w:szCs w:val="18"/>
              </w:rPr>
              <w:t>základ</w:t>
            </w:r>
            <w:proofErr w:type="gramEnd"/>
          </w:p>
        </w:tc>
      </w:tr>
      <w:tr w:rsidR="001A4466" w:rsidRPr="00C22B84" w14:paraId="7DDB2194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79BB4C20" w14:textId="77777777" w:rsidR="001A4466" w:rsidRPr="003D6AB6" w:rsidRDefault="006743C1" w:rsidP="0098158F">
            <w:hyperlink w:anchor="Tech_měř" w:history="1">
              <w:r w:rsidR="001A4466" w:rsidRPr="00F3099D">
                <w:rPr>
                  <w:rStyle w:val="Hypertextovodkaz"/>
                </w:rPr>
                <w:t>Technické měření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21644ECE" w14:textId="77777777" w:rsidR="001A4466" w:rsidRDefault="001A4466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02FECF6" w14:textId="77777777" w:rsidR="001A4466" w:rsidRPr="00915586" w:rsidRDefault="001A4466" w:rsidP="00C43664">
            <w:pPr>
              <w:jc w:val="both"/>
            </w:pPr>
            <w:r w:rsidRPr="00915586"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69A24EB7" w14:textId="77777777" w:rsidR="001A4466" w:rsidRPr="0091558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12B2A8E9" w14:textId="77777777" w:rsidR="001A4466" w:rsidRPr="003D6AB6" w:rsidRDefault="006743C1" w:rsidP="00CC7F5E">
            <w:pPr>
              <w:rPr>
                <w:b/>
              </w:rPr>
            </w:pPr>
            <w:hyperlink w:anchor="Pata" w:history="1">
              <w:r w:rsidR="001A4466" w:rsidRPr="00FB237C">
                <w:rPr>
                  <w:rStyle w:val="Hypertextovodkaz"/>
                  <w:b/>
                </w:rPr>
                <w:t>doc. Dr. Ing. Vladimír Pata</w:t>
              </w:r>
            </w:hyperlink>
            <w:r w:rsidR="001A4466">
              <w:rPr>
                <w:b/>
              </w:rPr>
              <w:t xml:space="preserve"> </w:t>
            </w:r>
            <w:r w:rsidR="001A4466" w:rsidRPr="003471D7">
              <w:t>(100% p)</w:t>
            </w:r>
          </w:p>
          <w:p w14:paraId="6B06B1BB" w14:textId="77777777" w:rsidR="001A4466" w:rsidRPr="003D6AB6" w:rsidRDefault="001A4466" w:rsidP="00CC7F5E"/>
        </w:tc>
        <w:tc>
          <w:tcPr>
            <w:tcW w:w="567" w:type="dxa"/>
            <w:gridSpan w:val="3"/>
            <w:shd w:val="clear" w:color="auto" w:fill="auto"/>
          </w:tcPr>
          <w:p w14:paraId="7ADD50E3" w14:textId="77777777" w:rsidR="001A4466" w:rsidRDefault="001A4466" w:rsidP="00C43664">
            <w:r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774FB58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ZT</w:t>
            </w:r>
          </w:p>
        </w:tc>
      </w:tr>
      <w:tr w:rsidR="001A4466" w:rsidRPr="00C22B84" w14:paraId="02DF69FE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AA416F6" w14:textId="77777777" w:rsidR="001A4466" w:rsidRPr="003D6AB6" w:rsidRDefault="006743C1" w:rsidP="0098158F">
            <w:hyperlink w:anchor="Technologie_I" w:history="1">
              <w:r w:rsidR="001A4466" w:rsidRPr="00F3099D">
                <w:rPr>
                  <w:rStyle w:val="Hypertextovodkaz"/>
                </w:rPr>
                <w:t>Technologie 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6411C04B" w14:textId="77777777" w:rsidR="001A4466" w:rsidRDefault="001A4466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180AF0CA" w14:textId="77777777" w:rsidR="001A4466" w:rsidRPr="00915586" w:rsidRDefault="001A4466" w:rsidP="00C43664">
            <w:pPr>
              <w:jc w:val="both"/>
            </w:pPr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6C42C4D" w14:textId="77777777" w:rsidR="001A4466" w:rsidRPr="0091558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5EE48BA5" w14:textId="77777777" w:rsidR="001A4466" w:rsidRPr="003D6AB6" w:rsidRDefault="006743C1" w:rsidP="00CC7F5E">
            <w:pPr>
              <w:rPr>
                <w:b/>
              </w:rPr>
            </w:pPr>
            <w:hyperlink w:anchor="Řezníček" w:history="1">
              <w:r w:rsidR="001A4466" w:rsidRPr="00FB237C">
                <w:rPr>
                  <w:rStyle w:val="Hypertextovodkaz"/>
                  <w:b/>
                </w:rPr>
                <w:t>Ing. Martin Řezníček, Ph.D.</w:t>
              </w:r>
            </w:hyperlink>
            <w:r w:rsidR="001A4466">
              <w:rPr>
                <w:b/>
              </w:rPr>
              <w:t xml:space="preserve"> </w:t>
            </w:r>
            <w:r w:rsidR="001A4466" w:rsidRPr="003471D7">
              <w:t>(100% p)</w:t>
            </w:r>
          </w:p>
          <w:p w14:paraId="00CE1495" w14:textId="77777777" w:rsidR="001A4466" w:rsidRPr="003D6AB6" w:rsidRDefault="001A4466" w:rsidP="00CC7F5E"/>
        </w:tc>
        <w:tc>
          <w:tcPr>
            <w:tcW w:w="567" w:type="dxa"/>
            <w:gridSpan w:val="3"/>
            <w:shd w:val="clear" w:color="auto" w:fill="auto"/>
          </w:tcPr>
          <w:p w14:paraId="7CF85139" w14:textId="77777777" w:rsidR="001A4466" w:rsidRDefault="001A4466" w:rsidP="00C43664">
            <w:r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D50E148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427A1BC0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4FF1D8CA" w14:textId="77777777" w:rsidR="001A4466" w:rsidRPr="003D6AB6" w:rsidRDefault="006743C1" w:rsidP="0098158F">
            <w:hyperlink w:anchor="FEM" w:history="1">
              <w:r w:rsidR="001A4466" w:rsidRPr="00693C91">
                <w:rPr>
                  <w:rStyle w:val="Hypertextovodkaz"/>
                </w:rPr>
                <w:t>FEM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0C169AF9" w14:textId="77777777" w:rsidR="001A4466" w:rsidRDefault="001A4466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5A4407EA" w14:textId="77777777" w:rsidR="001A4466" w:rsidRPr="0091558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EF08474" w14:textId="77777777" w:rsidR="001A446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6C165E48" w14:textId="77777777" w:rsidR="001A4466" w:rsidRPr="003D6AB6" w:rsidRDefault="006743C1" w:rsidP="00CC7F5E">
            <w:hyperlink w:anchor="Javořík" w:history="1">
              <w:r w:rsidR="001A4466" w:rsidRPr="00FB237C">
                <w:rPr>
                  <w:rStyle w:val="Hypertextovodkaz"/>
                  <w:b/>
                </w:rPr>
                <w:t>doc. Ing. Jakub Javořík, Ph.D.</w:t>
              </w:r>
            </w:hyperlink>
            <w:r w:rsidR="001A4466" w:rsidRPr="003D6AB6">
              <w:t xml:space="preserve"> </w:t>
            </w:r>
            <w:r w:rsidR="001A4466">
              <w:t>(100% p)</w:t>
            </w:r>
          </w:p>
          <w:p w14:paraId="312BF202" w14:textId="77777777" w:rsidR="001A4466" w:rsidRPr="003D6AB6" w:rsidRDefault="001A4466" w:rsidP="00CC7F5E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7DF00852" w14:textId="77777777" w:rsidR="001A4466" w:rsidRDefault="001A4466" w:rsidP="00C43664">
            <w:r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C7C2A92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7F596034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61876033" w14:textId="77777777" w:rsidR="001A4466" w:rsidRPr="003D6AB6" w:rsidRDefault="006743C1" w:rsidP="0098158F">
            <w:hyperlink w:anchor="Části_strojů" w:history="1">
              <w:r w:rsidR="001A4466" w:rsidRPr="00693C91">
                <w:rPr>
                  <w:rStyle w:val="Hypertextovodkaz"/>
                </w:rPr>
                <w:t>Části strojů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2182815C" w14:textId="77777777" w:rsidR="001A4466" w:rsidRDefault="001A4466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6A9716D" w14:textId="77777777" w:rsidR="001A4466" w:rsidRPr="0091558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4D71359E" w14:textId="77777777" w:rsidR="001A446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0B22D222" w14:textId="77777777" w:rsidR="001A4466" w:rsidRPr="003D6AB6" w:rsidRDefault="006743C1" w:rsidP="00CC7F5E">
            <w:hyperlink w:anchor="Rusnáková" w:history="1">
              <w:r w:rsidR="001A4466" w:rsidRPr="00FB237C">
                <w:rPr>
                  <w:rStyle w:val="Hypertextovodkaz"/>
                  <w:b/>
                </w:rPr>
                <w:t>doc. Ing. Soňa Rusnáková, Ph.D.</w:t>
              </w:r>
            </w:hyperlink>
            <w:r w:rsidR="001A4466" w:rsidRPr="003D6AB6">
              <w:rPr>
                <w:b/>
              </w:rPr>
              <w:t xml:space="preserve"> </w:t>
            </w:r>
            <w:r w:rsidR="001A4466" w:rsidRPr="003471D7">
              <w:t>(100% p)</w:t>
            </w:r>
            <w:r w:rsidR="001A4466" w:rsidRPr="003D6AB6">
              <w:t xml:space="preserve"> </w:t>
            </w:r>
          </w:p>
          <w:p w14:paraId="51E40CC3" w14:textId="77777777" w:rsidR="001A4466" w:rsidRPr="003D6AB6" w:rsidRDefault="001A4466" w:rsidP="00CC7F5E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34CA6756" w14:textId="77777777" w:rsidR="001A4466" w:rsidRDefault="001A4466" w:rsidP="00C43664">
            <w:r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3EB278E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52529554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22CCA121" w14:textId="77777777" w:rsidR="001A4466" w:rsidRPr="003D6AB6" w:rsidRDefault="006743C1" w:rsidP="0098158F">
            <w:hyperlink w:anchor="Technologie_II" w:history="1">
              <w:r w:rsidR="001A4466" w:rsidRPr="00693C91">
                <w:rPr>
                  <w:rStyle w:val="Hypertextovodkaz"/>
                </w:rPr>
                <w:t>Technologie II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1F4E3ABE" w14:textId="77777777" w:rsidR="001A4466" w:rsidRDefault="001A4466" w:rsidP="00C43664">
            <w:r>
              <w:t>20p+0s+0l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17305701" w14:textId="77777777" w:rsidR="001A4466" w:rsidRPr="0091558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34867BE2" w14:textId="77777777" w:rsidR="001A4466" w:rsidRDefault="001A4466" w:rsidP="00C43664">
            <w:pPr>
              <w:jc w:val="center"/>
            </w:pPr>
            <w:r>
              <w:t>5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264B619F" w14:textId="77777777" w:rsidR="001A4466" w:rsidRDefault="006743C1" w:rsidP="00CC7F5E">
            <w:pPr>
              <w:rPr>
                <w:b/>
              </w:rPr>
            </w:pPr>
            <w:hyperlink w:anchor="Kocman" w:history="1">
              <w:r w:rsidR="001A4466" w:rsidRPr="00FB237C">
                <w:rPr>
                  <w:rStyle w:val="Hypertextovodkaz"/>
                  <w:b/>
                </w:rPr>
                <w:t>prof. Ing. Karel Kocman, DrSc.</w:t>
              </w:r>
            </w:hyperlink>
            <w:r w:rsidR="001A4466" w:rsidRPr="003D6AB6">
              <w:rPr>
                <w:b/>
              </w:rPr>
              <w:t xml:space="preserve"> </w:t>
            </w:r>
            <w:r w:rsidR="001A4466" w:rsidRPr="003471D7">
              <w:t>(50% p)</w:t>
            </w:r>
            <w:r w:rsidR="001A4466" w:rsidRPr="003D6AB6">
              <w:rPr>
                <w:b/>
              </w:rPr>
              <w:t xml:space="preserve"> </w:t>
            </w:r>
          </w:p>
          <w:p w14:paraId="34ECE668" w14:textId="77777777" w:rsidR="001A4466" w:rsidRPr="003D6AB6" w:rsidRDefault="006743C1" w:rsidP="00CC7F5E">
            <w:pPr>
              <w:rPr>
                <w:b/>
              </w:rPr>
            </w:pPr>
            <w:hyperlink w:anchor="Sýkorová" w:history="1">
              <w:r w:rsidR="001A4466" w:rsidRPr="00FB237C">
                <w:rPr>
                  <w:rStyle w:val="Hypertextovodkaz"/>
                </w:rPr>
                <w:t>doc. Ing. Libuše Sýkorová, Ph.D.</w:t>
              </w:r>
            </w:hyperlink>
            <w:r w:rsidR="001A4466" w:rsidRPr="00452A77">
              <w:t xml:space="preserve"> (50%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F4FEEDB" w14:textId="77777777" w:rsidR="001A4466" w:rsidRDefault="001A4466" w:rsidP="00C43664">
            <w:r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88B47E9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ZT</w:t>
            </w:r>
          </w:p>
        </w:tc>
      </w:tr>
      <w:tr w:rsidR="001A4466" w:rsidRPr="00C22B84" w14:paraId="3CB35461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45378FA2" w14:textId="77777777" w:rsidR="001A4466" w:rsidRPr="003D6AB6" w:rsidRDefault="006743C1" w:rsidP="0098158F">
            <w:hyperlink w:anchor="Říz_technol_proc" w:history="1">
              <w:r w:rsidR="001A4466" w:rsidRPr="00693C91">
                <w:rPr>
                  <w:rStyle w:val="Hypertextovodkaz"/>
                </w:rPr>
                <w:t>Řízení technologických procesů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7F8E04B4" w14:textId="77777777" w:rsidR="001A4466" w:rsidRDefault="001A4466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065758D7" w14:textId="77777777" w:rsidR="001A4466" w:rsidRPr="0091558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FF7F5DD" w14:textId="77777777" w:rsidR="001A446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469FFD3F" w14:textId="77777777" w:rsidR="001A4466" w:rsidRPr="003D6AB6" w:rsidRDefault="006743C1" w:rsidP="00CC7F5E">
            <w:pPr>
              <w:rPr>
                <w:b/>
              </w:rPr>
            </w:pPr>
            <w:hyperlink w:anchor="Gazdoš" w:history="1">
              <w:r w:rsidR="001A4466" w:rsidRPr="00FB237C">
                <w:rPr>
                  <w:rStyle w:val="Hypertextovodkaz"/>
                  <w:b/>
                </w:rPr>
                <w:t>doc. Ing. František Gazdoš, Ph.D.</w:t>
              </w:r>
            </w:hyperlink>
            <w:r w:rsidR="001A4466">
              <w:rPr>
                <w:b/>
              </w:rPr>
              <w:t xml:space="preserve"> </w:t>
            </w:r>
            <w:r w:rsidR="001A4466" w:rsidRPr="003471D7">
              <w:t>(100%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02C32B30" w14:textId="77777777" w:rsidR="001A4466" w:rsidRDefault="001A4466" w:rsidP="00C43664">
            <w:r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45C86FD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1F5D5927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46B8EE1F" w14:textId="77777777" w:rsidR="001A4466" w:rsidRPr="003D6AB6" w:rsidRDefault="006743C1" w:rsidP="0098158F">
            <w:hyperlink w:anchor="CAM_I" w:history="1">
              <w:r w:rsidR="001A4466" w:rsidRPr="00F3099D">
                <w:rPr>
                  <w:rStyle w:val="Hypertextovodkaz"/>
                </w:rPr>
                <w:t>CAM 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3F93EFC8" w14:textId="77777777" w:rsidR="001A4466" w:rsidRDefault="001A4466" w:rsidP="00C43664">
            <w:r>
              <w:t>0p+0s+8l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962A14D" w14:textId="77777777" w:rsidR="001A4466" w:rsidRPr="00915586" w:rsidRDefault="001A4466" w:rsidP="00C43664">
            <w:pPr>
              <w:jc w:val="both"/>
            </w:pPr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47D2D20D" w14:textId="77777777" w:rsidR="001A4466" w:rsidRDefault="001A4466" w:rsidP="00C43664">
            <w:pPr>
              <w:jc w:val="center"/>
            </w:pPr>
            <w: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7DD116B5" w14:textId="77777777" w:rsidR="001A4466" w:rsidRPr="003D6AB6" w:rsidRDefault="006743C1" w:rsidP="00CC7F5E">
            <w:pPr>
              <w:rPr>
                <w:b/>
              </w:rPr>
            </w:pPr>
            <w:hyperlink w:anchor="Bílek" w:history="1">
              <w:r w:rsidR="001A4466" w:rsidRPr="00FB237C">
                <w:rPr>
                  <w:rStyle w:val="Hypertextovodkaz"/>
                  <w:b/>
                </w:rPr>
                <w:t>Ing. Ondřej Bílek, Ph.D.</w:t>
              </w:r>
            </w:hyperlink>
            <w:r w:rsidR="001A4466">
              <w:rPr>
                <w:b/>
              </w:rPr>
              <w:t xml:space="preserve"> </w:t>
            </w:r>
            <w:r w:rsidR="001A4466" w:rsidRPr="003471D7">
              <w:t>(100% l)</w:t>
            </w:r>
          </w:p>
          <w:p w14:paraId="596123B9" w14:textId="77777777" w:rsidR="001A4466" w:rsidRPr="003D6AB6" w:rsidRDefault="001A4466" w:rsidP="00CC7F5E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7EA467B7" w14:textId="77777777" w:rsidR="001A4466" w:rsidRDefault="001A4466" w:rsidP="00C43664">
            <w:r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42BCCD2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7C235B90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B31DDDF" w14:textId="77777777" w:rsidR="001A4466" w:rsidRPr="003D6AB6" w:rsidRDefault="006743C1" w:rsidP="0098158F">
            <w:hyperlink w:anchor="Optimal_výr_proc_I" w:history="1">
              <w:r w:rsidR="001A4466" w:rsidRPr="004129A9">
                <w:rPr>
                  <w:rStyle w:val="Hypertextovodkaz"/>
                </w:rPr>
                <w:t>Optimalizace výrobních procesů 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23199067" w14:textId="77777777" w:rsidR="001A4466" w:rsidRDefault="001A4466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6C57179" w14:textId="77777777" w:rsidR="001A4466" w:rsidRPr="00915586" w:rsidRDefault="001A4466" w:rsidP="00C43664">
            <w:pPr>
              <w:jc w:val="both"/>
            </w:pPr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F9EEF51" w14:textId="77777777" w:rsidR="001A4466" w:rsidRPr="0091558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0F4FF7C1" w14:textId="77777777" w:rsidR="001A4466" w:rsidRPr="003D6AB6" w:rsidRDefault="006743C1" w:rsidP="00CC7F5E">
            <w:hyperlink w:anchor="Baďurová" w:history="1">
              <w:r w:rsidR="001A4466" w:rsidRPr="00FB237C">
                <w:rPr>
                  <w:rStyle w:val="Hypertextovodkaz"/>
                </w:rPr>
                <w:t>Ing. Jitka Baďurová, Ph.D.</w:t>
              </w:r>
            </w:hyperlink>
            <w:r w:rsidR="001A4466">
              <w:t xml:space="preserve"> (100%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09E06E60" w14:textId="77777777" w:rsidR="001A4466" w:rsidRDefault="001A4466" w:rsidP="00C43664"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1F70264" w14:textId="77777777" w:rsidR="001A4466" w:rsidRPr="00C22B84" w:rsidRDefault="001A4466" w:rsidP="00C43664">
            <w:pPr>
              <w:jc w:val="center"/>
            </w:pPr>
          </w:p>
        </w:tc>
      </w:tr>
      <w:tr w:rsidR="001A4466" w:rsidRPr="00C22B84" w14:paraId="46B0A89B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737CAE14" w14:textId="77777777" w:rsidR="001A4466" w:rsidRPr="003D6AB6" w:rsidRDefault="006743C1" w:rsidP="0098158F">
            <w:hyperlink w:anchor="Tep_úpr_kovů" w:history="1">
              <w:r w:rsidR="001A4466" w:rsidRPr="00F3099D">
                <w:rPr>
                  <w:rStyle w:val="Hypertextovodkaz"/>
                </w:rPr>
                <w:t>Tepelné úpravy kovů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112F3579" w14:textId="77777777" w:rsidR="001A4466" w:rsidRDefault="001A4466" w:rsidP="00C43664">
            <w:r>
              <w:t>12p+0</w:t>
            </w:r>
            <w:r w:rsidR="0027226F">
              <w:t>s</w:t>
            </w:r>
            <w:r>
              <w:t>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5B230E57" w14:textId="77777777" w:rsidR="001A4466" w:rsidRPr="00915586" w:rsidRDefault="001A4466" w:rsidP="00C43664">
            <w:pPr>
              <w:jc w:val="both"/>
            </w:pPr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6AE9FFF6" w14:textId="77777777" w:rsidR="001A4466" w:rsidRPr="00915586" w:rsidRDefault="001A4466" w:rsidP="00C43664">
            <w:pPr>
              <w:jc w:val="center"/>
            </w:pPr>
            <w:r>
              <w:t>3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2E0D70D6" w14:textId="77777777" w:rsidR="001A4466" w:rsidRPr="003D6AB6" w:rsidRDefault="006743C1" w:rsidP="00CC7F5E">
            <w:pPr>
              <w:rPr>
                <w:b/>
              </w:rPr>
            </w:pPr>
            <w:hyperlink w:anchor="Ovsík" w:history="1">
              <w:r w:rsidR="001A4466" w:rsidRPr="00FB237C">
                <w:rPr>
                  <w:rStyle w:val="Hypertextovodkaz"/>
                </w:rPr>
                <w:t>Ing. Martin Ovsík, Ph.D.</w:t>
              </w:r>
            </w:hyperlink>
            <w:r w:rsidR="001A4466">
              <w:rPr>
                <w:b/>
              </w:rPr>
              <w:t xml:space="preserve"> </w:t>
            </w:r>
            <w:r w:rsidR="001A4466" w:rsidRPr="003471D7">
              <w:t>(100% p)</w:t>
            </w:r>
          </w:p>
          <w:p w14:paraId="54AE8DF1" w14:textId="77777777" w:rsidR="001A4466" w:rsidRPr="003D6AB6" w:rsidRDefault="001A4466" w:rsidP="00CC7F5E"/>
        </w:tc>
        <w:tc>
          <w:tcPr>
            <w:tcW w:w="567" w:type="dxa"/>
            <w:gridSpan w:val="3"/>
            <w:shd w:val="clear" w:color="auto" w:fill="auto"/>
          </w:tcPr>
          <w:p w14:paraId="47884C57" w14:textId="77777777" w:rsidR="001A4466" w:rsidRDefault="001A4466" w:rsidP="00C43664"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2E56DC3" w14:textId="77777777" w:rsidR="001A4466" w:rsidRPr="00C22B84" w:rsidRDefault="001A4466" w:rsidP="00C43664">
            <w:pPr>
              <w:jc w:val="center"/>
            </w:pPr>
          </w:p>
        </w:tc>
      </w:tr>
      <w:tr w:rsidR="001A4466" w:rsidRPr="00C22B84" w14:paraId="0DBA0310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02412930" w14:textId="77777777" w:rsidR="001A4466" w:rsidRPr="003D6AB6" w:rsidRDefault="006743C1" w:rsidP="0098158F">
            <w:hyperlink w:anchor="Obor_sem" w:history="1">
              <w:r w:rsidR="001A4466" w:rsidRPr="00F3099D">
                <w:rPr>
                  <w:rStyle w:val="Hypertextovodkaz"/>
                </w:rPr>
                <w:t>Oborový seminář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18D5D8FA" w14:textId="77777777" w:rsidR="001A4466" w:rsidRPr="00254127" w:rsidRDefault="001A4466" w:rsidP="00C43664">
            <w:r>
              <w:t>16</w:t>
            </w:r>
            <w:r w:rsidRPr="00254127">
              <w:t>p+</w:t>
            </w:r>
            <w:r>
              <w:t>0</w:t>
            </w:r>
            <w:r w:rsidRPr="00254127">
              <w:t>s+0</w:t>
            </w:r>
            <w:r>
              <w:t>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5EF1ADB0" w14:textId="77777777" w:rsidR="001A4466" w:rsidRPr="00254127" w:rsidRDefault="001A4466" w:rsidP="00C43664">
            <w:pPr>
              <w:jc w:val="both"/>
            </w:pPr>
            <w:r w:rsidRPr="00254127">
              <w:t>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8A112A0" w14:textId="77777777" w:rsidR="001A4466" w:rsidRPr="00254127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56546E39" w14:textId="77777777" w:rsidR="001A4466" w:rsidRPr="007E65BD" w:rsidRDefault="006743C1" w:rsidP="00CC7F5E">
            <w:hyperlink w:anchor="Hausnerová" w:history="1">
              <w:r w:rsidR="001A4466" w:rsidRPr="007E65BD">
                <w:rPr>
                  <w:rStyle w:val="Hypertextovodkaz"/>
                  <w:b/>
                </w:rPr>
                <w:t>prof. Ing. Berenika Hausnerová, Ph.D.</w:t>
              </w:r>
            </w:hyperlink>
            <w:r w:rsidR="001A4466" w:rsidRPr="007E65BD">
              <w:rPr>
                <w:b/>
              </w:rPr>
              <w:t xml:space="preserve"> </w:t>
            </w:r>
            <w:r w:rsidR="001A4466" w:rsidRPr="007E65BD">
              <w:t>(100% p)</w:t>
            </w:r>
          </w:p>
          <w:p w14:paraId="00156258" w14:textId="77777777" w:rsidR="001A4466" w:rsidRPr="00867718" w:rsidRDefault="001A4466" w:rsidP="00CC7F5E">
            <w:pPr>
              <w:rPr>
                <w:sz w:val="19"/>
                <w:szCs w:val="19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4F6A7115" w14:textId="77777777" w:rsidR="001A4466" w:rsidRPr="00254127" w:rsidRDefault="001A4466" w:rsidP="00C43664">
            <w:r w:rsidRPr="00254127"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181056D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0F548E9D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341435D6" w14:textId="77777777" w:rsidR="001A4466" w:rsidRPr="003D6AB6" w:rsidRDefault="006743C1" w:rsidP="0098158F">
            <w:hyperlink w:anchor="Výr_stroje_a_roboty" w:history="1">
              <w:r w:rsidR="001A4466" w:rsidRPr="00F3099D">
                <w:rPr>
                  <w:rStyle w:val="Hypertextovodkaz"/>
                </w:rPr>
                <w:t>Výrobní stroje a roboty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06620EFD" w14:textId="77777777" w:rsidR="001A4466" w:rsidRDefault="001A4466" w:rsidP="00C43664">
            <w:r>
              <w:t>20p+0s+0l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7AE5B4E2" w14:textId="77777777" w:rsidR="001A446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9592C0D" w14:textId="77777777" w:rsidR="001A4466" w:rsidRDefault="001A4466" w:rsidP="00C43664">
            <w:pPr>
              <w:jc w:val="center"/>
            </w:pPr>
            <w:r>
              <w:t>5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4CFBC291" w14:textId="77777777" w:rsidR="001A4466" w:rsidRPr="003D6AB6" w:rsidRDefault="006743C1" w:rsidP="00CC7F5E">
            <w:hyperlink w:anchor="Staněk" w:history="1">
              <w:r w:rsidR="001A4466" w:rsidRPr="00FB237C">
                <w:rPr>
                  <w:rStyle w:val="Hypertextovodkaz"/>
                  <w:b/>
                </w:rPr>
                <w:t>doc. Ing. Michal Staněk, Ph.D.</w:t>
              </w:r>
            </w:hyperlink>
            <w:r w:rsidR="001A4466" w:rsidRPr="003D6AB6">
              <w:rPr>
                <w:b/>
              </w:rPr>
              <w:t xml:space="preserve"> </w:t>
            </w:r>
            <w:r w:rsidR="001A4466" w:rsidRPr="003471D7">
              <w:t>(100% p)</w:t>
            </w:r>
          </w:p>
          <w:p w14:paraId="71641854" w14:textId="77777777" w:rsidR="001A4466" w:rsidRPr="003D6AB6" w:rsidRDefault="001A4466" w:rsidP="00CC7F5E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28063EAF" w14:textId="77777777" w:rsidR="001A4466" w:rsidRDefault="001A4466" w:rsidP="00C43664">
            <w:pPr>
              <w:jc w:val="both"/>
            </w:pPr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29F9645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6D3F1B00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39EFE3B1" w14:textId="77777777" w:rsidR="001A4466" w:rsidRPr="003D6AB6" w:rsidRDefault="006743C1" w:rsidP="0098158F">
            <w:hyperlink w:anchor="Technologie_III" w:history="1">
              <w:r w:rsidR="001A4466" w:rsidRPr="00F3099D">
                <w:rPr>
                  <w:rStyle w:val="Hypertextovodkaz"/>
                </w:rPr>
                <w:t>Technologie III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42FEE228" w14:textId="77777777" w:rsidR="001A4466" w:rsidRDefault="001A4466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4736DEBD" w14:textId="77777777" w:rsidR="001A446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F0BDA12" w14:textId="77777777" w:rsidR="001A446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24B99D1D" w14:textId="77777777" w:rsidR="001A4466" w:rsidRPr="003D6AB6" w:rsidRDefault="006743C1" w:rsidP="00CC7F5E">
            <w:pPr>
              <w:rPr>
                <w:b/>
              </w:rPr>
            </w:pPr>
            <w:hyperlink w:anchor="Bílek" w:history="1">
              <w:r w:rsidR="001A4466" w:rsidRPr="00FB237C">
                <w:rPr>
                  <w:rStyle w:val="Hypertextovodkaz"/>
                  <w:b/>
                </w:rPr>
                <w:t>Ing. Ondřej Bílek, Ph.D.</w:t>
              </w:r>
            </w:hyperlink>
            <w:r w:rsidR="001A4466">
              <w:rPr>
                <w:b/>
              </w:rPr>
              <w:t xml:space="preserve"> </w:t>
            </w:r>
            <w:r w:rsidR="001A4466" w:rsidRPr="003471D7">
              <w:t>(100% p)</w:t>
            </w:r>
          </w:p>
          <w:p w14:paraId="7FCD1A54" w14:textId="77777777" w:rsidR="001A4466" w:rsidRPr="003D6AB6" w:rsidRDefault="001A4466" w:rsidP="00CC7F5E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7A77FC94" w14:textId="77777777" w:rsidR="001A4466" w:rsidRDefault="001A4466" w:rsidP="00C43664">
            <w:pPr>
              <w:jc w:val="both"/>
            </w:pPr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821A18A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7504E7C5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28FBB01C" w14:textId="77777777" w:rsidR="001A4466" w:rsidRPr="00F3099D" w:rsidRDefault="001A4466" w:rsidP="0098158F">
            <w:pPr>
              <w:rPr>
                <w:rStyle w:val="Hypertextovodkaz"/>
              </w:rPr>
            </w:pPr>
            <w:r>
              <w:fldChar w:fldCharType="begin"/>
            </w:r>
            <w:r>
              <w:instrText>HYPERLINK  \l "Povrchy_a_jejich_hodn"</w:instrText>
            </w:r>
            <w:r>
              <w:fldChar w:fldCharType="separate"/>
            </w:r>
            <w:r w:rsidRPr="00F3099D">
              <w:rPr>
                <w:rStyle w:val="Hypertextovodkaz"/>
              </w:rPr>
              <w:t xml:space="preserve">Povrchy a </w:t>
            </w:r>
          </w:p>
          <w:p w14:paraId="5A9FE53B" w14:textId="77777777" w:rsidR="001A4466" w:rsidRPr="003D6AB6" w:rsidRDefault="001A4466" w:rsidP="0098158F">
            <w:r w:rsidRPr="00F3099D">
              <w:rPr>
                <w:rStyle w:val="Hypertextovodkaz"/>
              </w:rPr>
              <w:t>jejich hodnocení</w:t>
            </w:r>
            <w:r>
              <w:fldChar w:fldCharType="end"/>
            </w:r>
          </w:p>
        </w:tc>
        <w:tc>
          <w:tcPr>
            <w:tcW w:w="1134" w:type="dxa"/>
            <w:gridSpan w:val="4"/>
            <w:shd w:val="clear" w:color="auto" w:fill="auto"/>
          </w:tcPr>
          <w:p w14:paraId="4329F814" w14:textId="77777777" w:rsidR="001A4466" w:rsidRDefault="001A4466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3C1EE378" w14:textId="77777777" w:rsidR="001A446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08094205" w14:textId="77777777" w:rsidR="001A446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663681F8" w14:textId="77777777" w:rsidR="001A4466" w:rsidRDefault="006743C1" w:rsidP="00CC7F5E">
            <w:hyperlink w:anchor="Pata" w:history="1">
              <w:r w:rsidR="001A4466" w:rsidRPr="00FB237C">
                <w:rPr>
                  <w:rStyle w:val="Hypertextovodkaz"/>
                  <w:b/>
                </w:rPr>
                <w:t>doc. Dr. Ing. Vladimír Pata</w:t>
              </w:r>
            </w:hyperlink>
            <w:r w:rsidR="001A4466" w:rsidRPr="003D6AB6">
              <w:rPr>
                <w:b/>
              </w:rPr>
              <w:t xml:space="preserve"> </w:t>
            </w:r>
            <w:r w:rsidR="001A4466" w:rsidRPr="003471D7">
              <w:t>(50% p)</w:t>
            </w:r>
          </w:p>
          <w:p w14:paraId="54250439" w14:textId="77777777" w:rsidR="001A4466" w:rsidRPr="003D6AB6" w:rsidRDefault="006743C1" w:rsidP="00CC7F5E">
            <w:hyperlink w:anchor="Mráček" w:history="1">
              <w:r w:rsidR="001A4466" w:rsidRPr="00FB237C">
                <w:rPr>
                  <w:rStyle w:val="Hypertextovodkaz"/>
                </w:rPr>
                <w:t>doc. Mgr. Aleš Mráček, Ph.D.</w:t>
              </w:r>
            </w:hyperlink>
            <w:r w:rsidR="001A4466">
              <w:rPr>
                <w:b/>
              </w:rPr>
              <w:t xml:space="preserve"> </w:t>
            </w:r>
            <w:r w:rsidR="001A4466" w:rsidRPr="003471D7">
              <w:t>(50%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2B1FE596" w14:textId="77777777" w:rsidR="001A4466" w:rsidRDefault="001A4466" w:rsidP="00C43664">
            <w:pPr>
              <w:jc w:val="both"/>
            </w:pPr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1B76E08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616B951B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83C599E" w14:textId="77777777" w:rsidR="001A4466" w:rsidRPr="003D6AB6" w:rsidRDefault="006743C1" w:rsidP="0098158F">
            <w:hyperlink w:anchor="CAM_II" w:history="1">
              <w:r w:rsidR="001A4466" w:rsidRPr="00F3099D">
                <w:rPr>
                  <w:rStyle w:val="Hypertextovodkaz"/>
                </w:rPr>
                <w:t>CAM II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1E46E648" w14:textId="77777777" w:rsidR="001A4466" w:rsidRDefault="001A4466" w:rsidP="00C43664">
            <w:r>
              <w:t>0p+0s+8l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0FD1081" w14:textId="77777777" w:rsidR="001A4466" w:rsidRDefault="001A4466" w:rsidP="00C43664">
            <w:pPr>
              <w:jc w:val="both"/>
            </w:pPr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276EEF1E" w14:textId="77777777" w:rsidR="001A4466" w:rsidRDefault="001A4466" w:rsidP="00C43664">
            <w:pPr>
              <w:jc w:val="center"/>
            </w:pPr>
            <w: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65D82BF6" w14:textId="77777777" w:rsidR="001A4466" w:rsidRPr="00B737AB" w:rsidRDefault="006743C1" w:rsidP="00CC7F5E">
            <w:hyperlink w:anchor="Bílek" w:history="1">
              <w:r w:rsidR="001A4466" w:rsidRPr="003E5B8B">
                <w:rPr>
                  <w:rStyle w:val="Hypertextovodkaz"/>
                  <w:b/>
                </w:rPr>
                <w:t>Ing. Ondřej Bílek, Ph.D.</w:t>
              </w:r>
            </w:hyperlink>
            <w:r w:rsidR="001A4466" w:rsidRPr="00B737AB">
              <w:t xml:space="preserve"> (100% l)</w:t>
            </w:r>
          </w:p>
          <w:p w14:paraId="311B62F2" w14:textId="77777777" w:rsidR="001A4466" w:rsidRPr="003D6AB6" w:rsidRDefault="001A4466" w:rsidP="00CC7F5E"/>
        </w:tc>
        <w:tc>
          <w:tcPr>
            <w:tcW w:w="567" w:type="dxa"/>
            <w:gridSpan w:val="3"/>
            <w:shd w:val="clear" w:color="auto" w:fill="auto"/>
          </w:tcPr>
          <w:p w14:paraId="02AFAAF2" w14:textId="77777777" w:rsidR="001A4466" w:rsidRDefault="001A4466" w:rsidP="00C43664">
            <w:pPr>
              <w:jc w:val="both"/>
            </w:pPr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83DAEE7" w14:textId="77777777" w:rsidR="001A4466" w:rsidRPr="003E5B8B" w:rsidRDefault="003E5B8B" w:rsidP="00C43664">
            <w:pPr>
              <w:jc w:val="center"/>
              <w:rPr>
                <w:b/>
              </w:rPr>
            </w:pPr>
            <w:r w:rsidRPr="003E5B8B">
              <w:rPr>
                <w:b/>
              </w:rPr>
              <w:t>PZ</w:t>
            </w:r>
          </w:p>
        </w:tc>
      </w:tr>
      <w:tr w:rsidR="001A4466" w:rsidRPr="00C22B84" w14:paraId="46B5E815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77441EB2" w14:textId="77777777" w:rsidR="001A4466" w:rsidRPr="003D6AB6" w:rsidRDefault="006743C1" w:rsidP="0098158F">
            <w:hyperlink w:anchor="Technologie_IV" w:history="1">
              <w:r w:rsidR="001A4466" w:rsidRPr="00F3099D">
                <w:rPr>
                  <w:rStyle w:val="Hypertextovodkaz"/>
                </w:rPr>
                <w:t>Technologie IV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0B5A9677" w14:textId="77777777" w:rsidR="001A4466" w:rsidRDefault="001A4466" w:rsidP="00C43664">
            <w:r>
              <w:t>12p+0s+0l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D4B1A30" w14:textId="77777777" w:rsidR="001A446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35387DCD" w14:textId="77777777" w:rsidR="001A446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533EFD8F" w14:textId="77777777" w:rsidR="001A4466" w:rsidRPr="003D6AB6" w:rsidRDefault="006743C1" w:rsidP="0001734C">
            <w:pPr>
              <w:rPr>
                <w:b/>
              </w:rPr>
            </w:pPr>
            <w:hyperlink w:anchor="Staněk" w:history="1">
              <w:r w:rsidR="001A4466" w:rsidRPr="00FB237C">
                <w:rPr>
                  <w:rStyle w:val="Hypertextovodkaz"/>
                  <w:b/>
                </w:rPr>
                <w:t>doc. Ing. Michal Staněk, Ph.D.</w:t>
              </w:r>
            </w:hyperlink>
            <w:r w:rsidR="001A4466">
              <w:rPr>
                <w:b/>
              </w:rPr>
              <w:t xml:space="preserve"> </w:t>
            </w:r>
            <w:r w:rsidR="001A4466" w:rsidRPr="003471D7">
              <w:t>(100% p)</w:t>
            </w:r>
          </w:p>
          <w:p w14:paraId="329239DB" w14:textId="77777777" w:rsidR="001A4466" w:rsidRPr="00FE1461" w:rsidRDefault="001A4466" w:rsidP="00C43664"/>
        </w:tc>
        <w:tc>
          <w:tcPr>
            <w:tcW w:w="567" w:type="dxa"/>
            <w:gridSpan w:val="3"/>
            <w:shd w:val="clear" w:color="auto" w:fill="auto"/>
          </w:tcPr>
          <w:p w14:paraId="2EC25768" w14:textId="77777777" w:rsidR="001A4466" w:rsidRDefault="001A4466" w:rsidP="00C43664">
            <w:pPr>
              <w:jc w:val="both"/>
            </w:pPr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0A00A3E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1D6B9ADC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4B953556" w14:textId="77777777" w:rsidR="001A4466" w:rsidRPr="003D6AB6" w:rsidRDefault="006743C1" w:rsidP="0098158F">
            <w:hyperlink w:anchor="Tech_v_AJ" w:history="1">
              <w:r w:rsidR="001A4466" w:rsidRPr="00FF0D5B">
                <w:rPr>
                  <w:rStyle w:val="Hypertextovodkaz"/>
                </w:rPr>
                <w:t>Technologie v AJ/</w:t>
              </w:r>
              <w:r w:rsidR="001A4466" w:rsidRPr="00681A8D">
                <w:rPr>
                  <w:rStyle w:val="Hypertextovodkaz"/>
                </w:rPr>
                <w:t xml:space="preserve"> Technology in English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362BF790" w14:textId="77777777" w:rsidR="001A4466" w:rsidRDefault="001A4466" w:rsidP="00C43664">
            <w:pPr>
              <w:jc w:val="both"/>
            </w:pPr>
            <w:r>
              <w:t>0p+9s+0l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4FC5288D" w14:textId="77777777" w:rsidR="001A4466" w:rsidRPr="00915586" w:rsidRDefault="001A4466" w:rsidP="00C43664">
            <w:pPr>
              <w:jc w:val="both"/>
            </w:pPr>
            <w:r>
              <w:t>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9B18FE0" w14:textId="77777777" w:rsidR="001A4466" w:rsidRPr="00915586" w:rsidRDefault="001A4466" w:rsidP="00C43664">
            <w:pPr>
              <w:jc w:val="center"/>
            </w:pPr>
            <w: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0BE95860" w14:textId="77777777" w:rsidR="001A4466" w:rsidRDefault="001A4466" w:rsidP="008A5D3D">
            <w:r w:rsidRPr="00C06B32">
              <w:rPr>
                <w:i/>
              </w:rPr>
              <w:t>Předmět má pro zaměření SP doplňující charakter.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1EFFFBE" w14:textId="77777777" w:rsidR="001A4466" w:rsidRDefault="001A4466" w:rsidP="00C43664">
            <w:pPr>
              <w:jc w:val="both"/>
            </w:pPr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F32DD96" w14:textId="77777777" w:rsidR="001A4466" w:rsidRPr="00C22B84" w:rsidRDefault="001A4466" w:rsidP="00C43664">
            <w:pPr>
              <w:jc w:val="center"/>
            </w:pPr>
          </w:p>
        </w:tc>
      </w:tr>
      <w:tr w:rsidR="001A4466" w:rsidRPr="00C22B84" w14:paraId="150BCF8E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4420BBD2" w14:textId="77777777" w:rsidR="001A4466" w:rsidRPr="003D6AB6" w:rsidRDefault="006743C1" w:rsidP="0098158F">
            <w:hyperlink w:anchor="Nekonv_techno" w:history="1">
              <w:r w:rsidR="001A4466" w:rsidRPr="00F3099D">
                <w:rPr>
                  <w:rStyle w:val="Hypertextovodkaz"/>
                </w:rPr>
                <w:t>Nekonvenční technologie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36D22F39" w14:textId="77777777" w:rsidR="001A4466" w:rsidRDefault="001A4466" w:rsidP="00C43664">
            <w:pPr>
              <w:jc w:val="both"/>
            </w:pPr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386A5F92" w14:textId="77777777" w:rsidR="001A4466" w:rsidRDefault="001A4466" w:rsidP="00C43664">
            <w:pPr>
              <w:jc w:val="both"/>
            </w:pPr>
            <w:r w:rsidRPr="00915586"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63E130EA" w14:textId="77777777" w:rsidR="001A446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511E68C8" w14:textId="77777777" w:rsidR="001A4466" w:rsidRPr="003D6AB6" w:rsidRDefault="006743C1" w:rsidP="00CC7F5E">
            <w:pPr>
              <w:rPr>
                <w:b/>
              </w:rPr>
            </w:pPr>
            <w:hyperlink w:anchor="Sýkorová" w:history="1">
              <w:r w:rsidR="001A4466" w:rsidRPr="00FB237C">
                <w:rPr>
                  <w:rStyle w:val="Hypertextovodkaz"/>
                  <w:b/>
                </w:rPr>
                <w:t>doc. Ing. Libuše Sýkorová, Ph.D.</w:t>
              </w:r>
            </w:hyperlink>
            <w:r w:rsidR="001A4466" w:rsidRPr="003D6AB6">
              <w:rPr>
                <w:b/>
              </w:rPr>
              <w:t xml:space="preserve"> </w:t>
            </w:r>
            <w:r w:rsidR="001A4466" w:rsidRPr="003471D7">
              <w:t>(100%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6A6B074" w14:textId="77777777" w:rsidR="001A4466" w:rsidRDefault="001A4466" w:rsidP="00C43664">
            <w:pPr>
              <w:jc w:val="both"/>
            </w:pPr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3CC05EB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65970FC3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0126437F" w14:textId="77777777" w:rsidR="001A4466" w:rsidRPr="003D6AB6" w:rsidRDefault="006743C1" w:rsidP="0098158F">
            <w:hyperlink w:anchor="Technol_projektování" w:history="1">
              <w:r w:rsidR="001A4466" w:rsidRPr="00F3099D">
                <w:rPr>
                  <w:rStyle w:val="Hypertextovodkaz"/>
                </w:rPr>
                <w:t>Technologické projektování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33F80880" w14:textId="77777777" w:rsidR="001A4466" w:rsidRDefault="001A4466" w:rsidP="00C43664">
            <w:pPr>
              <w:jc w:val="both"/>
            </w:pPr>
            <w:r>
              <w:t>12p+0s+0l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4D6AD42B" w14:textId="77777777" w:rsidR="001A4466" w:rsidRDefault="001A4466" w:rsidP="00C43664">
            <w:pPr>
              <w:jc w:val="both"/>
            </w:pPr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65A4768" w14:textId="77777777" w:rsidR="001A4466" w:rsidRDefault="001A4466" w:rsidP="00C43664">
            <w:pPr>
              <w:jc w:val="center"/>
            </w:pPr>
            <w:r>
              <w:t>3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20723168" w14:textId="77777777" w:rsidR="001A4466" w:rsidRPr="003D6AB6" w:rsidRDefault="006743C1" w:rsidP="00CC7F5E">
            <w:pPr>
              <w:rPr>
                <w:b/>
              </w:rPr>
            </w:pPr>
            <w:hyperlink w:anchor="Sedlačík" w:history="1">
              <w:r w:rsidR="001A4466" w:rsidRPr="00FB237C">
                <w:rPr>
                  <w:rStyle w:val="Hypertextovodkaz"/>
                  <w:b/>
                </w:rPr>
                <w:t>doc. Ing. Michal Sedlačík, Ph.D.</w:t>
              </w:r>
            </w:hyperlink>
            <w:r w:rsidR="001A4466" w:rsidRPr="00FB237C">
              <w:rPr>
                <w:b/>
              </w:rPr>
              <w:t xml:space="preserve"> </w:t>
            </w:r>
            <w:r w:rsidR="001A4466" w:rsidRPr="00FB237C">
              <w:t>(100</w:t>
            </w:r>
            <w:r w:rsidR="001A4466" w:rsidRPr="003471D7">
              <w:t>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7DE2757" w14:textId="77777777" w:rsidR="001A4466" w:rsidRDefault="001A4466" w:rsidP="00C43664">
            <w:pPr>
              <w:jc w:val="both"/>
            </w:pPr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098162B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24717669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6F44A91E" w14:textId="77777777" w:rsidR="001A4466" w:rsidRPr="003D6AB6" w:rsidRDefault="006743C1" w:rsidP="0098158F">
            <w:hyperlink w:anchor="Ročn_projekt" w:history="1">
              <w:r w:rsidR="001A4466" w:rsidRPr="00F3099D">
                <w:rPr>
                  <w:rStyle w:val="Hypertextovodkaz"/>
                </w:rPr>
                <w:t>Ročníkový projekt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3818E42D" w14:textId="77777777" w:rsidR="001A4466" w:rsidRDefault="001A4466" w:rsidP="00C43664">
            <w:pPr>
              <w:jc w:val="both"/>
            </w:pPr>
            <w:r>
              <w:t>0p+0s+16l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DF66AFD" w14:textId="77777777" w:rsidR="001A4466" w:rsidRDefault="001A4466" w:rsidP="00C43664">
            <w:pPr>
              <w:jc w:val="both"/>
            </w:pPr>
            <w:r w:rsidRPr="00915586">
              <w:t>kl</w:t>
            </w:r>
            <w:r>
              <w:t>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6173412D" w14:textId="77777777" w:rsidR="001A446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1D985050" w14:textId="77777777" w:rsidR="001A4466" w:rsidRPr="00FB237C" w:rsidRDefault="006743C1" w:rsidP="00CC7F5E">
            <w:hyperlink w:anchor="Hausnerová" w:history="1">
              <w:r w:rsidR="001A4466" w:rsidRPr="00FB237C">
                <w:rPr>
                  <w:rStyle w:val="Hypertextovodkaz"/>
                  <w:b/>
                </w:rPr>
                <w:t>prof. Ing. Berenika Hausnerová, Ph.D</w:t>
              </w:r>
              <w:r w:rsidR="001A4466" w:rsidRPr="007E65BD">
                <w:rPr>
                  <w:rStyle w:val="Hypertextovodkaz"/>
                  <w:b/>
                </w:rPr>
                <w:t>.</w:t>
              </w:r>
            </w:hyperlink>
            <w:r w:rsidR="001A4466" w:rsidRPr="00FB237C">
              <w:t xml:space="preserve"> (100% l)</w:t>
            </w:r>
          </w:p>
          <w:p w14:paraId="774DD54A" w14:textId="77777777" w:rsidR="001A4466" w:rsidRPr="003D6AB6" w:rsidRDefault="001A4466" w:rsidP="00CC7F5E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7FFC7BFA" w14:textId="77777777" w:rsidR="001A4466" w:rsidRDefault="001A4466" w:rsidP="00C43664">
            <w:pPr>
              <w:jc w:val="both"/>
            </w:pPr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42D2F04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22B84" w14:paraId="5FBD1A82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2FD85856" w14:textId="77777777" w:rsidR="009B20E9" w:rsidRPr="008C5253" w:rsidRDefault="009B20E9" w:rsidP="0098158F">
            <w:pPr>
              <w:rPr>
                <w:rStyle w:val="Hypertextovodkaz"/>
                <w:sz w:val="19"/>
                <w:szCs w:val="19"/>
              </w:rPr>
            </w:pPr>
            <w:r w:rsidRPr="008C5253">
              <w:rPr>
                <w:sz w:val="19"/>
                <w:szCs w:val="19"/>
              </w:rPr>
              <w:fldChar w:fldCharType="begin"/>
            </w:r>
            <w:r w:rsidRPr="008C5253">
              <w:rPr>
                <w:sz w:val="19"/>
                <w:szCs w:val="19"/>
              </w:rPr>
              <w:instrText xml:space="preserve"> HYPERLINK  \l "Navrh_nástr_pro_zprac_polym" </w:instrText>
            </w:r>
            <w:r w:rsidRPr="008C5253">
              <w:rPr>
                <w:sz w:val="19"/>
                <w:szCs w:val="19"/>
              </w:rPr>
              <w:fldChar w:fldCharType="separate"/>
            </w:r>
            <w:r w:rsidR="001A4466" w:rsidRPr="008C5253">
              <w:rPr>
                <w:rStyle w:val="Hypertextovodkaz"/>
                <w:sz w:val="19"/>
                <w:szCs w:val="19"/>
              </w:rPr>
              <w:t>Navrhování nástrojů</w:t>
            </w:r>
          </w:p>
          <w:p w14:paraId="19C1ABF1" w14:textId="77777777" w:rsidR="001A4466" w:rsidRPr="003D6AB6" w:rsidRDefault="001A4466" w:rsidP="0098158F">
            <w:r w:rsidRPr="008C5253">
              <w:rPr>
                <w:rStyle w:val="Hypertextovodkaz"/>
                <w:sz w:val="19"/>
                <w:szCs w:val="19"/>
              </w:rPr>
              <w:t>pro zpracování polymerů</w:t>
            </w:r>
            <w:r w:rsidR="009B20E9" w:rsidRPr="008C5253">
              <w:rPr>
                <w:sz w:val="19"/>
                <w:szCs w:val="19"/>
              </w:rPr>
              <w:fldChar w:fldCharType="end"/>
            </w:r>
          </w:p>
        </w:tc>
        <w:tc>
          <w:tcPr>
            <w:tcW w:w="1134" w:type="dxa"/>
            <w:gridSpan w:val="4"/>
            <w:shd w:val="clear" w:color="auto" w:fill="auto"/>
          </w:tcPr>
          <w:p w14:paraId="35EE0814" w14:textId="77777777" w:rsidR="001A4466" w:rsidRDefault="001A4466" w:rsidP="00C43664">
            <w:pPr>
              <w:jc w:val="both"/>
            </w:pPr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07B8C4B4" w14:textId="77777777" w:rsidR="001A4466" w:rsidRPr="0091558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65EF446" w14:textId="77777777" w:rsidR="001A446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13CDF4D4" w14:textId="77777777" w:rsidR="001A4466" w:rsidRPr="003D6AB6" w:rsidRDefault="006743C1" w:rsidP="00CC7F5E">
            <w:hyperlink w:anchor="Staněk" w:history="1">
              <w:r w:rsidR="001A4466" w:rsidRPr="00FB237C">
                <w:rPr>
                  <w:rStyle w:val="Hypertextovodkaz"/>
                  <w:b/>
                </w:rPr>
                <w:t>doc. Ing. Michal Staněk, Ph.D.</w:t>
              </w:r>
            </w:hyperlink>
            <w:r w:rsidR="001A4466" w:rsidRPr="003471D7">
              <w:t xml:space="preserve"> (100%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F3622DC" w14:textId="77777777" w:rsidR="001A4466" w:rsidRDefault="001A4466" w:rsidP="00C43664">
            <w:pPr>
              <w:jc w:val="both"/>
            </w:pPr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AE43474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ZT</w:t>
            </w:r>
          </w:p>
        </w:tc>
      </w:tr>
      <w:tr w:rsidR="001A4466" w:rsidRPr="00C22B84" w14:paraId="44A6EADF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74AEDB4B" w14:textId="77777777" w:rsidR="001A4466" w:rsidRPr="003D6AB6" w:rsidRDefault="006743C1" w:rsidP="0098158F">
            <w:hyperlink w:anchor="Simul_a_model_tvář_proc" w:history="1">
              <w:r w:rsidR="001A4466" w:rsidRPr="00693C91">
                <w:rPr>
                  <w:rStyle w:val="Hypertextovodkaz"/>
                </w:rPr>
                <w:t>Simulace a modelování tvářecích procesů</w:t>
              </w:r>
            </w:hyperlink>
            <w:r w:rsidR="001A4466" w:rsidRPr="003D6AB6">
              <w:t xml:space="preserve"> </w:t>
            </w:r>
          </w:p>
        </w:tc>
        <w:tc>
          <w:tcPr>
            <w:tcW w:w="1134" w:type="dxa"/>
            <w:gridSpan w:val="4"/>
            <w:shd w:val="clear" w:color="auto" w:fill="auto"/>
          </w:tcPr>
          <w:p w14:paraId="731FC5ED" w14:textId="77777777" w:rsidR="001A4466" w:rsidRDefault="001A4466" w:rsidP="00C43664">
            <w:pPr>
              <w:jc w:val="both"/>
            </w:pPr>
            <w:r>
              <w:t>0p+0s+12l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4F914B4" w14:textId="77777777" w:rsidR="001A4466" w:rsidRDefault="001A4466" w:rsidP="00C43664">
            <w:pPr>
              <w:jc w:val="both"/>
            </w:pPr>
            <w:r w:rsidRPr="00915586">
              <w:t>kl</w:t>
            </w:r>
            <w:r>
              <w:t>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029BFDC2" w14:textId="77777777" w:rsidR="001A4466" w:rsidRDefault="001A4466" w:rsidP="00C43664">
            <w:pPr>
              <w:jc w:val="center"/>
            </w:pPr>
            <w:r>
              <w:t>3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3562B014" w14:textId="77777777" w:rsidR="001A4466" w:rsidRPr="00B737AB" w:rsidRDefault="006743C1" w:rsidP="00CC7F5E">
            <w:hyperlink w:anchor="Ovsík" w:history="1">
              <w:r w:rsidR="001A4466" w:rsidRPr="00FB237C">
                <w:rPr>
                  <w:rStyle w:val="Hypertextovodkaz"/>
                </w:rPr>
                <w:t>Ing. Martin Ovsík, Ph.D.</w:t>
              </w:r>
            </w:hyperlink>
            <w:r w:rsidR="001A4466" w:rsidRPr="00B737AB">
              <w:t xml:space="preserve"> (100% l)</w:t>
            </w:r>
          </w:p>
          <w:p w14:paraId="2609B660" w14:textId="77777777" w:rsidR="001A4466" w:rsidRPr="003D6AB6" w:rsidRDefault="001A4466" w:rsidP="00CC7F5E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5DA659D0" w14:textId="77777777" w:rsidR="001A4466" w:rsidRDefault="001A4466" w:rsidP="00C43664">
            <w:pPr>
              <w:jc w:val="both"/>
            </w:pPr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1D071B4" w14:textId="77777777" w:rsidR="001A4466" w:rsidRPr="00C22B84" w:rsidRDefault="001A4466" w:rsidP="00C43664">
            <w:pPr>
              <w:jc w:val="center"/>
            </w:pPr>
          </w:p>
        </w:tc>
      </w:tr>
      <w:tr w:rsidR="001A4466" w:rsidRPr="00C22B84" w14:paraId="25121C5D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28D36BE" w14:textId="77777777" w:rsidR="001A4466" w:rsidRPr="003D6AB6" w:rsidRDefault="006743C1" w:rsidP="0098158F">
            <w:hyperlink w:anchor="Navrh_tvář_nástr" w:history="1">
              <w:r w:rsidR="001A4466" w:rsidRPr="00F3099D">
                <w:rPr>
                  <w:rStyle w:val="Hypertextovodkaz"/>
                </w:rPr>
                <w:t>Navrhování tvářecích nástrojů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0E79E6AD" w14:textId="77777777" w:rsidR="001A4466" w:rsidRDefault="001A4466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7593318B" w14:textId="77777777" w:rsidR="001A446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2AE09244" w14:textId="77777777" w:rsidR="001A4466" w:rsidRDefault="001A4466" w:rsidP="00C43664">
            <w:pPr>
              <w:jc w:val="center"/>
            </w:pPr>
            <w:r>
              <w:t>3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0457FC6B" w14:textId="42B93CB9" w:rsidR="001A4466" w:rsidRPr="003D6AB6" w:rsidRDefault="0056205E" w:rsidP="00CC7F5E">
            <w:pPr>
              <w:rPr>
                <w:b/>
              </w:rPr>
            </w:pPr>
            <w:ins w:id="25" w:author="Simona Mrkvičková" w:date="2018-04-13T13:01:00Z">
              <w:r w:rsidRPr="0056205E">
                <w:fldChar w:fldCharType="begin"/>
              </w:r>
              <w:r w:rsidRPr="0056205E">
                <w:instrText xml:space="preserve"> HYPERLINK \l "Kocman" </w:instrText>
              </w:r>
              <w:r w:rsidRPr="0056205E">
                <w:fldChar w:fldCharType="separate"/>
              </w:r>
              <w:r w:rsidRPr="0056205E">
                <w:rPr>
                  <w:rStyle w:val="Hypertextovodkaz"/>
                  <w:b/>
                </w:rPr>
                <w:t>prof. Ing. Karel Kocman, DrSc.</w:t>
              </w:r>
              <w:r w:rsidRPr="0056205E">
                <w:fldChar w:fldCharType="end"/>
              </w:r>
              <w:r w:rsidRPr="0056205E" w:rsidDel="0056205E">
                <w:t xml:space="preserve"> </w:t>
              </w:r>
            </w:ins>
            <w:del w:id="26" w:author="Simona Mrkvičková" w:date="2018-04-13T13:01:00Z">
              <w:r w:rsidR="006743C1" w:rsidDel="0056205E">
                <w:fldChar w:fldCharType="begin"/>
              </w:r>
              <w:r w:rsidR="006743C1" w:rsidDel="0056205E">
                <w:delInstrText xml:space="preserve"> HYPERLINK \l "Staněk" </w:delInstrText>
              </w:r>
              <w:r w:rsidR="006743C1" w:rsidDel="0056205E">
                <w:fldChar w:fldCharType="separate"/>
              </w:r>
              <w:r w:rsidR="001A4466" w:rsidRPr="00FB237C" w:rsidDel="0056205E">
                <w:rPr>
                  <w:rStyle w:val="Hypertextovodkaz"/>
                  <w:b/>
                </w:rPr>
                <w:delText>doc. Ing. Michal Staněk, Ph.D.</w:delText>
              </w:r>
              <w:r w:rsidR="006743C1" w:rsidDel="0056205E">
                <w:rPr>
                  <w:rStyle w:val="Hypertextovodkaz"/>
                  <w:b/>
                </w:rPr>
                <w:fldChar w:fldCharType="end"/>
              </w:r>
              <w:r w:rsidR="001A4466" w:rsidDel="0056205E">
                <w:rPr>
                  <w:b/>
                </w:rPr>
                <w:delText xml:space="preserve"> </w:delText>
              </w:r>
            </w:del>
            <w:r w:rsidR="001A4466" w:rsidRPr="003471D7">
              <w:t>(100% p)</w:t>
            </w:r>
          </w:p>
          <w:p w14:paraId="3E7B53D0" w14:textId="77777777" w:rsidR="001A4466" w:rsidRPr="003D6AB6" w:rsidRDefault="001A4466" w:rsidP="00CC7F5E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1C4B1C38" w14:textId="77777777" w:rsidR="001A4466" w:rsidRDefault="001A4466" w:rsidP="00C43664">
            <w:pPr>
              <w:jc w:val="both"/>
            </w:pPr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65907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ZT</w:t>
            </w:r>
          </w:p>
        </w:tc>
      </w:tr>
      <w:tr w:rsidR="001A4466" w:rsidRPr="00C22B84" w14:paraId="7B0D1074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42D6E5D1" w14:textId="77777777" w:rsidR="001A4466" w:rsidRPr="003D6AB6" w:rsidRDefault="006743C1" w:rsidP="0098158F">
            <w:hyperlink w:anchor="CNC_projekt" w:history="1">
              <w:r w:rsidR="001A4466" w:rsidRPr="00F3099D">
                <w:rPr>
                  <w:rStyle w:val="Hypertextovodkaz"/>
                </w:rPr>
                <w:t>CNC projekt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493B4816" w14:textId="77777777" w:rsidR="001A4466" w:rsidRDefault="001A4466" w:rsidP="00C43664">
            <w:r>
              <w:t>0p+0s+8l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02494093" w14:textId="77777777" w:rsidR="001A4466" w:rsidRDefault="001A4466" w:rsidP="00C43664">
            <w:pPr>
              <w:jc w:val="both"/>
            </w:pPr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4F3EECF1" w14:textId="77777777" w:rsidR="001A4466" w:rsidRDefault="001A4466" w:rsidP="00C43664">
            <w:pPr>
              <w:jc w:val="center"/>
            </w:pPr>
            <w: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3C14B378" w14:textId="77777777" w:rsidR="001A4466" w:rsidRPr="00B737AB" w:rsidRDefault="006743C1" w:rsidP="00CC7F5E">
            <w:hyperlink w:anchor="Fojtl" w:history="1">
              <w:r w:rsidR="001A4466" w:rsidRPr="00FB237C">
                <w:rPr>
                  <w:rStyle w:val="Hypertextovodkaz"/>
                </w:rPr>
                <w:t>Ing. Ladislav Fojtl, Ph.D.</w:t>
              </w:r>
            </w:hyperlink>
            <w:r w:rsidR="001A4466" w:rsidRPr="00B737AB">
              <w:t xml:space="preserve"> (100% l)</w:t>
            </w:r>
          </w:p>
          <w:p w14:paraId="0135CBE1" w14:textId="77777777" w:rsidR="001A4466" w:rsidRPr="003D6AB6" w:rsidRDefault="001A4466" w:rsidP="00CC7F5E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07DB1C95" w14:textId="77777777" w:rsidR="001A4466" w:rsidRDefault="001A4466" w:rsidP="00C43664">
            <w:pPr>
              <w:jc w:val="both"/>
            </w:pPr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BE42930" w14:textId="77777777" w:rsidR="001A4466" w:rsidRPr="00C22B84" w:rsidRDefault="001A4466" w:rsidP="00C43664">
            <w:pPr>
              <w:jc w:val="center"/>
            </w:pPr>
          </w:p>
        </w:tc>
      </w:tr>
      <w:tr w:rsidR="001A4466" w:rsidRPr="00C22B84" w14:paraId="692096C8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3F3D3E08" w14:textId="77777777" w:rsidR="001A4466" w:rsidRPr="003D6AB6" w:rsidRDefault="006743C1" w:rsidP="0098158F">
            <w:hyperlink w:anchor="Konstr_jednoúč_str" w:history="1">
              <w:r w:rsidR="001A4466" w:rsidRPr="00F3099D">
                <w:rPr>
                  <w:rStyle w:val="Hypertextovodkaz"/>
                </w:rPr>
                <w:t>Konstrukce jednoúčelových strojů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2B81978B" w14:textId="77777777" w:rsidR="001A4466" w:rsidRDefault="001A4466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59F72C9" w14:textId="77777777" w:rsidR="001A4466" w:rsidRDefault="001A4466" w:rsidP="00C43664">
            <w:pPr>
              <w:jc w:val="both"/>
            </w:pPr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10340D7" w14:textId="77777777" w:rsidR="001A4466" w:rsidRDefault="001A4466" w:rsidP="00C43664">
            <w:pPr>
              <w:jc w:val="center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24DB5E4F" w14:textId="77777777" w:rsidR="001A4466" w:rsidRPr="003D6AB6" w:rsidRDefault="006743C1" w:rsidP="00CC7F5E">
            <w:pPr>
              <w:rPr>
                <w:b/>
              </w:rPr>
            </w:pPr>
            <w:hyperlink w:anchor="Javořík" w:history="1">
              <w:r w:rsidR="001A4466" w:rsidRPr="00FB237C">
                <w:rPr>
                  <w:rStyle w:val="Hypertextovodkaz"/>
                  <w:b/>
                </w:rPr>
                <w:t>doc. Ing. Jakub Javořík, Ph.D.</w:t>
              </w:r>
            </w:hyperlink>
            <w:r w:rsidR="001A4466">
              <w:rPr>
                <w:b/>
              </w:rPr>
              <w:t xml:space="preserve"> </w:t>
            </w:r>
            <w:r w:rsidR="001A4466" w:rsidRPr="003471D7">
              <w:t>(100% p)</w:t>
            </w:r>
            <w:r w:rsidR="001A4466" w:rsidRPr="003D6AB6">
              <w:rPr>
                <w:b/>
              </w:rPr>
              <w:t xml:space="preserve"> 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0EBDCD40" w14:textId="77777777" w:rsidR="001A4466" w:rsidRDefault="001A4466" w:rsidP="00C43664">
            <w:pPr>
              <w:jc w:val="both"/>
            </w:pPr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277CDD8" w14:textId="77777777" w:rsidR="001A4466" w:rsidRPr="00C43664" w:rsidRDefault="001A4466" w:rsidP="00C43664">
            <w:pPr>
              <w:jc w:val="center"/>
              <w:rPr>
                <w:b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:rsidRPr="00CD7C45" w14:paraId="07100FF5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22456328" w14:textId="77777777" w:rsidR="001A4466" w:rsidRPr="003D6AB6" w:rsidRDefault="006743C1" w:rsidP="0098158F">
            <w:hyperlink w:anchor="DP" w:history="1">
              <w:r w:rsidR="001A4466" w:rsidRPr="00F3099D">
                <w:rPr>
                  <w:rStyle w:val="Hypertextovodkaz"/>
                </w:rPr>
                <w:t>Diplomová práce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5AF9A99B" w14:textId="77777777" w:rsidR="001A4466" w:rsidRDefault="001A4466" w:rsidP="00C43664">
            <w:r>
              <w:t>0p+0s+1</w:t>
            </w:r>
            <w:r w:rsidRPr="00123834">
              <w:t>20l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36EC825D" w14:textId="77777777" w:rsidR="001A4466" w:rsidRDefault="001A4466" w:rsidP="00C43664">
            <w:pPr>
              <w:jc w:val="both"/>
            </w:pPr>
            <w:r>
              <w:t>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2A520892" w14:textId="77777777" w:rsidR="001A4466" w:rsidRDefault="001A4466" w:rsidP="00C43664">
            <w:pPr>
              <w:jc w:val="center"/>
            </w:pPr>
            <w:r w:rsidRPr="00123834">
              <w:t>30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281F9A43" w14:textId="77777777" w:rsidR="001A4466" w:rsidRPr="003D6AB6" w:rsidRDefault="006743C1" w:rsidP="00CC7F5E">
            <w:pPr>
              <w:ind w:right="-213"/>
              <w:rPr>
                <w:b/>
              </w:rPr>
            </w:pPr>
            <w:hyperlink w:anchor="Staněk" w:history="1">
              <w:r w:rsidR="001A4466" w:rsidRPr="00FB237C">
                <w:rPr>
                  <w:rStyle w:val="Hypertextovodkaz"/>
                  <w:b/>
                </w:rPr>
                <w:t>doc. Ing. Michal Staněk, Ph.D.</w:t>
              </w:r>
            </w:hyperlink>
          </w:p>
          <w:p w14:paraId="5F6DD248" w14:textId="77777777" w:rsidR="001A4466" w:rsidRPr="008B00EB" w:rsidRDefault="001A4466" w:rsidP="00CC7F5E">
            <w:r w:rsidRPr="008B00EB">
              <w:t xml:space="preserve">vedoucí </w:t>
            </w:r>
            <w:r>
              <w:t xml:space="preserve">diplomových prací </w:t>
            </w:r>
            <w:r w:rsidRPr="008B00EB">
              <w:t>(100%</w:t>
            </w:r>
            <w:r>
              <w:t xml:space="preserve"> l</w:t>
            </w:r>
            <w:r w:rsidRPr="008B00EB">
              <w:t>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328FB1C" w14:textId="77777777" w:rsidR="001A4466" w:rsidRDefault="001A4466" w:rsidP="00C43664">
            <w:pPr>
              <w:jc w:val="both"/>
            </w:pPr>
            <w:r w:rsidRPr="00123834">
              <w:t>2/LS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6362AAE" w14:textId="77777777" w:rsidR="001A4466" w:rsidRPr="00C43664" w:rsidRDefault="001A4466" w:rsidP="00C43664">
            <w:pPr>
              <w:jc w:val="center"/>
              <w:rPr>
                <w:b/>
                <w:highlight w:val="yellow"/>
              </w:rPr>
            </w:pPr>
            <w:r w:rsidRPr="00C43664">
              <w:rPr>
                <w:b/>
              </w:rPr>
              <w:t>PZ</w:t>
            </w:r>
          </w:p>
        </w:tc>
      </w:tr>
      <w:tr w:rsidR="001A4466" w14:paraId="6BD36E74" w14:textId="77777777" w:rsidTr="0009166D">
        <w:trPr>
          <w:gridAfter w:val="1"/>
          <w:wAfter w:w="18" w:type="dxa"/>
        </w:trPr>
        <w:tc>
          <w:tcPr>
            <w:tcW w:w="10207" w:type="dxa"/>
            <w:gridSpan w:val="25"/>
            <w:shd w:val="clear" w:color="auto" w:fill="FBD4B4" w:themeFill="accent6" w:themeFillTint="66"/>
          </w:tcPr>
          <w:p w14:paraId="0E40ED11" w14:textId="77777777" w:rsidR="001A4466" w:rsidRDefault="001A4466" w:rsidP="00C43664">
            <w:pPr>
              <w:jc w:val="center"/>
            </w:pPr>
            <w:r w:rsidRPr="00317F0B">
              <w:rPr>
                <w:b/>
                <w:color w:val="000000" w:themeColor="text1"/>
                <w:sz w:val="22"/>
              </w:rPr>
              <w:lastRenderedPageBreak/>
              <w:t>Povin</w:t>
            </w:r>
            <w:r>
              <w:rPr>
                <w:b/>
                <w:color w:val="000000" w:themeColor="text1"/>
                <w:sz w:val="22"/>
              </w:rPr>
              <w:t>ně volitelné předměty</w:t>
            </w:r>
          </w:p>
        </w:tc>
      </w:tr>
      <w:tr w:rsidR="001A4466" w14:paraId="5A49E17C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29414AB5" w14:textId="77777777" w:rsidR="001A4466" w:rsidRDefault="006743C1" w:rsidP="0098158F">
            <w:hyperlink w:anchor="Podnik_akt_II" w:history="1">
              <w:r w:rsidR="001A4466" w:rsidRPr="00F3099D">
                <w:rPr>
                  <w:rStyle w:val="Hypertextovodkaz"/>
                </w:rPr>
                <w:t>Podnikatelské aktivity II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48DBD141" w14:textId="77777777" w:rsidR="001A4466" w:rsidRDefault="001A4466" w:rsidP="00C43664">
            <w:r>
              <w:t>4p+4s+0l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33F779BD" w14:textId="77777777" w:rsidR="001A4466" w:rsidRDefault="001A4466" w:rsidP="00C43664">
            <w:pPr>
              <w:jc w:val="both"/>
            </w:pPr>
            <w:r>
              <w:rPr>
                <w:color w:val="000000" w:themeColor="text1"/>
              </w:rP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38061A4F" w14:textId="77777777" w:rsidR="001A4466" w:rsidRDefault="001A4466" w:rsidP="00C43664">
            <w:pPr>
              <w:jc w:val="center"/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5D2C0996" w14:textId="77777777" w:rsidR="001A4466" w:rsidRDefault="001A4466" w:rsidP="00552268">
            <w:pPr>
              <w:jc w:val="both"/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  <w:p w14:paraId="7D78A4DE" w14:textId="77777777" w:rsidR="009B20E9" w:rsidRPr="00FE1461" w:rsidRDefault="009B20E9" w:rsidP="00552268">
            <w:pPr>
              <w:jc w:val="both"/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1859CFA3" w14:textId="77777777" w:rsidR="001A4466" w:rsidRDefault="001A4466" w:rsidP="00C43664">
            <w:pPr>
              <w:jc w:val="both"/>
            </w:pPr>
            <w:r w:rsidRPr="00317F0B">
              <w:rPr>
                <w:color w:val="000000" w:themeColor="text1"/>
              </w:rP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87F64C6" w14:textId="77777777" w:rsidR="001A4466" w:rsidRDefault="001A4466" w:rsidP="00C43664">
            <w:pPr>
              <w:jc w:val="center"/>
            </w:pPr>
          </w:p>
        </w:tc>
      </w:tr>
      <w:tr w:rsidR="001A4466" w14:paraId="6AB93DDD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F5C3EEB" w14:textId="77777777" w:rsidR="001A4466" w:rsidRDefault="006743C1" w:rsidP="0098158F">
            <w:hyperlink w:anchor="Akad_dov_v_ang" w:history="1">
              <w:r w:rsidR="001A4466" w:rsidRPr="009544B5">
                <w:rPr>
                  <w:rStyle w:val="Hypertextovodkaz"/>
                </w:rPr>
                <w:t>Akademické dovednosti v angličtině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70E69449" w14:textId="77777777" w:rsidR="001A4466" w:rsidRDefault="001A4466" w:rsidP="00C43664">
            <w:r>
              <w:t>0p+9s+0</w:t>
            </w:r>
            <w:r w:rsidRPr="00C854F9">
              <w:t>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58D3A955" w14:textId="77777777" w:rsidR="001A4466" w:rsidRDefault="001A4466" w:rsidP="00C43664">
            <w:pPr>
              <w:jc w:val="both"/>
            </w:pPr>
            <w:r>
              <w:rPr>
                <w:color w:val="000000" w:themeColor="text1"/>
              </w:rP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4B14029C" w14:textId="77777777" w:rsidR="001A4466" w:rsidRDefault="001A4466" w:rsidP="00C43664">
            <w:pPr>
              <w:jc w:val="center"/>
            </w:pPr>
            <w:r w:rsidRPr="00317F0B">
              <w:rPr>
                <w:color w:val="000000" w:themeColor="text1"/>
              </w:rP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59B5079E" w14:textId="77777777" w:rsidR="001A4466" w:rsidRPr="00FE1461" w:rsidRDefault="001A4466" w:rsidP="008A5D3D">
            <w:pPr>
              <w:jc w:val="both"/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0F21649" w14:textId="77777777" w:rsidR="001A4466" w:rsidRDefault="001A4466" w:rsidP="00C43664">
            <w:pPr>
              <w:jc w:val="both"/>
            </w:pPr>
            <w:r w:rsidRPr="00317F0B">
              <w:rPr>
                <w:color w:val="000000" w:themeColor="text1"/>
              </w:rP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24DB8D9" w14:textId="77777777" w:rsidR="001A4466" w:rsidRDefault="001A4466" w:rsidP="00C43664">
            <w:pPr>
              <w:jc w:val="center"/>
            </w:pPr>
          </w:p>
        </w:tc>
      </w:tr>
      <w:tr w:rsidR="001A4466" w14:paraId="5F592B6C" w14:textId="77777777" w:rsidTr="0009166D">
        <w:trPr>
          <w:gridAfter w:val="1"/>
          <w:wAfter w:w="18" w:type="dxa"/>
        </w:trPr>
        <w:tc>
          <w:tcPr>
            <w:tcW w:w="10207" w:type="dxa"/>
            <w:gridSpan w:val="25"/>
            <w:shd w:val="clear" w:color="auto" w:fill="auto"/>
          </w:tcPr>
          <w:p w14:paraId="5F8729BD" w14:textId="77777777" w:rsidR="001A4466" w:rsidRDefault="001A4466" w:rsidP="00C43664">
            <w:pPr>
              <w:spacing w:before="60" w:after="60" w:line="264" w:lineRule="auto"/>
              <w:jc w:val="both"/>
            </w:pPr>
            <w:r>
              <w:rPr>
                <w:b/>
              </w:rPr>
              <w:t xml:space="preserve">Podmínka pro splnění skupiny povinně volitelných předmětů: </w:t>
            </w:r>
            <w:r>
              <w:t>Student si z uvedené skupiny předmětů zapíše předměty do celkového počtu minimálně 60 kreditů za druhý ročník studia.</w:t>
            </w:r>
          </w:p>
        </w:tc>
      </w:tr>
      <w:tr w:rsidR="001A4466" w14:paraId="2A3AF955" w14:textId="77777777" w:rsidTr="0009166D">
        <w:trPr>
          <w:gridAfter w:val="1"/>
          <w:wAfter w:w="18" w:type="dxa"/>
        </w:trPr>
        <w:tc>
          <w:tcPr>
            <w:tcW w:w="3753" w:type="dxa"/>
            <w:gridSpan w:val="12"/>
            <w:shd w:val="clear" w:color="auto" w:fill="F7CAAC"/>
          </w:tcPr>
          <w:p w14:paraId="7AE3C06C" w14:textId="77777777" w:rsidR="001A4466" w:rsidRDefault="001A4466" w:rsidP="00C43664">
            <w:pPr>
              <w:jc w:val="both"/>
              <w:rPr>
                <w:b/>
              </w:rPr>
            </w:pPr>
            <w:r>
              <w:rPr>
                <w:b/>
              </w:rPr>
              <w:t xml:space="preserve"> Součásti SZZ a jejich obsah</w:t>
            </w:r>
          </w:p>
        </w:tc>
        <w:tc>
          <w:tcPr>
            <w:tcW w:w="6454" w:type="dxa"/>
            <w:gridSpan w:val="13"/>
            <w:tcBorders>
              <w:bottom w:val="nil"/>
            </w:tcBorders>
          </w:tcPr>
          <w:p w14:paraId="0E59E88C" w14:textId="77777777" w:rsidR="001A4466" w:rsidRDefault="001A4466" w:rsidP="00C43664">
            <w:pPr>
              <w:jc w:val="both"/>
            </w:pPr>
          </w:p>
        </w:tc>
      </w:tr>
      <w:tr w:rsidR="001A4466" w14:paraId="03BBDE5C" w14:textId="77777777" w:rsidTr="0009166D">
        <w:trPr>
          <w:gridAfter w:val="1"/>
          <w:wAfter w:w="18" w:type="dxa"/>
          <w:trHeight w:val="2072"/>
        </w:trPr>
        <w:tc>
          <w:tcPr>
            <w:tcW w:w="10207" w:type="dxa"/>
            <w:gridSpan w:val="25"/>
            <w:tcBorders>
              <w:top w:val="nil"/>
            </w:tcBorders>
          </w:tcPr>
          <w:p w14:paraId="51F5C2E8" w14:textId="77777777" w:rsidR="00B82B13" w:rsidRDefault="00B82B13" w:rsidP="004B3B77">
            <w:pPr>
              <w:spacing w:before="60" w:after="60" w:line="252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Obhajoba diplomové práce</w:t>
            </w:r>
          </w:p>
          <w:p w14:paraId="5C4320A9" w14:textId="77777777" w:rsidR="00B82B13" w:rsidRPr="004B3B77" w:rsidRDefault="00B82B13" w:rsidP="004B3B77">
            <w:pPr>
              <w:spacing w:before="60" w:after="60" w:line="252" w:lineRule="auto"/>
              <w:jc w:val="both"/>
              <w:rPr>
                <w:sz w:val="14"/>
                <w:szCs w:val="14"/>
                <w:u w:val="single"/>
              </w:rPr>
            </w:pPr>
          </w:p>
          <w:p w14:paraId="1648E031" w14:textId="77777777" w:rsidR="00B82B13" w:rsidRPr="00F73554" w:rsidRDefault="00B82B13" w:rsidP="004B3B77">
            <w:pPr>
              <w:spacing w:before="60" w:after="60" w:line="252" w:lineRule="auto"/>
              <w:jc w:val="both"/>
              <w:rPr>
                <w:u w:val="single"/>
              </w:rPr>
            </w:pPr>
            <w:r w:rsidRPr="00F73554">
              <w:rPr>
                <w:u w:val="single"/>
              </w:rPr>
              <w:t>Povinné předměty</w:t>
            </w:r>
          </w:p>
          <w:p w14:paraId="04CD87C1" w14:textId="2A931D66" w:rsidR="00B82B13" w:rsidRPr="00F73554" w:rsidRDefault="00B82B13" w:rsidP="004B3B77">
            <w:pPr>
              <w:spacing w:before="60" w:after="60" w:line="252" w:lineRule="auto"/>
              <w:jc w:val="both"/>
            </w:pPr>
            <w:r w:rsidRPr="00B82B13">
              <w:rPr>
                <w:b/>
              </w:rPr>
              <w:t>Technologie</w:t>
            </w:r>
            <w:r w:rsidRPr="00F73554">
              <w:t xml:space="preserve"> </w:t>
            </w:r>
            <w:r>
              <w:t xml:space="preserve">(technologie tváření, stříhání, ohýbání, pěchování, kování, protlačování, řezný proces, optimální řezné parametry, řezné nástroje s definovanou a nedefinovanou geometrií, aditivní technologie výroby </w:t>
            </w:r>
            <w:r w:rsidR="004B3B77">
              <w:t>-</w:t>
            </w:r>
            <w:r>
              <w:t xml:space="preserve"> </w:t>
            </w:r>
            <w:r w:rsidRPr="00E920CC">
              <w:t>tematické okruhy navazují na předměty</w:t>
            </w:r>
            <w:r w:rsidRPr="00F73554">
              <w:t xml:space="preserve"> Technologie I, II, IV)</w:t>
            </w:r>
          </w:p>
          <w:p w14:paraId="5BDDA352" w14:textId="463AA223" w:rsidR="00B82B13" w:rsidRPr="00F73554" w:rsidRDefault="00B82B13" w:rsidP="004B3B77">
            <w:pPr>
              <w:spacing w:before="60" w:after="60" w:line="252" w:lineRule="auto"/>
              <w:jc w:val="both"/>
            </w:pPr>
            <w:r w:rsidRPr="00B82B13">
              <w:rPr>
                <w:b/>
              </w:rPr>
              <w:t>Navrhování nástrojů</w:t>
            </w:r>
            <w:r w:rsidRPr="00F73554">
              <w:t xml:space="preserve"> (</w:t>
            </w:r>
            <w:r>
              <w:t>základní postupy při návrhu nástrojů pro zpracování polymerů, nástroje pro tvářecí procesy, využití počít</w:t>
            </w:r>
            <w:r w:rsidR="00F4685B">
              <w:t>a</w:t>
            </w:r>
            <w:r>
              <w:t xml:space="preserve">čové podpory při návrhu, využití normálií, základní výpočty </w:t>
            </w:r>
            <w:r w:rsidR="004B3B77">
              <w:t>-</w:t>
            </w:r>
            <w:r>
              <w:t xml:space="preserve"> </w:t>
            </w:r>
            <w:r w:rsidRPr="00E920CC">
              <w:t>tematické okruhy navazují na předměty</w:t>
            </w:r>
            <w:r>
              <w:t xml:space="preserve"> </w:t>
            </w:r>
            <w:r w:rsidRPr="00F73554">
              <w:t>Navrhování tvářecích nástrojů, Navrhování nástrojů pro zpracování polymerů)</w:t>
            </w:r>
          </w:p>
          <w:p w14:paraId="60CF6112" w14:textId="77777777" w:rsidR="00B82B13" w:rsidRPr="004B3B77" w:rsidRDefault="00B82B13" w:rsidP="004B3B77">
            <w:pPr>
              <w:spacing w:before="60" w:after="60" w:line="252" w:lineRule="auto"/>
              <w:jc w:val="both"/>
              <w:rPr>
                <w:sz w:val="14"/>
                <w:szCs w:val="14"/>
              </w:rPr>
            </w:pPr>
          </w:p>
          <w:p w14:paraId="0ECBD90B" w14:textId="168B74C1" w:rsidR="00B82B13" w:rsidRPr="00F73554" w:rsidRDefault="00B82B13" w:rsidP="004B3B77">
            <w:pPr>
              <w:spacing w:before="60" w:after="60" w:line="252" w:lineRule="auto"/>
              <w:jc w:val="both"/>
              <w:rPr>
                <w:u w:val="single"/>
              </w:rPr>
            </w:pPr>
            <w:del w:id="27" w:author="Simona Mrkvičková" w:date="2018-04-13T13:04:00Z">
              <w:r w:rsidRPr="00F73554" w:rsidDel="00EF1123">
                <w:rPr>
                  <w:u w:val="single"/>
                </w:rPr>
                <w:delText>Volitelné předměty</w:delText>
              </w:r>
            </w:del>
            <w:ins w:id="28" w:author="Simona Mrkvičková" w:date="2018-04-13T13:04:00Z">
              <w:r w:rsidR="00EF1123">
                <w:rPr>
                  <w:u w:val="single"/>
                </w:rPr>
                <w:t>Povinně volitelné předměty</w:t>
              </w:r>
            </w:ins>
          </w:p>
          <w:p w14:paraId="3D5224E2" w14:textId="4D3BEEED" w:rsidR="00B82B13" w:rsidRPr="00F73554" w:rsidRDefault="00B82B13" w:rsidP="004B3B77">
            <w:pPr>
              <w:spacing w:before="60" w:after="60" w:line="252" w:lineRule="auto"/>
              <w:jc w:val="both"/>
            </w:pPr>
            <w:r w:rsidRPr="00B82B13">
              <w:rPr>
                <w:b/>
              </w:rPr>
              <w:t xml:space="preserve">Stroje </w:t>
            </w:r>
            <w:r w:rsidRPr="00F73554">
              <w:t>(</w:t>
            </w:r>
            <w:r>
              <w:t xml:space="preserve">zásady konstrukce, konstrukční materiály, technologičnost konstrukce, uložení strojních součástí a mechanismů, přípravky, pohony, polohovací mechanismy, řízení </w:t>
            </w:r>
            <w:r w:rsidR="004B3B77">
              <w:t>-</w:t>
            </w:r>
            <w:r>
              <w:t xml:space="preserve"> </w:t>
            </w:r>
            <w:r w:rsidRPr="00E920CC">
              <w:t>tematické okruhy navazují na předměty</w:t>
            </w:r>
            <w:r>
              <w:t xml:space="preserve"> </w:t>
            </w:r>
            <w:r w:rsidRPr="00F73554">
              <w:t>Části strojů, Výrobní stroje a roboty, Konstrukce jednoúčelových strojů)</w:t>
            </w:r>
          </w:p>
          <w:p w14:paraId="4E117793" w14:textId="77777777" w:rsidR="001A4466" w:rsidRDefault="00B82B13" w:rsidP="004B3B77">
            <w:pPr>
              <w:spacing w:before="60" w:after="60" w:line="252" w:lineRule="auto"/>
              <w:jc w:val="both"/>
              <w:rPr>
                <w:ins w:id="29" w:author="Simona Mrkvičková" w:date="2018-04-13T13:05:00Z"/>
              </w:rPr>
            </w:pPr>
            <w:r w:rsidRPr="00B82B13">
              <w:rPr>
                <w:b/>
              </w:rPr>
              <w:t>CAM</w:t>
            </w:r>
            <w:r w:rsidRPr="00F73554">
              <w:t xml:space="preserve"> (</w:t>
            </w:r>
            <w:r>
              <w:t xml:space="preserve">číslicově řízené stroje </w:t>
            </w:r>
            <w:r w:rsidR="004B3B77">
              <w:t>-</w:t>
            </w:r>
            <w:r>
              <w:t xml:space="preserve"> CNC, programovací SW, řídící SW, hrubovací a dokončovací operace, verifikace a detekce kolizí, postprocessing, volba optimálních podmínek, HSC a HFM technologie obrábění, automatizované programování </w:t>
            </w:r>
            <w:r w:rsidR="004B3B77">
              <w:t>-</w:t>
            </w:r>
            <w:r>
              <w:t xml:space="preserve"> </w:t>
            </w:r>
            <w:r w:rsidRPr="00E920CC">
              <w:t>tematické okruhy navazují na předměty</w:t>
            </w:r>
            <w:r w:rsidRPr="00F73554">
              <w:t xml:space="preserve"> Technologie III, CAM I </w:t>
            </w:r>
            <w:r w:rsidR="004B3B77">
              <w:t>-</w:t>
            </w:r>
            <w:r w:rsidRPr="00F73554">
              <w:t xml:space="preserve"> II)</w:t>
            </w:r>
          </w:p>
          <w:p w14:paraId="65B59FAF" w14:textId="0FB000BB" w:rsidR="00EF1123" w:rsidRDefault="00EF1123" w:rsidP="004B3B77">
            <w:pPr>
              <w:spacing w:before="60" w:after="60" w:line="252" w:lineRule="auto"/>
              <w:jc w:val="both"/>
            </w:pPr>
            <w:ins w:id="30" w:author="Simona Mrkvičková" w:date="2018-04-13T13:05:00Z">
              <w:r>
                <w:t>Student si ze skupiny povinně-volitelných předmětů vybere minimálně jeden předmět.</w:t>
              </w:r>
            </w:ins>
          </w:p>
        </w:tc>
      </w:tr>
      <w:tr w:rsidR="001A4466" w14:paraId="3752712A" w14:textId="77777777" w:rsidTr="0009166D">
        <w:trPr>
          <w:gridAfter w:val="1"/>
          <w:wAfter w:w="18" w:type="dxa"/>
        </w:trPr>
        <w:tc>
          <w:tcPr>
            <w:tcW w:w="3753" w:type="dxa"/>
            <w:gridSpan w:val="12"/>
            <w:shd w:val="clear" w:color="auto" w:fill="F7CAAC"/>
          </w:tcPr>
          <w:p w14:paraId="594E2478" w14:textId="77777777" w:rsidR="001A4466" w:rsidRDefault="001A4466" w:rsidP="004B3B77">
            <w:pPr>
              <w:spacing w:line="21" w:lineRule="atLeast"/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6454" w:type="dxa"/>
            <w:gridSpan w:val="13"/>
            <w:tcBorders>
              <w:bottom w:val="nil"/>
            </w:tcBorders>
          </w:tcPr>
          <w:p w14:paraId="25DA0083" w14:textId="77777777" w:rsidR="001A4466" w:rsidRDefault="001A4466" w:rsidP="004B3B77">
            <w:pPr>
              <w:spacing w:line="21" w:lineRule="atLeast"/>
              <w:jc w:val="both"/>
            </w:pPr>
          </w:p>
        </w:tc>
      </w:tr>
      <w:tr w:rsidR="001A4466" w14:paraId="013B6093" w14:textId="77777777" w:rsidTr="0009166D">
        <w:trPr>
          <w:gridAfter w:val="1"/>
          <w:wAfter w:w="18" w:type="dxa"/>
          <w:trHeight w:val="355"/>
        </w:trPr>
        <w:tc>
          <w:tcPr>
            <w:tcW w:w="10207" w:type="dxa"/>
            <w:gridSpan w:val="25"/>
            <w:tcBorders>
              <w:top w:val="nil"/>
            </w:tcBorders>
          </w:tcPr>
          <w:p w14:paraId="70CC2E59" w14:textId="77777777" w:rsidR="001A4466" w:rsidDel="00D91F71" w:rsidRDefault="001A4466" w:rsidP="004B3B77">
            <w:pPr>
              <w:spacing w:line="21" w:lineRule="atLeast"/>
              <w:jc w:val="both"/>
              <w:rPr>
                <w:del w:id="31" w:author="Simona Mrkvičková" w:date="2018-04-13T13:07:00Z"/>
              </w:rPr>
            </w:pPr>
            <w:r>
              <w:t>Nejsou definovány.</w:t>
            </w:r>
          </w:p>
          <w:p w14:paraId="3B6733CF" w14:textId="77777777" w:rsidR="001A4466" w:rsidRDefault="001A4466" w:rsidP="004B3B77">
            <w:pPr>
              <w:spacing w:line="21" w:lineRule="atLeast"/>
              <w:jc w:val="both"/>
            </w:pPr>
          </w:p>
        </w:tc>
      </w:tr>
      <w:tr w:rsidR="001A4466" w14:paraId="65893675" w14:textId="77777777" w:rsidTr="0009166D">
        <w:trPr>
          <w:gridAfter w:val="1"/>
          <w:wAfter w:w="18" w:type="dxa"/>
        </w:trPr>
        <w:tc>
          <w:tcPr>
            <w:tcW w:w="3753" w:type="dxa"/>
            <w:gridSpan w:val="12"/>
            <w:shd w:val="clear" w:color="auto" w:fill="F7CAAC"/>
          </w:tcPr>
          <w:p w14:paraId="5DF488BE" w14:textId="77777777" w:rsidR="001A4466" w:rsidRDefault="001A4466" w:rsidP="004B3B77">
            <w:pPr>
              <w:spacing w:line="21" w:lineRule="atLeast"/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6454" w:type="dxa"/>
            <w:gridSpan w:val="13"/>
            <w:tcBorders>
              <w:bottom w:val="nil"/>
            </w:tcBorders>
          </w:tcPr>
          <w:p w14:paraId="092EDAB6" w14:textId="77777777" w:rsidR="001A4466" w:rsidRDefault="001A4466" w:rsidP="004B3B77">
            <w:pPr>
              <w:spacing w:line="21" w:lineRule="atLeast"/>
              <w:jc w:val="both"/>
            </w:pPr>
          </w:p>
        </w:tc>
      </w:tr>
      <w:tr w:rsidR="001A4466" w14:paraId="2F0F87EA" w14:textId="77777777" w:rsidTr="0009166D">
        <w:trPr>
          <w:gridAfter w:val="1"/>
          <w:wAfter w:w="18" w:type="dxa"/>
          <w:trHeight w:val="3922"/>
        </w:trPr>
        <w:tc>
          <w:tcPr>
            <w:tcW w:w="10207" w:type="dxa"/>
            <w:gridSpan w:val="25"/>
            <w:tcBorders>
              <w:top w:val="nil"/>
            </w:tcBorders>
          </w:tcPr>
          <w:p w14:paraId="5BFB0523" w14:textId="77777777" w:rsidR="001A4466" w:rsidRPr="00C43664" w:rsidRDefault="001A4466" w:rsidP="004B3B77">
            <w:pPr>
              <w:pStyle w:val="Default"/>
              <w:spacing w:before="60" w:after="60"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C4366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Příklady diplomových prací obhájených v období platnosti minulé akreditace: </w:t>
            </w:r>
          </w:p>
          <w:p w14:paraId="4800F95D" w14:textId="77777777" w:rsidR="001A4466" w:rsidRPr="00C43664" w:rsidRDefault="001A4466" w:rsidP="004B3B77">
            <w:pPr>
              <w:pStyle w:val="Default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664">
              <w:rPr>
                <w:rFonts w:ascii="Times New Roman" w:hAnsi="Times New Roman" w:cs="Times New Roman"/>
                <w:sz w:val="20"/>
                <w:szCs w:val="20"/>
              </w:rPr>
              <w:t xml:space="preserve">CNC výroba a souřadnicové měření tvarových částí forem </w:t>
            </w:r>
          </w:p>
          <w:p w14:paraId="686B42F8" w14:textId="77777777" w:rsidR="001A4466" w:rsidRPr="00C43664" w:rsidRDefault="001A4466" w:rsidP="004B3B77">
            <w:pPr>
              <w:pStyle w:val="Default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664">
              <w:rPr>
                <w:rFonts w:ascii="Times New Roman" w:hAnsi="Times New Roman" w:cs="Times New Roman"/>
                <w:sz w:val="20"/>
                <w:szCs w:val="20"/>
              </w:rPr>
              <w:t>Vliv řezných podmínek na kvalitu povrchu obrobené plochy u CNC frézování</w:t>
            </w:r>
          </w:p>
          <w:p w14:paraId="75F50A4B" w14:textId="77777777" w:rsidR="001A4466" w:rsidRPr="00C43664" w:rsidRDefault="001A4466" w:rsidP="004B3B77">
            <w:pPr>
              <w:pStyle w:val="Default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664">
              <w:rPr>
                <w:rFonts w:ascii="Times New Roman" w:hAnsi="Times New Roman" w:cs="Times New Roman"/>
                <w:sz w:val="20"/>
                <w:szCs w:val="20"/>
              </w:rPr>
              <w:t>Využití různých systémů chlazení pro obrábění materiálů</w:t>
            </w:r>
          </w:p>
          <w:p w14:paraId="5498D628" w14:textId="77777777" w:rsidR="001A4466" w:rsidRPr="00C43664" w:rsidRDefault="001A4466" w:rsidP="004B3B77">
            <w:pPr>
              <w:pStyle w:val="Default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664">
              <w:rPr>
                <w:rFonts w:ascii="Times New Roman" w:hAnsi="Times New Roman" w:cs="Times New Roman"/>
                <w:sz w:val="20"/>
                <w:szCs w:val="20"/>
              </w:rPr>
              <w:t>Konstrukce nástroje pro plošné tváření</w:t>
            </w:r>
          </w:p>
          <w:p w14:paraId="065CA090" w14:textId="77777777" w:rsidR="001A4466" w:rsidRPr="00C43664" w:rsidRDefault="001A4466" w:rsidP="004B3B77">
            <w:pPr>
              <w:pStyle w:val="Default"/>
              <w:spacing w:line="252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664">
              <w:rPr>
                <w:rFonts w:ascii="Times New Roman" w:hAnsi="Times New Roman" w:cs="Times New Roman"/>
                <w:sz w:val="20"/>
                <w:szCs w:val="20"/>
              </w:rPr>
              <w:t>Vliv řezných parametrů dokončovacích metod obrábění s orientací na superfinišování na jakost obráběných povrchů</w:t>
            </w:r>
          </w:p>
          <w:p w14:paraId="2A887A99" w14:textId="77777777" w:rsidR="001A4466" w:rsidRPr="004B3B77" w:rsidRDefault="001A4466" w:rsidP="004B3B77">
            <w:pPr>
              <w:pStyle w:val="Default"/>
              <w:spacing w:line="252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14:paraId="50D40198" w14:textId="77777777" w:rsidR="001A4466" w:rsidRPr="00C43664" w:rsidRDefault="001A4466" w:rsidP="004B3B77">
            <w:pPr>
              <w:spacing w:before="60" w:after="60" w:line="252" w:lineRule="auto"/>
              <w:jc w:val="both"/>
            </w:pPr>
            <w:r w:rsidRPr="00C43664">
              <w:rPr>
                <w:u w:val="single"/>
              </w:rPr>
              <w:t xml:space="preserve">Návrhy témat pro diplomové práce: </w:t>
            </w:r>
          </w:p>
          <w:p w14:paraId="704DFF07" w14:textId="77777777" w:rsidR="001A4466" w:rsidRPr="00C43664" w:rsidRDefault="001A4466" w:rsidP="004B3B77">
            <w:pPr>
              <w:spacing w:line="252" w:lineRule="auto"/>
              <w:jc w:val="both"/>
            </w:pPr>
            <w:r w:rsidRPr="00C43664">
              <w:t xml:space="preserve">Hodnocení jakosti povrchu dílů forem v závislosti na podmínkách výroby   </w:t>
            </w:r>
          </w:p>
          <w:p w14:paraId="7B3DB570" w14:textId="77777777" w:rsidR="001A4466" w:rsidRPr="00C43664" w:rsidRDefault="001A4466" w:rsidP="004B3B77">
            <w:pPr>
              <w:spacing w:line="252" w:lineRule="auto"/>
              <w:jc w:val="both"/>
            </w:pPr>
            <w:r w:rsidRPr="00C43664">
              <w:t>Optimalizace procesu obrábění kompozitních materiálů</w:t>
            </w:r>
          </w:p>
          <w:p w14:paraId="09667A4F" w14:textId="77777777" w:rsidR="001A4466" w:rsidRPr="00C43664" w:rsidRDefault="001A4466" w:rsidP="004B3B77">
            <w:pPr>
              <w:spacing w:line="252" w:lineRule="auto"/>
              <w:jc w:val="both"/>
            </w:pPr>
            <w:r w:rsidRPr="00C43664">
              <w:t>Volba tvářecích podmínek pro výrobu závitů</w:t>
            </w:r>
          </w:p>
          <w:p w14:paraId="3B6EDC7A" w14:textId="77777777" w:rsidR="001A4466" w:rsidRPr="00C43664" w:rsidRDefault="001A4466" w:rsidP="004B3B77">
            <w:pPr>
              <w:spacing w:line="252" w:lineRule="auto"/>
              <w:jc w:val="both"/>
            </w:pPr>
            <w:r w:rsidRPr="00C43664">
              <w:t>Vliv struktury brousicího kotouče na jakost obráběné plochy</w:t>
            </w:r>
          </w:p>
          <w:p w14:paraId="270CFB81" w14:textId="77777777" w:rsidR="001A4466" w:rsidRPr="00C43664" w:rsidRDefault="001A4466" w:rsidP="004B3B77">
            <w:pPr>
              <w:spacing w:line="252" w:lineRule="auto"/>
              <w:jc w:val="both"/>
            </w:pPr>
            <w:r w:rsidRPr="00C43664">
              <w:t>Vliv procesních parametrů na řezné síly při obrábění</w:t>
            </w:r>
          </w:p>
          <w:p w14:paraId="38194CC5" w14:textId="77777777" w:rsidR="001A4466" w:rsidRPr="004B3B77" w:rsidRDefault="001A4466" w:rsidP="004B3B77">
            <w:pPr>
              <w:spacing w:line="252" w:lineRule="auto"/>
              <w:jc w:val="both"/>
              <w:rPr>
                <w:sz w:val="14"/>
                <w:szCs w:val="14"/>
              </w:rPr>
            </w:pPr>
          </w:p>
          <w:p w14:paraId="3DA2F14A" w14:textId="26DE130A" w:rsidR="001A4466" w:rsidRDefault="001A4466" w:rsidP="004B3B77">
            <w:pPr>
              <w:spacing w:before="60" w:after="60" w:line="252" w:lineRule="auto"/>
              <w:jc w:val="both"/>
            </w:pPr>
            <w:r w:rsidRPr="00C43664">
              <w:t xml:space="preserve">Obhájené diplomové práce jsou uloženy v elektronické podobě v Knihovně UTB ve Zlíně a jsou v této formě veřejně přístupné. Vyhledání prací je možné na www stránkách: </w:t>
            </w:r>
            <w:hyperlink r:id="rId12" w:history="1">
              <w:r w:rsidRPr="00C43664">
                <w:rPr>
                  <w:rStyle w:val="Hypertextovodkaz"/>
                </w:rPr>
                <w:t>http://dspace.k.utb.cz/</w:t>
              </w:r>
            </w:hyperlink>
            <w:r w:rsidRPr="00C43664">
              <w:t xml:space="preserve">, pod odkazy Kvalifikační práce dle fakult </w:t>
            </w:r>
            <w:r w:rsidR="004B3B77">
              <w:t>-</w:t>
            </w:r>
            <w:r w:rsidRPr="00C43664">
              <w:t xml:space="preserve"> Fakulta technologická </w:t>
            </w:r>
            <w:r w:rsidR="004B3B77">
              <w:t>-</w:t>
            </w:r>
            <w:r w:rsidRPr="00C43664">
              <w:t xml:space="preserve"> Ústav výrobního inženýrství.</w:t>
            </w:r>
          </w:p>
        </w:tc>
      </w:tr>
      <w:tr w:rsidR="001A4466" w14:paraId="67B8D3CA" w14:textId="77777777" w:rsidTr="0009166D">
        <w:trPr>
          <w:gridAfter w:val="1"/>
          <w:wAfter w:w="18" w:type="dxa"/>
        </w:trPr>
        <w:tc>
          <w:tcPr>
            <w:tcW w:w="3753" w:type="dxa"/>
            <w:gridSpan w:val="12"/>
            <w:shd w:val="clear" w:color="auto" w:fill="F7CAAC"/>
          </w:tcPr>
          <w:p w14:paraId="01DDE24B" w14:textId="77777777" w:rsidR="001A4466" w:rsidRDefault="001A4466" w:rsidP="00C43664">
            <w:r>
              <w:rPr>
                <w:b/>
              </w:rPr>
              <w:t>Návrh témat rigorózních prací a témata obhájených prací</w:t>
            </w:r>
          </w:p>
        </w:tc>
        <w:tc>
          <w:tcPr>
            <w:tcW w:w="6454" w:type="dxa"/>
            <w:gridSpan w:val="13"/>
            <w:tcBorders>
              <w:bottom w:val="nil"/>
            </w:tcBorders>
            <w:shd w:val="clear" w:color="auto" w:fill="FFFFFF"/>
          </w:tcPr>
          <w:p w14:paraId="383F1942" w14:textId="77777777" w:rsidR="001A4466" w:rsidRDefault="001A4466" w:rsidP="00C43664">
            <w:pPr>
              <w:jc w:val="center"/>
            </w:pPr>
          </w:p>
        </w:tc>
      </w:tr>
      <w:tr w:rsidR="001A4466" w14:paraId="5059A05F" w14:textId="77777777" w:rsidTr="004B3B77">
        <w:trPr>
          <w:gridAfter w:val="1"/>
          <w:wAfter w:w="18" w:type="dxa"/>
          <w:trHeight w:val="502"/>
        </w:trPr>
        <w:tc>
          <w:tcPr>
            <w:tcW w:w="10207" w:type="dxa"/>
            <w:gridSpan w:val="25"/>
            <w:tcBorders>
              <w:top w:val="nil"/>
            </w:tcBorders>
          </w:tcPr>
          <w:p w14:paraId="38A1E2EC" w14:textId="77777777" w:rsidR="001A4466" w:rsidDel="00D91F71" w:rsidRDefault="001A4466" w:rsidP="00C43664">
            <w:pPr>
              <w:jc w:val="both"/>
              <w:rPr>
                <w:del w:id="32" w:author="Simona Mrkvičková" w:date="2018-04-13T13:07:00Z"/>
              </w:rPr>
            </w:pPr>
            <w:r>
              <w:t>---</w:t>
            </w:r>
          </w:p>
          <w:p w14:paraId="3910B0C1" w14:textId="77777777" w:rsidR="001A4466" w:rsidRPr="00C43664" w:rsidRDefault="001A4466" w:rsidP="00D91F71">
            <w:pPr>
              <w:jc w:val="both"/>
              <w:pPrChange w:id="33" w:author="Simona Mrkvičková" w:date="2018-04-13T13:07:00Z">
                <w:pPr/>
              </w:pPrChange>
            </w:pPr>
          </w:p>
        </w:tc>
      </w:tr>
      <w:tr w:rsidR="001A4466" w14:paraId="30562EF8" w14:textId="77777777" w:rsidTr="0009166D">
        <w:trPr>
          <w:gridAfter w:val="1"/>
          <w:wAfter w:w="18" w:type="dxa"/>
        </w:trPr>
        <w:tc>
          <w:tcPr>
            <w:tcW w:w="3753" w:type="dxa"/>
            <w:gridSpan w:val="12"/>
            <w:shd w:val="clear" w:color="auto" w:fill="F7CAAC"/>
          </w:tcPr>
          <w:p w14:paraId="196A4890" w14:textId="77777777" w:rsidR="001A4466" w:rsidRDefault="001A4466" w:rsidP="00C43664">
            <w:r>
              <w:rPr>
                <w:b/>
              </w:rPr>
              <w:t xml:space="preserve"> Součásti SRZ a jejich obsah</w:t>
            </w:r>
          </w:p>
        </w:tc>
        <w:tc>
          <w:tcPr>
            <w:tcW w:w="6454" w:type="dxa"/>
            <w:gridSpan w:val="13"/>
            <w:tcBorders>
              <w:bottom w:val="nil"/>
            </w:tcBorders>
            <w:shd w:val="clear" w:color="auto" w:fill="FFFFFF"/>
          </w:tcPr>
          <w:p w14:paraId="1D6E6CF2" w14:textId="77777777" w:rsidR="001A4466" w:rsidRDefault="001A4466" w:rsidP="00C43664">
            <w:pPr>
              <w:jc w:val="center"/>
            </w:pPr>
          </w:p>
        </w:tc>
      </w:tr>
      <w:tr w:rsidR="001A4466" w14:paraId="69DA60E2" w14:textId="77777777" w:rsidTr="00D91F71">
        <w:tblPrEx>
          <w:tblW w:w="10225" w:type="dxa"/>
          <w:tblInd w:w="-21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34" w:author="Simona Mrkvičková" w:date="2018-04-13T13:08:00Z">
            <w:tblPrEx>
              <w:tblW w:w="10225" w:type="dxa"/>
              <w:tblInd w:w="-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After w:val="1"/>
          <w:wAfter w:w="18" w:type="dxa"/>
          <w:trHeight w:val="282"/>
          <w:trPrChange w:id="35" w:author="Simona Mrkvičková" w:date="2018-04-13T13:08:00Z">
            <w:trPr>
              <w:gridAfter w:val="1"/>
              <w:wAfter w:w="18" w:type="dxa"/>
              <w:trHeight w:val="594"/>
            </w:trPr>
          </w:trPrChange>
        </w:trPr>
        <w:tc>
          <w:tcPr>
            <w:tcW w:w="10207" w:type="dxa"/>
            <w:gridSpan w:val="25"/>
            <w:tcBorders>
              <w:top w:val="nil"/>
            </w:tcBorders>
            <w:tcPrChange w:id="36" w:author="Simona Mrkvičková" w:date="2018-04-13T13:08:00Z">
              <w:tcPr>
                <w:tcW w:w="10207" w:type="dxa"/>
                <w:gridSpan w:val="25"/>
                <w:tcBorders>
                  <w:top w:val="nil"/>
                </w:tcBorders>
              </w:tcPr>
            </w:tcPrChange>
          </w:tcPr>
          <w:p w14:paraId="7554BCA1" w14:textId="77777777" w:rsidR="001A4466" w:rsidDel="00D91F71" w:rsidRDefault="001A4466" w:rsidP="00C43664">
            <w:pPr>
              <w:jc w:val="both"/>
              <w:rPr>
                <w:del w:id="37" w:author="Simona Mrkvičková" w:date="2018-04-13T13:07:00Z"/>
              </w:rPr>
            </w:pPr>
            <w:r>
              <w:t>---</w:t>
            </w:r>
          </w:p>
          <w:p w14:paraId="3CD59C4F" w14:textId="77777777" w:rsidR="001A4466" w:rsidRPr="00C43664" w:rsidRDefault="001A4466" w:rsidP="00D91F71">
            <w:pPr>
              <w:jc w:val="both"/>
              <w:pPrChange w:id="38" w:author="Simona Mrkvičková" w:date="2018-04-13T13:07:00Z">
                <w:pPr/>
              </w:pPrChange>
            </w:pPr>
          </w:p>
        </w:tc>
      </w:tr>
      <w:tr w:rsidR="001A4466" w14:paraId="618314E2" w14:textId="77777777" w:rsidTr="0009166D">
        <w:trPr>
          <w:gridAfter w:val="1"/>
          <w:wAfter w:w="18" w:type="dxa"/>
        </w:trPr>
        <w:tc>
          <w:tcPr>
            <w:tcW w:w="10207" w:type="dxa"/>
            <w:gridSpan w:val="25"/>
            <w:tcBorders>
              <w:bottom w:val="double" w:sz="4" w:space="0" w:color="auto"/>
            </w:tcBorders>
            <w:shd w:val="clear" w:color="auto" w:fill="BDD6EE"/>
          </w:tcPr>
          <w:p w14:paraId="79C3A44D" w14:textId="77777777" w:rsidR="001A4466" w:rsidRDefault="008C5253" w:rsidP="008C5253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B-IIa – Studijní plány a návrh témat prací (bakalářské a magisterské studijní programy)</w:t>
            </w:r>
          </w:p>
        </w:tc>
      </w:tr>
      <w:tr w:rsidR="001A4466" w14:paraId="5F0DCAA0" w14:textId="77777777" w:rsidTr="0009166D">
        <w:trPr>
          <w:gridAfter w:val="1"/>
          <w:wAfter w:w="18" w:type="dxa"/>
        </w:trPr>
        <w:tc>
          <w:tcPr>
            <w:tcW w:w="2835" w:type="dxa"/>
            <w:gridSpan w:val="7"/>
            <w:shd w:val="clear" w:color="auto" w:fill="F7CAAC"/>
          </w:tcPr>
          <w:p w14:paraId="7CC50621" w14:textId="77777777" w:rsidR="001A4466" w:rsidRDefault="001A4466" w:rsidP="00C4366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372" w:type="dxa"/>
            <w:gridSpan w:val="18"/>
          </w:tcPr>
          <w:p w14:paraId="2D890CA3" w14:textId="77777777" w:rsidR="001A4466" w:rsidRDefault="001A4466" w:rsidP="008A5D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Specializace Stroje a nástroje pro zpracování polymerů a kompozitů  </w:t>
            </w:r>
          </w:p>
          <w:p w14:paraId="7DB68B60" w14:textId="77777777" w:rsidR="001A4466" w:rsidRDefault="001A4466" w:rsidP="008A5D3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 kombinovaná forma</w:t>
            </w:r>
          </w:p>
        </w:tc>
      </w:tr>
      <w:tr w:rsidR="001A4466" w14:paraId="747E1A8A" w14:textId="77777777" w:rsidTr="0009166D">
        <w:trPr>
          <w:gridAfter w:val="1"/>
          <w:wAfter w:w="18" w:type="dxa"/>
        </w:trPr>
        <w:tc>
          <w:tcPr>
            <w:tcW w:w="10207" w:type="dxa"/>
            <w:gridSpan w:val="25"/>
            <w:shd w:val="clear" w:color="auto" w:fill="F7CAAC"/>
          </w:tcPr>
          <w:p w14:paraId="2F233391" w14:textId="77777777" w:rsidR="001A4466" w:rsidRDefault="001A4466" w:rsidP="00C43664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1A4466" w14:paraId="1E9A6EE0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F7CAAC"/>
          </w:tcPr>
          <w:p w14:paraId="24CD0A4F" w14:textId="77777777" w:rsidR="001A4466" w:rsidRPr="008A5D3D" w:rsidRDefault="001A4466" w:rsidP="00C43664">
            <w:pPr>
              <w:jc w:val="both"/>
              <w:rPr>
                <w:b/>
                <w:sz w:val="18"/>
                <w:szCs w:val="18"/>
              </w:rPr>
            </w:pPr>
            <w:r w:rsidRPr="008A5D3D">
              <w:rPr>
                <w:b/>
                <w:sz w:val="18"/>
                <w:szCs w:val="18"/>
              </w:rPr>
              <w:t>Název předmětu</w:t>
            </w:r>
          </w:p>
        </w:tc>
        <w:tc>
          <w:tcPr>
            <w:tcW w:w="1134" w:type="dxa"/>
            <w:gridSpan w:val="4"/>
            <w:shd w:val="clear" w:color="auto" w:fill="F7CAAC"/>
          </w:tcPr>
          <w:p w14:paraId="69113B02" w14:textId="77777777" w:rsidR="001A4466" w:rsidRPr="008A5D3D" w:rsidRDefault="001A4466" w:rsidP="00C43664">
            <w:pPr>
              <w:jc w:val="both"/>
              <w:rPr>
                <w:b/>
                <w:sz w:val="18"/>
                <w:szCs w:val="18"/>
              </w:rPr>
            </w:pPr>
            <w:r w:rsidRPr="008A5D3D">
              <w:rPr>
                <w:b/>
                <w:sz w:val="18"/>
                <w:szCs w:val="18"/>
              </w:rPr>
              <w:t>rozsah</w:t>
            </w:r>
          </w:p>
        </w:tc>
        <w:tc>
          <w:tcPr>
            <w:tcW w:w="709" w:type="dxa"/>
            <w:gridSpan w:val="5"/>
            <w:shd w:val="clear" w:color="auto" w:fill="F7CAAC"/>
          </w:tcPr>
          <w:p w14:paraId="5511B269" w14:textId="77777777" w:rsidR="001A4466" w:rsidRPr="008A5D3D" w:rsidRDefault="001A4466" w:rsidP="00C43664">
            <w:pPr>
              <w:jc w:val="both"/>
              <w:rPr>
                <w:b/>
                <w:sz w:val="18"/>
                <w:szCs w:val="18"/>
              </w:rPr>
            </w:pPr>
            <w:r w:rsidRPr="008A5D3D">
              <w:rPr>
                <w:b/>
                <w:sz w:val="18"/>
                <w:szCs w:val="18"/>
              </w:rPr>
              <w:t>způsob  ověř.</w:t>
            </w:r>
          </w:p>
        </w:tc>
        <w:tc>
          <w:tcPr>
            <w:tcW w:w="567" w:type="dxa"/>
            <w:gridSpan w:val="3"/>
            <w:shd w:val="clear" w:color="auto" w:fill="F7CAAC"/>
          </w:tcPr>
          <w:p w14:paraId="22F65B8F" w14:textId="77777777" w:rsidR="001A4466" w:rsidRPr="008A5D3D" w:rsidRDefault="001A4466" w:rsidP="00C43664">
            <w:pPr>
              <w:jc w:val="both"/>
              <w:rPr>
                <w:b/>
                <w:sz w:val="18"/>
                <w:szCs w:val="18"/>
              </w:rPr>
            </w:pPr>
            <w:r w:rsidRPr="008A5D3D">
              <w:rPr>
                <w:b/>
                <w:sz w:val="18"/>
                <w:szCs w:val="18"/>
              </w:rPr>
              <w:t>počet kred.</w:t>
            </w:r>
          </w:p>
        </w:tc>
        <w:tc>
          <w:tcPr>
            <w:tcW w:w="4394" w:type="dxa"/>
            <w:gridSpan w:val="4"/>
            <w:shd w:val="clear" w:color="auto" w:fill="F7CAAC"/>
          </w:tcPr>
          <w:p w14:paraId="602348A0" w14:textId="77777777" w:rsidR="001A4466" w:rsidRPr="008A5D3D" w:rsidRDefault="001A4466" w:rsidP="00C43664">
            <w:pPr>
              <w:jc w:val="both"/>
              <w:rPr>
                <w:b/>
                <w:sz w:val="18"/>
                <w:szCs w:val="18"/>
              </w:rPr>
            </w:pPr>
            <w:r w:rsidRPr="008A5D3D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567" w:type="dxa"/>
            <w:gridSpan w:val="3"/>
            <w:shd w:val="clear" w:color="auto" w:fill="F7CAAC"/>
          </w:tcPr>
          <w:p w14:paraId="44A60D7F" w14:textId="77777777" w:rsidR="001A4466" w:rsidRDefault="001A4466" w:rsidP="00C43664">
            <w:pPr>
              <w:jc w:val="both"/>
              <w:rPr>
                <w:b/>
                <w:sz w:val="18"/>
                <w:szCs w:val="18"/>
              </w:rPr>
            </w:pPr>
            <w:r w:rsidRPr="008A5D3D">
              <w:rPr>
                <w:b/>
                <w:sz w:val="18"/>
                <w:szCs w:val="18"/>
              </w:rPr>
              <w:t>dop. roč./</w:t>
            </w:r>
          </w:p>
          <w:p w14:paraId="3160A624" w14:textId="77777777" w:rsidR="001A4466" w:rsidRPr="008A5D3D" w:rsidRDefault="001A4466" w:rsidP="00C43664">
            <w:pPr>
              <w:jc w:val="both"/>
              <w:rPr>
                <w:b/>
                <w:color w:val="FF0000"/>
                <w:sz w:val="18"/>
                <w:szCs w:val="18"/>
              </w:rPr>
            </w:pPr>
            <w:r w:rsidRPr="008A5D3D">
              <w:rPr>
                <w:b/>
                <w:sz w:val="18"/>
                <w:szCs w:val="18"/>
              </w:rPr>
              <w:t>sem.</w:t>
            </w:r>
          </w:p>
        </w:tc>
        <w:tc>
          <w:tcPr>
            <w:tcW w:w="709" w:type="dxa"/>
            <w:gridSpan w:val="2"/>
            <w:shd w:val="clear" w:color="auto" w:fill="F7CAAC"/>
          </w:tcPr>
          <w:p w14:paraId="63D28739" w14:textId="77777777" w:rsidR="001A4466" w:rsidRPr="008A5D3D" w:rsidRDefault="001A4466" w:rsidP="00C43664">
            <w:pPr>
              <w:jc w:val="both"/>
              <w:rPr>
                <w:b/>
                <w:sz w:val="18"/>
                <w:szCs w:val="18"/>
              </w:rPr>
            </w:pPr>
            <w:r w:rsidRPr="008A5D3D">
              <w:rPr>
                <w:b/>
                <w:sz w:val="18"/>
                <w:szCs w:val="18"/>
              </w:rPr>
              <w:t xml:space="preserve">profil. </w:t>
            </w:r>
            <w:proofErr w:type="gramStart"/>
            <w:r w:rsidRPr="008A5D3D">
              <w:rPr>
                <w:b/>
                <w:sz w:val="18"/>
                <w:szCs w:val="18"/>
              </w:rPr>
              <w:t>základ</w:t>
            </w:r>
            <w:proofErr w:type="gramEnd"/>
          </w:p>
        </w:tc>
      </w:tr>
      <w:tr w:rsidR="00623A5A" w14:paraId="5A9FA9D0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259C40B2" w14:textId="77777777" w:rsidR="00623A5A" w:rsidRDefault="006743C1" w:rsidP="0098158F">
            <w:hyperlink w:anchor="Tech_měř" w:history="1">
              <w:r w:rsidR="00623A5A" w:rsidRPr="00F3099D">
                <w:rPr>
                  <w:rStyle w:val="Hypertextovodkaz"/>
                </w:rPr>
                <w:t>Technické měření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766AC4C7" w14:textId="77777777" w:rsidR="00623A5A" w:rsidRPr="003D6AB6" w:rsidRDefault="00623A5A" w:rsidP="00C43664">
            <w:r w:rsidRPr="003D6AB6"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790BF782" w14:textId="77777777" w:rsidR="00623A5A" w:rsidRPr="003D6AB6" w:rsidRDefault="00623A5A" w:rsidP="00C43664">
            <w:pPr>
              <w:jc w:val="both"/>
            </w:pPr>
            <w:r w:rsidRPr="003D6AB6"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B2321BF" w14:textId="77777777" w:rsidR="00623A5A" w:rsidRPr="003D6AB6" w:rsidRDefault="00623A5A" w:rsidP="00C43664">
            <w:pPr>
              <w:jc w:val="both"/>
            </w:pPr>
            <w:r w:rsidRPr="003D6AB6"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6DD28F66" w14:textId="77777777" w:rsidR="00623A5A" w:rsidRPr="00FE1461" w:rsidRDefault="006743C1" w:rsidP="0098158F">
            <w:pPr>
              <w:rPr>
                <w:b/>
              </w:rPr>
            </w:pPr>
            <w:hyperlink w:anchor="Pata" w:history="1">
              <w:r w:rsidR="00623A5A" w:rsidRPr="00FB237C">
                <w:rPr>
                  <w:rStyle w:val="Hypertextovodkaz"/>
                  <w:b/>
                </w:rPr>
                <w:t>doc. Dr. Ing. Vladimír Pata</w:t>
              </w:r>
            </w:hyperlink>
            <w:r w:rsidR="00623A5A">
              <w:rPr>
                <w:b/>
              </w:rPr>
              <w:t xml:space="preserve"> </w:t>
            </w:r>
            <w:r w:rsidR="00623A5A" w:rsidRPr="00FF7997">
              <w:t>(100% p)</w:t>
            </w:r>
          </w:p>
          <w:p w14:paraId="41D4354A" w14:textId="77777777" w:rsidR="00623A5A" w:rsidRPr="00FE1461" w:rsidRDefault="00623A5A" w:rsidP="0098158F">
            <w:pPr>
              <w:tabs>
                <w:tab w:val="left" w:pos="1089"/>
              </w:tabs>
            </w:pPr>
            <w:r>
              <w:tab/>
            </w:r>
          </w:p>
        </w:tc>
        <w:tc>
          <w:tcPr>
            <w:tcW w:w="567" w:type="dxa"/>
            <w:gridSpan w:val="3"/>
            <w:shd w:val="clear" w:color="auto" w:fill="auto"/>
          </w:tcPr>
          <w:p w14:paraId="050D2DD4" w14:textId="77777777" w:rsidR="00623A5A" w:rsidRPr="003D6AB6" w:rsidRDefault="00623A5A" w:rsidP="00C43664">
            <w:r w:rsidRPr="003D6AB6"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5A3DE9A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ZT</w:t>
            </w:r>
          </w:p>
        </w:tc>
      </w:tr>
      <w:tr w:rsidR="00623A5A" w14:paraId="4D9E6955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3A4271AC" w14:textId="77777777" w:rsidR="00623A5A" w:rsidRDefault="006743C1" w:rsidP="0098158F">
            <w:hyperlink w:anchor="Technologie_II" w:history="1">
              <w:r w:rsidR="00623A5A" w:rsidRPr="00F3099D">
                <w:rPr>
                  <w:rStyle w:val="Hypertextovodkaz"/>
                </w:rPr>
                <w:t>Technologie II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220F968C" w14:textId="77777777" w:rsidR="00623A5A" w:rsidRPr="003D6AB6" w:rsidRDefault="00623A5A" w:rsidP="00C43664">
            <w:r w:rsidRPr="003D6AB6">
              <w:t>20p+0s+0l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4B0F4224" w14:textId="77777777" w:rsidR="00623A5A" w:rsidRPr="003D6AB6" w:rsidRDefault="00623A5A" w:rsidP="00C43664">
            <w:pPr>
              <w:jc w:val="both"/>
            </w:pPr>
            <w:r w:rsidRPr="003D6AB6"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23692B48" w14:textId="77777777" w:rsidR="00623A5A" w:rsidRPr="003D6AB6" w:rsidRDefault="00623A5A" w:rsidP="00C43664">
            <w:pPr>
              <w:jc w:val="both"/>
            </w:pPr>
            <w:r w:rsidRPr="003D6AB6">
              <w:t>5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14AE3895" w14:textId="77777777" w:rsidR="00623A5A" w:rsidRDefault="006743C1" w:rsidP="0098158F">
            <w:pPr>
              <w:rPr>
                <w:b/>
              </w:rPr>
            </w:pPr>
            <w:hyperlink w:anchor="Kocman" w:history="1">
              <w:r w:rsidR="00623A5A" w:rsidRPr="00FB237C">
                <w:rPr>
                  <w:rStyle w:val="Hypertextovodkaz"/>
                  <w:b/>
                </w:rPr>
                <w:t>prof. Ing. Karel Kocman, DrSc.</w:t>
              </w:r>
            </w:hyperlink>
            <w:r w:rsidR="00623A5A" w:rsidRPr="003D6AB6">
              <w:rPr>
                <w:b/>
              </w:rPr>
              <w:t xml:space="preserve"> </w:t>
            </w:r>
            <w:r w:rsidR="00623A5A" w:rsidRPr="003471D7">
              <w:t>(50% p)</w:t>
            </w:r>
            <w:r w:rsidR="00623A5A" w:rsidRPr="003D6AB6">
              <w:rPr>
                <w:b/>
              </w:rPr>
              <w:t xml:space="preserve"> </w:t>
            </w:r>
          </w:p>
          <w:p w14:paraId="7ABD7448" w14:textId="77777777" w:rsidR="00623A5A" w:rsidRPr="00FE1461" w:rsidRDefault="006743C1" w:rsidP="0098158F">
            <w:pPr>
              <w:rPr>
                <w:b/>
              </w:rPr>
            </w:pPr>
            <w:hyperlink w:anchor="Sýkorová" w:history="1">
              <w:r w:rsidR="00623A5A" w:rsidRPr="00FB237C">
                <w:rPr>
                  <w:rStyle w:val="Hypertextovodkaz"/>
                </w:rPr>
                <w:t>doc. Ing. Libuše Sýkorová, Ph.D.</w:t>
              </w:r>
            </w:hyperlink>
            <w:r w:rsidR="00623A5A" w:rsidRPr="00452A77">
              <w:t xml:space="preserve"> (50%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122EB49" w14:textId="77777777" w:rsidR="00623A5A" w:rsidRPr="003D6AB6" w:rsidRDefault="00623A5A" w:rsidP="00C43664">
            <w:r w:rsidRPr="003D6AB6"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3A9368C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ZT</w:t>
            </w:r>
          </w:p>
        </w:tc>
      </w:tr>
      <w:tr w:rsidR="00623A5A" w14:paraId="0F8A4BBC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13BBEDD" w14:textId="77777777" w:rsidR="00623A5A" w:rsidRDefault="006743C1" w:rsidP="0098158F">
            <w:hyperlink w:anchor="DNV" w:history="1">
              <w:r w:rsidR="00623A5A" w:rsidRPr="00E11CEF">
                <w:rPr>
                  <w:rStyle w:val="Hypertextovodkaz"/>
                </w:rPr>
                <w:t>Dimenzování a navrhování výrobků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7C160E15" w14:textId="77777777" w:rsidR="00623A5A" w:rsidRPr="003D6AB6" w:rsidRDefault="00623A5A" w:rsidP="00C43664">
            <w:r w:rsidRPr="003D6AB6"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752727BF" w14:textId="77777777" w:rsidR="00623A5A" w:rsidRPr="003D6AB6" w:rsidRDefault="00623A5A" w:rsidP="00C43664">
            <w:pPr>
              <w:jc w:val="both"/>
            </w:pPr>
            <w:r w:rsidRPr="003D6AB6"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A2CCEC8" w14:textId="77777777" w:rsidR="00623A5A" w:rsidRPr="003D6AB6" w:rsidRDefault="00623A5A" w:rsidP="00C43664">
            <w:pPr>
              <w:jc w:val="both"/>
            </w:pPr>
            <w:r w:rsidRPr="003D6AB6"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37DF1F46" w14:textId="56F870F2" w:rsidR="00623A5A" w:rsidRDefault="006743C1" w:rsidP="0098158F">
            <w:pPr>
              <w:rPr>
                <w:ins w:id="39" w:author="Simona Mrkvičková" w:date="2018-04-13T12:10:00Z"/>
              </w:rPr>
            </w:pPr>
            <w:hyperlink w:anchor="Šuba" w:history="1">
              <w:r w:rsidR="00623A5A" w:rsidRPr="00552268">
                <w:rPr>
                  <w:rStyle w:val="Hypertextovodkaz"/>
                  <w:b/>
                </w:rPr>
                <w:t>doc. Ing. Oldřich Šuba, CSc.</w:t>
              </w:r>
            </w:hyperlink>
            <w:r w:rsidR="00623A5A">
              <w:rPr>
                <w:b/>
              </w:rPr>
              <w:t xml:space="preserve"> </w:t>
            </w:r>
            <w:r w:rsidR="00623A5A" w:rsidRPr="00FF7997">
              <w:t>(</w:t>
            </w:r>
            <w:del w:id="40" w:author="Simona Mrkvičková" w:date="2018-04-13T12:11:00Z">
              <w:r w:rsidR="00623A5A" w:rsidRPr="00FF7997" w:rsidDel="006743C1">
                <w:delText>100</w:delText>
              </w:r>
            </w:del>
            <w:ins w:id="41" w:author="Simona Mrkvičková" w:date="2018-04-13T12:11:00Z">
              <w:r>
                <w:t>50</w:t>
              </w:r>
            </w:ins>
            <w:r w:rsidR="00623A5A" w:rsidRPr="00FF7997">
              <w:t>% p)</w:t>
            </w:r>
          </w:p>
          <w:p w14:paraId="2405CD5D" w14:textId="71E6CDA5" w:rsidR="006743C1" w:rsidRPr="006743C1" w:rsidRDefault="00057945" w:rsidP="006743C1">
            <w:pPr>
              <w:rPr>
                <w:rPrChange w:id="42" w:author="Simona Mrkvičková" w:date="2018-04-13T12:10:00Z">
                  <w:rPr>
                    <w:b/>
                  </w:rPr>
                </w:rPrChange>
              </w:rPr>
            </w:pPr>
            <w:ins w:id="43" w:author="Simona Mrkvičková" w:date="2018-04-13T12:35:00Z">
              <w:r>
                <w:fldChar w:fldCharType="begin"/>
              </w:r>
              <w:r>
                <w:instrText xml:space="preserve"> HYPERLINK  \l "Javořík" </w:instrText>
              </w:r>
              <w:r>
                <w:fldChar w:fldCharType="separate"/>
              </w:r>
              <w:r w:rsidR="006743C1" w:rsidRPr="00057945">
                <w:rPr>
                  <w:rStyle w:val="Hypertextovodkaz"/>
                  <w:rPrChange w:id="44" w:author="Simona Mrkvičková" w:date="2018-04-13T12:10:00Z">
                    <w:rPr>
                      <w:b/>
                    </w:rPr>
                  </w:rPrChange>
                </w:rPr>
                <w:t>doc. Ing. Jakub</w:t>
              </w:r>
              <w:r w:rsidR="006743C1" w:rsidRPr="00057945">
                <w:rPr>
                  <w:rStyle w:val="Hypertextovodkaz"/>
                  <w:rPrChange w:id="45" w:author="Simona Mrkvičková" w:date="2018-04-13T12:10:00Z">
                    <w:rPr>
                      <w:b/>
                    </w:rPr>
                  </w:rPrChange>
                </w:rPr>
                <w:t xml:space="preserve"> </w:t>
              </w:r>
              <w:r w:rsidR="006743C1" w:rsidRPr="00057945">
                <w:rPr>
                  <w:rStyle w:val="Hypertextovodkaz"/>
                  <w:rPrChange w:id="46" w:author="Simona Mrkvičková" w:date="2018-04-13T12:10:00Z">
                    <w:rPr>
                      <w:b/>
                    </w:rPr>
                  </w:rPrChange>
                </w:rPr>
                <w:t>Javořík, Ph.D. (</w:t>
              </w:r>
              <w:r w:rsidR="006743C1" w:rsidRPr="00057945">
                <w:rPr>
                  <w:rStyle w:val="Hypertextovodkaz"/>
                </w:rPr>
                <w:t>50</w:t>
              </w:r>
              <w:r w:rsidR="006743C1" w:rsidRPr="00057945">
                <w:rPr>
                  <w:rStyle w:val="Hypertextovodkaz"/>
                  <w:rPrChange w:id="47" w:author="Simona Mrkvičková" w:date="2018-04-13T12:10:00Z">
                    <w:rPr>
                      <w:b/>
                    </w:rPr>
                  </w:rPrChange>
                </w:rPr>
                <w:t>% p)</w:t>
              </w:r>
              <w:r>
                <w:fldChar w:fldCharType="end"/>
              </w:r>
            </w:ins>
          </w:p>
        </w:tc>
        <w:tc>
          <w:tcPr>
            <w:tcW w:w="567" w:type="dxa"/>
            <w:gridSpan w:val="3"/>
            <w:shd w:val="clear" w:color="auto" w:fill="auto"/>
          </w:tcPr>
          <w:p w14:paraId="0DA42242" w14:textId="77777777" w:rsidR="00623A5A" w:rsidRPr="003D6AB6" w:rsidRDefault="00623A5A" w:rsidP="00C43664">
            <w:r w:rsidRPr="003D6AB6"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CC2FDAA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60136861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47883134" w14:textId="77777777" w:rsidR="00DA147E" w:rsidRPr="00DA147E" w:rsidRDefault="00DA147E" w:rsidP="00DA147E">
            <w:pPr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"VSZ_I" </w:instrText>
            </w:r>
            <w:r>
              <w:fldChar w:fldCharType="separate"/>
            </w:r>
            <w:r w:rsidR="00623A5A" w:rsidRPr="00DA147E">
              <w:rPr>
                <w:rStyle w:val="Hypertextovodkaz"/>
              </w:rPr>
              <w:t>Výrobní stroje a</w:t>
            </w:r>
            <w:r w:rsidRPr="00DA147E">
              <w:rPr>
                <w:rStyle w:val="Hypertextovodkaz"/>
              </w:rPr>
              <w:t xml:space="preserve"> </w:t>
            </w:r>
          </w:p>
          <w:p w14:paraId="4ED483C9" w14:textId="77777777" w:rsidR="00623A5A" w:rsidRDefault="00623A5A" w:rsidP="00DA147E">
            <w:r w:rsidRPr="00DA147E">
              <w:rPr>
                <w:rStyle w:val="Hypertextovodkaz"/>
              </w:rPr>
              <w:t>zařízení I</w:t>
            </w:r>
            <w:r w:rsidR="00DA147E">
              <w:fldChar w:fldCharType="end"/>
            </w:r>
          </w:p>
        </w:tc>
        <w:tc>
          <w:tcPr>
            <w:tcW w:w="1134" w:type="dxa"/>
            <w:gridSpan w:val="4"/>
            <w:shd w:val="clear" w:color="auto" w:fill="auto"/>
          </w:tcPr>
          <w:p w14:paraId="49D0A570" w14:textId="77777777" w:rsidR="00623A5A" w:rsidRPr="003D6AB6" w:rsidRDefault="00623A5A" w:rsidP="00C43664">
            <w:r w:rsidRPr="003D6AB6"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64679759" w14:textId="77777777" w:rsidR="00623A5A" w:rsidRPr="003D6AB6" w:rsidRDefault="00623A5A" w:rsidP="00C43664">
            <w:pPr>
              <w:jc w:val="both"/>
            </w:pPr>
            <w:r w:rsidRPr="003D6AB6">
              <w:t>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5260D1E" w14:textId="77777777" w:rsidR="00623A5A" w:rsidRPr="003D6AB6" w:rsidRDefault="00623A5A" w:rsidP="00C43664">
            <w:pPr>
              <w:jc w:val="both"/>
            </w:pPr>
            <w:r w:rsidRPr="003D6AB6"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4FD2254B" w14:textId="77777777" w:rsidR="00623A5A" w:rsidRPr="002A0E51" w:rsidRDefault="006743C1" w:rsidP="0098158F">
            <w:hyperlink w:anchor="Šenkeřík" w:history="1">
              <w:r w:rsidR="00623A5A" w:rsidRPr="00106853">
                <w:rPr>
                  <w:rStyle w:val="Hypertextovodkaz"/>
                  <w:b/>
                </w:rPr>
                <w:t>Ing. Vojtěch Šenkeřík, Ph.D.</w:t>
              </w:r>
            </w:hyperlink>
            <w:r w:rsidR="00623A5A" w:rsidRPr="002A0E51">
              <w:t xml:space="preserve"> (100% p)</w:t>
            </w:r>
          </w:p>
          <w:p w14:paraId="4BED8F94" w14:textId="77777777" w:rsidR="00623A5A" w:rsidRPr="00150348" w:rsidRDefault="00623A5A" w:rsidP="0098158F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73A9F8BB" w14:textId="77777777" w:rsidR="00623A5A" w:rsidRPr="003D6AB6" w:rsidRDefault="00623A5A" w:rsidP="00C43664">
            <w:r w:rsidRPr="003D6AB6"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AB80136" w14:textId="77777777" w:rsidR="00623A5A" w:rsidRPr="00106853" w:rsidRDefault="00106853" w:rsidP="008A5D3D">
            <w:pPr>
              <w:jc w:val="center"/>
              <w:rPr>
                <w:b/>
              </w:rPr>
            </w:pPr>
            <w:r w:rsidRPr="00106853">
              <w:rPr>
                <w:b/>
              </w:rPr>
              <w:t>PZ</w:t>
            </w:r>
          </w:p>
        </w:tc>
      </w:tr>
      <w:tr w:rsidR="00623A5A" w14:paraId="039D6A0F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6398436D" w14:textId="77777777" w:rsidR="00623A5A" w:rsidRDefault="006743C1" w:rsidP="0098158F">
            <w:hyperlink w:anchor="Zákl_plast_technol" w:history="1">
              <w:r w:rsidR="00623A5A" w:rsidRPr="00800698">
                <w:rPr>
                  <w:rStyle w:val="Hypertextovodkaz"/>
                </w:rPr>
                <w:t>Základy plastikářské technologie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635FA5E8" w14:textId="77777777" w:rsidR="00623A5A" w:rsidRPr="003D6AB6" w:rsidRDefault="00623A5A" w:rsidP="00C43664">
            <w:r w:rsidRPr="003D6AB6">
              <w:t>12p+0s+8l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676C920A" w14:textId="77777777" w:rsidR="00623A5A" w:rsidRPr="003D6AB6" w:rsidRDefault="00623A5A" w:rsidP="00C43664">
            <w:pPr>
              <w:jc w:val="both"/>
            </w:pPr>
            <w:r w:rsidRPr="003D6AB6"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4B2B84E4" w14:textId="77777777" w:rsidR="00623A5A" w:rsidRPr="003D6AB6" w:rsidRDefault="00623A5A" w:rsidP="00C43664">
            <w:pPr>
              <w:jc w:val="both"/>
            </w:pPr>
            <w:r w:rsidRPr="003D6AB6">
              <w:t>5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5F95F0F3" w14:textId="77777777" w:rsidR="00623A5A" w:rsidRPr="00150348" w:rsidRDefault="006743C1" w:rsidP="0098158F">
            <w:pPr>
              <w:rPr>
                <w:b/>
              </w:rPr>
            </w:pPr>
            <w:hyperlink w:anchor="Sedláček" w:history="1">
              <w:r w:rsidR="00623A5A" w:rsidRPr="00CC7F5E">
                <w:rPr>
                  <w:rStyle w:val="Hypertextovodkaz"/>
                  <w:b/>
                </w:rPr>
                <w:t>doc. Ing. Tomáš Sedláček, Ph.D.</w:t>
              </w:r>
            </w:hyperlink>
            <w:r w:rsidR="00623A5A">
              <w:rPr>
                <w:b/>
              </w:rPr>
              <w:t xml:space="preserve"> </w:t>
            </w:r>
            <w:r w:rsidR="00623A5A" w:rsidRPr="00FF7997">
              <w:t>(100%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649771E" w14:textId="77777777" w:rsidR="00623A5A" w:rsidRPr="003D6AB6" w:rsidRDefault="00623A5A" w:rsidP="00C43664">
            <w:r w:rsidRPr="003D6AB6"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B6B6F66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36361445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48FA784C" w14:textId="77777777" w:rsidR="00623A5A" w:rsidRDefault="006743C1" w:rsidP="0098158F">
            <w:hyperlink w:anchor="Proc_inž_III" w:history="1">
              <w:r w:rsidR="00623A5A" w:rsidRPr="00E11CEF">
                <w:rPr>
                  <w:rStyle w:val="Hypertextovodkaz"/>
                </w:rPr>
                <w:t>Procesní inženýrství III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4BE5D3F3" w14:textId="77777777" w:rsidR="00623A5A" w:rsidRPr="003D6AB6" w:rsidRDefault="00623A5A" w:rsidP="00C43664">
            <w:r w:rsidRPr="003D6AB6"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4B00F109" w14:textId="77777777" w:rsidR="00623A5A" w:rsidRPr="003D6AB6" w:rsidRDefault="00623A5A" w:rsidP="00C43664">
            <w:pPr>
              <w:jc w:val="both"/>
            </w:pPr>
            <w:r w:rsidRPr="003D6AB6"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E2BC55A" w14:textId="77777777" w:rsidR="00623A5A" w:rsidRPr="003D6AB6" w:rsidRDefault="00623A5A" w:rsidP="00C43664">
            <w:pPr>
              <w:jc w:val="both"/>
            </w:pPr>
            <w:r w:rsidRPr="003D6AB6"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703EFACA" w14:textId="77777777" w:rsidR="00623A5A" w:rsidRPr="008205EE" w:rsidRDefault="006743C1" w:rsidP="0098158F">
            <w:hyperlink w:anchor="Janáčová" w:history="1">
              <w:r w:rsidR="00623A5A" w:rsidRPr="00552268">
                <w:rPr>
                  <w:rStyle w:val="Hypertextovodkaz"/>
                  <w:b/>
                </w:rPr>
                <w:t>prof. Ing. Dagmar Janáčová, CSc.</w:t>
              </w:r>
            </w:hyperlink>
            <w:r w:rsidR="00623A5A">
              <w:rPr>
                <w:b/>
              </w:rPr>
              <w:t xml:space="preserve"> </w:t>
            </w:r>
            <w:r w:rsidR="00623A5A" w:rsidRPr="008205EE">
              <w:t>(50% p)</w:t>
            </w:r>
          </w:p>
          <w:p w14:paraId="3B280335" w14:textId="77777777" w:rsidR="00623A5A" w:rsidRPr="00BC11E0" w:rsidRDefault="006743C1" w:rsidP="0098158F">
            <w:hyperlink w:anchor="Dvořák" w:history="1">
              <w:r w:rsidR="00623A5A" w:rsidRPr="00552268">
                <w:rPr>
                  <w:rStyle w:val="Hypertextovodkaz"/>
                </w:rPr>
                <w:t>doc. Ing. Zdeněk Dvořák, CSc.</w:t>
              </w:r>
            </w:hyperlink>
            <w:r w:rsidR="00623A5A">
              <w:t xml:space="preserve"> (50% p</w:t>
            </w:r>
            <w:r w:rsidR="00623A5A" w:rsidRPr="00BC11E0">
              <w:t>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090FCA6B" w14:textId="77777777" w:rsidR="00623A5A" w:rsidRPr="003D6AB6" w:rsidRDefault="00623A5A" w:rsidP="00C43664">
            <w:r w:rsidRPr="003D6AB6"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DD52D42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21A3284E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3B465FE" w14:textId="77777777" w:rsidR="00623A5A" w:rsidRDefault="006743C1" w:rsidP="0098158F">
            <w:hyperlink w:anchor="CAD_apl_I" w:history="1">
              <w:r w:rsidR="00623A5A" w:rsidRPr="00E11CEF">
                <w:rPr>
                  <w:rStyle w:val="Hypertextovodkaz"/>
                </w:rPr>
                <w:t>CAD aplikace 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4AB9B3B0" w14:textId="77777777" w:rsidR="00623A5A" w:rsidRDefault="00623A5A" w:rsidP="00C43664">
            <w:r>
              <w:t>0p+0s+8l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512F4ECA" w14:textId="77777777" w:rsidR="00623A5A" w:rsidRPr="00915586" w:rsidRDefault="00623A5A" w:rsidP="00C43664">
            <w:pPr>
              <w:jc w:val="both"/>
            </w:pPr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EEE6BC9" w14:textId="77777777" w:rsidR="00623A5A" w:rsidRDefault="00623A5A" w:rsidP="00C43664">
            <w:pPr>
              <w:jc w:val="both"/>
            </w:pPr>
            <w: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3BA9ADAD" w14:textId="77777777" w:rsidR="00623A5A" w:rsidRPr="00552268" w:rsidRDefault="006743C1" w:rsidP="0098158F">
            <w:hyperlink w:anchor="Bílek" w:history="1">
              <w:r w:rsidR="00623A5A" w:rsidRPr="00552268">
                <w:rPr>
                  <w:rStyle w:val="Hypertextovodkaz"/>
                </w:rPr>
                <w:t>Ing. Ondřej Bílek, Ph.D.</w:t>
              </w:r>
            </w:hyperlink>
            <w:r w:rsidR="00623A5A" w:rsidRPr="00552268">
              <w:t xml:space="preserve"> (100% l)</w:t>
            </w:r>
          </w:p>
          <w:p w14:paraId="77788D67" w14:textId="77777777" w:rsidR="00623A5A" w:rsidRPr="00150348" w:rsidRDefault="00623A5A" w:rsidP="0098158F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66D5942A" w14:textId="77777777" w:rsidR="00623A5A" w:rsidRDefault="00623A5A" w:rsidP="00C43664">
            <w:r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AA1F0E4" w14:textId="77777777" w:rsidR="00623A5A" w:rsidRPr="00C22B84" w:rsidRDefault="00623A5A" w:rsidP="008A5D3D">
            <w:pPr>
              <w:jc w:val="center"/>
            </w:pPr>
          </w:p>
        </w:tc>
      </w:tr>
      <w:tr w:rsidR="00623A5A" w14:paraId="3F4F19EF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0B4E0B23" w14:textId="77777777" w:rsidR="00623A5A" w:rsidRPr="00FF7997" w:rsidRDefault="006743C1" w:rsidP="0098158F">
            <w:hyperlink w:anchor="Apl_makromol_fyz" w:history="1">
              <w:r w:rsidR="00623A5A" w:rsidRPr="003305B8">
                <w:rPr>
                  <w:rStyle w:val="Hypertextovodkaz"/>
                </w:rPr>
                <w:t>Aplikovaná makromolekulární fyzika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4C0DE62D" w14:textId="77777777" w:rsidR="00623A5A" w:rsidRDefault="00623A5A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4C44297C" w14:textId="77777777" w:rsidR="00623A5A" w:rsidRDefault="00623A5A" w:rsidP="00C43664">
            <w:pPr>
              <w:jc w:val="both"/>
            </w:pPr>
            <w:r w:rsidRPr="00F73554">
              <w:t>kl</w:t>
            </w:r>
            <w:r>
              <w:t>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6DF84B6B" w14:textId="77777777" w:rsidR="00623A5A" w:rsidRDefault="00623A5A" w:rsidP="00C43664">
            <w:pPr>
              <w:jc w:val="both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69722BC0" w14:textId="126C4CE9" w:rsidR="00623A5A" w:rsidRPr="00FE1461" w:rsidRDefault="006743C1" w:rsidP="0098158F">
            <w:pPr>
              <w:rPr>
                <w:b/>
              </w:rPr>
            </w:pPr>
            <w:hyperlink w:anchor="Zatloukal" w:history="1">
              <w:r w:rsidR="00623A5A" w:rsidRPr="00552268">
                <w:rPr>
                  <w:rStyle w:val="Hypertextovodkaz"/>
                  <w:b/>
                </w:rPr>
                <w:t>prof. Ing. Martin Zatloukal, Ph.D.</w:t>
              </w:r>
            </w:hyperlink>
            <w:r w:rsidR="009F5051">
              <w:rPr>
                <w:rStyle w:val="Hypertextovodkaz"/>
                <w:b/>
              </w:rPr>
              <w:t xml:space="preserve"> </w:t>
            </w:r>
            <w:r w:rsidR="009541C2">
              <w:rPr>
                <w:rStyle w:val="Hypertextovodkaz"/>
                <w:b/>
              </w:rPr>
              <w:t>DSc.</w:t>
            </w:r>
            <w:r w:rsidR="00623A5A">
              <w:rPr>
                <w:b/>
              </w:rPr>
              <w:t xml:space="preserve"> </w:t>
            </w:r>
            <w:r w:rsidR="00623A5A" w:rsidRPr="008205EE">
              <w:t>(50% p)</w:t>
            </w:r>
          </w:p>
          <w:p w14:paraId="5C054388" w14:textId="77777777" w:rsidR="00623A5A" w:rsidRPr="00BC11E0" w:rsidRDefault="006743C1" w:rsidP="0098158F">
            <w:hyperlink w:anchor="Měřínská" w:history="1">
              <w:r w:rsidR="00623A5A" w:rsidRPr="00F619F1">
                <w:rPr>
                  <w:rStyle w:val="Hypertextovodkaz"/>
                </w:rPr>
                <w:t>doc. Ing. Dagmar Měřínská, Ph.D.</w:t>
              </w:r>
            </w:hyperlink>
            <w:r w:rsidR="00623A5A">
              <w:t xml:space="preserve"> (50% p</w:t>
            </w:r>
            <w:r w:rsidR="00623A5A" w:rsidRPr="00BC11E0">
              <w:t>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0FCAFFE" w14:textId="77777777" w:rsidR="00623A5A" w:rsidRDefault="00623A5A" w:rsidP="00C43664">
            <w:r>
              <w:t>1/ZS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F87938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462228B0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8A2AF54" w14:textId="77777777" w:rsidR="00623A5A" w:rsidRPr="00254127" w:rsidRDefault="006743C1" w:rsidP="0098158F">
            <w:hyperlink w:anchor="Tep_úpr_kovů" w:history="1">
              <w:r w:rsidR="00623A5A" w:rsidRPr="00F3099D">
                <w:rPr>
                  <w:rStyle w:val="Hypertextovodkaz"/>
                </w:rPr>
                <w:t>Tepelné úpravy kovů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742D0A9F" w14:textId="77777777" w:rsidR="00623A5A" w:rsidRPr="00254127" w:rsidRDefault="00623A5A" w:rsidP="00C43664">
            <w:r>
              <w:t>12p+0</w:t>
            </w:r>
            <w:r w:rsidR="0027226F">
              <w:t>s</w:t>
            </w:r>
            <w:r>
              <w:t>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7EFD5F2F" w14:textId="77777777" w:rsidR="00623A5A" w:rsidRDefault="00623A5A" w:rsidP="00C43664">
            <w:pPr>
              <w:jc w:val="both"/>
            </w:pPr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9397DCB" w14:textId="77777777" w:rsidR="00623A5A" w:rsidRDefault="00623A5A" w:rsidP="00C43664">
            <w:pPr>
              <w:jc w:val="both"/>
            </w:pPr>
            <w:r>
              <w:t>3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0D9BA7FF" w14:textId="77777777" w:rsidR="00623A5A" w:rsidRPr="002A0E51" w:rsidRDefault="006743C1" w:rsidP="0098158F">
            <w:hyperlink w:anchor="Ovsík" w:history="1">
              <w:r w:rsidR="00623A5A" w:rsidRPr="00FB237C">
                <w:rPr>
                  <w:rStyle w:val="Hypertextovodkaz"/>
                </w:rPr>
                <w:t>Ing. Martin Ovsík, Ph.D.</w:t>
              </w:r>
            </w:hyperlink>
            <w:r w:rsidR="00623A5A">
              <w:rPr>
                <w:b/>
              </w:rPr>
              <w:t xml:space="preserve"> </w:t>
            </w:r>
            <w:r w:rsidR="00623A5A" w:rsidRPr="002A0E51">
              <w:t>(100% p)</w:t>
            </w:r>
          </w:p>
          <w:p w14:paraId="27888D8C" w14:textId="77777777" w:rsidR="00623A5A" w:rsidRDefault="00623A5A" w:rsidP="0098158F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3CAAF845" w14:textId="77777777" w:rsidR="00623A5A" w:rsidRPr="00254127" w:rsidRDefault="00623A5A" w:rsidP="00C43664"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60342B1" w14:textId="77777777" w:rsidR="00623A5A" w:rsidRPr="008A5D3D" w:rsidRDefault="00623A5A" w:rsidP="008A5D3D">
            <w:pPr>
              <w:jc w:val="center"/>
              <w:rPr>
                <w:b/>
              </w:rPr>
            </w:pPr>
          </w:p>
        </w:tc>
      </w:tr>
      <w:tr w:rsidR="00623A5A" w14:paraId="5E4A8E7B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277FBE1B" w14:textId="77777777" w:rsidR="00623A5A" w:rsidRPr="00254127" w:rsidRDefault="006743C1" w:rsidP="0098158F">
            <w:hyperlink w:anchor="Obor_sem" w:history="1">
              <w:r w:rsidR="00623A5A" w:rsidRPr="00650D4A">
                <w:rPr>
                  <w:rStyle w:val="Hypertextovodkaz"/>
                </w:rPr>
                <w:t>Oborový seminář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6AACE74D" w14:textId="77777777" w:rsidR="00623A5A" w:rsidRPr="00254127" w:rsidRDefault="00623A5A" w:rsidP="00C43664">
            <w:r>
              <w:t>16p+0</w:t>
            </w:r>
            <w:r w:rsidRPr="00254127">
              <w:t>s+0</w:t>
            </w:r>
            <w:r>
              <w:t>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0632587B" w14:textId="77777777" w:rsidR="00623A5A" w:rsidRPr="00254127" w:rsidRDefault="00623A5A" w:rsidP="00C43664">
            <w:pPr>
              <w:jc w:val="both"/>
            </w:pPr>
            <w:r>
              <w:t>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479228D" w14:textId="77777777" w:rsidR="00623A5A" w:rsidRPr="00254127" w:rsidRDefault="00623A5A" w:rsidP="00C43664">
            <w:pPr>
              <w:jc w:val="both"/>
            </w:pPr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462F5A15" w14:textId="77777777" w:rsidR="00623A5A" w:rsidRPr="00552268" w:rsidRDefault="006743C1" w:rsidP="0098158F">
            <w:hyperlink w:anchor="Hausnerová" w:history="1">
              <w:r w:rsidR="00623A5A" w:rsidRPr="00552268">
                <w:rPr>
                  <w:rStyle w:val="Hypertextovodkaz"/>
                  <w:b/>
                </w:rPr>
                <w:t>prof. Ing. Berenika Hausnerová, Ph.D.</w:t>
              </w:r>
            </w:hyperlink>
            <w:r w:rsidR="00623A5A" w:rsidRPr="00552268">
              <w:rPr>
                <w:b/>
              </w:rPr>
              <w:t xml:space="preserve"> </w:t>
            </w:r>
            <w:r w:rsidR="00623A5A" w:rsidRPr="00552268">
              <w:t>(100% p)</w:t>
            </w:r>
          </w:p>
          <w:p w14:paraId="219FAFD2" w14:textId="77777777" w:rsidR="00623A5A" w:rsidRPr="00BC11E0" w:rsidRDefault="00623A5A" w:rsidP="0098158F">
            <w:pPr>
              <w:rPr>
                <w:sz w:val="19"/>
                <w:szCs w:val="19"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0628DD1D" w14:textId="77777777" w:rsidR="00623A5A" w:rsidRPr="00254127" w:rsidRDefault="00623A5A" w:rsidP="00C43664">
            <w:r w:rsidRPr="00254127"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8B7627F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6E3819B0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6D48F78C" w14:textId="77777777" w:rsidR="00623A5A" w:rsidRPr="00623A5A" w:rsidRDefault="00623A5A" w:rsidP="0098158F">
            <w:pPr>
              <w:rPr>
                <w:rStyle w:val="Hypertextovodkaz"/>
              </w:rPr>
            </w:pPr>
            <w:r>
              <w:fldChar w:fldCharType="begin"/>
            </w:r>
            <w:r>
              <w:instrText xml:space="preserve"> HYPERLINK  \l "VSZ_II" </w:instrText>
            </w:r>
            <w:r>
              <w:fldChar w:fldCharType="separate"/>
            </w:r>
            <w:r w:rsidRPr="00623A5A">
              <w:rPr>
                <w:rStyle w:val="Hypertextovodkaz"/>
              </w:rPr>
              <w:t xml:space="preserve">Výrobní stroje a </w:t>
            </w:r>
          </w:p>
          <w:p w14:paraId="234DA129" w14:textId="77777777" w:rsidR="00623A5A" w:rsidRDefault="00623A5A" w:rsidP="0098158F">
            <w:r w:rsidRPr="00623A5A">
              <w:rPr>
                <w:rStyle w:val="Hypertextovodkaz"/>
              </w:rPr>
              <w:t>zařízení II</w:t>
            </w:r>
            <w:r>
              <w:fldChar w:fldCharType="end"/>
            </w:r>
          </w:p>
        </w:tc>
        <w:tc>
          <w:tcPr>
            <w:tcW w:w="1134" w:type="dxa"/>
            <w:gridSpan w:val="4"/>
            <w:shd w:val="clear" w:color="auto" w:fill="auto"/>
          </w:tcPr>
          <w:p w14:paraId="742C5990" w14:textId="77777777" w:rsidR="00623A5A" w:rsidRDefault="00623A5A" w:rsidP="00C43664">
            <w:r>
              <w:t>20p+0s+0l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6474E7F0" w14:textId="77777777" w:rsidR="00623A5A" w:rsidRDefault="00623A5A" w:rsidP="00C43664"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3F2E17D" w14:textId="77777777" w:rsidR="00623A5A" w:rsidRDefault="00623A5A" w:rsidP="00C43664">
            <w:r>
              <w:t>5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47C1698D" w14:textId="77777777" w:rsidR="00623A5A" w:rsidRPr="00FE1461" w:rsidRDefault="006743C1" w:rsidP="0098158F">
            <w:hyperlink w:anchor="Staněk" w:history="1">
              <w:r w:rsidR="00623A5A" w:rsidRPr="00FB237C">
                <w:rPr>
                  <w:rStyle w:val="Hypertextovodkaz"/>
                  <w:b/>
                </w:rPr>
                <w:t>doc. Ing. Michal Staněk, Ph.D.</w:t>
              </w:r>
            </w:hyperlink>
            <w:r w:rsidR="00623A5A" w:rsidRPr="00FF7997">
              <w:t xml:space="preserve"> (100%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61FB2AD9" w14:textId="77777777" w:rsidR="00623A5A" w:rsidRDefault="00623A5A" w:rsidP="00C43664"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7BA7C4DC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ZT</w:t>
            </w:r>
          </w:p>
        </w:tc>
      </w:tr>
      <w:tr w:rsidR="00623A5A" w14:paraId="6FB582FB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793E792F" w14:textId="77777777" w:rsidR="00623A5A" w:rsidRDefault="006743C1" w:rsidP="0098158F">
            <w:hyperlink w:anchor="Zprac_proc_gum" w:history="1">
              <w:r w:rsidR="00623A5A" w:rsidRPr="00E11CEF">
                <w:rPr>
                  <w:rStyle w:val="Hypertextovodkaz"/>
                </w:rPr>
                <w:t>Zpracovatelské procesy gumárenské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6CBBF0D7" w14:textId="77777777" w:rsidR="00623A5A" w:rsidRDefault="00623A5A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0113502F" w14:textId="77777777" w:rsidR="00623A5A" w:rsidRDefault="00623A5A" w:rsidP="00C43664"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CF7DA16" w14:textId="77777777" w:rsidR="00623A5A" w:rsidRDefault="00623A5A" w:rsidP="00C43664"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5D77FE8F" w14:textId="3BA25BA3" w:rsidR="00623A5A" w:rsidRDefault="006743C1" w:rsidP="0098158F">
            <w:hyperlink w:anchor="Dvořák" w:history="1">
              <w:r w:rsidR="00623A5A" w:rsidRPr="00552268">
                <w:rPr>
                  <w:rStyle w:val="Hypertextovodkaz"/>
                  <w:b/>
                </w:rPr>
                <w:t>doc. Ing. Zdeněk Dvořák, CSc.</w:t>
              </w:r>
            </w:hyperlink>
            <w:r w:rsidR="00623A5A">
              <w:rPr>
                <w:b/>
              </w:rPr>
              <w:t xml:space="preserve"> </w:t>
            </w:r>
            <w:r w:rsidR="00623A5A" w:rsidRPr="00FF7997">
              <w:t>(</w:t>
            </w:r>
            <w:del w:id="48" w:author="Simona Mrkvičková" w:date="2018-04-13T11:22:00Z">
              <w:r w:rsidR="00623A5A" w:rsidRPr="00FF7997" w:rsidDel="00871B8F">
                <w:delText>100</w:delText>
              </w:r>
            </w:del>
            <w:ins w:id="49" w:author="Simona Mrkvičková" w:date="2018-04-13T11:26:00Z">
              <w:r w:rsidR="00871B8F">
                <w:t>7</w:t>
              </w:r>
            </w:ins>
            <w:ins w:id="50" w:author="Simona Mrkvičková" w:date="2018-04-13T11:22:00Z">
              <w:r w:rsidR="00871B8F">
                <w:t>0</w:t>
              </w:r>
            </w:ins>
            <w:r w:rsidR="00623A5A" w:rsidRPr="00FF7997">
              <w:t>% p)</w:t>
            </w:r>
          </w:p>
          <w:p w14:paraId="2B7674FB" w14:textId="0B60F4DA" w:rsidR="00871B8F" w:rsidRPr="00871B8F" w:rsidRDefault="00057945" w:rsidP="00871B8F">
            <w:pPr>
              <w:rPr>
                <w:rPrChange w:id="51" w:author="Simona Mrkvičková" w:date="2018-04-13T11:22:00Z">
                  <w:rPr>
                    <w:b/>
                  </w:rPr>
                </w:rPrChange>
              </w:rPr>
            </w:pPr>
            <w:ins w:id="52" w:author="Simona Mrkvičková" w:date="2018-04-13T12:36:00Z">
              <w:r>
                <w:fldChar w:fldCharType="begin"/>
              </w:r>
            </w:ins>
            <w:ins w:id="53" w:author="Simona Mrkvičková" w:date="2018-04-13T12:54:00Z">
              <w:r w:rsidR="00D4185C">
                <w:instrText>HYPERLINK  \l "Sedlačík"</w:instrText>
              </w:r>
            </w:ins>
            <w:ins w:id="54" w:author="Simona Mrkvičková" w:date="2018-04-13T12:36:00Z">
              <w:r>
                <w:fldChar w:fldCharType="separate"/>
              </w:r>
              <w:r w:rsidR="00871B8F" w:rsidRPr="00057945">
                <w:rPr>
                  <w:rStyle w:val="Hypertextovodkaz"/>
                  <w:rPrChange w:id="55" w:author="Simona Mrkvičková" w:date="2018-04-13T11:22:00Z">
                    <w:rPr>
                      <w:b/>
                    </w:rPr>
                  </w:rPrChange>
                </w:rPr>
                <w:t>doc. Ing. Michal Sedlačík, Ph.D. (</w:t>
              </w:r>
              <w:r w:rsidR="00871B8F" w:rsidRPr="00057945">
                <w:rPr>
                  <w:rStyle w:val="Hypertextovodkaz"/>
                </w:rPr>
                <w:t>3</w:t>
              </w:r>
              <w:r w:rsidR="00871B8F" w:rsidRPr="00057945">
                <w:rPr>
                  <w:rStyle w:val="Hypertextovodkaz"/>
                  <w:rPrChange w:id="56" w:author="Simona Mrkvičková" w:date="2018-04-13T11:22:00Z">
                    <w:rPr>
                      <w:b/>
                    </w:rPr>
                  </w:rPrChange>
                </w:rPr>
                <w:t>0% p)</w:t>
              </w:r>
              <w:r>
                <w:fldChar w:fldCharType="end"/>
              </w:r>
            </w:ins>
          </w:p>
        </w:tc>
        <w:tc>
          <w:tcPr>
            <w:tcW w:w="567" w:type="dxa"/>
            <w:gridSpan w:val="3"/>
            <w:shd w:val="clear" w:color="auto" w:fill="auto"/>
          </w:tcPr>
          <w:p w14:paraId="7A729134" w14:textId="77777777" w:rsidR="00623A5A" w:rsidRDefault="00623A5A" w:rsidP="00C43664"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183977CC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6CA216FA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216EC807" w14:textId="77777777" w:rsidR="00623A5A" w:rsidRDefault="006743C1" w:rsidP="0098158F">
            <w:hyperlink w:anchor="Vlastn_kompoz_mater" w:history="1">
              <w:r w:rsidR="00623A5A" w:rsidRPr="00E11CEF">
                <w:rPr>
                  <w:rStyle w:val="Hypertextovodkaz"/>
                </w:rPr>
                <w:t>Vlastnosti kompozitních materiálů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31FC7D4D" w14:textId="77777777" w:rsidR="00623A5A" w:rsidRDefault="00623A5A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3E5FB4C3" w14:textId="77777777" w:rsidR="00623A5A" w:rsidRDefault="00623A5A" w:rsidP="00C43664"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8A662BF" w14:textId="77777777" w:rsidR="00623A5A" w:rsidRDefault="00623A5A" w:rsidP="00C43664"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22272549" w14:textId="77777777" w:rsidR="00623A5A" w:rsidRDefault="006743C1" w:rsidP="0098158F">
            <w:pPr>
              <w:rPr>
                <w:b/>
              </w:rPr>
            </w:pPr>
            <w:hyperlink w:anchor="Rusnáková" w:history="1">
              <w:r w:rsidR="00623A5A" w:rsidRPr="00552268">
                <w:rPr>
                  <w:rStyle w:val="Hypertextovodkaz"/>
                  <w:b/>
                </w:rPr>
                <w:t>doc. Ing. Soňa Rusnáková, Ph.D.</w:t>
              </w:r>
            </w:hyperlink>
            <w:r w:rsidR="00623A5A" w:rsidRPr="00FE1461">
              <w:rPr>
                <w:b/>
              </w:rPr>
              <w:t xml:space="preserve"> </w:t>
            </w:r>
            <w:r w:rsidR="00623A5A" w:rsidRPr="008205EE">
              <w:t>(100% p)</w:t>
            </w:r>
            <w:r w:rsidR="00623A5A">
              <w:rPr>
                <w:b/>
              </w:rPr>
              <w:t xml:space="preserve"> </w:t>
            </w:r>
          </w:p>
          <w:p w14:paraId="52CE2A93" w14:textId="77777777" w:rsidR="00623A5A" w:rsidRPr="00FE1461" w:rsidRDefault="00623A5A" w:rsidP="0098158F"/>
        </w:tc>
        <w:tc>
          <w:tcPr>
            <w:tcW w:w="567" w:type="dxa"/>
            <w:gridSpan w:val="3"/>
            <w:shd w:val="clear" w:color="auto" w:fill="auto"/>
          </w:tcPr>
          <w:p w14:paraId="4A442710" w14:textId="77777777" w:rsidR="00623A5A" w:rsidRDefault="00623A5A" w:rsidP="00C43664"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39B6C9A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7653AF4E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21585628" w14:textId="77777777" w:rsidR="00623A5A" w:rsidRDefault="006743C1" w:rsidP="0098158F">
            <w:hyperlink w:anchor="CAD_apl_II" w:history="1">
              <w:r w:rsidR="00623A5A" w:rsidRPr="00E11CEF">
                <w:rPr>
                  <w:rStyle w:val="Hypertextovodkaz"/>
                </w:rPr>
                <w:t>CAD aplikace II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54EDEE35" w14:textId="77777777" w:rsidR="00623A5A" w:rsidRDefault="00623A5A" w:rsidP="00C43664">
            <w:r>
              <w:t>0p+0s+8l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46D85181" w14:textId="77777777" w:rsidR="00623A5A" w:rsidRDefault="00623A5A" w:rsidP="00C43664"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3BB8B11" w14:textId="77777777" w:rsidR="00623A5A" w:rsidRDefault="00623A5A" w:rsidP="00C43664">
            <w: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7CD2F6C5" w14:textId="77777777" w:rsidR="00623A5A" w:rsidRPr="002A0E51" w:rsidRDefault="006743C1" w:rsidP="0098158F">
            <w:hyperlink w:anchor="Bílek" w:history="1">
              <w:r w:rsidR="00623A5A" w:rsidRPr="00552268">
                <w:rPr>
                  <w:rStyle w:val="Hypertextovodkaz"/>
                </w:rPr>
                <w:t>Ing. Ondřej Bílek, Ph.D.</w:t>
              </w:r>
            </w:hyperlink>
            <w:r w:rsidR="00623A5A" w:rsidRPr="002A0E51">
              <w:t xml:space="preserve"> (100% l)</w:t>
            </w:r>
          </w:p>
          <w:p w14:paraId="4451DD7A" w14:textId="77777777" w:rsidR="00623A5A" w:rsidRDefault="00623A5A" w:rsidP="0098158F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13AA592E" w14:textId="77777777" w:rsidR="00623A5A" w:rsidRDefault="00623A5A" w:rsidP="00C43664"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92BF49C" w14:textId="77777777" w:rsidR="00623A5A" w:rsidRPr="00C22B84" w:rsidRDefault="00623A5A" w:rsidP="008A5D3D">
            <w:pPr>
              <w:jc w:val="center"/>
            </w:pPr>
          </w:p>
        </w:tc>
      </w:tr>
      <w:tr w:rsidR="00623A5A" w14:paraId="1F2D4EF3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03792ABE" w14:textId="77777777" w:rsidR="00623A5A" w:rsidRDefault="006743C1" w:rsidP="0098158F">
            <w:hyperlink w:anchor="Teorie_proc" w:history="1">
              <w:r w:rsidR="00623A5A" w:rsidRPr="00E11CEF">
                <w:rPr>
                  <w:rStyle w:val="Hypertextovodkaz"/>
                </w:rPr>
                <w:t>Teorie procesů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5A69619C" w14:textId="77777777" w:rsidR="00623A5A" w:rsidRDefault="00623A5A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17D28C6B" w14:textId="77777777" w:rsidR="00623A5A" w:rsidRDefault="00623A5A" w:rsidP="00C43664"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0361AA2F" w14:textId="77777777" w:rsidR="00623A5A" w:rsidRDefault="00623A5A" w:rsidP="00C43664"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54CA8139" w14:textId="77777777" w:rsidR="00623A5A" w:rsidRPr="00FE1461" w:rsidRDefault="006743C1" w:rsidP="0098158F">
            <w:pPr>
              <w:rPr>
                <w:b/>
              </w:rPr>
            </w:pPr>
            <w:hyperlink w:anchor="Dvořák" w:history="1">
              <w:r w:rsidR="00623A5A" w:rsidRPr="00552268">
                <w:rPr>
                  <w:rStyle w:val="Hypertextovodkaz"/>
                  <w:b/>
                </w:rPr>
                <w:t>doc. Ing. Zdeněk Dvořák, CSc.</w:t>
              </w:r>
            </w:hyperlink>
            <w:r w:rsidR="00623A5A" w:rsidRPr="00FE1461">
              <w:rPr>
                <w:b/>
              </w:rPr>
              <w:t xml:space="preserve"> </w:t>
            </w:r>
            <w:r w:rsidR="00623A5A" w:rsidRPr="008205EE">
              <w:t>(50% p)</w:t>
            </w:r>
            <w:r w:rsidR="00623A5A" w:rsidRPr="00FE1461">
              <w:rPr>
                <w:b/>
              </w:rPr>
              <w:t xml:space="preserve"> </w:t>
            </w:r>
          </w:p>
          <w:p w14:paraId="77CC51BA" w14:textId="77777777" w:rsidR="00623A5A" w:rsidRPr="00BC11E0" w:rsidRDefault="006743C1" w:rsidP="0098158F">
            <w:hyperlink w:anchor="Shejbalová" w:history="1">
              <w:r w:rsidR="00623A5A" w:rsidRPr="00552268">
                <w:rPr>
                  <w:rStyle w:val="Hypertextovodkaz"/>
                </w:rPr>
                <w:t>Ing. Dana Shejbalová, Ph.D.</w:t>
              </w:r>
            </w:hyperlink>
            <w:r w:rsidR="00623A5A" w:rsidRPr="00BC11E0">
              <w:t xml:space="preserve"> (50%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4684D98" w14:textId="77777777" w:rsidR="00623A5A" w:rsidRDefault="00623A5A" w:rsidP="00C43664"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075B854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4B240BDD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283A915A" w14:textId="77777777" w:rsidR="00623A5A" w:rsidRDefault="006743C1" w:rsidP="0098158F">
            <w:hyperlink w:anchor="Gum_a_plast_tech_v_angl" w:history="1">
              <w:r w:rsidR="00DD409E" w:rsidRPr="00DD409E">
                <w:rPr>
                  <w:rStyle w:val="Hypertextovodkaz"/>
                </w:rPr>
                <w:t xml:space="preserve">Gumárenská a plastikářská technologie v angličtině/ </w:t>
              </w:r>
              <w:r w:rsidR="00DD409E">
                <w:rPr>
                  <w:rStyle w:val="Hypertextovodkaz"/>
                </w:rPr>
                <w:t xml:space="preserve">Rubber </w:t>
              </w:r>
              <w:r w:rsidR="00DD409E" w:rsidRPr="00DD409E">
                <w:rPr>
                  <w:rStyle w:val="Hypertextovodkaz"/>
                </w:rPr>
                <w:t>a</w:t>
              </w:r>
              <w:r w:rsidR="00DD409E">
                <w:rPr>
                  <w:rStyle w:val="Hypertextovodkaz"/>
                </w:rPr>
                <w:t>n</w:t>
              </w:r>
              <w:r w:rsidR="00DD409E" w:rsidRPr="00DD409E">
                <w:rPr>
                  <w:rStyle w:val="Hypertextovodkaz"/>
                </w:rPr>
                <w:t>d Plastics Technology in English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69E6F1B3" w14:textId="77777777" w:rsidR="00623A5A" w:rsidRDefault="00623A5A" w:rsidP="00C43664">
            <w:r>
              <w:t>0p+9s+0l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5BD34F38" w14:textId="77777777" w:rsidR="00623A5A" w:rsidRDefault="00623A5A" w:rsidP="00C43664">
            <w:r>
              <w:t>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4930676" w14:textId="77777777" w:rsidR="00623A5A" w:rsidRDefault="00623A5A" w:rsidP="00C43664">
            <w: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276BC505" w14:textId="77777777" w:rsidR="00623A5A" w:rsidRPr="00FE1461" w:rsidRDefault="00C06B32" w:rsidP="0098158F">
            <w:pPr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6C7216B9" w14:textId="77777777" w:rsidR="00623A5A" w:rsidRDefault="00623A5A" w:rsidP="00C43664">
            <w:r>
              <w:t>1/LS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FDEA31A" w14:textId="77777777" w:rsidR="00623A5A" w:rsidRPr="008A5D3D" w:rsidRDefault="00623A5A" w:rsidP="008A5D3D">
            <w:pPr>
              <w:jc w:val="center"/>
              <w:rPr>
                <w:b/>
              </w:rPr>
            </w:pPr>
          </w:p>
        </w:tc>
      </w:tr>
      <w:tr w:rsidR="00623A5A" w14:paraId="31697309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40E7FB05" w14:textId="77777777" w:rsidR="00623A5A" w:rsidRDefault="006743C1" w:rsidP="0098158F">
            <w:hyperlink w:anchor="Navrh_nástr_pro_zprac_polym" w:history="1">
              <w:r w:rsidR="00623A5A" w:rsidRPr="00E11CEF">
                <w:rPr>
                  <w:rStyle w:val="Hypertextovodkaz"/>
                </w:rPr>
                <w:t>Navrhování nástrojů pro zpracování polymerů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1E95D193" w14:textId="77777777" w:rsidR="00623A5A" w:rsidRDefault="00623A5A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7495B74F" w14:textId="77777777" w:rsidR="00623A5A" w:rsidRDefault="00623A5A" w:rsidP="00C43664"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2EA659C5" w14:textId="77777777" w:rsidR="00623A5A" w:rsidRDefault="00623A5A" w:rsidP="00C43664"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3ECEAF03" w14:textId="77777777" w:rsidR="00623A5A" w:rsidRDefault="006743C1" w:rsidP="0098158F">
            <w:pPr>
              <w:rPr>
                <w:b/>
              </w:rPr>
            </w:pPr>
            <w:hyperlink w:anchor="Staněk" w:history="1">
              <w:r w:rsidR="00623A5A" w:rsidRPr="00FB237C">
                <w:rPr>
                  <w:rStyle w:val="Hypertextovodkaz"/>
                  <w:b/>
                </w:rPr>
                <w:t>doc. Ing. Michal Staněk, Ph.D.</w:t>
              </w:r>
            </w:hyperlink>
            <w:r w:rsidR="00623A5A" w:rsidRPr="00FF7997">
              <w:t xml:space="preserve"> (100%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A1CD4C4" w14:textId="77777777" w:rsidR="00623A5A" w:rsidRDefault="00623A5A" w:rsidP="00C43664"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5F1B3267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ZT</w:t>
            </w:r>
          </w:p>
        </w:tc>
      </w:tr>
      <w:tr w:rsidR="00623A5A" w14:paraId="5F33A962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356EDD0A" w14:textId="77777777" w:rsidR="00623A5A" w:rsidRDefault="006743C1" w:rsidP="0098158F">
            <w:hyperlink w:anchor="Technol_projekt" w:history="1">
              <w:r w:rsidR="00623A5A" w:rsidRPr="00E11CEF">
                <w:rPr>
                  <w:rStyle w:val="Hypertextovodkaz"/>
                </w:rPr>
                <w:t>Technologický projekt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79228805" w14:textId="77777777" w:rsidR="00623A5A" w:rsidRDefault="00623A5A" w:rsidP="00C43664">
            <w:r>
              <w:t>0p+0s+8l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3CC91B48" w14:textId="77777777" w:rsidR="00623A5A" w:rsidRDefault="00623A5A" w:rsidP="00C43664"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0A286F8D" w14:textId="77777777" w:rsidR="00623A5A" w:rsidRDefault="00623A5A" w:rsidP="00C43664">
            <w:r>
              <w:t>2</w:t>
            </w:r>
          </w:p>
          <w:p w14:paraId="4C4C3842" w14:textId="77777777" w:rsidR="00623A5A" w:rsidRDefault="00623A5A" w:rsidP="00C43664"/>
        </w:tc>
        <w:tc>
          <w:tcPr>
            <w:tcW w:w="4394" w:type="dxa"/>
            <w:gridSpan w:val="4"/>
            <w:shd w:val="clear" w:color="auto" w:fill="auto"/>
          </w:tcPr>
          <w:p w14:paraId="2317131F" w14:textId="77777777" w:rsidR="00623A5A" w:rsidRPr="002A0E51" w:rsidRDefault="006743C1" w:rsidP="0098158F">
            <w:hyperlink w:anchor="Řezníček" w:history="1">
              <w:r w:rsidR="00623A5A" w:rsidRPr="00552268">
                <w:rPr>
                  <w:rStyle w:val="Hypertextovodkaz"/>
                </w:rPr>
                <w:t>Ing. Martin Řezníček, Ph.D.</w:t>
              </w:r>
            </w:hyperlink>
            <w:r w:rsidR="00623A5A" w:rsidRPr="002A0E51">
              <w:t xml:space="preserve"> (100% l)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47454941" w14:textId="77777777" w:rsidR="00623A5A" w:rsidRDefault="00623A5A" w:rsidP="00C43664"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81816E8" w14:textId="77777777" w:rsidR="00623A5A" w:rsidRPr="00C22B84" w:rsidRDefault="00623A5A" w:rsidP="008A5D3D">
            <w:pPr>
              <w:jc w:val="center"/>
            </w:pPr>
          </w:p>
        </w:tc>
      </w:tr>
      <w:tr w:rsidR="00623A5A" w14:paraId="2A1E2BBF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BF5EC0B" w14:textId="77777777" w:rsidR="00623A5A" w:rsidRDefault="006743C1" w:rsidP="0098158F">
            <w:hyperlink w:anchor="CAM" w:history="1">
              <w:r w:rsidR="00623A5A" w:rsidRPr="00E11CEF">
                <w:rPr>
                  <w:rStyle w:val="Hypertextovodkaz"/>
                </w:rPr>
                <w:t>CAM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046D3ADD" w14:textId="77777777" w:rsidR="00623A5A" w:rsidRDefault="00623A5A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6D77F418" w14:textId="77777777" w:rsidR="00623A5A" w:rsidRDefault="00623A5A" w:rsidP="00C43664">
            <w:r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2DDC2552" w14:textId="77777777" w:rsidR="00623A5A" w:rsidRDefault="00623A5A" w:rsidP="00C43664"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71908424" w14:textId="77777777" w:rsidR="00623A5A" w:rsidRPr="002A0E51" w:rsidRDefault="006743C1" w:rsidP="0098158F">
            <w:hyperlink w:anchor="Bílek" w:history="1">
              <w:r w:rsidR="00623A5A" w:rsidRPr="00552268">
                <w:rPr>
                  <w:rStyle w:val="Hypertextovodkaz"/>
                </w:rPr>
                <w:t>Ing. Ondřej Bílek, Ph.D.</w:t>
              </w:r>
            </w:hyperlink>
            <w:r w:rsidR="00623A5A" w:rsidRPr="002A0E51">
              <w:t xml:space="preserve"> (100% p)</w:t>
            </w:r>
          </w:p>
          <w:p w14:paraId="502A529C" w14:textId="77777777" w:rsidR="00623A5A" w:rsidRPr="002A0E51" w:rsidRDefault="00623A5A" w:rsidP="0098158F"/>
        </w:tc>
        <w:tc>
          <w:tcPr>
            <w:tcW w:w="567" w:type="dxa"/>
            <w:gridSpan w:val="3"/>
            <w:shd w:val="clear" w:color="auto" w:fill="auto"/>
          </w:tcPr>
          <w:p w14:paraId="02B01C7E" w14:textId="77777777" w:rsidR="00623A5A" w:rsidRDefault="00623A5A" w:rsidP="00C43664"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941BDE1" w14:textId="77777777" w:rsidR="00623A5A" w:rsidRPr="00C22B84" w:rsidRDefault="00623A5A" w:rsidP="008A5D3D">
            <w:pPr>
              <w:jc w:val="center"/>
            </w:pPr>
          </w:p>
        </w:tc>
      </w:tr>
      <w:tr w:rsidR="00623A5A" w14:paraId="502788D1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6281020C" w14:textId="77777777" w:rsidR="00623A5A" w:rsidRPr="003D6AB6" w:rsidRDefault="006743C1" w:rsidP="0098158F">
            <w:hyperlink w:anchor="Nekonv_techno" w:history="1">
              <w:r w:rsidR="00623A5A" w:rsidRPr="00F3099D">
                <w:rPr>
                  <w:rStyle w:val="Hypertextovodkaz"/>
                </w:rPr>
                <w:t>Nekonvenční technologie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0A386107" w14:textId="77777777" w:rsidR="00623A5A" w:rsidRDefault="00623A5A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FEEF4C7" w14:textId="77777777" w:rsidR="00623A5A" w:rsidRDefault="00623A5A" w:rsidP="00C43664">
            <w:r w:rsidRPr="00915586"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D3148B6" w14:textId="77777777" w:rsidR="00623A5A" w:rsidRDefault="00623A5A" w:rsidP="00C43664"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66BF66D3" w14:textId="77777777" w:rsidR="00623A5A" w:rsidRDefault="006743C1" w:rsidP="0098158F">
            <w:pPr>
              <w:rPr>
                <w:b/>
              </w:rPr>
            </w:pPr>
            <w:hyperlink w:anchor="Sýkorová" w:history="1">
              <w:r w:rsidR="00623A5A" w:rsidRPr="00FB237C">
                <w:rPr>
                  <w:rStyle w:val="Hypertextovodkaz"/>
                  <w:b/>
                </w:rPr>
                <w:t>doc. Ing. Libuše Sýkorová, Ph.D.</w:t>
              </w:r>
            </w:hyperlink>
            <w:r w:rsidR="00623A5A" w:rsidRPr="003D6AB6">
              <w:rPr>
                <w:b/>
              </w:rPr>
              <w:t xml:space="preserve"> </w:t>
            </w:r>
            <w:r w:rsidR="00623A5A">
              <w:rPr>
                <w:b/>
              </w:rPr>
              <w:t xml:space="preserve"> </w:t>
            </w:r>
            <w:r w:rsidR="00623A5A" w:rsidRPr="00FF7997">
              <w:t>(100%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7D89E78" w14:textId="77777777" w:rsidR="00623A5A" w:rsidRDefault="00623A5A" w:rsidP="00C43664"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C443810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591B507B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17B88CF3" w14:textId="77777777" w:rsidR="00623A5A" w:rsidRPr="003D6AB6" w:rsidRDefault="006743C1" w:rsidP="0098158F">
            <w:hyperlink w:anchor="Technol_projektování" w:history="1">
              <w:r w:rsidR="00623A5A" w:rsidRPr="00F3099D">
                <w:rPr>
                  <w:rStyle w:val="Hypertextovodkaz"/>
                </w:rPr>
                <w:t>Technologické projektování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1E0403A5" w14:textId="77777777" w:rsidR="00623A5A" w:rsidRDefault="00623A5A" w:rsidP="00C43664">
            <w:r>
              <w:t>12p+0s+0l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1B0CA1B7" w14:textId="77777777" w:rsidR="00623A5A" w:rsidRDefault="00623A5A" w:rsidP="00C43664">
            <w: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4EA4BBFA" w14:textId="77777777" w:rsidR="00623A5A" w:rsidRDefault="00623A5A" w:rsidP="00C43664">
            <w:r>
              <w:t>3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20CC3F23" w14:textId="77777777" w:rsidR="00623A5A" w:rsidRDefault="006743C1" w:rsidP="0098158F">
            <w:pPr>
              <w:rPr>
                <w:b/>
              </w:rPr>
            </w:pPr>
            <w:hyperlink w:anchor="Sedlačík" w:history="1">
              <w:r w:rsidR="00623A5A" w:rsidRPr="00FB237C">
                <w:rPr>
                  <w:rStyle w:val="Hypertextovodkaz"/>
                  <w:b/>
                </w:rPr>
                <w:t>doc. Ing. Michal Sed</w:t>
              </w:r>
              <w:r w:rsidR="00623A5A" w:rsidRPr="00FB237C">
                <w:rPr>
                  <w:rStyle w:val="Hypertextovodkaz"/>
                  <w:b/>
                </w:rPr>
                <w:t>l</w:t>
              </w:r>
              <w:r w:rsidR="00623A5A" w:rsidRPr="00FB237C">
                <w:rPr>
                  <w:rStyle w:val="Hypertextovodkaz"/>
                  <w:b/>
                </w:rPr>
                <w:t>ačík, Ph.D.</w:t>
              </w:r>
            </w:hyperlink>
            <w:r w:rsidR="00623A5A" w:rsidRPr="00FB237C">
              <w:rPr>
                <w:b/>
              </w:rPr>
              <w:t xml:space="preserve"> </w:t>
            </w:r>
            <w:r w:rsidR="00623A5A" w:rsidRPr="00FF7997">
              <w:t>(100% p)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569EE8F8" w14:textId="77777777" w:rsidR="00623A5A" w:rsidRDefault="00623A5A" w:rsidP="00C43664"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95C6855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784B9800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07EB6317" w14:textId="77777777" w:rsidR="00623A5A" w:rsidRPr="003D6AB6" w:rsidRDefault="006743C1" w:rsidP="0098158F">
            <w:hyperlink w:anchor="Ročn_projekt" w:history="1">
              <w:r w:rsidR="00623A5A" w:rsidRPr="00F3099D">
                <w:rPr>
                  <w:rStyle w:val="Hypertextovodkaz"/>
                </w:rPr>
                <w:t>Ročníkový projekt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6C452C1D" w14:textId="77777777" w:rsidR="00623A5A" w:rsidRDefault="00623A5A" w:rsidP="00C43664">
            <w:r>
              <w:t>0p+0s+16l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34BA4EAB" w14:textId="77777777" w:rsidR="00623A5A" w:rsidRDefault="00623A5A" w:rsidP="00C43664">
            <w:r w:rsidRPr="00915586">
              <w:t>kl</w:t>
            </w:r>
            <w:r>
              <w:t>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6A68D2F4" w14:textId="77777777" w:rsidR="00623A5A" w:rsidRDefault="00623A5A" w:rsidP="00C43664"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5271DCDD" w14:textId="77777777" w:rsidR="00623A5A" w:rsidRPr="00552268" w:rsidRDefault="006743C1" w:rsidP="0098158F">
            <w:hyperlink w:anchor="Hausnerová" w:history="1">
              <w:r w:rsidR="00623A5A" w:rsidRPr="00552268">
                <w:rPr>
                  <w:rStyle w:val="Hypertextovodkaz"/>
                  <w:b/>
                </w:rPr>
                <w:t>prof. Ing. Berenika Hausnerová, Ph.D.</w:t>
              </w:r>
            </w:hyperlink>
            <w:r w:rsidR="00623A5A" w:rsidRPr="00552268">
              <w:t xml:space="preserve"> (100% l)</w:t>
            </w:r>
          </w:p>
          <w:p w14:paraId="7532FEA5" w14:textId="77777777" w:rsidR="00623A5A" w:rsidRDefault="00623A5A" w:rsidP="0098158F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40600384" w14:textId="77777777" w:rsidR="00623A5A" w:rsidRDefault="00623A5A" w:rsidP="00C43664"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3E73B74B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515DE9CA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07133D73" w14:textId="77777777" w:rsidR="00623A5A" w:rsidRDefault="006743C1" w:rsidP="0098158F">
            <w:hyperlink w:anchor="Výr_a_kontr_nář" w:history="1">
              <w:r w:rsidR="00623A5A" w:rsidRPr="00E11CEF">
                <w:rPr>
                  <w:rStyle w:val="Hypertextovodkaz"/>
                </w:rPr>
                <w:t>Výroba a kontrola nářadí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08292B97" w14:textId="77777777" w:rsidR="00623A5A" w:rsidRDefault="00623A5A" w:rsidP="00C43664">
            <w:r>
              <w:t>16p+0s+0l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2E79E5EC" w14:textId="77777777" w:rsidR="00623A5A" w:rsidRPr="00915586" w:rsidRDefault="00623A5A" w:rsidP="00C43664">
            <w:r w:rsidRPr="00915586">
              <w:t>z, zk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5764CB4" w14:textId="77777777" w:rsidR="00623A5A" w:rsidRDefault="00623A5A" w:rsidP="00C43664">
            <w:r>
              <w:t>4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7669512E" w14:textId="77777777" w:rsidR="00623A5A" w:rsidRPr="002A0E51" w:rsidRDefault="006743C1" w:rsidP="0098158F">
            <w:hyperlink w:anchor="Bednařík" w:history="1">
              <w:r w:rsidR="00623A5A" w:rsidRPr="00552268">
                <w:rPr>
                  <w:rStyle w:val="Hypertextovodkaz"/>
                </w:rPr>
                <w:t>Ing. Martin Bednařík, Ph.D.</w:t>
              </w:r>
            </w:hyperlink>
            <w:r w:rsidR="00623A5A" w:rsidRPr="002A0E51">
              <w:t xml:space="preserve"> (100% p)</w:t>
            </w:r>
          </w:p>
          <w:p w14:paraId="415C4FF7" w14:textId="77777777" w:rsidR="00623A5A" w:rsidRPr="002A0E51" w:rsidRDefault="00623A5A" w:rsidP="0098158F"/>
        </w:tc>
        <w:tc>
          <w:tcPr>
            <w:tcW w:w="567" w:type="dxa"/>
            <w:gridSpan w:val="3"/>
            <w:shd w:val="clear" w:color="auto" w:fill="auto"/>
          </w:tcPr>
          <w:p w14:paraId="0D74931F" w14:textId="77777777" w:rsidR="00623A5A" w:rsidRDefault="00623A5A" w:rsidP="00C43664"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C3CBE50" w14:textId="77777777" w:rsidR="00623A5A" w:rsidRPr="00C22B84" w:rsidRDefault="00623A5A" w:rsidP="008A5D3D">
            <w:pPr>
              <w:jc w:val="center"/>
            </w:pPr>
          </w:p>
        </w:tc>
      </w:tr>
      <w:tr w:rsidR="00623A5A" w14:paraId="5C951B63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1ADEC559" w14:textId="77777777" w:rsidR="00623A5A" w:rsidRDefault="006743C1" w:rsidP="0098158F">
            <w:hyperlink w:anchor="Simul_a_model_tvář_proc" w:history="1">
              <w:r w:rsidR="00623A5A" w:rsidRPr="00F3099D">
                <w:rPr>
                  <w:rStyle w:val="Hypertextovodkaz"/>
                </w:rPr>
                <w:t>Simulace a modelování tvářecích procesů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6F45AE70" w14:textId="77777777" w:rsidR="00623A5A" w:rsidRDefault="00623A5A" w:rsidP="00C43664">
            <w:r>
              <w:t>0p+0s+12l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5F41E6FC" w14:textId="77777777" w:rsidR="00623A5A" w:rsidRDefault="00623A5A" w:rsidP="00C43664">
            <w:r w:rsidRPr="00915586">
              <w:t>kl</w:t>
            </w:r>
            <w:r>
              <w:t>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E474BC0" w14:textId="77777777" w:rsidR="00623A5A" w:rsidRDefault="00623A5A" w:rsidP="00C43664">
            <w:r>
              <w:t xml:space="preserve">3 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10320EC5" w14:textId="77777777" w:rsidR="00623A5A" w:rsidRPr="002A0E51" w:rsidRDefault="006743C1" w:rsidP="0098158F">
            <w:hyperlink w:anchor="Ovsík" w:history="1">
              <w:r w:rsidR="00623A5A" w:rsidRPr="00FB237C">
                <w:rPr>
                  <w:rStyle w:val="Hypertextovodkaz"/>
                </w:rPr>
                <w:t>Ing. Martin Ovsík, Ph.D.</w:t>
              </w:r>
            </w:hyperlink>
            <w:r w:rsidR="00623A5A">
              <w:rPr>
                <w:b/>
              </w:rPr>
              <w:t xml:space="preserve"> </w:t>
            </w:r>
            <w:r w:rsidR="00623A5A" w:rsidRPr="002A0E51">
              <w:t>(100% l)</w:t>
            </w:r>
          </w:p>
          <w:p w14:paraId="6B6D6585" w14:textId="77777777" w:rsidR="00623A5A" w:rsidRPr="002A0E51" w:rsidRDefault="00623A5A" w:rsidP="0098158F"/>
        </w:tc>
        <w:tc>
          <w:tcPr>
            <w:tcW w:w="567" w:type="dxa"/>
            <w:gridSpan w:val="3"/>
            <w:shd w:val="clear" w:color="auto" w:fill="auto"/>
          </w:tcPr>
          <w:p w14:paraId="5EDC83DE" w14:textId="77777777" w:rsidR="00623A5A" w:rsidRDefault="00623A5A" w:rsidP="00C43664">
            <w: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CBBD2DC" w14:textId="77777777" w:rsidR="00623A5A" w:rsidRPr="00C22B84" w:rsidRDefault="00623A5A" w:rsidP="008A5D3D">
            <w:pPr>
              <w:jc w:val="center"/>
            </w:pPr>
          </w:p>
        </w:tc>
      </w:tr>
      <w:tr w:rsidR="00623A5A" w14:paraId="6F24EF6B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F487A28" w14:textId="77777777" w:rsidR="00623A5A" w:rsidRDefault="006743C1" w:rsidP="0098158F">
            <w:hyperlink w:anchor="DP" w:history="1">
              <w:r w:rsidR="00623A5A" w:rsidRPr="00F3099D">
                <w:rPr>
                  <w:rStyle w:val="Hypertextovodkaz"/>
                </w:rPr>
                <w:t>Diplomová práce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7A833E86" w14:textId="77777777" w:rsidR="00623A5A" w:rsidRDefault="00623A5A" w:rsidP="00C43664">
            <w:r>
              <w:t>0p+0s+1</w:t>
            </w:r>
            <w:r w:rsidRPr="00AF5490">
              <w:t>20l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18028D66" w14:textId="77777777" w:rsidR="00623A5A" w:rsidRDefault="00623A5A" w:rsidP="00C43664">
            <w:r>
              <w:t>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34F73921" w14:textId="77777777" w:rsidR="00623A5A" w:rsidRDefault="00623A5A" w:rsidP="00C43664">
            <w:r w:rsidRPr="00AF5490">
              <w:t>30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0B576DE0" w14:textId="77777777" w:rsidR="00623A5A" w:rsidRPr="006D334B" w:rsidRDefault="006D334B" w:rsidP="0098158F">
            <w:pPr>
              <w:rPr>
                <w:rStyle w:val="Hypertextovodkaz"/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HYPERLINK  \l "Staněk" </w:instrText>
            </w:r>
            <w:r>
              <w:rPr>
                <w:b/>
              </w:rPr>
              <w:fldChar w:fldCharType="separate"/>
            </w:r>
            <w:r w:rsidR="00623A5A" w:rsidRPr="006D334B">
              <w:rPr>
                <w:rStyle w:val="Hypertextovodkaz"/>
                <w:b/>
              </w:rPr>
              <w:t>doc. Ing. Michal Staněk, Ph.D.</w:t>
            </w:r>
          </w:p>
          <w:p w14:paraId="341ED768" w14:textId="77777777" w:rsidR="00623A5A" w:rsidRPr="008B00EB" w:rsidRDefault="006D334B" w:rsidP="0098158F">
            <w:r>
              <w:rPr>
                <w:b/>
              </w:rPr>
              <w:fldChar w:fldCharType="end"/>
            </w:r>
            <w:r w:rsidR="00623A5A" w:rsidRPr="008B00EB">
              <w:t xml:space="preserve">vedoucí </w:t>
            </w:r>
            <w:r w:rsidR="00623A5A">
              <w:t>diplomových prací</w:t>
            </w:r>
            <w:r w:rsidR="00623A5A" w:rsidRPr="008B00EB">
              <w:t xml:space="preserve"> (100%</w:t>
            </w:r>
            <w:r w:rsidR="00623A5A">
              <w:t xml:space="preserve"> l</w:t>
            </w:r>
            <w:r w:rsidR="00623A5A" w:rsidRPr="008B00EB">
              <w:t>)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1E3A90FE" w14:textId="77777777" w:rsidR="00623A5A" w:rsidRDefault="00623A5A" w:rsidP="00C43664">
            <w:r w:rsidRPr="00AF5490">
              <w:t>2/LS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7D91C71" w14:textId="77777777" w:rsidR="00623A5A" w:rsidRPr="008A5D3D" w:rsidRDefault="00623A5A" w:rsidP="008A5D3D">
            <w:pPr>
              <w:jc w:val="center"/>
              <w:rPr>
                <w:b/>
              </w:rPr>
            </w:pPr>
            <w:r w:rsidRPr="008A5D3D">
              <w:rPr>
                <w:b/>
              </w:rPr>
              <w:t>PZ</w:t>
            </w:r>
          </w:p>
        </w:tc>
      </w:tr>
      <w:tr w:rsidR="00623A5A" w14:paraId="1AACF5F3" w14:textId="77777777" w:rsidTr="0009166D">
        <w:trPr>
          <w:gridAfter w:val="1"/>
          <w:wAfter w:w="18" w:type="dxa"/>
        </w:trPr>
        <w:tc>
          <w:tcPr>
            <w:tcW w:w="10207" w:type="dxa"/>
            <w:gridSpan w:val="25"/>
            <w:shd w:val="clear" w:color="auto" w:fill="FBD4B4" w:themeFill="accent6" w:themeFillTint="66"/>
          </w:tcPr>
          <w:p w14:paraId="7701C9F0" w14:textId="77777777" w:rsidR="00623A5A" w:rsidRPr="00C22B84" w:rsidRDefault="00623A5A" w:rsidP="00C43664">
            <w:pPr>
              <w:jc w:val="center"/>
            </w:pPr>
            <w:r w:rsidRPr="00C22B84">
              <w:rPr>
                <w:b/>
                <w:color w:val="000000" w:themeColor="text1"/>
                <w:sz w:val="22"/>
              </w:rPr>
              <w:t>Povinně volitelné předměty</w:t>
            </w:r>
          </w:p>
        </w:tc>
      </w:tr>
      <w:tr w:rsidR="00623A5A" w14:paraId="5E43266A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78642532" w14:textId="77777777" w:rsidR="00623A5A" w:rsidRDefault="006743C1" w:rsidP="0098158F">
            <w:hyperlink w:anchor="Podnik_akt_II" w:history="1">
              <w:r w:rsidR="00623A5A" w:rsidRPr="00F3099D">
                <w:rPr>
                  <w:rStyle w:val="Hypertextovodkaz"/>
                </w:rPr>
                <w:t>Podnikatelské aktivity II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34F3D8AA" w14:textId="77777777" w:rsidR="00623A5A" w:rsidRDefault="00623A5A" w:rsidP="00C43664">
            <w:r>
              <w:t>4p+4s+0l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09CBC202" w14:textId="77777777" w:rsidR="00623A5A" w:rsidRDefault="00623A5A" w:rsidP="00C43664">
            <w:r>
              <w:rPr>
                <w:color w:val="000000" w:themeColor="text1"/>
              </w:rP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68DE8ECE" w14:textId="77777777" w:rsidR="00623A5A" w:rsidRDefault="00623A5A" w:rsidP="00C43664">
            <w:r>
              <w:rPr>
                <w:color w:val="000000" w:themeColor="text1"/>
              </w:rP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3D196B00" w14:textId="77777777" w:rsidR="00623A5A" w:rsidRDefault="00623A5A" w:rsidP="0098158F">
            <w:pPr>
              <w:rPr>
                <w:i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  <w:p w14:paraId="132AA3A3" w14:textId="77777777" w:rsidR="00623A5A" w:rsidRDefault="00623A5A" w:rsidP="0098158F">
            <w:pPr>
              <w:rPr>
                <w:b/>
              </w:rPr>
            </w:pPr>
          </w:p>
        </w:tc>
        <w:tc>
          <w:tcPr>
            <w:tcW w:w="567" w:type="dxa"/>
            <w:gridSpan w:val="3"/>
            <w:shd w:val="clear" w:color="auto" w:fill="auto"/>
          </w:tcPr>
          <w:p w14:paraId="65D46660" w14:textId="77777777" w:rsidR="00623A5A" w:rsidRDefault="00623A5A" w:rsidP="00C43664">
            <w:r w:rsidRPr="00317F0B">
              <w:rPr>
                <w:color w:val="000000" w:themeColor="text1"/>
              </w:rP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06859A1" w14:textId="77777777" w:rsidR="00623A5A" w:rsidRPr="00C22B84" w:rsidRDefault="00623A5A" w:rsidP="008A5D3D">
            <w:pPr>
              <w:jc w:val="center"/>
            </w:pPr>
          </w:p>
        </w:tc>
      </w:tr>
      <w:tr w:rsidR="00623A5A" w14:paraId="4B606AA3" w14:textId="77777777" w:rsidTr="0009166D">
        <w:trPr>
          <w:gridAfter w:val="1"/>
          <w:wAfter w:w="18" w:type="dxa"/>
        </w:trPr>
        <w:tc>
          <w:tcPr>
            <w:tcW w:w="2127" w:type="dxa"/>
            <w:gridSpan w:val="4"/>
            <w:shd w:val="clear" w:color="auto" w:fill="auto"/>
          </w:tcPr>
          <w:p w14:paraId="5125A1CC" w14:textId="77777777" w:rsidR="00623A5A" w:rsidRDefault="006743C1" w:rsidP="0098158F">
            <w:hyperlink w:anchor="Akad_dov_v_ang" w:history="1">
              <w:r w:rsidR="00623A5A" w:rsidRPr="009544B5">
                <w:rPr>
                  <w:rStyle w:val="Hypertextovodkaz"/>
                </w:rPr>
                <w:t>Akademické dovednosti v angličtině</w:t>
              </w:r>
            </w:hyperlink>
          </w:p>
        </w:tc>
        <w:tc>
          <w:tcPr>
            <w:tcW w:w="1134" w:type="dxa"/>
            <w:gridSpan w:val="4"/>
            <w:shd w:val="clear" w:color="auto" w:fill="auto"/>
          </w:tcPr>
          <w:p w14:paraId="2BBD0187" w14:textId="77777777" w:rsidR="00623A5A" w:rsidRDefault="00623A5A" w:rsidP="00C43664">
            <w:r>
              <w:t>0p+9s+0</w:t>
            </w:r>
            <w:r w:rsidRPr="00C854F9">
              <w:t>l</w:t>
            </w:r>
          </w:p>
        </w:tc>
        <w:tc>
          <w:tcPr>
            <w:tcW w:w="709" w:type="dxa"/>
            <w:gridSpan w:val="5"/>
            <w:shd w:val="clear" w:color="auto" w:fill="auto"/>
          </w:tcPr>
          <w:p w14:paraId="0CF05989" w14:textId="77777777" w:rsidR="00623A5A" w:rsidRDefault="00623A5A" w:rsidP="00C43664">
            <w:r>
              <w:rPr>
                <w:color w:val="000000" w:themeColor="text1"/>
              </w:rPr>
              <w:t>klz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7BA786CD" w14:textId="77777777" w:rsidR="00623A5A" w:rsidRDefault="00623A5A" w:rsidP="00C43664">
            <w:r w:rsidRPr="00317F0B">
              <w:rPr>
                <w:color w:val="000000" w:themeColor="text1"/>
              </w:rPr>
              <w:t>2</w:t>
            </w:r>
          </w:p>
        </w:tc>
        <w:tc>
          <w:tcPr>
            <w:tcW w:w="4394" w:type="dxa"/>
            <w:gridSpan w:val="4"/>
            <w:shd w:val="clear" w:color="auto" w:fill="auto"/>
          </w:tcPr>
          <w:p w14:paraId="64EB62DA" w14:textId="77777777" w:rsidR="00623A5A" w:rsidRDefault="00623A5A" w:rsidP="0098158F">
            <w:pPr>
              <w:rPr>
                <w:b/>
              </w:rPr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  <w:tc>
          <w:tcPr>
            <w:tcW w:w="567" w:type="dxa"/>
            <w:gridSpan w:val="3"/>
            <w:shd w:val="clear" w:color="auto" w:fill="auto"/>
          </w:tcPr>
          <w:p w14:paraId="353C331E" w14:textId="77777777" w:rsidR="00623A5A" w:rsidRDefault="00623A5A" w:rsidP="00C43664">
            <w:r w:rsidRPr="00317F0B">
              <w:rPr>
                <w:color w:val="000000" w:themeColor="text1"/>
              </w:rPr>
              <w:t>2/ZS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6181CB48" w14:textId="77777777" w:rsidR="00623A5A" w:rsidRPr="00C22B84" w:rsidRDefault="00623A5A" w:rsidP="008A5D3D">
            <w:pPr>
              <w:jc w:val="center"/>
            </w:pPr>
          </w:p>
        </w:tc>
      </w:tr>
      <w:tr w:rsidR="00623A5A" w14:paraId="74E7BAEF" w14:textId="77777777" w:rsidTr="0009166D">
        <w:trPr>
          <w:gridAfter w:val="1"/>
          <w:wAfter w:w="18" w:type="dxa"/>
        </w:trPr>
        <w:tc>
          <w:tcPr>
            <w:tcW w:w="10207" w:type="dxa"/>
            <w:gridSpan w:val="25"/>
            <w:shd w:val="clear" w:color="auto" w:fill="auto"/>
          </w:tcPr>
          <w:p w14:paraId="4CE7D51E" w14:textId="77777777" w:rsidR="00623A5A" w:rsidRPr="00C22B84" w:rsidRDefault="00623A5A" w:rsidP="000C6BD4">
            <w:pPr>
              <w:spacing w:before="60" w:after="60" w:line="264" w:lineRule="auto"/>
              <w:jc w:val="both"/>
            </w:pPr>
            <w:r>
              <w:rPr>
                <w:b/>
              </w:rPr>
              <w:t xml:space="preserve">Podmínka pro splnění skupiny povinně volitelných předmětů: </w:t>
            </w:r>
            <w:r>
              <w:t>Student si z uvedené skupiny předmětů zapíše předměty do celkového počtu minimálně 60 kreditů za druhý ročník studia.</w:t>
            </w:r>
          </w:p>
        </w:tc>
      </w:tr>
      <w:tr w:rsidR="00623A5A" w14:paraId="4F61475A" w14:textId="77777777" w:rsidTr="0009166D">
        <w:trPr>
          <w:gridAfter w:val="1"/>
          <w:wAfter w:w="18" w:type="dxa"/>
        </w:trPr>
        <w:tc>
          <w:tcPr>
            <w:tcW w:w="3753" w:type="dxa"/>
            <w:gridSpan w:val="12"/>
            <w:shd w:val="clear" w:color="auto" w:fill="F7CAAC"/>
          </w:tcPr>
          <w:p w14:paraId="78FB5742" w14:textId="77777777" w:rsidR="00623A5A" w:rsidRDefault="00623A5A" w:rsidP="00C43664">
            <w:pPr>
              <w:jc w:val="both"/>
              <w:rPr>
                <w:b/>
              </w:rPr>
            </w:pPr>
            <w:r>
              <w:rPr>
                <w:b/>
              </w:rPr>
              <w:t xml:space="preserve"> Součásti SZZ a jejich obsah</w:t>
            </w:r>
          </w:p>
        </w:tc>
        <w:tc>
          <w:tcPr>
            <w:tcW w:w="6454" w:type="dxa"/>
            <w:gridSpan w:val="13"/>
            <w:tcBorders>
              <w:bottom w:val="nil"/>
            </w:tcBorders>
          </w:tcPr>
          <w:p w14:paraId="5D4F89AB" w14:textId="77777777" w:rsidR="00623A5A" w:rsidRDefault="00623A5A" w:rsidP="00C43664">
            <w:pPr>
              <w:jc w:val="both"/>
            </w:pPr>
          </w:p>
        </w:tc>
      </w:tr>
      <w:tr w:rsidR="00623A5A" w14:paraId="1CD0906D" w14:textId="77777777" w:rsidTr="0009166D">
        <w:trPr>
          <w:gridAfter w:val="1"/>
          <w:wAfter w:w="18" w:type="dxa"/>
          <w:trHeight w:val="2335"/>
        </w:trPr>
        <w:tc>
          <w:tcPr>
            <w:tcW w:w="10207" w:type="dxa"/>
            <w:gridSpan w:val="25"/>
            <w:tcBorders>
              <w:top w:val="nil"/>
            </w:tcBorders>
          </w:tcPr>
          <w:p w14:paraId="3C1D8AA5" w14:textId="77777777" w:rsidR="00F415E0" w:rsidRDefault="00F415E0" w:rsidP="004B3B77">
            <w:pPr>
              <w:spacing w:before="60" w:after="60" w:line="264" w:lineRule="auto"/>
              <w:jc w:val="both"/>
              <w:rPr>
                <w:u w:val="single"/>
              </w:rPr>
            </w:pPr>
            <w:r>
              <w:rPr>
                <w:u w:val="single"/>
              </w:rPr>
              <w:t>Obhajoba diplomové práce</w:t>
            </w:r>
          </w:p>
          <w:p w14:paraId="545C9D0E" w14:textId="77777777" w:rsidR="00F415E0" w:rsidRPr="004B3B77" w:rsidRDefault="00F415E0" w:rsidP="004B3B77">
            <w:pPr>
              <w:spacing w:before="60" w:after="60" w:line="264" w:lineRule="auto"/>
              <w:jc w:val="both"/>
              <w:rPr>
                <w:u w:val="single"/>
              </w:rPr>
            </w:pPr>
          </w:p>
          <w:p w14:paraId="0001F603" w14:textId="77777777" w:rsidR="00F415E0" w:rsidRPr="00F73554" w:rsidRDefault="00F415E0" w:rsidP="004B3B77">
            <w:pPr>
              <w:spacing w:before="60" w:after="60" w:line="264" w:lineRule="auto"/>
              <w:jc w:val="both"/>
              <w:rPr>
                <w:u w:val="single"/>
              </w:rPr>
            </w:pPr>
            <w:r w:rsidRPr="00F73554">
              <w:rPr>
                <w:u w:val="single"/>
              </w:rPr>
              <w:t>Povinné předměty</w:t>
            </w:r>
          </w:p>
          <w:p w14:paraId="66476EFC" w14:textId="3FC9599E" w:rsidR="00F415E0" w:rsidRPr="00F73554" w:rsidRDefault="00F415E0" w:rsidP="004B3B77">
            <w:pPr>
              <w:spacing w:before="60" w:after="60" w:line="264" w:lineRule="auto"/>
              <w:jc w:val="both"/>
            </w:pPr>
            <w:r w:rsidRPr="00F271C9">
              <w:rPr>
                <w:b/>
              </w:rPr>
              <w:t>Technologie</w:t>
            </w:r>
            <w:r>
              <w:t xml:space="preserve"> (řezný proces, optimální řezné parametry, řezné nástroje s definovanou a nedefinovanou geometrií, technologie obrábění polymerních a kovových materiálů, produktivita a hospodárnost výrobního procesu, nekonvenční způsoby obrábění </w:t>
            </w:r>
            <w:r w:rsidR="004B3B77">
              <w:t>-</w:t>
            </w:r>
            <w:r>
              <w:t xml:space="preserve"> </w:t>
            </w:r>
            <w:r w:rsidRPr="00E920CC">
              <w:t>tematické okruhy navazují na předměty</w:t>
            </w:r>
            <w:r w:rsidRPr="00F73554">
              <w:t xml:space="preserve"> Technologie II, Nekonvenční technologie)</w:t>
            </w:r>
          </w:p>
          <w:p w14:paraId="5D79A598" w14:textId="056D6AA1" w:rsidR="00F415E0" w:rsidRPr="00F73554" w:rsidRDefault="00F415E0" w:rsidP="004B3B77">
            <w:pPr>
              <w:spacing w:before="60" w:after="60" w:line="264" w:lineRule="auto"/>
              <w:jc w:val="both"/>
            </w:pPr>
            <w:r w:rsidRPr="00E1241A">
              <w:rPr>
                <w:b/>
              </w:rPr>
              <w:t>Výrobní stroje a zařízení</w:t>
            </w:r>
            <w:r w:rsidRPr="00F73554">
              <w:t xml:space="preserve"> (</w:t>
            </w:r>
            <w:r>
              <w:t xml:space="preserve">zařízení pro: skladování, dopravu, dávkování, pro dělení materiálů, míchání, sušení a vulkanzaci, chlazení, granulovací stroje, válcovací stroje a linky, vytlačovací stroje a linky, vstřikovací stroje, vyfukovací stroje, stroje a linky pro natírání, laminování, impregnaci, desenování a polévání </w:t>
            </w:r>
            <w:r w:rsidR="004B3B77">
              <w:t>-</w:t>
            </w:r>
            <w:r>
              <w:t xml:space="preserve"> </w:t>
            </w:r>
            <w:r w:rsidRPr="00E920CC">
              <w:t>tematické okruhy navazují na předměty</w:t>
            </w:r>
            <w:r w:rsidRPr="00F73554">
              <w:t xml:space="preserve"> Výrobní stroje a zařízení I, Výrobní stroje a zařízení II)</w:t>
            </w:r>
          </w:p>
          <w:p w14:paraId="1ED29D13" w14:textId="77777777" w:rsidR="00F415E0" w:rsidRPr="004B3B77" w:rsidRDefault="00F415E0" w:rsidP="004B3B77">
            <w:pPr>
              <w:spacing w:before="60" w:after="60" w:line="264" w:lineRule="auto"/>
              <w:jc w:val="both"/>
            </w:pPr>
          </w:p>
          <w:p w14:paraId="10E0A81D" w14:textId="0971EC70" w:rsidR="00F415E0" w:rsidRPr="00F73554" w:rsidRDefault="00F415E0" w:rsidP="004B3B77">
            <w:pPr>
              <w:spacing w:before="60" w:after="60" w:line="264" w:lineRule="auto"/>
              <w:jc w:val="both"/>
              <w:rPr>
                <w:u w:val="single"/>
              </w:rPr>
            </w:pPr>
            <w:del w:id="57" w:author="Simona Mrkvičková" w:date="2018-04-13T13:06:00Z">
              <w:r w:rsidRPr="00F73554" w:rsidDel="00D91F71">
                <w:rPr>
                  <w:u w:val="single"/>
                </w:rPr>
                <w:delText xml:space="preserve">Volitelné </w:delText>
              </w:r>
            </w:del>
            <w:ins w:id="58" w:author="Simona Mrkvičková" w:date="2018-04-13T13:06:00Z">
              <w:r w:rsidR="00D91F71">
                <w:rPr>
                  <w:u w:val="single"/>
                </w:rPr>
                <w:t>Povinně v</w:t>
              </w:r>
              <w:r w:rsidR="00D91F71" w:rsidRPr="00F73554">
                <w:rPr>
                  <w:u w:val="single"/>
                </w:rPr>
                <w:t xml:space="preserve">olitelné </w:t>
              </w:r>
            </w:ins>
            <w:r w:rsidRPr="00F73554">
              <w:rPr>
                <w:u w:val="single"/>
              </w:rPr>
              <w:t>předměty</w:t>
            </w:r>
          </w:p>
          <w:p w14:paraId="159E1B95" w14:textId="3057B409" w:rsidR="00F415E0" w:rsidRPr="00F73554" w:rsidRDefault="00F415E0" w:rsidP="004B3B77">
            <w:pPr>
              <w:spacing w:before="60" w:after="60" w:line="264" w:lineRule="auto"/>
              <w:jc w:val="both"/>
              <w:rPr>
                <w:szCs w:val="22"/>
              </w:rPr>
            </w:pPr>
            <w:r w:rsidRPr="00F271C9">
              <w:rPr>
                <w:b/>
                <w:szCs w:val="22"/>
              </w:rPr>
              <w:t>Technologie zpracování polymerních materiálů</w:t>
            </w:r>
            <w:r w:rsidRPr="00F73554">
              <w:rPr>
                <w:szCs w:val="22"/>
              </w:rPr>
              <w:t xml:space="preserve"> </w:t>
            </w:r>
            <w:r w:rsidRPr="00F73554">
              <w:t>(</w:t>
            </w:r>
            <w:r>
              <w:t>výrobní tech</w:t>
            </w:r>
            <w:r w:rsidR="00BC5EDA">
              <w:t>n</w:t>
            </w:r>
            <w:r>
              <w:t xml:space="preserve">ologie: válcování, lisování, vytlačování, vstřikování, tvarování, natírání, máčení, odlévání, technologie výroby pryžových dílů, technologie výroby kompozitních dílů </w:t>
            </w:r>
            <w:r w:rsidR="004B3B77">
              <w:t>-</w:t>
            </w:r>
            <w:r>
              <w:t xml:space="preserve"> </w:t>
            </w:r>
            <w:r w:rsidRPr="00E920CC">
              <w:t>tematické okruhy navazují na předměty</w:t>
            </w:r>
            <w:r w:rsidRPr="00F73554">
              <w:t xml:space="preserve"> Základy plastikářské technologie, Vlastnosti kompozitních materiálů, Zpracovatelské procesy gumárenské)</w:t>
            </w:r>
          </w:p>
          <w:p w14:paraId="6ABE9E00" w14:textId="77777777" w:rsidR="00623A5A" w:rsidRDefault="00F415E0" w:rsidP="004B3B77">
            <w:pPr>
              <w:spacing w:before="60" w:after="60" w:line="264" w:lineRule="auto"/>
              <w:jc w:val="both"/>
              <w:rPr>
                <w:ins w:id="59" w:author="Simona Mrkvičková" w:date="2018-04-13T13:06:00Z"/>
              </w:rPr>
            </w:pPr>
            <w:r w:rsidRPr="00904998">
              <w:rPr>
                <w:b/>
              </w:rPr>
              <w:t xml:space="preserve">Nástroje </w:t>
            </w:r>
            <w:r>
              <w:t>(základní postupy při návrhu nástrojů pro zpracování polymerů, nástroje pro tvářecí procesy, využití počít</w:t>
            </w:r>
            <w:r w:rsidR="00F4685B">
              <w:t>a</w:t>
            </w:r>
            <w:r>
              <w:t>čové podpory při návrhu, využití normálií, základní výpočty, tech</w:t>
            </w:r>
            <w:r w:rsidR="00BC5EDA">
              <w:t>n</w:t>
            </w:r>
            <w:r>
              <w:t xml:space="preserve">ologie obrábění forem, nekonvenční způsoby výroby </w:t>
            </w:r>
            <w:r w:rsidR="004B3B77">
              <w:t>-</w:t>
            </w:r>
            <w:r>
              <w:t xml:space="preserve"> </w:t>
            </w:r>
            <w:r w:rsidRPr="00E920CC">
              <w:t>tematické okruhy navazují na předměty</w:t>
            </w:r>
            <w:r w:rsidR="00BC5EDA">
              <w:t xml:space="preserve"> </w:t>
            </w:r>
            <w:r w:rsidRPr="00F73554">
              <w:t xml:space="preserve">Navrhování nástrojů pro zpracování polymerů, </w:t>
            </w:r>
            <w:hyperlink w:anchor="Výr_a_kontr_nářadí" w:history="1">
              <w:r w:rsidRPr="00F73554">
                <w:t>Výroba a kontrola nářadí</w:t>
              </w:r>
            </w:hyperlink>
            <w:r w:rsidRPr="00F73554">
              <w:t>)</w:t>
            </w:r>
          </w:p>
          <w:p w14:paraId="1137980B" w14:textId="44E4158F" w:rsidR="00D91F71" w:rsidRDefault="00D91F71" w:rsidP="004B3B77">
            <w:pPr>
              <w:spacing w:before="60" w:after="60" w:line="264" w:lineRule="auto"/>
              <w:jc w:val="both"/>
            </w:pPr>
            <w:ins w:id="60" w:author="Simona Mrkvičková" w:date="2018-04-13T13:06:00Z">
              <w:r>
                <w:t>Student si ze skupiny povinně-volitelných předmětů vybere minimálně jeden předmět</w:t>
              </w:r>
            </w:ins>
          </w:p>
        </w:tc>
      </w:tr>
      <w:tr w:rsidR="00623A5A" w14:paraId="3C753820" w14:textId="77777777" w:rsidTr="0009166D">
        <w:trPr>
          <w:gridAfter w:val="1"/>
          <w:wAfter w:w="18" w:type="dxa"/>
        </w:trPr>
        <w:tc>
          <w:tcPr>
            <w:tcW w:w="3753" w:type="dxa"/>
            <w:gridSpan w:val="12"/>
            <w:shd w:val="clear" w:color="auto" w:fill="F7CAAC"/>
          </w:tcPr>
          <w:p w14:paraId="08416271" w14:textId="77777777" w:rsidR="00623A5A" w:rsidRDefault="00623A5A" w:rsidP="00C43664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6454" w:type="dxa"/>
            <w:gridSpan w:val="13"/>
            <w:tcBorders>
              <w:bottom w:val="nil"/>
            </w:tcBorders>
          </w:tcPr>
          <w:p w14:paraId="4F6A4F68" w14:textId="77777777" w:rsidR="00623A5A" w:rsidRDefault="00623A5A" w:rsidP="00C43664">
            <w:pPr>
              <w:jc w:val="both"/>
            </w:pPr>
          </w:p>
        </w:tc>
      </w:tr>
      <w:tr w:rsidR="00623A5A" w14:paraId="1694FE69" w14:textId="77777777" w:rsidTr="0009166D">
        <w:trPr>
          <w:gridAfter w:val="1"/>
          <w:wAfter w:w="18" w:type="dxa"/>
          <w:trHeight w:val="355"/>
        </w:trPr>
        <w:tc>
          <w:tcPr>
            <w:tcW w:w="10207" w:type="dxa"/>
            <w:gridSpan w:val="25"/>
            <w:tcBorders>
              <w:top w:val="nil"/>
            </w:tcBorders>
          </w:tcPr>
          <w:p w14:paraId="77F6FA50" w14:textId="77777777" w:rsidR="00623A5A" w:rsidRDefault="00623A5A" w:rsidP="00C43664">
            <w:pPr>
              <w:jc w:val="both"/>
            </w:pPr>
            <w:r>
              <w:t>Nejsou definovány.</w:t>
            </w:r>
          </w:p>
          <w:p w14:paraId="61B7EE08" w14:textId="77777777" w:rsidR="00623A5A" w:rsidDel="00D91F71" w:rsidRDefault="00623A5A" w:rsidP="00C43664">
            <w:pPr>
              <w:jc w:val="both"/>
              <w:rPr>
                <w:del w:id="61" w:author="Simona Mrkvičková" w:date="2018-04-13T13:07:00Z"/>
              </w:rPr>
            </w:pPr>
          </w:p>
          <w:p w14:paraId="371E0AE7" w14:textId="77777777" w:rsidR="004B3B77" w:rsidRDefault="004B3B77" w:rsidP="00C43664">
            <w:pPr>
              <w:jc w:val="both"/>
            </w:pPr>
          </w:p>
        </w:tc>
      </w:tr>
      <w:tr w:rsidR="00623A5A" w14:paraId="624DF261" w14:textId="77777777" w:rsidTr="0009166D">
        <w:trPr>
          <w:gridAfter w:val="1"/>
          <w:wAfter w:w="18" w:type="dxa"/>
        </w:trPr>
        <w:tc>
          <w:tcPr>
            <w:tcW w:w="3753" w:type="dxa"/>
            <w:gridSpan w:val="12"/>
            <w:shd w:val="clear" w:color="auto" w:fill="F7CAAC"/>
          </w:tcPr>
          <w:p w14:paraId="6CF0C85A" w14:textId="77777777" w:rsidR="00623A5A" w:rsidRDefault="00623A5A" w:rsidP="00C43664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6454" w:type="dxa"/>
            <w:gridSpan w:val="13"/>
            <w:tcBorders>
              <w:bottom w:val="nil"/>
            </w:tcBorders>
          </w:tcPr>
          <w:p w14:paraId="6C43061A" w14:textId="77777777" w:rsidR="00623A5A" w:rsidRDefault="00623A5A" w:rsidP="00C43664">
            <w:pPr>
              <w:jc w:val="both"/>
            </w:pPr>
          </w:p>
        </w:tc>
      </w:tr>
      <w:tr w:rsidR="00623A5A" w14:paraId="5292D242" w14:textId="77777777" w:rsidTr="0009166D">
        <w:trPr>
          <w:gridAfter w:val="1"/>
          <w:wAfter w:w="18" w:type="dxa"/>
          <w:trHeight w:val="842"/>
        </w:trPr>
        <w:tc>
          <w:tcPr>
            <w:tcW w:w="10207" w:type="dxa"/>
            <w:gridSpan w:val="25"/>
            <w:tcBorders>
              <w:top w:val="nil"/>
            </w:tcBorders>
          </w:tcPr>
          <w:p w14:paraId="63585278" w14:textId="77777777" w:rsidR="00623A5A" w:rsidRPr="005C09EC" w:rsidRDefault="00623A5A" w:rsidP="004B3B77">
            <w:pPr>
              <w:pStyle w:val="Default"/>
              <w:spacing w:before="60" w:after="60" w:line="264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5C09E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Příklady diplomových prací obhájených v období platnosti minulé akreditace: </w:t>
            </w:r>
          </w:p>
          <w:p w14:paraId="4E60C0A0" w14:textId="77777777" w:rsidR="00623A5A" w:rsidRPr="005C09EC" w:rsidRDefault="00623A5A" w:rsidP="004B3B77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9EC">
              <w:rPr>
                <w:rFonts w:ascii="Times New Roman" w:hAnsi="Times New Roman" w:cs="Times New Roman"/>
                <w:sz w:val="20"/>
                <w:szCs w:val="20"/>
              </w:rPr>
              <w:t>Vliv technologie výroby kompozitů na výsledné mechanické vlastnosti</w:t>
            </w:r>
          </w:p>
          <w:p w14:paraId="70CA9DB4" w14:textId="77777777" w:rsidR="00623A5A" w:rsidRPr="005C09EC" w:rsidRDefault="00623A5A" w:rsidP="004B3B77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9EC">
              <w:rPr>
                <w:rFonts w:ascii="Times New Roman" w:hAnsi="Times New Roman" w:cs="Times New Roman"/>
                <w:sz w:val="20"/>
                <w:szCs w:val="20"/>
              </w:rPr>
              <w:t>Vývoj technologie lisování kompozitu pro automobilový průmysl</w:t>
            </w:r>
          </w:p>
          <w:p w14:paraId="2810EB97" w14:textId="77777777" w:rsidR="00623A5A" w:rsidRPr="005C09EC" w:rsidRDefault="00623A5A" w:rsidP="004B3B77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9EC">
              <w:rPr>
                <w:rFonts w:ascii="Times New Roman" w:hAnsi="Times New Roman" w:cs="Times New Roman"/>
                <w:sz w:val="20"/>
                <w:szCs w:val="20"/>
              </w:rPr>
              <w:t xml:space="preserve">Vývoj technologie výroby kapoty lokomotivy technologií vakuové infuze  </w:t>
            </w:r>
          </w:p>
          <w:p w14:paraId="2C2ADA98" w14:textId="77777777" w:rsidR="00623A5A" w:rsidRPr="005C09EC" w:rsidRDefault="00623A5A" w:rsidP="004B3B77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9EC">
              <w:rPr>
                <w:rFonts w:ascii="Times New Roman" w:hAnsi="Times New Roman" w:cs="Times New Roman"/>
                <w:sz w:val="20"/>
                <w:szCs w:val="20"/>
              </w:rPr>
              <w:t>Materiálově-technologický návrh kompozitní formy pro daný díl</w:t>
            </w:r>
          </w:p>
          <w:p w14:paraId="0310D1CA" w14:textId="77777777" w:rsidR="00623A5A" w:rsidRPr="005C09EC" w:rsidRDefault="00623A5A" w:rsidP="004B3B77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09EC">
              <w:rPr>
                <w:rFonts w:ascii="Times New Roman" w:hAnsi="Times New Roman" w:cs="Times New Roman"/>
                <w:sz w:val="20"/>
                <w:szCs w:val="20"/>
              </w:rPr>
              <w:t>Vliv procesních podmínek a vulkanizačního systému na soudržnost kordu a pryže</w:t>
            </w:r>
          </w:p>
          <w:p w14:paraId="374CDA52" w14:textId="77777777" w:rsidR="00623A5A" w:rsidRPr="005C09EC" w:rsidRDefault="00623A5A" w:rsidP="004B3B77">
            <w:pPr>
              <w:pStyle w:val="Default"/>
              <w:spacing w:before="60" w:after="60" w:line="264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04E84" w14:textId="77777777" w:rsidR="00623A5A" w:rsidRPr="005C09EC" w:rsidRDefault="00623A5A" w:rsidP="004B3B77">
            <w:pPr>
              <w:spacing w:before="60" w:after="60" w:line="264" w:lineRule="auto"/>
              <w:jc w:val="both"/>
            </w:pPr>
            <w:r w:rsidRPr="005C09EC">
              <w:rPr>
                <w:u w:val="single"/>
              </w:rPr>
              <w:t xml:space="preserve">Návrhy témat pro diplomové práce: </w:t>
            </w:r>
          </w:p>
          <w:p w14:paraId="7BB0D672" w14:textId="77777777" w:rsidR="00623A5A" w:rsidRPr="005C09EC" w:rsidRDefault="00623A5A" w:rsidP="004B3B77">
            <w:pPr>
              <w:spacing w:before="60" w:after="60" w:line="264" w:lineRule="auto"/>
              <w:contextualSpacing/>
              <w:jc w:val="both"/>
            </w:pPr>
            <w:r w:rsidRPr="005C09EC">
              <w:t>Stanovení vhodného materiálového modelu pro numerický model pneumatiky</w:t>
            </w:r>
          </w:p>
          <w:p w14:paraId="4A1FD1F8" w14:textId="77777777" w:rsidR="00623A5A" w:rsidRPr="005C09EC" w:rsidRDefault="00623A5A" w:rsidP="004B3B77">
            <w:pPr>
              <w:spacing w:before="60" w:after="60" w:line="264" w:lineRule="auto"/>
              <w:contextualSpacing/>
              <w:jc w:val="both"/>
            </w:pPr>
            <w:r w:rsidRPr="005C09EC">
              <w:t>Využití ultrazvukového svařování plastů při automotive výrobě</w:t>
            </w:r>
          </w:p>
          <w:p w14:paraId="41C6E8FE" w14:textId="77777777" w:rsidR="00623A5A" w:rsidRPr="005C09EC" w:rsidRDefault="00623A5A" w:rsidP="004B3B77">
            <w:pPr>
              <w:spacing w:before="60" w:after="60" w:line="264" w:lineRule="auto"/>
              <w:contextualSpacing/>
              <w:jc w:val="both"/>
            </w:pPr>
            <w:r w:rsidRPr="005C09EC">
              <w:t>Měření a vyhodnocení vibrací bezkontaktním způsobem</w:t>
            </w:r>
          </w:p>
          <w:p w14:paraId="06E52035" w14:textId="77777777" w:rsidR="00623A5A" w:rsidRPr="005C09EC" w:rsidRDefault="00623A5A" w:rsidP="004B3B77">
            <w:pPr>
              <w:spacing w:before="60" w:after="60" w:line="264" w:lineRule="auto"/>
              <w:contextualSpacing/>
              <w:jc w:val="both"/>
            </w:pPr>
            <w:r w:rsidRPr="005C09EC">
              <w:t>Vliv technologických podmínek na jakost plastového dílu</w:t>
            </w:r>
          </w:p>
          <w:p w14:paraId="1F11531E" w14:textId="77777777" w:rsidR="00623A5A" w:rsidRDefault="00623A5A" w:rsidP="004B3B77">
            <w:pPr>
              <w:spacing w:before="60" w:after="60" w:line="264" w:lineRule="auto"/>
              <w:contextualSpacing/>
              <w:jc w:val="both"/>
            </w:pPr>
            <w:r w:rsidRPr="005C09EC">
              <w:t>Energetická bilance vstřikovací formy</w:t>
            </w:r>
          </w:p>
          <w:p w14:paraId="76A536FD" w14:textId="77777777" w:rsidR="004B3B77" w:rsidRDefault="004B3B77" w:rsidP="004B3B77">
            <w:pPr>
              <w:spacing w:before="60" w:after="60" w:line="264" w:lineRule="auto"/>
              <w:contextualSpacing/>
              <w:jc w:val="both"/>
            </w:pPr>
          </w:p>
          <w:p w14:paraId="723B9952" w14:textId="77777777" w:rsidR="004B3B77" w:rsidRPr="005C09EC" w:rsidRDefault="004B3B77" w:rsidP="004B3B77">
            <w:pPr>
              <w:spacing w:before="60" w:after="60" w:line="264" w:lineRule="auto"/>
              <w:contextualSpacing/>
              <w:jc w:val="both"/>
            </w:pPr>
          </w:p>
          <w:p w14:paraId="1D75FDB5" w14:textId="4200B730" w:rsidR="00623A5A" w:rsidRDefault="00623A5A" w:rsidP="00A14AFE">
            <w:pPr>
              <w:spacing w:before="60" w:after="60" w:line="264" w:lineRule="auto"/>
              <w:jc w:val="both"/>
            </w:pPr>
            <w:r w:rsidRPr="005C09EC">
              <w:lastRenderedPageBreak/>
              <w:t xml:space="preserve">Obhájené diplomové práce jsou uloženy v elektronické podobě v Knihovně UTB ve Zlíně a jsou v této formě veřejně přístupné. Vyhledání prací je možné na www stránkách: </w:t>
            </w:r>
            <w:hyperlink r:id="rId13" w:history="1">
              <w:r w:rsidRPr="005C09EC">
                <w:rPr>
                  <w:rStyle w:val="Hypertextovodkaz"/>
                </w:rPr>
                <w:t>http://dspace.k.utb.cz/</w:t>
              </w:r>
            </w:hyperlink>
            <w:r w:rsidRPr="005C09EC">
              <w:t xml:space="preserve">, pod odkazy Kvalifikační práce dle fakult </w:t>
            </w:r>
            <w:r w:rsidR="00A14AFE">
              <w:t>-</w:t>
            </w:r>
            <w:r w:rsidRPr="005C09EC">
              <w:t xml:space="preserve"> Fakulta technologická </w:t>
            </w:r>
            <w:r w:rsidR="00A14AFE">
              <w:t>-</w:t>
            </w:r>
            <w:r w:rsidRPr="005C09EC">
              <w:t xml:space="preserve"> Ústav výrobního inženýrství.</w:t>
            </w:r>
          </w:p>
        </w:tc>
      </w:tr>
      <w:tr w:rsidR="00623A5A" w14:paraId="485E1C5E" w14:textId="77777777" w:rsidTr="0009166D">
        <w:trPr>
          <w:gridAfter w:val="1"/>
          <w:wAfter w:w="18" w:type="dxa"/>
        </w:trPr>
        <w:tc>
          <w:tcPr>
            <w:tcW w:w="3753" w:type="dxa"/>
            <w:gridSpan w:val="12"/>
            <w:shd w:val="clear" w:color="auto" w:fill="F7CAAC"/>
          </w:tcPr>
          <w:p w14:paraId="65990F15" w14:textId="77777777" w:rsidR="00623A5A" w:rsidRDefault="00623A5A" w:rsidP="00C43664">
            <w:r>
              <w:rPr>
                <w:b/>
              </w:rPr>
              <w:lastRenderedPageBreak/>
              <w:t>Návrh témat rigorózních prací a témata obhájených prací</w:t>
            </w:r>
          </w:p>
        </w:tc>
        <w:tc>
          <w:tcPr>
            <w:tcW w:w="6454" w:type="dxa"/>
            <w:gridSpan w:val="13"/>
            <w:tcBorders>
              <w:bottom w:val="nil"/>
            </w:tcBorders>
            <w:shd w:val="clear" w:color="auto" w:fill="FFFFFF"/>
          </w:tcPr>
          <w:p w14:paraId="3BE4820E" w14:textId="77777777" w:rsidR="00623A5A" w:rsidRDefault="00623A5A" w:rsidP="00C43664">
            <w:pPr>
              <w:jc w:val="center"/>
            </w:pPr>
          </w:p>
        </w:tc>
      </w:tr>
      <w:tr w:rsidR="00623A5A" w14:paraId="1D93076C" w14:textId="77777777" w:rsidTr="008C5253">
        <w:trPr>
          <w:gridAfter w:val="1"/>
          <w:wAfter w:w="18" w:type="dxa"/>
          <w:trHeight w:val="419"/>
        </w:trPr>
        <w:tc>
          <w:tcPr>
            <w:tcW w:w="10207" w:type="dxa"/>
            <w:gridSpan w:val="25"/>
            <w:tcBorders>
              <w:top w:val="nil"/>
            </w:tcBorders>
          </w:tcPr>
          <w:p w14:paraId="5D730E59" w14:textId="77777777" w:rsidR="00623A5A" w:rsidRDefault="00623A5A" w:rsidP="00C43664">
            <w:pPr>
              <w:jc w:val="both"/>
            </w:pPr>
            <w:r>
              <w:t>---</w:t>
            </w:r>
          </w:p>
          <w:p w14:paraId="4A93D4E0" w14:textId="77777777" w:rsidR="00623A5A" w:rsidRDefault="00623A5A" w:rsidP="005C09EC"/>
          <w:p w14:paraId="209F6455" w14:textId="77777777" w:rsidR="004B3B77" w:rsidRDefault="004B3B77" w:rsidP="005C09EC"/>
          <w:p w14:paraId="21FA621F" w14:textId="77777777" w:rsidR="004B3B77" w:rsidRPr="005C09EC" w:rsidRDefault="004B3B77" w:rsidP="005C09EC"/>
        </w:tc>
      </w:tr>
      <w:tr w:rsidR="00623A5A" w14:paraId="33BD1942" w14:textId="77777777" w:rsidTr="0009166D">
        <w:trPr>
          <w:gridAfter w:val="1"/>
          <w:wAfter w:w="18" w:type="dxa"/>
        </w:trPr>
        <w:tc>
          <w:tcPr>
            <w:tcW w:w="3753" w:type="dxa"/>
            <w:gridSpan w:val="12"/>
            <w:shd w:val="clear" w:color="auto" w:fill="F7CAAC"/>
          </w:tcPr>
          <w:p w14:paraId="2C906AA4" w14:textId="77777777" w:rsidR="00623A5A" w:rsidRDefault="00623A5A" w:rsidP="00C43664">
            <w:r>
              <w:rPr>
                <w:b/>
              </w:rPr>
              <w:t xml:space="preserve"> Součásti SRZ a jejich obsah</w:t>
            </w:r>
          </w:p>
        </w:tc>
        <w:tc>
          <w:tcPr>
            <w:tcW w:w="6454" w:type="dxa"/>
            <w:gridSpan w:val="13"/>
            <w:tcBorders>
              <w:bottom w:val="nil"/>
            </w:tcBorders>
            <w:shd w:val="clear" w:color="auto" w:fill="FFFFFF"/>
          </w:tcPr>
          <w:p w14:paraId="3B57D618" w14:textId="77777777" w:rsidR="00623A5A" w:rsidRDefault="00623A5A" w:rsidP="00C43664">
            <w:pPr>
              <w:jc w:val="center"/>
            </w:pPr>
          </w:p>
        </w:tc>
      </w:tr>
      <w:tr w:rsidR="00623A5A" w14:paraId="5EF6777B" w14:textId="77777777" w:rsidTr="008C5253">
        <w:trPr>
          <w:gridAfter w:val="1"/>
          <w:wAfter w:w="18" w:type="dxa"/>
          <w:trHeight w:val="64"/>
        </w:trPr>
        <w:tc>
          <w:tcPr>
            <w:tcW w:w="10207" w:type="dxa"/>
            <w:gridSpan w:val="25"/>
            <w:tcBorders>
              <w:top w:val="nil"/>
            </w:tcBorders>
          </w:tcPr>
          <w:p w14:paraId="787EB7D7" w14:textId="77777777" w:rsidR="009E15EC" w:rsidRDefault="009E15EC" w:rsidP="009E15EC">
            <w:pPr>
              <w:jc w:val="both"/>
            </w:pPr>
            <w:r>
              <w:t>---</w:t>
            </w:r>
          </w:p>
          <w:p w14:paraId="245A694C" w14:textId="77777777" w:rsidR="009E15EC" w:rsidRDefault="009E15EC" w:rsidP="005C09EC"/>
          <w:p w14:paraId="3B864CDF" w14:textId="22E9F266" w:rsidR="004B3B77" w:rsidRDefault="004B3B77" w:rsidP="005C09EC">
            <w:pPr>
              <w:rPr>
                <w:ins w:id="62" w:author="Simona Mrkvičková" w:date="2018-04-13T13:10:00Z"/>
              </w:rPr>
            </w:pPr>
          </w:p>
          <w:p w14:paraId="0405063B" w14:textId="77777777" w:rsidR="001F228D" w:rsidRDefault="001F228D" w:rsidP="005C09EC"/>
          <w:p w14:paraId="2A3FCCB2" w14:textId="77777777" w:rsidR="004B3B77" w:rsidRDefault="004B3B77" w:rsidP="005C09EC"/>
          <w:p w14:paraId="6C9C9FA7" w14:textId="77777777" w:rsidR="004B3B77" w:rsidRDefault="004B3B77" w:rsidP="005C09EC"/>
          <w:p w14:paraId="4FA5C573" w14:textId="77777777" w:rsidR="004B3B77" w:rsidRDefault="004B3B77" w:rsidP="005C09EC"/>
          <w:p w14:paraId="2594A951" w14:textId="77777777" w:rsidR="004B3B77" w:rsidRDefault="004B3B77" w:rsidP="005C09EC"/>
          <w:p w14:paraId="5330486A" w14:textId="77777777" w:rsidR="004B3B77" w:rsidRDefault="004B3B77" w:rsidP="005C09EC"/>
          <w:p w14:paraId="7E56E8FD" w14:textId="77777777" w:rsidR="004B3B77" w:rsidRDefault="004B3B77" w:rsidP="005C09EC"/>
          <w:p w14:paraId="673533FC" w14:textId="77777777" w:rsidR="004B3B77" w:rsidRDefault="004B3B77" w:rsidP="005C09EC"/>
          <w:p w14:paraId="7F1830F8" w14:textId="77777777" w:rsidR="004B3B77" w:rsidRDefault="004B3B77" w:rsidP="005C09EC"/>
          <w:p w14:paraId="5E1BA5E9" w14:textId="77777777" w:rsidR="004B3B77" w:rsidRDefault="004B3B77" w:rsidP="005C09EC"/>
          <w:p w14:paraId="65B8B362" w14:textId="77777777" w:rsidR="004B3B77" w:rsidRDefault="004B3B77" w:rsidP="005C09EC"/>
          <w:p w14:paraId="79C6AB56" w14:textId="77777777" w:rsidR="004B3B77" w:rsidRDefault="004B3B77" w:rsidP="005C09EC"/>
          <w:p w14:paraId="55A8024B" w14:textId="77777777" w:rsidR="004B3B77" w:rsidRDefault="004B3B77" w:rsidP="005C09EC"/>
          <w:p w14:paraId="296CE16C" w14:textId="77777777" w:rsidR="004B3B77" w:rsidRDefault="004B3B77" w:rsidP="005C09EC"/>
          <w:p w14:paraId="5110AE78" w14:textId="77777777" w:rsidR="004B3B77" w:rsidRDefault="004B3B77" w:rsidP="005C09EC"/>
          <w:p w14:paraId="08022151" w14:textId="77777777" w:rsidR="004B3B77" w:rsidRDefault="004B3B77" w:rsidP="005C09EC"/>
          <w:p w14:paraId="54C4CD3B" w14:textId="77777777" w:rsidR="004B3B77" w:rsidRDefault="004B3B77" w:rsidP="005C09EC"/>
          <w:p w14:paraId="1D02421A" w14:textId="77777777" w:rsidR="004B3B77" w:rsidRDefault="004B3B77" w:rsidP="005C09EC"/>
          <w:p w14:paraId="7AAEA7F9" w14:textId="77777777" w:rsidR="004B3B77" w:rsidRDefault="004B3B77" w:rsidP="005C09EC"/>
          <w:p w14:paraId="196EF511" w14:textId="77777777" w:rsidR="004B3B77" w:rsidRDefault="004B3B77" w:rsidP="005C09EC"/>
          <w:p w14:paraId="50BC5F85" w14:textId="77777777" w:rsidR="004B3B77" w:rsidRDefault="004B3B77" w:rsidP="005C09EC"/>
          <w:p w14:paraId="65A9630E" w14:textId="77777777" w:rsidR="004B3B77" w:rsidRDefault="004B3B77" w:rsidP="005C09EC"/>
          <w:p w14:paraId="2E4A05F3" w14:textId="77777777" w:rsidR="004B3B77" w:rsidRDefault="004B3B77" w:rsidP="005C09EC"/>
          <w:p w14:paraId="68D30A66" w14:textId="77777777" w:rsidR="004B3B77" w:rsidRDefault="004B3B77" w:rsidP="005C09EC"/>
          <w:p w14:paraId="0342E411" w14:textId="77777777" w:rsidR="004B3B77" w:rsidRDefault="004B3B77" w:rsidP="005C09EC"/>
          <w:p w14:paraId="38342111" w14:textId="77777777" w:rsidR="004B3B77" w:rsidRDefault="004B3B77" w:rsidP="005C09EC"/>
          <w:p w14:paraId="42E54831" w14:textId="77777777" w:rsidR="004B3B77" w:rsidRDefault="004B3B77" w:rsidP="005C09EC"/>
          <w:p w14:paraId="710F676D" w14:textId="77777777" w:rsidR="004B3B77" w:rsidRDefault="004B3B77" w:rsidP="005C09EC"/>
          <w:p w14:paraId="76FFA273" w14:textId="77777777" w:rsidR="004B3B77" w:rsidRDefault="004B3B77" w:rsidP="005C09EC"/>
          <w:p w14:paraId="48081EAC" w14:textId="77777777" w:rsidR="004B3B77" w:rsidRDefault="004B3B77" w:rsidP="005C09EC"/>
          <w:p w14:paraId="7A8D80ED" w14:textId="77777777" w:rsidR="004B3B77" w:rsidRDefault="004B3B77" w:rsidP="005C09EC"/>
          <w:p w14:paraId="2197F923" w14:textId="77777777" w:rsidR="004B3B77" w:rsidRDefault="004B3B77" w:rsidP="005C09EC"/>
          <w:p w14:paraId="5E3D8310" w14:textId="77777777" w:rsidR="004B3B77" w:rsidDel="00D91F71" w:rsidRDefault="004B3B77" w:rsidP="005C09EC">
            <w:pPr>
              <w:rPr>
                <w:del w:id="63" w:author="Simona Mrkvičková" w:date="2018-04-13T13:06:00Z"/>
              </w:rPr>
            </w:pPr>
          </w:p>
          <w:p w14:paraId="78D9E45C" w14:textId="77777777" w:rsidR="004B3B77" w:rsidDel="00D91F71" w:rsidRDefault="004B3B77" w:rsidP="005C09EC">
            <w:pPr>
              <w:rPr>
                <w:del w:id="64" w:author="Simona Mrkvičková" w:date="2018-04-13T13:06:00Z"/>
              </w:rPr>
            </w:pPr>
          </w:p>
          <w:p w14:paraId="5A1A9EAC" w14:textId="77777777" w:rsidR="004B3B77" w:rsidDel="00D91F71" w:rsidRDefault="004B3B77" w:rsidP="005C09EC">
            <w:pPr>
              <w:rPr>
                <w:del w:id="65" w:author="Simona Mrkvičková" w:date="2018-04-13T13:06:00Z"/>
              </w:rPr>
            </w:pPr>
          </w:p>
          <w:p w14:paraId="4A461310" w14:textId="77777777" w:rsidR="004B3B77" w:rsidRDefault="004B3B77" w:rsidP="005C09EC"/>
          <w:p w14:paraId="7D5619D6" w14:textId="2001F80C" w:rsidR="004B3B77" w:rsidRDefault="004B3B77" w:rsidP="005C09EC">
            <w:pPr>
              <w:rPr>
                <w:ins w:id="66" w:author="Simona Mrkvičková" w:date="2018-04-13T13:10:00Z"/>
              </w:rPr>
            </w:pPr>
          </w:p>
          <w:p w14:paraId="0695A674" w14:textId="77777777" w:rsidR="001F228D" w:rsidRDefault="001F228D" w:rsidP="005C09EC"/>
          <w:p w14:paraId="6B2A1C74" w14:textId="77777777" w:rsidR="004B3B77" w:rsidRDefault="004B3B77" w:rsidP="005C09EC"/>
          <w:p w14:paraId="499275C4" w14:textId="77777777" w:rsidR="004B3B77" w:rsidRDefault="004B3B77" w:rsidP="005C09EC"/>
          <w:p w14:paraId="12BCC223" w14:textId="77777777" w:rsidR="004B3B77" w:rsidRDefault="004B3B77" w:rsidP="005C09EC"/>
          <w:p w14:paraId="6E707BB3" w14:textId="77777777" w:rsidR="004B3B77" w:rsidRDefault="004B3B77" w:rsidP="005C09EC"/>
          <w:p w14:paraId="6C466AB3" w14:textId="77777777" w:rsidR="004B3B77" w:rsidRDefault="004B3B77" w:rsidP="005C09EC"/>
          <w:p w14:paraId="64784BC9" w14:textId="77777777" w:rsidR="004B3B77" w:rsidRDefault="004B3B77" w:rsidP="005C09EC"/>
          <w:p w14:paraId="76005A79" w14:textId="77777777" w:rsidR="004B3B77" w:rsidRDefault="004B3B77" w:rsidP="005C09EC"/>
          <w:p w14:paraId="069BC8D9" w14:textId="77777777" w:rsidR="004B3B77" w:rsidRDefault="004B3B77" w:rsidP="005C09EC"/>
          <w:p w14:paraId="2174EE19" w14:textId="77777777" w:rsidR="004B3B77" w:rsidRDefault="004B3B77" w:rsidP="005C09EC"/>
          <w:p w14:paraId="1DDEF094" w14:textId="77777777" w:rsidR="004B3B77" w:rsidRDefault="004B3B77" w:rsidP="005C09EC"/>
          <w:p w14:paraId="305F9C28" w14:textId="77777777" w:rsidR="004B3B77" w:rsidRPr="005C09EC" w:rsidRDefault="004B3B77" w:rsidP="005C09EC"/>
        </w:tc>
      </w:tr>
    </w:tbl>
    <w:tbl>
      <w:tblPr>
        <w:tblStyle w:val="Mkatabulky"/>
        <w:tblpPr w:leftFromText="141" w:rightFromText="141" w:vertAnchor="page" w:horzAnchor="margin" w:tblpY="1404"/>
        <w:tblW w:w="10031" w:type="dxa"/>
        <w:tblLook w:val="04A0" w:firstRow="1" w:lastRow="0" w:firstColumn="1" w:lastColumn="0" w:noHBand="0" w:noVBand="1"/>
      </w:tblPr>
      <w:tblGrid>
        <w:gridCol w:w="3085"/>
        <w:gridCol w:w="6946"/>
      </w:tblGrid>
      <w:tr w:rsidR="004E76F9" w:rsidRPr="00C2572A" w14:paraId="6BAE7944" w14:textId="77777777" w:rsidTr="004E76F9">
        <w:tc>
          <w:tcPr>
            <w:tcW w:w="10031" w:type="dxa"/>
            <w:gridSpan w:val="2"/>
            <w:shd w:val="clear" w:color="auto" w:fill="C6D9F1" w:themeFill="text2" w:themeFillTint="33"/>
          </w:tcPr>
          <w:p w14:paraId="3052986E" w14:textId="70F7143B" w:rsidR="004E76F9" w:rsidRPr="00C2572A" w:rsidRDefault="004E76F9" w:rsidP="004E76F9">
            <w:pPr>
              <w:pStyle w:val="TableParagraph"/>
              <w:spacing w:line="264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  <w:lang w:eastAsia="cs-CZ" w:bidi="ar-SA"/>
              </w:rPr>
              <w:lastRenderedPageBreak/>
              <w:br w:type="page"/>
            </w:r>
            <w:r w:rsidRPr="00C2572A">
              <w:rPr>
                <w:b/>
                <w:sz w:val="28"/>
                <w:szCs w:val="28"/>
              </w:rPr>
              <w:t>Seznam předmětů – abecední řazení</w:t>
            </w:r>
          </w:p>
        </w:tc>
      </w:tr>
      <w:tr w:rsidR="004E76F9" w:rsidRPr="00C2572A" w14:paraId="43A7510C" w14:textId="77777777" w:rsidTr="004E76F9">
        <w:tc>
          <w:tcPr>
            <w:tcW w:w="3085" w:type="dxa"/>
            <w:shd w:val="clear" w:color="auto" w:fill="FBD4B4" w:themeFill="accent6" w:themeFillTint="66"/>
          </w:tcPr>
          <w:p w14:paraId="1F6F2695" w14:textId="77777777" w:rsidR="004E76F9" w:rsidRPr="007E3AE4" w:rsidRDefault="004E76F9" w:rsidP="004E76F9">
            <w:pPr>
              <w:pStyle w:val="TableParagraph"/>
              <w:spacing w:before="20" w:after="20" w:line="240" w:lineRule="auto"/>
              <w:ind w:left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Vysoká škola</w:t>
            </w:r>
          </w:p>
        </w:tc>
        <w:tc>
          <w:tcPr>
            <w:tcW w:w="6946" w:type="dxa"/>
          </w:tcPr>
          <w:p w14:paraId="0627E5CB" w14:textId="77777777" w:rsidR="004E76F9" w:rsidRPr="007E3AE4" w:rsidRDefault="004E76F9" w:rsidP="004E76F9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Univerzita Tomáše Bati ve Zlíně</w:t>
            </w:r>
          </w:p>
        </w:tc>
      </w:tr>
      <w:tr w:rsidR="004E76F9" w:rsidRPr="00C2572A" w14:paraId="4E60C6F1" w14:textId="77777777" w:rsidTr="004E76F9">
        <w:tc>
          <w:tcPr>
            <w:tcW w:w="3085" w:type="dxa"/>
            <w:shd w:val="clear" w:color="auto" w:fill="FBD4B4" w:themeFill="accent6" w:themeFillTint="66"/>
          </w:tcPr>
          <w:p w14:paraId="04DD0AF6" w14:textId="77777777" w:rsidR="004E76F9" w:rsidRPr="007E3AE4" w:rsidRDefault="004E76F9" w:rsidP="004E76F9">
            <w:pPr>
              <w:pStyle w:val="TableParagraph"/>
              <w:spacing w:before="20" w:after="20" w:line="240" w:lineRule="auto"/>
              <w:ind w:left="0"/>
              <w:rPr>
                <w:b/>
                <w:sz w:val="21"/>
                <w:szCs w:val="21"/>
              </w:rPr>
            </w:pPr>
            <w:r w:rsidRPr="007E3AE4">
              <w:rPr>
                <w:b/>
                <w:sz w:val="21"/>
                <w:szCs w:val="21"/>
              </w:rPr>
              <w:t>Součást vysoké školy</w:t>
            </w:r>
          </w:p>
        </w:tc>
        <w:tc>
          <w:tcPr>
            <w:tcW w:w="6946" w:type="dxa"/>
          </w:tcPr>
          <w:p w14:paraId="2EFA2B6D" w14:textId="77777777" w:rsidR="004E76F9" w:rsidRPr="007E3AE4" w:rsidRDefault="004E76F9" w:rsidP="004E76F9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</w:rPr>
            </w:pPr>
            <w:r w:rsidRPr="007E3AE4">
              <w:rPr>
                <w:sz w:val="21"/>
                <w:szCs w:val="21"/>
              </w:rPr>
              <w:t>Fakulta technologická</w:t>
            </w:r>
          </w:p>
        </w:tc>
      </w:tr>
      <w:tr w:rsidR="004E76F9" w:rsidRPr="00C2572A" w14:paraId="1BD96F97" w14:textId="77777777" w:rsidTr="004E76F9">
        <w:tc>
          <w:tcPr>
            <w:tcW w:w="3085" w:type="dxa"/>
            <w:shd w:val="clear" w:color="auto" w:fill="FBD4B4" w:themeFill="accent6" w:themeFillTint="66"/>
          </w:tcPr>
          <w:p w14:paraId="71BCFD4A" w14:textId="77777777" w:rsidR="004E76F9" w:rsidRPr="007E3AE4" w:rsidRDefault="004E76F9" w:rsidP="004E76F9">
            <w:pPr>
              <w:pStyle w:val="TableParagraph"/>
              <w:spacing w:before="20" w:after="20" w:line="240" w:lineRule="auto"/>
              <w:ind w:left="0"/>
              <w:rPr>
                <w:b/>
                <w:sz w:val="21"/>
                <w:szCs w:val="21"/>
              </w:rPr>
            </w:pPr>
            <w:r w:rsidRPr="007E3AE4">
              <w:rPr>
                <w:b/>
                <w:sz w:val="21"/>
                <w:szCs w:val="21"/>
              </w:rPr>
              <w:t>Název studijního programu</w:t>
            </w:r>
          </w:p>
        </w:tc>
        <w:tc>
          <w:tcPr>
            <w:tcW w:w="6946" w:type="dxa"/>
          </w:tcPr>
          <w:p w14:paraId="7A4DF5BE" w14:textId="77777777" w:rsidR="004E76F9" w:rsidRPr="007E3AE4" w:rsidRDefault="004E76F9" w:rsidP="004E76F9">
            <w:pPr>
              <w:pStyle w:val="TableParagraph"/>
              <w:spacing w:before="20" w:after="20" w:line="240" w:lineRule="auto"/>
              <w:ind w:left="57"/>
              <w:rPr>
                <w:b/>
                <w:sz w:val="21"/>
                <w:szCs w:val="21"/>
              </w:rPr>
            </w:pPr>
            <w:r w:rsidRPr="007E3AE4">
              <w:rPr>
                <w:b/>
                <w:sz w:val="21"/>
                <w:szCs w:val="21"/>
              </w:rPr>
              <w:t>Výrobní inženýrství</w:t>
            </w:r>
          </w:p>
        </w:tc>
      </w:tr>
      <w:tr w:rsidR="004E76F9" w:rsidRPr="00C2572A" w14:paraId="6B0C79CF" w14:textId="77777777" w:rsidTr="004E76F9">
        <w:tc>
          <w:tcPr>
            <w:tcW w:w="10031" w:type="dxa"/>
            <w:gridSpan w:val="2"/>
          </w:tcPr>
          <w:p w14:paraId="7F9AA72E" w14:textId="77777777" w:rsidR="004E76F9" w:rsidRPr="00C2572A" w:rsidRDefault="006743C1" w:rsidP="004E76F9">
            <w:pPr>
              <w:pStyle w:val="TableParagraph"/>
              <w:spacing w:before="20" w:after="20" w:line="240" w:lineRule="auto"/>
              <w:ind w:left="0"/>
              <w:rPr>
                <w:b/>
                <w:sz w:val="21"/>
                <w:szCs w:val="21"/>
              </w:rPr>
            </w:pPr>
            <w:hyperlink w:anchor="Akad_dov_v_ang" w:history="1">
              <w:r w:rsidR="004E76F9" w:rsidRPr="00C2572A">
                <w:rPr>
                  <w:rStyle w:val="Hypertextovodkaz"/>
                </w:rPr>
                <w:t>Akademické dovednosti v angličtině</w:t>
              </w:r>
            </w:hyperlink>
          </w:p>
        </w:tc>
      </w:tr>
      <w:tr w:rsidR="004E76F9" w:rsidRPr="00C2572A" w14:paraId="076347EF" w14:textId="77777777" w:rsidTr="004E76F9">
        <w:tc>
          <w:tcPr>
            <w:tcW w:w="10031" w:type="dxa"/>
            <w:gridSpan w:val="2"/>
          </w:tcPr>
          <w:p w14:paraId="58A9DBD4" w14:textId="77777777" w:rsidR="004E76F9" w:rsidRPr="00C2572A" w:rsidRDefault="006743C1" w:rsidP="004E76F9">
            <w:pPr>
              <w:pStyle w:val="TableParagraph"/>
              <w:spacing w:before="20" w:after="20" w:line="240" w:lineRule="auto"/>
              <w:ind w:left="0"/>
            </w:pPr>
            <w:hyperlink w:anchor="Apl_makromol_fyz" w:history="1">
              <w:r w:rsidR="004E76F9" w:rsidRPr="00C2572A">
                <w:rPr>
                  <w:rStyle w:val="Hypertextovodkaz"/>
                  <w:sz w:val="21"/>
                  <w:szCs w:val="21"/>
                </w:rPr>
                <w:t>Aplikovaná makromolekulární fyzika</w:t>
              </w:r>
            </w:hyperlink>
          </w:p>
        </w:tc>
      </w:tr>
      <w:tr w:rsidR="004E76F9" w:rsidRPr="00C2572A" w14:paraId="40AB2EC6" w14:textId="77777777" w:rsidTr="004E76F9">
        <w:tc>
          <w:tcPr>
            <w:tcW w:w="10031" w:type="dxa"/>
            <w:gridSpan w:val="2"/>
          </w:tcPr>
          <w:p w14:paraId="06CB4F3B" w14:textId="77777777" w:rsidR="004E76F9" w:rsidRPr="00C2572A" w:rsidRDefault="006743C1" w:rsidP="004E76F9">
            <w:pPr>
              <w:pStyle w:val="TableParagraph"/>
              <w:spacing w:before="20" w:after="20" w:line="240" w:lineRule="auto"/>
              <w:ind w:left="0"/>
              <w:rPr>
                <w:sz w:val="21"/>
                <w:szCs w:val="21"/>
              </w:rPr>
            </w:pPr>
            <w:hyperlink w:anchor="CAD_apl_I" w:history="1">
              <w:r w:rsidR="004E76F9" w:rsidRPr="00C2572A">
                <w:rPr>
                  <w:rStyle w:val="Hypertextovodkaz"/>
                  <w:sz w:val="21"/>
                  <w:szCs w:val="21"/>
                </w:rPr>
                <w:t>CAD aplikace I</w:t>
              </w:r>
            </w:hyperlink>
          </w:p>
        </w:tc>
      </w:tr>
      <w:tr w:rsidR="004E76F9" w:rsidRPr="00C2572A" w14:paraId="43449FE7" w14:textId="77777777" w:rsidTr="004E76F9">
        <w:tc>
          <w:tcPr>
            <w:tcW w:w="10031" w:type="dxa"/>
            <w:gridSpan w:val="2"/>
          </w:tcPr>
          <w:p w14:paraId="022E3F72" w14:textId="77777777" w:rsidR="004E76F9" w:rsidRPr="00C2572A" w:rsidRDefault="006743C1" w:rsidP="004E76F9">
            <w:pPr>
              <w:pStyle w:val="TableParagraph"/>
              <w:spacing w:before="20" w:after="20" w:line="240" w:lineRule="auto"/>
              <w:ind w:left="0"/>
              <w:rPr>
                <w:b/>
                <w:sz w:val="21"/>
                <w:szCs w:val="21"/>
              </w:rPr>
            </w:pPr>
            <w:hyperlink w:anchor="CAD_apl_II" w:history="1">
              <w:r w:rsidR="004E76F9" w:rsidRPr="00C2572A">
                <w:rPr>
                  <w:rStyle w:val="Hypertextovodkaz"/>
                  <w:sz w:val="21"/>
                  <w:szCs w:val="21"/>
                </w:rPr>
                <w:t>CAD aplikace II</w:t>
              </w:r>
            </w:hyperlink>
          </w:p>
        </w:tc>
      </w:tr>
      <w:tr w:rsidR="004E76F9" w:rsidRPr="00C2572A" w14:paraId="20C0BF63" w14:textId="77777777" w:rsidTr="004E76F9">
        <w:tc>
          <w:tcPr>
            <w:tcW w:w="10031" w:type="dxa"/>
            <w:gridSpan w:val="2"/>
          </w:tcPr>
          <w:p w14:paraId="3AB73032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CAM" w:history="1">
              <w:r w:rsidR="004E76F9" w:rsidRPr="00C2572A">
                <w:rPr>
                  <w:rStyle w:val="Hypertextovodkaz"/>
                  <w:sz w:val="21"/>
                  <w:szCs w:val="21"/>
                </w:rPr>
                <w:t>CAM</w:t>
              </w:r>
            </w:hyperlink>
          </w:p>
        </w:tc>
      </w:tr>
      <w:tr w:rsidR="004E76F9" w:rsidRPr="00C2572A" w14:paraId="14F7C13C" w14:textId="77777777" w:rsidTr="004E76F9">
        <w:tc>
          <w:tcPr>
            <w:tcW w:w="10031" w:type="dxa"/>
            <w:gridSpan w:val="2"/>
          </w:tcPr>
          <w:p w14:paraId="1D7B0EE9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CAM_I" w:history="1">
              <w:r w:rsidR="004E76F9" w:rsidRPr="00C2572A">
                <w:rPr>
                  <w:rStyle w:val="Hypertextovodkaz"/>
                  <w:sz w:val="21"/>
                  <w:szCs w:val="21"/>
                </w:rPr>
                <w:t>CAM I</w:t>
              </w:r>
            </w:hyperlink>
          </w:p>
        </w:tc>
      </w:tr>
      <w:tr w:rsidR="004E76F9" w:rsidRPr="00C2572A" w14:paraId="0C8F3F15" w14:textId="77777777" w:rsidTr="004E76F9">
        <w:tc>
          <w:tcPr>
            <w:tcW w:w="10031" w:type="dxa"/>
            <w:gridSpan w:val="2"/>
          </w:tcPr>
          <w:p w14:paraId="7FBCE44C" w14:textId="77777777" w:rsidR="004E76F9" w:rsidRPr="00C2572A" w:rsidRDefault="006743C1" w:rsidP="004E76F9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CAM_II" w:history="1">
              <w:r w:rsidR="004E76F9" w:rsidRPr="00C2572A">
                <w:rPr>
                  <w:rStyle w:val="Hypertextovodkaz"/>
                  <w:sz w:val="21"/>
                  <w:szCs w:val="21"/>
                </w:rPr>
                <w:t>CAM II</w:t>
              </w:r>
            </w:hyperlink>
          </w:p>
        </w:tc>
      </w:tr>
      <w:tr w:rsidR="004E76F9" w:rsidRPr="00C2572A" w14:paraId="6B5A0E94" w14:textId="77777777" w:rsidTr="004E76F9">
        <w:tc>
          <w:tcPr>
            <w:tcW w:w="10031" w:type="dxa"/>
            <w:gridSpan w:val="2"/>
          </w:tcPr>
          <w:p w14:paraId="6E73CBB0" w14:textId="77777777" w:rsidR="004E76F9" w:rsidRPr="00C2572A" w:rsidRDefault="006743C1" w:rsidP="004E76F9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CNC_projekt" w:history="1">
              <w:r w:rsidR="004E76F9" w:rsidRPr="00C2572A">
                <w:rPr>
                  <w:rStyle w:val="Hypertextovodkaz"/>
                  <w:sz w:val="21"/>
                  <w:szCs w:val="21"/>
                </w:rPr>
                <w:t>CNC projekt</w:t>
              </w:r>
            </w:hyperlink>
          </w:p>
        </w:tc>
      </w:tr>
      <w:tr w:rsidR="004E76F9" w:rsidRPr="00C2572A" w14:paraId="65ACEA1E" w14:textId="77777777" w:rsidTr="004E76F9">
        <w:tc>
          <w:tcPr>
            <w:tcW w:w="10031" w:type="dxa"/>
            <w:gridSpan w:val="2"/>
          </w:tcPr>
          <w:p w14:paraId="78EE367A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Části_strojů" w:history="1">
              <w:r w:rsidR="004E76F9" w:rsidRPr="00C2572A">
                <w:rPr>
                  <w:rStyle w:val="Hypertextovodkaz"/>
                  <w:sz w:val="21"/>
                  <w:szCs w:val="21"/>
                </w:rPr>
                <w:t>Části strojů</w:t>
              </w:r>
            </w:hyperlink>
          </w:p>
        </w:tc>
      </w:tr>
      <w:tr w:rsidR="004E76F9" w:rsidRPr="00C2572A" w14:paraId="19F734B6" w14:textId="77777777" w:rsidTr="004E76F9">
        <w:tc>
          <w:tcPr>
            <w:tcW w:w="10031" w:type="dxa"/>
            <w:gridSpan w:val="2"/>
          </w:tcPr>
          <w:p w14:paraId="359E6E38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DNV" w:history="1">
              <w:r w:rsidR="004E76F9" w:rsidRPr="00C2572A">
                <w:rPr>
                  <w:rStyle w:val="Hypertextovodkaz"/>
                  <w:sz w:val="21"/>
                  <w:szCs w:val="21"/>
                </w:rPr>
                <w:t>Dimenzování a navrhování výrobků</w:t>
              </w:r>
            </w:hyperlink>
          </w:p>
        </w:tc>
      </w:tr>
      <w:tr w:rsidR="004E76F9" w:rsidRPr="00C2572A" w14:paraId="18711E03" w14:textId="77777777" w:rsidTr="004E76F9">
        <w:tc>
          <w:tcPr>
            <w:tcW w:w="10031" w:type="dxa"/>
            <w:gridSpan w:val="2"/>
          </w:tcPr>
          <w:p w14:paraId="3BADDFD7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DP" w:history="1">
              <w:r w:rsidR="004E76F9" w:rsidRPr="00C2572A">
                <w:rPr>
                  <w:rStyle w:val="Hypertextovodkaz"/>
                  <w:sz w:val="21"/>
                  <w:szCs w:val="21"/>
                </w:rPr>
                <w:t>Diplomová práce</w:t>
              </w:r>
            </w:hyperlink>
          </w:p>
        </w:tc>
      </w:tr>
      <w:tr w:rsidR="004E76F9" w:rsidRPr="00C2572A" w14:paraId="7CEAB5A6" w14:textId="77777777" w:rsidTr="004E76F9">
        <w:tc>
          <w:tcPr>
            <w:tcW w:w="10031" w:type="dxa"/>
            <w:gridSpan w:val="2"/>
          </w:tcPr>
          <w:p w14:paraId="469929F0" w14:textId="77777777" w:rsidR="004E76F9" w:rsidRPr="00C2572A" w:rsidRDefault="006743C1" w:rsidP="004E76F9">
            <w:pPr>
              <w:spacing w:before="20" w:after="20"/>
              <w:jc w:val="both"/>
            </w:pPr>
            <w:hyperlink w:anchor="FEM" w:history="1">
              <w:r w:rsidR="004E76F9" w:rsidRPr="00C2572A">
                <w:rPr>
                  <w:rStyle w:val="Hypertextovodkaz"/>
                  <w:sz w:val="21"/>
                  <w:szCs w:val="21"/>
                </w:rPr>
                <w:t>FEM</w:t>
              </w:r>
            </w:hyperlink>
          </w:p>
        </w:tc>
      </w:tr>
      <w:tr w:rsidR="00DD409E" w:rsidRPr="00C2572A" w14:paraId="7D5991FD" w14:textId="77777777" w:rsidTr="004E76F9">
        <w:tc>
          <w:tcPr>
            <w:tcW w:w="10031" w:type="dxa"/>
            <w:gridSpan w:val="2"/>
          </w:tcPr>
          <w:p w14:paraId="53479CDC" w14:textId="77777777" w:rsidR="00DD409E" w:rsidRPr="00DD409E" w:rsidRDefault="006743C1" w:rsidP="00DD409E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Gum_a_plast_tech_v_angl" w:history="1">
              <w:r w:rsidR="00DD409E" w:rsidRPr="00DD409E">
                <w:rPr>
                  <w:rStyle w:val="Hypertextovodkaz"/>
                  <w:sz w:val="21"/>
                  <w:szCs w:val="21"/>
                </w:rPr>
                <w:t>Gumárenská a plastikářská technologie v angličtině/Rubber and Plastics Technology in English</w:t>
              </w:r>
            </w:hyperlink>
          </w:p>
        </w:tc>
      </w:tr>
      <w:tr w:rsidR="004E76F9" w:rsidRPr="00C2572A" w14:paraId="44B1F075" w14:textId="77777777" w:rsidTr="004E76F9">
        <w:tc>
          <w:tcPr>
            <w:tcW w:w="10031" w:type="dxa"/>
            <w:gridSpan w:val="2"/>
          </w:tcPr>
          <w:p w14:paraId="70429097" w14:textId="77777777" w:rsidR="004E76F9" w:rsidRPr="00C2572A" w:rsidRDefault="006743C1" w:rsidP="004E76F9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Konstr_jednoúč_str" w:history="1">
              <w:r w:rsidR="004E76F9" w:rsidRPr="00C2572A">
                <w:rPr>
                  <w:rStyle w:val="Hypertextovodkaz"/>
                  <w:sz w:val="21"/>
                  <w:szCs w:val="21"/>
                </w:rPr>
                <w:t>Konstrukce jednoúčelových strojů</w:t>
              </w:r>
            </w:hyperlink>
          </w:p>
        </w:tc>
      </w:tr>
      <w:tr w:rsidR="004E76F9" w:rsidRPr="00C2572A" w14:paraId="57837565" w14:textId="77777777" w:rsidTr="004E76F9">
        <w:tc>
          <w:tcPr>
            <w:tcW w:w="10031" w:type="dxa"/>
            <w:gridSpan w:val="2"/>
          </w:tcPr>
          <w:p w14:paraId="79629F3A" w14:textId="77777777" w:rsidR="004E76F9" w:rsidRPr="00C2572A" w:rsidRDefault="006743C1" w:rsidP="004E76F9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Navrh_nástr_pro_zprac_polym" w:history="1">
              <w:r w:rsidR="004E76F9" w:rsidRPr="00C2572A">
                <w:rPr>
                  <w:rStyle w:val="Hypertextovodkaz"/>
                  <w:sz w:val="21"/>
                  <w:szCs w:val="21"/>
                </w:rPr>
                <w:t>Navrhování nástrojů pro zpracování polymerů</w:t>
              </w:r>
            </w:hyperlink>
          </w:p>
        </w:tc>
      </w:tr>
      <w:tr w:rsidR="004E76F9" w:rsidRPr="00C2572A" w14:paraId="2D4279F0" w14:textId="77777777" w:rsidTr="004E76F9">
        <w:tc>
          <w:tcPr>
            <w:tcW w:w="10031" w:type="dxa"/>
            <w:gridSpan w:val="2"/>
          </w:tcPr>
          <w:p w14:paraId="693B914F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Navrh_tvář_nástr" w:history="1">
              <w:r w:rsidR="004E76F9" w:rsidRPr="00C2572A">
                <w:rPr>
                  <w:rStyle w:val="Hypertextovodkaz"/>
                  <w:sz w:val="21"/>
                  <w:szCs w:val="21"/>
                </w:rPr>
                <w:t>Navrhování tvářecích nástrojů</w:t>
              </w:r>
            </w:hyperlink>
          </w:p>
        </w:tc>
      </w:tr>
      <w:tr w:rsidR="004E76F9" w:rsidRPr="00C2572A" w14:paraId="1C33A4CA" w14:textId="77777777" w:rsidTr="004E76F9">
        <w:tc>
          <w:tcPr>
            <w:tcW w:w="10031" w:type="dxa"/>
            <w:gridSpan w:val="2"/>
          </w:tcPr>
          <w:p w14:paraId="6A4CB7CA" w14:textId="77777777" w:rsidR="004E76F9" w:rsidRPr="00C2572A" w:rsidRDefault="006743C1" w:rsidP="004E76F9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Nekonv_techno" w:history="1">
              <w:r w:rsidR="004E76F9" w:rsidRPr="00C2572A">
                <w:rPr>
                  <w:rStyle w:val="Hypertextovodkaz"/>
                  <w:sz w:val="21"/>
                  <w:szCs w:val="21"/>
                </w:rPr>
                <w:t>Nekonvenční technologie</w:t>
              </w:r>
            </w:hyperlink>
            <w:r w:rsidR="004E76F9" w:rsidRPr="00C2572A">
              <w:rPr>
                <w:sz w:val="21"/>
                <w:szCs w:val="21"/>
              </w:rPr>
              <w:t xml:space="preserve"> </w:t>
            </w:r>
          </w:p>
        </w:tc>
      </w:tr>
      <w:tr w:rsidR="004E76F9" w:rsidRPr="00C2572A" w14:paraId="7D840B35" w14:textId="77777777" w:rsidTr="004E76F9">
        <w:tc>
          <w:tcPr>
            <w:tcW w:w="10031" w:type="dxa"/>
            <w:gridSpan w:val="2"/>
          </w:tcPr>
          <w:p w14:paraId="04459C26" w14:textId="77777777" w:rsidR="004E76F9" w:rsidRPr="00C2572A" w:rsidRDefault="006743C1" w:rsidP="004E76F9">
            <w:pPr>
              <w:spacing w:before="20" w:after="20"/>
            </w:pPr>
            <w:hyperlink w:anchor="Obor_sem" w:history="1">
              <w:r w:rsidR="004E76F9" w:rsidRPr="00C2572A">
                <w:rPr>
                  <w:rStyle w:val="Hypertextovodkaz"/>
                  <w:sz w:val="21"/>
                  <w:szCs w:val="21"/>
                </w:rPr>
                <w:t>Oborový seminář</w:t>
              </w:r>
            </w:hyperlink>
          </w:p>
        </w:tc>
      </w:tr>
      <w:tr w:rsidR="004E76F9" w:rsidRPr="00C2572A" w14:paraId="4BB8C556" w14:textId="77777777" w:rsidTr="004E76F9">
        <w:tc>
          <w:tcPr>
            <w:tcW w:w="10031" w:type="dxa"/>
            <w:gridSpan w:val="2"/>
          </w:tcPr>
          <w:p w14:paraId="4DAEF34E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Optimal_výr_proc_I" w:history="1">
              <w:r w:rsidR="004E76F9" w:rsidRPr="00C2572A">
                <w:rPr>
                  <w:rStyle w:val="Hypertextovodkaz"/>
                  <w:sz w:val="21"/>
                  <w:szCs w:val="21"/>
                </w:rPr>
                <w:t>Optimalizace výrobních procesů I</w:t>
              </w:r>
            </w:hyperlink>
          </w:p>
        </w:tc>
      </w:tr>
      <w:tr w:rsidR="004E76F9" w:rsidRPr="00C2572A" w14:paraId="1E7CA77C" w14:textId="77777777" w:rsidTr="004E76F9">
        <w:tc>
          <w:tcPr>
            <w:tcW w:w="10031" w:type="dxa"/>
            <w:gridSpan w:val="2"/>
          </w:tcPr>
          <w:p w14:paraId="0A775175" w14:textId="77777777" w:rsidR="004E76F9" w:rsidRPr="00C2572A" w:rsidRDefault="006743C1" w:rsidP="004E76F9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Podnik_akt_II" w:history="1">
              <w:r w:rsidR="004E76F9" w:rsidRPr="00C2572A">
                <w:rPr>
                  <w:rStyle w:val="Hypertextovodkaz"/>
                  <w:sz w:val="21"/>
                  <w:szCs w:val="21"/>
                </w:rPr>
                <w:t>Podnikatelské aktivity II</w:t>
              </w:r>
            </w:hyperlink>
          </w:p>
        </w:tc>
      </w:tr>
      <w:tr w:rsidR="004E76F9" w:rsidRPr="00C2572A" w14:paraId="2B3B4323" w14:textId="77777777" w:rsidTr="004E76F9">
        <w:tc>
          <w:tcPr>
            <w:tcW w:w="10031" w:type="dxa"/>
            <w:gridSpan w:val="2"/>
          </w:tcPr>
          <w:p w14:paraId="2F31F971" w14:textId="77777777" w:rsidR="004E76F9" w:rsidRPr="00C2572A" w:rsidRDefault="006743C1" w:rsidP="004E76F9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Povrchy_a_jejich_hodn" w:history="1">
              <w:r w:rsidR="004E76F9" w:rsidRPr="00C2572A">
                <w:rPr>
                  <w:rStyle w:val="Hypertextovodkaz"/>
                  <w:sz w:val="21"/>
                  <w:szCs w:val="21"/>
                </w:rPr>
                <w:t>Povrchy a jejich hodnocení</w:t>
              </w:r>
            </w:hyperlink>
          </w:p>
        </w:tc>
      </w:tr>
      <w:tr w:rsidR="004E76F9" w:rsidRPr="00C2572A" w14:paraId="4C666D3C" w14:textId="77777777" w:rsidTr="004E76F9">
        <w:tc>
          <w:tcPr>
            <w:tcW w:w="10031" w:type="dxa"/>
            <w:gridSpan w:val="2"/>
          </w:tcPr>
          <w:p w14:paraId="1B8B5C73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Proc_inž_III" w:history="1">
              <w:r w:rsidR="004E76F9" w:rsidRPr="00C2572A">
                <w:rPr>
                  <w:rStyle w:val="Hypertextovodkaz"/>
                  <w:sz w:val="21"/>
                  <w:szCs w:val="21"/>
                </w:rPr>
                <w:t>Procesní inženýrství III</w:t>
              </w:r>
            </w:hyperlink>
          </w:p>
        </w:tc>
      </w:tr>
      <w:tr w:rsidR="004E76F9" w:rsidRPr="00C2572A" w14:paraId="201375AC" w14:textId="77777777" w:rsidTr="004E76F9">
        <w:tc>
          <w:tcPr>
            <w:tcW w:w="10031" w:type="dxa"/>
            <w:gridSpan w:val="2"/>
          </w:tcPr>
          <w:p w14:paraId="10797F40" w14:textId="77777777" w:rsidR="004E76F9" w:rsidRPr="00C2572A" w:rsidRDefault="006743C1" w:rsidP="004E76F9">
            <w:pPr>
              <w:spacing w:before="20" w:after="20"/>
              <w:jc w:val="both"/>
            </w:pPr>
            <w:hyperlink w:anchor="Ročn_projekt" w:history="1">
              <w:r w:rsidR="004E76F9" w:rsidRPr="00C2572A">
                <w:rPr>
                  <w:rStyle w:val="Hypertextovodkaz"/>
                  <w:sz w:val="21"/>
                  <w:szCs w:val="21"/>
                </w:rPr>
                <w:t>Ročníkový projekt</w:t>
              </w:r>
            </w:hyperlink>
          </w:p>
        </w:tc>
      </w:tr>
      <w:tr w:rsidR="004E76F9" w:rsidRPr="00C2572A" w14:paraId="0605DE54" w14:textId="77777777" w:rsidTr="004E76F9">
        <w:tc>
          <w:tcPr>
            <w:tcW w:w="10031" w:type="dxa"/>
            <w:gridSpan w:val="2"/>
          </w:tcPr>
          <w:p w14:paraId="2595FC89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Říz_technol_proc" w:history="1">
              <w:r w:rsidR="004E76F9" w:rsidRPr="00C2572A">
                <w:rPr>
                  <w:rStyle w:val="Hypertextovodkaz"/>
                  <w:sz w:val="21"/>
                  <w:szCs w:val="21"/>
                </w:rPr>
                <w:t>Řízení technologických procesů</w:t>
              </w:r>
            </w:hyperlink>
          </w:p>
        </w:tc>
      </w:tr>
      <w:tr w:rsidR="004E76F9" w:rsidRPr="00C2572A" w14:paraId="642FE6A9" w14:textId="77777777" w:rsidTr="004E76F9">
        <w:tc>
          <w:tcPr>
            <w:tcW w:w="10031" w:type="dxa"/>
            <w:gridSpan w:val="2"/>
          </w:tcPr>
          <w:p w14:paraId="2A2EE5BA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Simul_a_model_tvář_proc" w:history="1">
              <w:r w:rsidR="004E76F9" w:rsidRPr="00C2572A">
                <w:rPr>
                  <w:rStyle w:val="Hypertextovodkaz"/>
                  <w:sz w:val="21"/>
                  <w:szCs w:val="21"/>
                </w:rPr>
                <w:t>Simulace a modelování tvářecích procesů</w:t>
              </w:r>
            </w:hyperlink>
            <w:r w:rsidR="004E76F9" w:rsidRPr="00C2572A">
              <w:rPr>
                <w:sz w:val="21"/>
                <w:szCs w:val="21"/>
              </w:rPr>
              <w:t xml:space="preserve"> </w:t>
            </w:r>
          </w:p>
        </w:tc>
      </w:tr>
      <w:tr w:rsidR="004E76F9" w:rsidRPr="00C2572A" w14:paraId="47196FC8" w14:textId="77777777" w:rsidTr="004E76F9">
        <w:tc>
          <w:tcPr>
            <w:tcW w:w="10031" w:type="dxa"/>
            <w:gridSpan w:val="2"/>
          </w:tcPr>
          <w:p w14:paraId="1CB0D649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Tech_měř" w:history="1">
              <w:r w:rsidR="004E76F9" w:rsidRPr="00C2572A">
                <w:rPr>
                  <w:rStyle w:val="Hypertextovodkaz"/>
                  <w:sz w:val="21"/>
                  <w:szCs w:val="21"/>
                </w:rPr>
                <w:t>Technické měření</w:t>
              </w:r>
            </w:hyperlink>
          </w:p>
        </w:tc>
      </w:tr>
      <w:tr w:rsidR="004E76F9" w:rsidRPr="00C2572A" w14:paraId="40F8DCF9" w14:textId="77777777" w:rsidTr="004E76F9">
        <w:tc>
          <w:tcPr>
            <w:tcW w:w="10031" w:type="dxa"/>
            <w:gridSpan w:val="2"/>
          </w:tcPr>
          <w:p w14:paraId="35E22D83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Technol_projektování" w:history="1">
              <w:r w:rsidR="004E76F9" w:rsidRPr="00C2572A">
                <w:rPr>
                  <w:rStyle w:val="Hypertextovodkaz"/>
                  <w:sz w:val="21"/>
                  <w:szCs w:val="21"/>
                </w:rPr>
                <w:t>Technologické projektování</w:t>
              </w:r>
            </w:hyperlink>
          </w:p>
        </w:tc>
      </w:tr>
      <w:tr w:rsidR="004E76F9" w:rsidRPr="00C2572A" w14:paraId="4D75B4C7" w14:textId="77777777" w:rsidTr="004E76F9">
        <w:tc>
          <w:tcPr>
            <w:tcW w:w="10031" w:type="dxa"/>
            <w:gridSpan w:val="2"/>
          </w:tcPr>
          <w:p w14:paraId="264202E4" w14:textId="77777777" w:rsidR="004E76F9" w:rsidRPr="00C2572A" w:rsidRDefault="006743C1" w:rsidP="004E76F9">
            <w:pPr>
              <w:spacing w:before="20" w:after="20"/>
            </w:pPr>
            <w:hyperlink w:anchor="Technol_projekt" w:history="1">
              <w:r w:rsidR="004E76F9" w:rsidRPr="00C2572A">
                <w:rPr>
                  <w:rStyle w:val="Hypertextovodkaz"/>
                  <w:sz w:val="21"/>
                  <w:szCs w:val="21"/>
                </w:rPr>
                <w:t>Technologický projekt</w:t>
              </w:r>
            </w:hyperlink>
          </w:p>
        </w:tc>
      </w:tr>
      <w:tr w:rsidR="004E76F9" w:rsidRPr="00C2572A" w14:paraId="5151E691" w14:textId="77777777" w:rsidTr="004E76F9">
        <w:tc>
          <w:tcPr>
            <w:tcW w:w="10031" w:type="dxa"/>
            <w:gridSpan w:val="2"/>
          </w:tcPr>
          <w:p w14:paraId="37A508DD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Technologie_I" w:history="1">
              <w:r w:rsidR="004E76F9" w:rsidRPr="00C2572A">
                <w:rPr>
                  <w:rStyle w:val="Hypertextovodkaz"/>
                  <w:sz w:val="21"/>
                  <w:szCs w:val="21"/>
                </w:rPr>
                <w:t>Technologie I</w:t>
              </w:r>
            </w:hyperlink>
          </w:p>
        </w:tc>
      </w:tr>
      <w:tr w:rsidR="004E76F9" w:rsidRPr="00C2572A" w14:paraId="051CB89A" w14:textId="77777777" w:rsidTr="004E76F9">
        <w:tc>
          <w:tcPr>
            <w:tcW w:w="10031" w:type="dxa"/>
            <w:gridSpan w:val="2"/>
          </w:tcPr>
          <w:p w14:paraId="4E07322D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Technologie_II" w:history="1">
              <w:r w:rsidR="004E76F9" w:rsidRPr="00C2572A">
                <w:rPr>
                  <w:rStyle w:val="Hypertextovodkaz"/>
                  <w:sz w:val="21"/>
                  <w:szCs w:val="21"/>
                </w:rPr>
                <w:t>Technologie II</w:t>
              </w:r>
            </w:hyperlink>
          </w:p>
        </w:tc>
      </w:tr>
      <w:tr w:rsidR="004E76F9" w:rsidRPr="00C2572A" w14:paraId="4361828E" w14:textId="77777777" w:rsidTr="004E76F9">
        <w:tc>
          <w:tcPr>
            <w:tcW w:w="10031" w:type="dxa"/>
            <w:gridSpan w:val="2"/>
          </w:tcPr>
          <w:p w14:paraId="39E28DAA" w14:textId="77777777" w:rsidR="004E76F9" w:rsidRPr="00C2572A" w:rsidRDefault="006743C1" w:rsidP="004E76F9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Technologie_III" w:history="1">
              <w:r w:rsidR="004E76F9" w:rsidRPr="00C2572A">
                <w:rPr>
                  <w:rStyle w:val="Hypertextovodkaz"/>
                  <w:sz w:val="21"/>
                  <w:szCs w:val="21"/>
                </w:rPr>
                <w:t>Technologie III</w:t>
              </w:r>
            </w:hyperlink>
          </w:p>
        </w:tc>
      </w:tr>
      <w:tr w:rsidR="004E76F9" w:rsidRPr="00C2572A" w14:paraId="6C8478A7" w14:textId="77777777" w:rsidTr="004E76F9">
        <w:tc>
          <w:tcPr>
            <w:tcW w:w="10031" w:type="dxa"/>
            <w:gridSpan w:val="2"/>
          </w:tcPr>
          <w:p w14:paraId="0EDA6C96" w14:textId="77777777" w:rsidR="004E76F9" w:rsidRPr="00C2572A" w:rsidRDefault="006743C1" w:rsidP="004E76F9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Technologie_IV" w:history="1">
              <w:r w:rsidR="004E76F9" w:rsidRPr="00C2572A">
                <w:rPr>
                  <w:rStyle w:val="Hypertextovodkaz"/>
                  <w:sz w:val="21"/>
                  <w:szCs w:val="21"/>
                </w:rPr>
                <w:t>Technologie IV</w:t>
              </w:r>
            </w:hyperlink>
          </w:p>
        </w:tc>
      </w:tr>
      <w:tr w:rsidR="004E76F9" w:rsidRPr="00C2572A" w14:paraId="21F8EB51" w14:textId="77777777" w:rsidTr="004E76F9">
        <w:tc>
          <w:tcPr>
            <w:tcW w:w="10031" w:type="dxa"/>
            <w:gridSpan w:val="2"/>
          </w:tcPr>
          <w:p w14:paraId="3115876B" w14:textId="77777777" w:rsidR="004E76F9" w:rsidRPr="00681A8D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Tech_v_AJ" w:history="1">
              <w:r w:rsidR="00681A8D" w:rsidRPr="00FF0D5B">
                <w:rPr>
                  <w:rStyle w:val="Hypertextovodkaz"/>
                  <w:sz w:val="21"/>
                  <w:szCs w:val="21"/>
                </w:rPr>
                <w:t>Technologie v AJ</w:t>
              </w:r>
              <w:r w:rsidR="00FF0D5B">
                <w:rPr>
                  <w:rStyle w:val="Hypertextovodkaz"/>
                  <w:sz w:val="21"/>
                  <w:szCs w:val="21"/>
                </w:rPr>
                <w:t>/</w:t>
              </w:r>
              <w:r w:rsidR="00681A8D" w:rsidRPr="00FF0D5B">
                <w:rPr>
                  <w:rStyle w:val="Hypertextovodkaz"/>
                  <w:sz w:val="21"/>
                  <w:szCs w:val="21"/>
                </w:rPr>
                <w:t>Technology in English</w:t>
              </w:r>
            </w:hyperlink>
          </w:p>
        </w:tc>
      </w:tr>
      <w:tr w:rsidR="004E76F9" w:rsidRPr="00C2572A" w14:paraId="69C35245" w14:textId="77777777" w:rsidTr="004E76F9">
        <w:tc>
          <w:tcPr>
            <w:tcW w:w="10031" w:type="dxa"/>
            <w:gridSpan w:val="2"/>
          </w:tcPr>
          <w:p w14:paraId="656834ED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Teorie_proc" w:history="1">
              <w:r w:rsidR="004E76F9" w:rsidRPr="00C2572A">
                <w:rPr>
                  <w:rStyle w:val="Hypertextovodkaz"/>
                  <w:sz w:val="21"/>
                  <w:szCs w:val="21"/>
                </w:rPr>
                <w:t>Teorie procesů</w:t>
              </w:r>
            </w:hyperlink>
          </w:p>
        </w:tc>
      </w:tr>
      <w:tr w:rsidR="004E76F9" w:rsidRPr="00C2572A" w14:paraId="51D7AE7A" w14:textId="77777777" w:rsidTr="004E76F9">
        <w:tc>
          <w:tcPr>
            <w:tcW w:w="10031" w:type="dxa"/>
            <w:gridSpan w:val="2"/>
          </w:tcPr>
          <w:p w14:paraId="053809AC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Tep_úpr_kovů" w:history="1">
              <w:r w:rsidR="004E76F9" w:rsidRPr="00C2572A">
                <w:rPr>
                  <w:rStyle w:val="Hypertextovodkaz"/>
                  <w:sz w:val="21"/>
                  <w:szCs w:val="21"/>
                </w:rPr>
                <w:t>Tepelné úpravy kovů</w:t>
              </w:r>
            </w:hyperlink>
          </w:p>
        </w:tc>
      </w:tr>
      <w:tr w:rsidR="004E76F9" w:rsidRPr="00C2572A" w14:paraId="633C1A13" w14:textId="77777777" w:rsidTr="004E76F9">
        <w:tc>
          <w:tcPr>
            <w:tcW w:w="10031" w:type="dxa"/>
            <w:gridSpan w:val="2"/>
          </w:tcPr>
          <w:p w14:paraId="5A4D517D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Vlastn_kompoz_mater" w:history="1">
              <w:r w:rsidR="004E76F9" w:rsidRPr="00C2572A">
                <w:rPr>
                  <w:rStyle w:val="Hypertextovodkaz"/>
                  <w:sz w:val="21"/>
                  <w:szCs w:val="21"/>
                </w:rPr>
                <w:t>Vlastnosti kompozitních materiálů</w:t>
              </w:r>
            </w:hyperlink>
          </w:p>
        </w:tc>
      </w:tr>
      <w:tr w:rsidR="004E76F9" w:rsidRPr="00C2572A" w14:paraId="76D31A5A" w14:textId="77777777" w:rsidTr="004E76F9">
        <w:tc>
          <w:tcPr>
            <w:tcW w:w="10031" w:type="dxa"/>
            <w:gridSpan w:val="2"/>
          </w:tcPr>
          <w:p w14:paraId="13C139CD" w14:textId="77777777" w:rsidR="004E76F9" w:rsidRPr="00C2572A" w:rsidRDefault="006743C1" w:rsidP="004E76F9">
            <w:pPr>
              <w:spacing w:before="20" w:after="20"/>
            </w:pPr>
            <w:hyperlink w:anchor="Výr_a_kontr_nář" w:history="1">
              <w:r w:rsidR="004E76F9" w:rsidRPr="00C2572A">
                <w:rPr>
                  <w:rStyle w:val="Hypertextovodkaz"/>
                  <w:sz w:val="21"/>
                  <w:szCs w:val="21"/>
                </w:rPr>
                <w:t>Výroba a kontrola nářadí</w:t>
              </w:r>
            </w:hyperlink>
          </w:p>
        </w:tc>
      </w:tr>
      <w:tr w:rsidR="004E76F9" w:rsidRPr="00C2572A" w14:paraId="6D056C70" w14:textId="77777777" w:rsidTr="004E76F9">
        <w:tc>
          <w:tcPr>
            <w:tcW w:w="10031" w:type="dxa"/>
            <w:gridSpan w:val="2"/>
          </w:tcPr>
          <w:p w14:paraId="1BA6E755" w14:textId="77777777" w:rsidR="004E76F9" w:rsidRPr="00C2572A" w:rsidRDefault="006743C1" w:rsidP="004E76F9">
            <w:pPr>
              <w:spacing w:before="20" w:after="20"/>
              <w:jc w:val="both"/>
              <w:rPr>
                <w:sz w:val="21"/>
                <w:szCs w:val="21"/>
              </w:rPr>
            </w:pPr>
            <w:hyperlink w:anchor="Výr_stroje_a_roboty" w:history="1">
              <w:r w:rsidR="004E76F9" w:rsidRPr="00C2572A">
                <w:rPr>
                  <w:rStyle w:val="Hypertextovodkaz"/>
                  <w:sz w:val="21"/>
                  <w:szCs w:val="21"/>
                </w:rPr>
                <w:t>Výrobní stroje a roboty</w:t>
              </w:r>
            </w:hyperlink>
          </w:p>
        </w:tc>
      </w:tr>
      <w:tr w:rsidR="004E76F9" w:rsidRPr="00C2572A" w14:paraId="0A16C58C" w14:textId="77777777" w:rsidTr="004E76F9">
        <w:tc>
          <w:tcPr>
            <w:tcW w:w="10031" w:type="dxa"/>
            <w:gridSpan w:val="2"/>
          </w:tcPr>
          <w:p w14:paraId="041DE640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VSZ_I" w:history="1">
              <w:r w:rsidR="004E76F9" w:rsidRPr="00C2572A">
                <w:rPr>
                  <w:rStyle w:val="Hypertextovodkaz"/>
                  <w:sz w:val="21"/>
                  <w:szCs w:val="21"/>
                </w:rPr>
                <w:t>Výrobní stroje a zařízení I</w:t>
              </w:r>
            </w:hyperlink>
          </w:p>
        </w:tc>
      </w:tr>
      <w:tr w:rsidR="004E76F9" w:rsidRPr="00C2572A" w14:paraId="2E2224E8" w14:textId="77777777" w:rsidTr="004E76F9">
        <w:tc>
          <w:tcPr>
            <w:tcW w:w="10031" w:type="dxa"/>
            <w:gridSpan w:val="2"/>
          </w:tcPr>
          <w:p w14:paraId="26A54A5A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VSZ_II" w:history="1">
              <w:r w:rsidR="004E76F9" w:rsidRPr="00C2572A">
                <w:rPr>
                  <w:rStyle w:val="Hypertextovodkaz"/>
                  <w:sz w:val="21"/>
                  <w:szCs w:val="21"/>
                </w:rPr>
                <w:t>Výrobní stroje a zařízení II</w:t>
              </w:r>
            </w:hyperlink>
          </w:p>
        </w:tc>
      </w:tr>
      <w:tr w:rsidR="004E76F9" w:rsidRPr="00C2572A" w14:paraId="5196B616" w14:textId="77777777" w:rsidTr="004E76F9">
        <w:tc>
          <w:tcPr>
            <w:tcW w:w="10031" w:type="dxa"/>
            <w:gridSpan w:val="2"/>
          </w:tcPr>
          <w:p w14:paraId="6EEE9352" w14:textId="77777777" w:rsidR="004E76F9" w:rsidRPr="00C2572A" w:rsidRDefault="006743C1" w:rsidP="004E76F9">
            <w:pPr>
              <w:spacing w:before="20" w:after="20"/>
              <w:rPr>
                <w:sz w:val="21"/>
                <w:szCs w:val="21"/>
              </w:rPr>
            </w:pPr>
            <w:hyperlink w:anchor="Zákl_plast_technol" w:history="1">
              <w:r w:rsidR="004E76F9" w:rsidRPr="00C2572A">
                <w:rPr>
                  <w:rStyle w:val="Hypertextovodkaz"/>
                  <w:sz w:val="21"/>
                  <w:szCs w:val="21"/>
                </w:rPr>
                <w:t>Základy plastikářské technologie</w:t>
              </w:r>
            </w:hyperlink>
          </w:p>
        </w:tc>
      </w:tr>
      <w:tr w:rsidR="004E76F9" w:rsidRPr="00C2572A" w14:paraId="740A0ABD" w14:textId="77777777" w:rsidTr="004E76F9">
        <w:tc>
          <w:tcPr>
            <w:tcW w:w="10031" w:type="dxa"/>
            <w:gridSpan w:val="2"/>
          </w:tcPr>
          <w:p w14:paraId="1DD4493A" w14:textId="77777777" w:rsidR="004E76F9" w:rsidRPr="00C2572A" w:rsidRDefault="006743C1" w:rsidP="004E76F9">
            <w:pPr>
              <w:pStyle w:val="TableParagraph"/>
              <w:spacing w:before="20" w:after="20" w:line="240" w:lineRule="auto"/>
              <w:ind w:left="0"/>
              <w:rPr>
                <w:sz w:val="21"/>
                <w:szCs w:val="21"/>
              </w:rPr>
            </w:pPr>
            <w:hyperlink w:anchor="Zprac_proc_gum" w:history="1">
              <w:r w:rsidR="004E76F9" w:rsidRPr="00C2572A">
                <w:rPr>
                  <w:rStyle w:val="Hypertextovodkaz"/>
                  <w:sz w:val="21"/>
                  <w:szCs w:val="21"/>
                </w:rPr>
                <w:t>Zpracovatelské procesy gumárenské</w:t>
              </w:r>
            </w:hyperlink>
          </w:p>
        </w:tc>
      </w:tr>
    </w:tbl>
    <w:p w14:paraId="404AD83D" w14:textId="77777777" w:rsidR="004E76F9" w:rsidRDefault="004E76F9"/>
    <w:p w14:paraId="12568570" w14:textId="77777777" w:rsidR="004E76F9" w:rsidRDefault="004E76F9">
      <w:r>
        <w:br w:type="page"/>
      </w:r>
    </w:p>
    <w:tbl>
      <w:tblPr>
        <w:tblW w:w="101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"/>
        <w:gridCol w:w="3066"/>
        <w:gridCol w:w="11"/>
        <w:gridCol w:w="55"/>
        <w:gridCol w:w="484"/>
        <w:gridCol w:w="29"/>
        <w:gridCol w:w="74"/>
        <w:gridCol w:w="1068"/>
        <w:gridCol w:w="96"/>
        <w:gridCol w:w="792"/>
        <w:gridCol w:w="6"/>
        <w:gridCol w:w="115"/>
        <w:gridCol w:w="694"/>
        <w:gridCol w:w="11"/>
        <w:gridCol w:w="133"/>
        <w:gridCol w:w="1409"/>
        <w:gridCol w:w="20"/>
        <w:gridCol w:w="166"/>
        <w:gridCol w:w="413"/>
        <w:gridCol w:w="27"/>
        <w:gridCol w:w="177"/>
        <w:gridCol w:w="335"/>
        <w:gridCol w:w="30"/>
        <w:gridCol w:w="190"/>
        <w:gridCol w:w="494"/>
        <w:gridCol w:w="209"/>
      </w:tblGrid>
      <w:tr w:rsidR="00D0351B" w14:paraId="577E6859" w14:textId="77777777" w:rsidTr="00DD409E">
        <w:trPr>
          <w:gridAfter w:val="1"/>
          <w:wAfter w:w="209" w:type="dxa"/>
        </w:trPr>
        <w:tc>
          <w:tcPr>
            <w:tcW w:w="9923" w:type="dxa"/>
            <w:gridSpan w:val="25"/>
            <w:tcBorders>
              <w:bottom w:val="double" w:sz="4" w:space="0" w:color="auto"/>
            </w:tcBorders>
            <w:shd w:val="clear" w:color="auto" w:fill="BDD6EE"/>
          </w:tcPr>
          <w:p w14:paraId="1C49D509" w14:textId="77777777" w:rsidR="00D0351B" w:rsidRDefault="004E76F9" w:rsidP="00B8656D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B8656D">
              <w:br w:type="page"/>
            </w:r>
            <w:r w:rsidR="00C1544E">
              <w:br w:type="page"/>
            </w:r>
            <w:r w:rsidR="00D0351B">
              <w:br w:type="page"/>
            </w:r>
            <w:r w:rsidR="00D0351B">
              <w:br w:type="page"/>
            </w:r>
            <w:r w:rsidR="00D0351B">
              <w:rPr>
                <w:b/>
                <w:sz w:val="28"/>
              </w:rPr>
              <w:t>B-III – Charakteristika studijního předmětu</w:t>
            </w:r>
          </w:p>
        </w:tc>
      </w:tr>
      <w:tr w:rsidR="00D0351B" w:rsidRPr="00900F3D" w14:paraId="4C5909BB" w14:textId="77777777" w:rsidTr="00DD409E">
        <w:trPr>
          <w:gridAfter w:val="1"/>
          <w:wAfter w:w="209" w:type="dxa"/>
        </w:trPr>
        <w:tc>
          <w:tcPr>
            <w:tcW w:w="3105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2776135F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8" w:type="dxa"/>
            <w:gridSpan w:val="22"/>
            <w:tcBorders>
              <w:top w:val="double" w:sz="4" w:space="0" w:color="auto"/>
            </w:tcBorders>
          </w:tcPr>
          <w:p w14:paraId="77D1F2B5" w14:textId="77777777" w:rsidR="00D0351B" w:rsidRPr="00900F3D" w:rsidRDefault="00D0351B" w:rsidP="00FB237C">
            <w:pPr>
              <w:jc w:val="both"/>
              <w:rPr>
                <w:b/>
              </w:rPr>
            </w:pPr>
            <w:bookmarkStart w:id="67" w:name="Akad_dov_v_ang"/>
            <w:bookmarkEnd w:id="67"/>
            <w:r w:rsidRPr="00900F3D">
              <w:rPr>
                <w:b/>
              </w:rPr>
              <w:t>Akademické dovednosti v angličtině</w:t>
            </w:r>
          </w:p>
        </w:tc>
      </w:tr>
      <w:tr w:rsidR="00D0351B" w14:paraId="5DED3A99" w14:textId="77777777" w:rsidTr="00DD409E">
        <w:trPr>
          <w:gridAfter w:val="1"/>
          <w:wAfter w:w="209" w:type="dxa"/>
        </w:trPr>
        <w:tc>
          <w:tcPr>
            <w:tcW w:w="3105" w:type="dxa"/>
            <w:gridSpan w:val="3"/>
            <w:shd w:val="clear" w:color="auto" w:fill="F7CAAC"/>
          </w:tcPr>
          <w:p w14:paraId="0ED72E11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4" w:type="dxa"/>
            <w:gridSpan w:val="11"/>
          </w:tcPr>
          <w:p w14:paraId="700F0190" w14:textId="77777777" w:rsidR="00D0351B" w:rsidRDefault="00D0351B" w:rsidP="00FB237C">
            <w:r>
              <w:t>povinně volitelný</w:t>
            </w:r>
            <w:r w:rsidR="0092034E">
              <w:t xml:space="preserve"> (specializace VI)</w:t>
            </w:r>
          </w:p>
          <w:p w14:paraId="0ABBE4C8" w14:textId="77777777" w:rsidR="0092034E" w:rsidRDefault="0092034E" w:rsidP="0092034E">
            <w:r>
              <w:t>povinně volitelný (specializace SNZPK)</w:t>
            </w:r>
          </w:p>
        </w:tc>
        <w:tc>
          <w:tcPr>
            <w:tcW w:w="2710" w:type="dxa"/>
            <w:gridSpan w:val="9"/>
            <w:shd w:val="clear" w:color="auto" w:fill="F7CAAC"/>
          </w:tcPr>
          <w:p w14:paraId="65447CAF" w14:textId="77777777" w:rsidR="00D0351B" w:rsidRDefault="00D0351B" w:rsidP="00FB237C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84" w:type="dxa"/>
            <w:gridSpan w:val="2"/>
          </w:tcPr>
          <w:p w14:paraId="0F702FFA" w14:textId="77777777" w:rsidR="00D0351B" w:rsidRDefault="00D0351B" w:rsidP="00FB237C">
            <w:pPr>
              <w:jc w:val="both"/>
            </w:pPr>
            <w:r>
              <w:t>2/ZS</w:t>
            </w:r>
          </w:p>
        </w:tc>
      </w:tr>
      <w:tr w:rsidR="00D0351B" w14:paraId="12097EFC" w14:textId="77777777" w:rsidTr="00DD409E">
        <w:trPr>
          <w:gridAfter w:val="1"/>
          <w:wAfter w:w="209" w:type="dxa"/>
        </w:trPr>
        <w:tc>
          <w:tcPr>
            <w:tcW w:w="3105" w:type="dxa"/>
            <w:gridSpan w:val="3"/>
            <w:shd w:val="clear" w:color="auto" w:fill="F7CAAC"/>
          </w:tcPr>
          <w:p w14:paraId="70EDE2EF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0" w:type="dxa"/>
            <w:gridSpan w:val="5"/>
          </w:tcPr>
          <w:p w14:paraId="7127E57B" w14:textId="77777777" w:rsidR="00D0351B" w:rsidRDefault="00D0351B" w:rsidP="00FB237C">
            <w:pPr>
              <w:jc w:val="both"/>
            </w:pPr>
            <w:r>
              <w:t>0p+28s+0l</w:t>
            </w:r>
          </w:p>
        </w:tc>
        <w:tc>
          <w:tcPr>
            <w:tcW w:w="894" w:type="dxa"/>
            <w:gridSpan w:val="3"/>
            <w:shd w:val="clear" w:color="auto" w:fill="F7CAAC"/>
          </w:tcPr>
          <w:p w14:paraId="229B86DD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0" w:type="dxa"/>
            <w:gridSpan w:val="3"/>
          </w:tcPr>
          <w:p w14:paraId="43918468" w14:textId="77777777" w:rsidR="00D0351B" w:rsidRDefault="00D0351B" w:rsidP="00FB237C">
            <w:pPr>
              <w:jc w:val="both"/>
            </w:pPr>
            <w:r>
              <w:t>28</w:t>
            </w:r>
          </w:p>
        </w:tc>
        <w:tc>
          <w:tcPr>
            <w:tcW w:w="2168" w:type="dxa"/>
            <w:gridSpan w:val="6"/>
            <w:shd w:val="clear" w:color="auto" w:fill="F7CAAC"/>
          </w:tcPr>
          <w:p w14:paraId="4091657E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26" w:type="dxa"/>
            <w:gridSpan w:val="5"/>
          </w:tcPr>
          <w:p w14:paraId="24EF7934" w14:textId="77777777" w:rsidR="00D0351B" w:rsidRDefault="00D0351B" w:rsidP="00FB237C">
            <w:pPr>
              <w:jc w:val="both"/>
            </w:pPr>
            <w:r>
              <w:t>2</w:t>
            </w:r>
          </w:p>
        </w:tc>
      </w:tr>
      <w:tr w:rsidR="00D0351B" w14:paraId="102C7BDE" w14:textId="77777777" w:rsidTr="00DD409E">
        <w:trPr>
          <w:gridAfter w:val="1"/>
          <w:wAfter w:w="209" w:type="dxa"/>
        </w:trPr>
        <w:tc>
          <w:tcPr>
            <w:tcW w:w="3105" w:type="dxa"/>
            <w:gridSpan w:val="3"/>
            <w:shd w:val="clear" w:color="auto" w:fill="F7CAAC"/>
          </w:tcPr>
          <w:p w14:paraId="11593AC7" w14:textId="77777777" w:rsidR="00D0351B" w:rsidRDefault="00D0351B" w:rsidP="00FB237C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8" w:type="dxa"/>
            <w:gridSpan w:val="22"/>
          </w:tcPr>
          <w:p w14:paraId="2730A4BC" w14:textId="77777777" w:rsidR="00D0351B" w:rsidRDefault="00D0351B" w:rsidP="00FB237C">
            <w:pPr>
              <w:jc w:val="both"/>
            </w:pPr>
          </w:p>
        </w:tc>
      </w:tr>
      <w:tr w:rsidR="00D0351B" w14:paraId="7D40C547" w14:textId="77777777" w:rsidTr="00DD409E">
        <w:trPr>
          <w:gridAfter w:val="1"/>
          <w:wAfter w:w="209" w:type="dxa"/>
        </w:trPr>
        <w:tc>
          <w:tcPr>
            <w:tcW w:w="3105" w:type="dxa"/>
            <w:gridSpan w:val="3"/>
            <w:shd w:val="clear" w:color="auto" w:fill="F7CAAC"/>
          </w:tcPr>
          <w:p w14:paraId="1598B6A3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4" w:type="dxa"/>
            <w:gridSpan w:val="11"/>
          </w:tcPr>
          <w:p w14:paraId="1EA34D87" w14:textId="77777777" w:rsidR="00D0351B" w:rsidRDefault="00D0351B" w:rsidP="00FB237C">
            <w:pPr>
              <w:jc w:val="both"/>
            </w:pPr>
            <w:r>
              <w:t>klasifikovaný zápočet</w:t>
            </w:r>
          </w:p>
        </w:tc>
        <w:tc>
          <w:tcPr>
            <w:tcW w:w="1562" w:type="dxa"/>
            <w:gridSpan w:val="3"/>
            <w:shd w:val="clear" w:color="auto" w:fill="F7CAAC"/>
          </w:tcPr>
          <w:p w14:paraId="79E2045D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32" w:type="dxa"/>
            <w:gridSpan w:val="8"/>
          </w:tcPr>
          <w:p w14:paraId="6ECE5932" w14:textId="77777777" w:rsidR="00D0351B" w:rsidRDefault="00D0351B" w:rsidP="00FB237C">
            <w:pPr>
              <w:jc w:val="both"/>
            </w:pPr>
            <w:r>
              <w:t>semináře</w:t>
            </w:r>
          </w:p>
        </w:tc>
      </w:tr>
      <w:tr w:rsidR="00D0351B" w14:paraId="0E4B3015" w14:textId="77777777" w:rsidTr="00DD409E">
        <w:trPr>
          <w:gridAfter w:val="1"/>
          <w:wAfter w:w="209" w:type="dxa"/>
        </w:trPr>
        <w:tc>
          <w:tcPr>
            <w:tcW w:w="3105" w:type="dxa"/>
            <w:gridSpan w:val="3"/>
            <w:shd w:val="clear" w:color="auto" w:fill="F7CAAC"/>
          </w:tcPr>
          <w:p w14:paraId="38DD2736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8" w:type="dxa"/>
            <w:gridSpan w:val="22"/>
            <w:tcBorders>
              <w:bottom w:val="single" w:sz="4" w:space="0" w:color="auto"/>
            </w:tcBorders>
          </w:tcPr>
          <w:p w14:paraId="1736042F" w14:textId="77777777" w:rsidR="00D0351B" w:rsidRDefault="00D0351B" w:rsidP="00FB237C">
            <w:pPr>
              <w:jc w:val="both"/>
            </w:pPr>
            <w:r>
              <w:t>Práce studentů je průběžně sledována v hodinách. Každý student v průběhu semestru vypracuje krátký abstrakt jeho diplomové práce. Student musí splnit 80% účast na seminářích. Znalost angličtiny je na úrovni pokročilý B2+.</w:t>
            </w:r>
          </w:p>
        </w:tc>
      </w:tr>
      <w:tr w:rsidR="00D0351B" w14:paraId="368409AA" w14:textId="77777777" w:rsidTr="00DD409E">
        <w:trPr>
          <w:gridAfter w:val="1"/>
          <w:wAfter w:w="209" w:type="dxa"/>
          <w:trHeight w:val="197"/>
        </w:trPr>
        <w:tc>
          <w:tcPr>
            <w:tcW w:w="3105" w:type="dxa"/>
            <w:gridSpan w:val="3"/>
            <w:tcBorders>
              <w:top w:val="nil"/>
            </w:tcBorders>
            <w:shd w:val="clear" w:color="auto" w:fill="F7CAAC"/>
          </w:tcPr>
          <w:p w14:paraId="75804129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8" w:type="dxa"/>
            <w:gridSpan w:val="22"/>
            <w:tcBorders>
              <w:top w:val="single" w:sz="4" w:space="0" w:color="auto"/>
            </w:tcBorders>
          </w:tcPr>
          <w:p w14:paraId="5450B030" w14:textId="77777777" w:rsidR="00D0351B" w:rsidRDefault="00D0351B" w:rsidP="00FB237C">
            <w:pPr>
              <w:jc w:val="both"/>
            </w:pPr>
          </w:p>
        </w:tc>
      </w:tr>
      <w:tr w:rsidR="00D0351B" w14:paraId="6BD1C2EB" w14:textId="77777777" w:rsidTr="00DD409E">
        <w:trPr>
          <w:gridAfter w:val="1"/>
          <w:wAfter w:w="209" w:type="dxa"/>
          <w:trHeight w:val="243"/>
        </w:trPr>
        <w:tc>
          <w:tcPr>
            <w:tcW w:w="3105" w:type="dxa"/>
            <w:gridSpan w:val="3"/>
            <w:tcBorders>
              <w:top w:val="nil"/>
            </w:tcBorders>
            <w:shd w:val="clear" w:color="auto" w:fill="F7CAAC"/>
          </w:tcPr>
          <w:p w14:paraId="02738BA3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8" w:type="dxa"/>
            <w:gridSpan w:val="22"/>
            <w:tcBorders>
              <w:top w:val="nil"/>
            </w:tcBorders>
          </w:tcPr>
          <w:p w14:paraId="25C0ADA1" w14:textId="77777777" w:rsidR="00D0351B" w:rsidRDefault="00D0351B" w:rsidP="006A5C0F">
            <w:pPr>
              <w:ind w:firstLine="709"/>
              <w:jc w:val="both"/>
            </w:pPr>
          </w:p>
        </w:tc>
      </w:tr>
      <w:tr w:rsidR="00D0351B" w14:paraId="68CA1C02" w14:textId="77777777" w:rsidTr="00DD409E">
        <w:trPr>
          <w:gridAfter w:val="1"/>
          <w:wAfter w:w="209" w:type="dxa"/>
        </w:trPr>
        <w:tc>
          <w:tcPr>
            <w:tcW w:w="3105" w:type="dxa"/>
            <w:gridSpan w:val="3"/>
            <w:shd w:val="clear" w:color="auto" w:fill="F7CAAC"/>
          </w:tcPr>
          <w:p w14:paraId="692FA283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8" w:type="dxa"/>
            <w:gridSpan w:val="22"/>
            <w:tcBorders>
              <w:bottom w:val="nil"/>
            </w:tcBorders>
          </w:tcPr>
          <w:p w14:paraId="637A6037" w14:textId="77777777" w:rsidR="00D0351B" w:rsidRDefault="00D0351B" w:rsidP="00FB237C">
            <w:pPr>
              <w:jc w:val="both"/>
            </w:pPr>
          </w:p>
        </w:tc>
      </w:tr>
      <w:tr w:rsidR="00D0351B" w14:paraId="46E5F3F2" w14:textId="77777777" w:rsidTr="00DD409E">
        <w:trPr>
          <w:gridAfter w:val="1"/>
          <w:wAfter w:w="209" w:type="dxa"/>
          <w:trHeight w:val="206"/>
        </w:trPr>
        <w:tc>
          <w:tcPr>
            <w:tcW w:w="9923" w:type="dxa"/>
            <w:gridSpan w:val="25"/>
            <w:tcBorders>
              <w:top w:val="nil"/>
            </w:tcBorders>
          </w:tcPr>
          <w:p w14:paraId="2CA1667F" w14:textId="77777777" w:rsidR="00D0351B" w:rsidRDefault="00D0351B" w:rsidP="00FB237C">
            <w:pPr>
              <w:spacing w:before="60" w:after="60"/>
              <w:jc w:val="both"/>
            </w:pPr>
            <w:r w:rsidRPr="003F7A8B">
              <w:rPr>
                <w:i/>
              </w:rPr>
              <w:t>Předmět má pro zaměření SP doplňující charakter.</w:t>
            </w:r>
          </w:p>
        </w:tc>
      </w:tr>
      <w:tr w:rsidR="00D0351B" w14:paraId="0E00D662" w14:textId="77777777" w:rsidTr="00DD409E">
        <w:trPr>
          <w:gridAfter w:val="1"/>
          <w:wAfter w:w="209" w:type="dxa"/>
        </w:trPr>
        <w:tc>
          <w:tcPr>
            <w:tcW w:w="3105" w:type="dxa"/>
            <w:gridSpan w:val="3"/>
            <w:shd w:val="clear" w:color="auto" w:fill="F7CAAC"/>
          </w:tcPr>
          <w:p w14:paraId="7ECC74A2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8" w:type="dxa"/>
            <w:gridSpan w:val="22"/>
            <w:tcBorders>
              <w:bottom w:val="nil"/>
            </w:tcBorders>
          </w:tcPr>
          <w:p w14:paraId="04A3765F" w14:textId="77777777" w:rsidR="00D0351B" w:rsidRDefault="00D0351B" w:rsidP="00FB237C">
            <w:pPr>
              <w:jc w:val="both"/>
            </w:pPr>
          </w:p>
        </w:tc>
      </w:tr>
      <w:tr w:rsidR="00D0351B" w14:paraId="672DCE8C" w14:textId="77777777" w:rsidTr="00DD409E">
        <w:trPr>
          <w:gridAfter w:val="1"/>
          <w:wAfter w:w="209" w:type="dxa"/>
          <w:trHeight w:val="3379"/>
        </w:trPr>
        <w:tc>
          <w:tcPr>
            <w:tcW w:w="9923" w:type="dxa"/>
            <w:gridSpan w:val="25"/>
            <w:tcBorders>
              <w:top w:val="nil"/>
              <w:bottom w:val="single" w:sz="12" w:space="0" w:color="auto"/>
            </w:tcBorders>
          </w:tcPr>
          <w:p w14:paraId="512D2619" w14:textId="77777777" w:rsidR="00D0351B" w:rsidRDefault="00D0351B" w:rsidP="00FB237C">
            <w:pPr>
              <w:jc w:val="both"/>
            </w:pPr>
            <w:r>
              <w:t>Cílem předmětu je naučit studenty pracovat s odbornými texty v angličtině. Obsah předmětu tvoří tyto tematické celky:</w:t>
            </w:r>
          </w:p>
          <w:p w14:paraId="4C1B6546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Specifika psaného akademického jazyka.</w:t>
            </w:r>
          </w:p>
          <w:p w14:paraId="52090040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Základní gramatické celky.</w:t>
            </w:r>
          </w:p>
          <w:p w14:paraId="3E5B7E94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Shoda podmětu s přísudkem.</w:t>
            </w:r>
          </w:p>
          <w:p w14:paraId="5713B9BF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Trpný rod.</w:t>
            </w:r>
          </w:p>
          <w:p w14:paraId="2AC9C741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Vztažné věty.</w:t>
            </w:r>
          </w:p>
          <w:p w14:paraId="19EDCD8D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Spojovací výrazy.</w:t>
            </w:r>
          </w:p>
          <w:p w14:paraId="52F351E5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Syntax a jeho vliv na význam vět.</w:t>
            </w:r>
          </w:p>
          <w:p w14:paraId="5B999675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Názvy článků, klíčová slova.</w:t>
            </w:r>
          </w:p>
          <w:p w14:paraId="2E2DDF4C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 xml:space="preserve">Síla tvrzení, zpracování dat a výsledků, popis grafů. </w:t>
            </w:r>
          </w:p>
          <w:p w14:paraId="30DC2374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Vliv jazykového zpracování na sílu tvrzení při analýze dat, zobecňování.</w:t>
            </w:r>
          </w:p>
          <w:p w14:paraId="0848DF81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Zpracování metodiky.</w:t>
            </w:r>
          </w:p>
          <w:p w14:paraId="6EB2FA7A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Charakteristické části úvodu a závěru odborného článku.</w:t>
            </w:r>
          </w:p>
          <w:p w14:paraId="63401760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Efektivní abstrakt.</w:t>
            </w:r>
          </w:p>
          <w:p w14:paraId="2CCD9DDC" w14:textId="77777777" w:rsidR="00D0351B" w:rsidRDefault="00D0351B" w:rsidP="00C77552">
            <w:pPr>
              <w:pStyle w:val="Odstavecseseznamem"/>
              <w:numPr>
                <w:ilvl w:val="0"/>
                <w:numId w:val="41"/>
              </w:numPr>
              <w:ind w:left="284" w:hanging="57"/>
              <w:jc w:val="both"/>
            </w:pPr>
            <w:r>
              <w:t>Nápomocné tipy psaní odborných textů.</w:t>
            </w:r>
          </w:p>
        </w:tc>
      </w:tr>
      <w:tr w:rsidR="00D0351B" w14:paraId="061CC85D" w14:textId="77777777" w:rsidTr="00DD409E">
        <w:trPr>
          <w:gridAfter w:val="1"/>
          <w:wAfter w:w="209" w:type="dxa"/>
          <w:trHeight w:val="265"/>
        </w:trPr>
        <w:tc>
          <w:tcPr>
            <w:tcW w:w="3673" w:type="dxa"/>
            <w:gridSpan w:val="6"/>
            <w:tcBorders>
              <w:top w:val="nil"/>
            </w:tcBorders>
            <w:shd w:val="clear" w:color="auto" w:fill="F7CAAC"/>
          </w:tcPr>
          <w:p w14:paraId="6359B197" w14:textId="77777777" w:rsidR="00D0351B" w:rsidRDefault="00D0351B" w:rsidP="00FB237C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50" w:type="dxa"/>
            <w:gridSpan w:val="19"/>
            <w:tcBorders>
              <w:top w:val="nil"/>
              <w:bottom w:val="nil"/>
            </w:tcBorders>
          </w:tcPr>
          <w:p w14:paraId="02FEDACE" w14:textId="77777777" w:rsidR="00D0351B" w:rsidRDefault="00D0351B" w:rsidP="00FB237C">
            <w:pPr>
              <w:jc w:val="both"/>
            </w:pPr>
          </w:p>
        </w:tc>
      </w:tr>
      <w:tr w:rsidR="00D0351B" w14:paraId="49DE0887" w14:textId="77777777" w:rsidTr="00DD409E">
        <w:trPr>
          <w:gridAfter w:val="1"/>
          <w:wAfter w:w="209" w:type="dxa"/>
          <w:trHeight w:val="1497"/>
        </w:trPr>
        <w:tc>
          <w:tcPr>
            <w:tcW w:w="9923" w:type="dxa"/>
            <w:gridSpan w:val="25"/>
            <w:tcBorders>
              <w:top w:val="nil"/>
            </w:tcBorders>
          </w:tcPr>
          <w:p w14:paraId="193F3BC1" w14:textId="77777777" w:rsidR="00D0351B" w:rsidRPr="006A0425" w:rsidRDefault="00D0351B" w:rsidP="00FB237C">
            <w:pPr>
              <w:jc w:val="both"/>
            </w:pPr>
            <w:r w:rsidRPr="006A0425">
              <w:rPr>
                <w:u w:val="single"/>
              </w:rPr>
              <w:t>Povinná literatura</w:t>
            </w:r>
            <w:r w:rsidRPr="006A0425">
              <w:t>:</w:t>
            </w:r>
          </w:p>
          <w:p w14:paraId="29E42CC7" w14:textId="77777777" w:rsidR="00D0351B" w:rsidRPr="006A0425" w:rsidRDefault="00D0351B" w:rsidP="00FB237C">
            <w:pPr>
              <w:jc w:val="both"/>
            </w:pPr>
            <w:r w:rsidRPr="00900F3D">
              <w:rPr>
                <w:caps/>
                <w:kern w:val="20"/>
              </w:rPr>
              <w:t>Philpot,</w:t>
            </w:r>
            <w:r w:rsidRPr="006A0425">
              <w:t xml:space="preserve"> S. </w:t>
            </w:r>
            <w:r w:rsidRPr="00900F3D">
              <w:t>Headway Academic Skills Level 2 Student’s Book, Readin</w:t>
            </w:r>
            <w:r>
              <w:t>g</w:t>
            </w:r>
            <w:r w:rsidRPr="00900F3D">
              <w:t>, Writing and Study Skills</w:t>
            </w:r>
            <w:r>
              <w:t xml:space="preserve">. </w:t>
            </w:r>
            <w:r w:rsidRPr="006A0425">
              <w:t>Oxford University Press. ISBN 0194741605.</w:t>
            </w:r>
          </w:p>
          <w:p w14:paraId="31969870" w14:textId="77777777" w:rsidR="00D0351B" w:rsidRPr="006A0425" w:rsidRDefault="00D0351B" w:rsidP="00FB237C">
            <w:pPr>
              <w:jc w:val="both"/>
            </w:pPr>
            <w:r w:rsidRPr="00900F3D">
              <w:rPr>
                <w:caps/>
                <w:kern w:val="20"/>
              </w:rPr>
              <w:t>Murphy,</w:t>
            </w:r>
            <w:r w:rsidRPr="006A0425">
              <w:t xml:space="preserve"> R. </w:t>
            </w:r>
            <w:r w:rsidRPr="00900F3D">
              <w:t>English Grammar in Use.</w:t>
            </w:r>
            <w:r w:rsidRPr="006A0425">
              <w:t xml:space="preserve"> Cambridge, 2003. ISBN 0-521-5293-X.</w:t>
            </w:r>
          </w:p>
          <w:p w14:paraId="7962BD1D" w14:textId="77777777" w:rsidR="00D0351B" w:rsidRPr="006A0425" w:rsidRDefault="00D0351B" w:rsidP="00FB237C">
            <w:pPr>
              <w:jc w:val="both"/>
            </w:pPr>
          </w:p>
          <w:p w14:paraId="5BFE0179" w14:textId="77777777" w:rsidR="00D0351B" w:rsidRPr="006A0425" w:rsidRDefault="00D0351B" w:rsidP="00FB237C">
            <w:pPr>
              <w:jc w:val="both"/>
            </w:pPr>
            <w:r w:rsidRPr="006A0425">
              <w:rPr>
                <w:u w:val="single"/>
              </w:rPr>
              <w:t>Doporučená literatura</w:t>
            </w:r>
            <w:r w:rsidRPr="006A0425">
              <w:t>:</w:t>
            </w:r>
          </w:p>
          <w:p w14:paraId="3A8B71D3" w14:textId="77777777" w:rsidR="00D0351B" w:rsidRPr="006A0425" w:rsidRDefault="00D0351B" w:rsidP="00FB237C">
            <w:pPr>
              <w:jc w:val="both"/>
            </w:pPr>
            <w:r w:rsidRPr="00900F3D">
              <w:rPr>
                <w:caps/>
                <w:kern w:val="20"/>
              </w:rPr>
              <w:t>Swan, M., Walter</w:t>
            </w:r>
            <w:r w:rsidRPr="006A0425">
              <w:t xml:space="preserve">, C. </w:t>
            </w:r>
            <w:r w:rsidRPr="00900F3D">
              <w:t>Oxford English Grammar Course Intermediate</w:t>
            </w:r>
            <w:r w:rsidRPr="006A0425">
              <w:t>. Oxford University Press, 2011. ISBN</w:t>
            </w:r>
            <w:r>
              <w:t xml:space="preserve"> </w:t>
            </w:r>
            <w:r w:rsidRPr="006A0425">
              <w:t>0194420825.</w:t>
            </w:r>
          </w:p>
          <w:p w14:paraId="129A7097" w14:textId="77777777" w:rsidR="00D0351B" w:rsidRDefault="00D0351B" w:rsidP="00FB237C">
            <w:pPr>
              <w:jc w:val="both"/>
            </w:pPr>
            <w:r w:rsidRPr="006A0425">
              <w:t>Vlastní doplňující materiály v e-learningové podobě.</w:t>
            </w:r>
          </w:p>
        </w:tc>
      </w:tr>
      <w:tr w:rsidR="00D0351B" w14:paraId="422ADE7D" w14:textId="77777777" w:rsidTr="00DD409E">
        <w:trPr>
          <w:gridAfter w:val="1"/>
          <w:wAfter w:w="209" w:type="dxa"/>
        </w:trPr>
        <w:tc>
          <w:tcPr>
            <w:tcW w:w="9923" w:type="dxa"/>
            <w:gridSpan w:val="2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5F9FB4E" w14:textId="77777777" w:rsidR="00D0351B" w:rsidRDefault="00D0351B" w:rsidP="00FB237C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0351B" w14:paraId="2EB998A9" w14:textId="77777777" w:rsidTr="00DD409E">
        <w:trPr>
          <w:gridAfter w:val="1"/>
          <w:wAfter w:w="209" w:type="dxa"/>
        </w:trPr>
        <w:tc>
          <w:tcPr>
            <w:tcW w:w="4815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14:paraId="01A6449F" w14:textId="77777777" w:rsidR="00D0351B" w:rsidRDefault="00D0351B" w:rsidP="00FB237C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4" w:type="dxa"/>
            <w:gridSpan w:val="3"/>
            <w:tcBorders>
              <w:top w:val="single" w:sz="2" w:space="0" w:color="auto"/>
            </w:tcBorders>
          </w:tcPr>
          <w:p w14:paraId="62A327C1" w14:textId="77777777" w:rsidR="00D0351B" w:rsidRDefault="00D0351B" w:rsidP="00FB237C">
            <w:pPr>
              <w:jc w:val="center"/>
            </w:pPr>
            <w:r w:rsidRPr="008E7127">
              <w:t>9</w:t>
            </w:r>
          </w:p>
        </w:tc>
        <w:tc>
          <w:tcPr>
            <w:tcW w:w="4214" w:type="dxa"/>
            <w:gridSpan w:val="14"/>
            <w:tcBorders>
              <w:top w:val="single" w:sz="2" w:space="0" w:color="auto"/>
            </w:tcBorders>
            <w:shd w:val="clear" w:color="auto" w:fill="F7CAAC"/>
          </w:tcPr>
          <w:p w14:paraId="28390676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0351B" w14:paraId="3F47C3D5" w14:textId="77777777" w:rsidTr="00DD409E">
        <w:trPr>
          <w:gridAfter w:val="1"/>
          <w:wAfter w:w="209" w:type="dxa"/>
        </w:trPr>
        <w:tc>
          <w:tcPr>
            <w:tcW w:w="9923" w:type="dxa"/>
            <w:gridSpan w:val="25"/>
            <w:shd w:val="clear" w:color="auto" w:fill="F7CAAC"/>
          </w:tcPr>
          <w:p w14:paraId="2122634A" w14:textId="77777777" w:rsidR="00D0351B" w:rsidRDefault="00D0351B" w:rsidP="00FB237C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0351B" w14:paraId="7C6B3C10" w14:textId="77777777" w:rsidTr="00DD409E">
        <w:trPr>
          <w:gridAfter w:val="1"/>
          <w:wAfter w:w="209" w:type="dxa"/>
          <w:trHeight w:val="1373"/>
        </w:trPr>
        <w:tc>
          <w:tcPr>
            <w:tcW w:w="9923" w:type="dxa"/>
            <w:gridSpan w:val="25"/>
          </w:tcPr>
          <w:p w14:paraId="579F67ED" w14:textId="784E5D1A" w:rsidR="008335ED" w:rsidDel="008335ED" w:rsidRDefault="00D0351B" w:rsidP="008335ED">
            <w:pPr>
              <w:spacing w:line="252" w:lineRule="auto"/>
              <w:jc w:val="both"/>
              <w:rPr>
                <w:del w:id="68" w:author="Simona Mrkvičková" w:date="2018-04-13T13:11:00Z"/>
              </w:rPr>
              <w:pPrChange w:id="69" w:author="Simona Mrkvičková" w:date="2018-04-13T13:11:00Z">
                <w:pPr>
                  <w:spacing w:line="252" w:lineRule="auto"/>
                  <w:jc w:val="both"/>
                </w:pPr>
              </w:pPrChange>
            </w:pPr>
            <w:r>
              <w:t xml:space="preserve">Studenti samostatně studují předložené materiály a využívají e-learningovou podporu. Odevzdávají abstrakt své diplomové práce. </w:t>
            </w:r>
            <w:r w:rsidRPr="00EA786C">
              <w:t>V případě potřeby mají možnost domluvit si individuální konzultaci.</w:t>
            </w:r>
            <w:ins w:id="70" w:author="Simona Mrkvičková" w:date="2018-04-13T13:11:00Z">
              <w:r w:rsidR="008335ED">
                <w:t xml:space="preserve"> </w:t>
              </w:r>
            </w:ins>
          </w:p>
          <w:p w14:paraId="45A3F080" w14:textId="39B69531" w:rsidR="00D0351B" w:rsidRDefault="00D0351B" w:rsidP="00FB237C">
            <w:pPr>
              <w:jc w:val="both"/>
              <w:rPr>
                <w:ins w:id="71" w:author="Simona Mrkvičková" w:date="2018-04-13T13:11:00Z"/>
              </w:rPr>
            </w:pPr>
          </w:p>
          <w:p w14:paraId="2C864FDE" w14:textId="77777777" w:rsidR="008335ED" w:rsidRDefault="008335ED" w:rsidP="00FB237C">
            <w:pPr>
              <w:jc w:val="both"/>
            </w:pPr>
          </w:p>
          <w:p w14:paraId="3D4E3917" w14:textId="77777777" w:rsidR="00D0351B" w:rsidRDefault="00D0351B" w:rsidP="00FB237C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14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7CF0F1FB" w14:textId="77777777" w:rsidR="00D0351B" w:rsidDel="008335ED" w:rsidRDefault="00D0351B" w:rsidP="00FB237C">
            <w:pPr>
              <w:jc w:val="both"/>
              <w:rPr>
                <w:del w:id="72" w:author="Simona Mrkvičková" w:date="2018-04-13T13:11:00Z"/>
              </w:rPr>
            </w:pPr>
          </w:p>
          <w:p w14:paraId="42802717" w14:textId="77777777" w:rsidR="00D0351B" w:rsidRDefault="00D0351B" w:rsidP="00FB237C">
            <w:pPr>
              <w:jc w:val="both"/>
            </w:pPr>
          </w:p>
          <w:p w14:paraId="49686F67" w14:textId="77777777" w:rsidR="00D0351B" w:rsidRDefault="00D0351B" w:rsidP="00FB237C">
            <w:pPr>
              <w:jc w:val="both"/>
            </w:pPr>
          </w:p>
          <w:p w14:paraId="46869849" w14:textId="77777777" w:rsidR="00D0351B" w:rsidRDefault="00D0351B" w:rsidP="00FB237C">
            <w:pPr>
              <w:jc w:val="both"/>
            </w:pPr>
          </w:p>
          <w:p w14:paraId="348D0881" w14:textId="0B237E83" w:rsidR="00D0351B" w:rsidRDefault="00D0351B" w:rsidP="00FB237C">
            <w:pPr>
              <w:jc w:val="both"/>
              <w:rPr>
                <w:ins w:id="73" w:author="Simona Mrkvičková" w:date="2018-04-13T13:12:00Z"/>
              </w:rPr>
            </w:pPr>
          </w:p>
          <w:p w14:paraId="6BB92DCC" w14:textId="77777777" w:rsidR="008335ED" w:rsidRDefault="008335ED" w:rsidP="00FB237C">
            <w:pPr>
              <w:jc w:val="both"/>
            </w:pPr>
          </w:p>
          <w:p w14:paraId="218C0A7E" w14:textId="77777777" w:rsidR="00D0351B" w:rsidRDefault="00D0351B" w:rsidP="00FB237C">
            <w:pPr>
              <w:jc w:val="both"/>
            </w:pPr>
          </w:p>
          <w:p w14:paraId="147B3E25" w14:textId="77777777" w:rsidR="00E11CEF" w:rsidRDefault="00E11CEF" w:rsidP="00FB237C">
            <w:pPr>
              <w:jc w:val="both"/>
            </w:pPr>
          </w:p>
          <w:p w14:paraId="570BD806" w14:textId="77777777" w:rsidR="00D0351B" w:rsidRDefault="00D0351B" w:rsidP="00FB237C">
            <w:pPr>
              <w:jc w:val="both"/>
            </w:pPr>
          </w:p>
        </w:tc>
      </w:tr>
      <w:tr w:rsidR="00570B6C" w:rsidRPr="00F47E36" w14:paraId="55F48FE5" w14:textId="77777777" w:rsidTr="00DD409E">
        <w:trPr>
          <w:gridBefore w:val="1"/>
          <w:gridAfter w:val="1"/>
          <w:wBefore w:w="28" w:type="dxa"/>
          <w:wAfter w:w="209" w:type="dxa"/>
          <w:trHeight w:val="274"/>
        </w:trPr>
        <w:tc>
          <w:tcPr>
            <w:tcW w:w="989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38EC2281" w14:textId="77777777" w:rsidR="00570B6C" w:rsidRPr="00570B6C" w:rsidRDefault="009544B5" w:rsidP="00570B6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570B6C">
              <w:br w:type="page"/>
            </w:r>
            <w:r w:rsidR="00570B6C">
              <w:br w:type="page"/>
            </w:r>
            <w:r w:rsidR="00570B6C" w:rsidRPr="00570B6C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570B6C" w:rsidRPr="00F47E36" w14:paraId="67BA9A94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224126A6" w14:textId="77777777" w:rsidR="00570B6C" w:rsidRDefault="00570B6C" w:rsidP="00570B6C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8" w:type="dxa"/>
            <w:gridSpan w:val="22"/>
            <w:tcBorders>
              <w:top w:val="double" w:sz="4" w:space="0" w:color="auto"/>
            </w:tcBorders>
          </w:tcPr>
          <w:p w14:paraId="38747BB5" w14:textId="77777777" w:rsidR="00570B6C" w:rsidRPr="00F47E36" w:rsidRDefault="00570B6C" w:rsidP="00570B6C">
            <w:pPr>
              <w:jc w:val="both"/>
              <w:rPr>
                <w:b/>
              </w:rPr>
            </w:pPr>
            <w:bookmarkStart w:id="74" w:name="Apl_makromol_fyz"/>
            <w:bookmarkEnd w:id="74"/>
            <w:r>
              <w:rPr>
                <w:b/>
              </w:rPr>
              <w:t>Aplikovaná makromolekulární fyzika</w:t>
            </w:r>
          </w:p>
        </w:tc>
      </w:tr>
      <w:tr w:rsidR="00570B6C" w:rsidRPr="000F0A11" w14:paraId="22239E01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7CC91912" w14:textId="77777777" w:rsidR="00570B6C" w:rsidRPr="000F0A11" w:rsidRDefault="00570B6C" w:rsidP="00570B6C">
            <w:pPr>
              <w:jc w:val="both"/>
              <w:rPr>
                <w:b/>
              </w:rPr>
            </w:pPr>
            <w:r w:rsidRPr="000F0A11">
              <w:rPr>
                <w:b/>
              </w:rPr>
              <w:t>Typ předmětu</w:t>
            </w:r>
          </w:p>
        </w:tc>
        <w:tc>
          <w:tcPr>
            <w:tcW w:w="3413" w:type="dxa"/>
            <w:gridSpan w:val="10"/>
          </w:tcPr>
          <w:p w14:paraId="49D3CAAA" w14:textId="77777777" w:rsidR="00570B6C" w:rsidRPr="000F0A11" w:rsidRDefault="00997144" w:rsidP="00570B6C">
            <w:pPr>
              <w:jc w:val="both"/>
            </w:pPr>
            <w:r>
              <w:t>p</w:t>
            </w:r>
            <w:r w:rsidR="00570B6C" w:rsidRPr="000F0A11">
              <w:t>ovinný</w:t>
            </w:r>
            <w:r>
              <w:t>, PZ (specializace SNZPK)</w:t>
            </w:r>
          </w:p>
        </w:tc>
        <w:tc>
          <w:tcPr>
            <w:tcW w:w="2691" w:type="dxa"/>
            <w:gridSpan w:val="9"/>
            <w:shd w:val="clear" w:color="auto" w:fill="F7CAAC"/>
          </w:tcPr>
          <w:p w14:paraId="5D12B0CD" w14:textId="77777777" w:rsidR="00570B6C" w:rsidRPr="000F0A11" w:rsidRDefault="00570B6C" w:rsidP="00570B6C">
            <w:pPr>
              <w:jc w:val="both"/>
            </w:pPr>
            <w:r w:rsidRPr="000F0A11">
              <w:rPr>
                <w:b/>
              </w:rPr>
              <w:t>doporučený ročník / semestr</w:t>
            </w:r>
          </w:p>
        </w:tc>
        <w:tc>
          <w:tcPr>
            <w:tcW w:w="714" w:type="dxa"/>
            <w:gridSpan w:val="3"/>
          </w:tcPr>
          <w:p w14:paraId="31158888" w14:textId="77777777" w:rsidR="00570B6C" w:rsidRPr="000F0A11" w:rsidRDefault="00997144" w:rsidP="00570B6C">
            <w:pPr>
              <w:jc w:val="both"/>
            </w:pPr>
            <w:r>
              <w:t>1/ZS</w:t>
            </w:r>
          </w:p>
        </w:tc>
      </w:tr>
      <w:tr w:rsidR="00570B6C" w:rsidRPr="000F0A11" w14:paraId="44BD03B8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4B71429C" w14:textId="77777777" w:rsidR="00570B6C" w:rsidRPr="000F0A11" w:rsidRDefault="00570B6C" w:rsidP="00570B6C">
            <w:pPr>
              <w:jc w:val="both"/>
              <w:rPr>
                <w:b/>
              </w:rPr>
            </w:pPr>
            <w:r w:rsidRPr="000F0A11">
              <w:rPr>
                <w:b/>
              </w:rPr>
              <w:t>Rozsah studijního předmětu</w:t>
            </w:r>
          </w:p>
        </w:tc>
        <w:tc>
          <w:tcPr>
            <w:tcW w:w="1710" w:type="dxa"/>
            <w:gridSpan w:val="5"/>
          </w:tcPr>
          <w:p w14:paraId="531547FE" w14:textId="77777777" w:rsidR="00570B6C" w:rsidRPr="000F0A11" w:rsidRDefault="00997144" w:rsidP="00570B6C">
            <w:pPr>
              <w:jc w:val="both"/>
            </w:pPr>
            <w:r>
              <w:t>28p+0s+28l</w:t>
            </w:r>
          </w:p>
        </w:tc>
        <w:tc>
          <w:tcPr>
            <w:tcW w:w="888" w:type="dxa"/>
            <w:gridSpan w:val="2"/>
            <w:shd w:val="clear" w:color="auto" w:fill="F7CAAC"/>
          </w:tcPr>
          <w:p w14:paraId="7277B5A2" w14:textId="77777777" w:rsidR="00570B6C" w:rsidRPr="000F0A11" w:rsidRDefault="00570B6C" w:rsidP="00570B6C">
            <w:pPr>
              <w:jc w:val="both"/>
              <w:rPr>
                <w:b/>
              </w:rPr>
            </w:pPr>
            <w:r w:rsidRPr="000F0A11"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14:paraId="75800A4C" w14:textId="77777777" w:rsidR="00570B6C" w:rsidRPr="000F0A11" w:rsidRDefault="00997144" w:rsidP="00570B6C">
            <w:pPr>
              <w:jc w:val="both"/>
            </w:pPr>
            <w:r>
              <w:t>56</w:t>
            </w:r>
          </w:p>
        </w:tc>
        <w:tc>
          <w:tcPr>
            <w:tcW w:w="2152" w:type="dxa"/>
            <w:gridSpan w:val="6"/>
            <w:shd w:val="clear" w:color="auto" w:fill="F7CAAC"/>
          </w:tcPr>
          <w:p w14:paraId="4C180EF4" w14:textId="77777777" w:rsidR="00570B6C" w:rsidRPr="000F0A11" w:rsidRDefault="00570B6C" w:rsidP="00570B6C">
            <w:pPr>
              <w:jc w:val="both"/>
              <w:rPr>
                <w:b/>
              </w:rPr>
            </w:pPr>
            <w:r w:rsidRPr="000F0A11">
              <w:rPr>
                <w:b/>
              </w:rPr>
              <w:t>kreditů</w:t>
            </w:r>
          </w:p>
        </w:tc>
        <w:tc>
          <w:tcPr>
            <w:tcW w:w="1253" w:type="dxa"/>
            <w:gridSpan w:val="6"/>
          </w:tcPr>
          <w:p w14:paraId="52027E88" w14:textId="77777777" w:rsidR="00570B6C" w:rsidRPr="000F0A11" w:rsidRDefault="00997144" w:rsidP="00570B6C">
            <w:pPr>
              <w:jc w:val="both"/>
            </w:pPr>
            <w:r>
              <w:t>4</w:t>
            </w:r>
          </w:p>
        </w:tc>
      </w:tr>
      <w:tr w:rsidR="00570B6C" w:rsidRPr="000F0A11" w14:paraId="3E9AD086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22447B4B" w14:textId="77777777" w:rsidR="00570B6C" w:rsidRPr="000F0A11" w:rsidRDefault="00570B6C" w:rsidP="00570B6C">
            <w:pPr>
              <w:jc w:val="both"/>
              <w:rPr>
                <w:b/>
                <w:sz w:val="22"/>
              </w:rPr>
            </w:pPr>
            <w:r w:rsidRPr="000F0A11">
              <w:rPr>
                <w:b/>
              </w:rPr>
              <w:t>Prerekvizity, korekvizity, ekvivalence</w:t>
            </w:r>
          </w:p>
        </w:tc>
        <w:tc>
          <w:tcPr>
            <w:tcW w:w="6818" w:type="dxa"/>
            <w:gridSpan w:val="22"/>
          </w:tcPr>
          <w:p w14:paraId="383AB0BB" w14:textId="77777777" w:rsidR="00570B6C" w:rsidRPr="000F0A11" w:rsidRDefault="00570B6C" w:rsidP="00570B6C">
            <w:pPr>
              <w:jc w:val="both"/>
            </w:pPr>
          </w:p>
        </w:tc>
      </w:tr>
      <w:tr w:rsidR="00570B6C" w:rsidRPr="000F0A11" w14:paraId="55DC141D" w14:textId="77777777" w:rsidTr="00DD409E">
        <w:trPr>
          <w:gridBefore w:val="1"/>
          <w:gridAfter w:val="1"/>
          <w:wBefore w:w="28" w:type="dxa"/>
          <w:wAfter w:w="209" w:type="dxa"/>
          <w:trHeight w:val="432"/>
        </w:trPr>
        <w:tc>
          <w:tcPr>
            <w:tcW w:w="3077" w:type="dxa"/>
            <w:gridSpan w:val="2"/>
            <w:shd w:val="clear" w:color="auto" w:fill="F7CAAC"/>
          </w:tcPr>
          <w:p w14:paraId="543E6F4F" w14:textId="77777777" w:rsidR="00570B6C" w:rsidRPr="000F0A11" w:rsidRDefault="00570B6C" w:rsidP="00570B6C">
            <w:pPr>
              <w:jc w:val="both"/>
              <w:rPr>
                <w:b/>
              </w:rPr>
            </w:pPr>
            <w:r w:rsidRPr="000F0A11">
              <w:rPr>
                <w:b/>
              </w:rPr>
              <w:t>Způsob ověření studijních výsledků</w:t>
            </w:r>
          </w:p>
        </w:tc>
        <w:tc>
          <w:tcPr>
            <w:tcW w:w="3413" w:type="dxa"/>
            <w:gridSpan w:val="10"/>
          </w:tcPr>
          <w:p w14:paraId="7A41003D" w14:textId="77777777" w:rsidR="00570B6C" w:rsidRPr="000F0A11" w:rsidRDefault="00997144" w:rsidP="00570B6C">
            <w:pPr>
              <w:jc w:val="both"/>
            </w:pPr>
            <w:r>
              <w:t>klasifikovaný zápočet</w:t>
            </w:r>
          </w:p>
        </w:tc>
        <w:tc>
          <w:tcPr>
            <w:tcW w:w="1553" w:type="dxa"/>
            <w:gridSpan w:val="3"/>
            <w:shd w:val="clear" w:color="auto" w:fill="F7CAAC"/>
          </w:tcPr>
          <w:p w14:paraId="2AB31C7F" w14:textId="77777777" w:rsidR="00570B6C" w:rsidRPr="000F0A11" w:rsidRDefault="00570B6C" w:rsidP="00570B6C">
            <w:pPr>
              <w:jc w:val="both"/>
              <w:rPr>
                <w:b/>
              </w:rPr>
            </w:pPr>
            <w:r w:rsidRPr="000F0A11">
              <w:rPr>
                <w:b/>
              </w:rPr>
              <w:t>Forma výuky</w:t>
            </w:r>
          </w:p>
        </w:tc>
        <w:tc>
          <w:tcPr>
            <w:tcW w:w="1852" w:type="dxa"/>
            <w:gridSpan w:val="9"/>
          </w:tcPr>
          <w:p w14:paraId="34590330" w14:textId="77777777" w:rsidR="00570B6C" w:rsidRPr="000F0A11" w:rsidRDefault="00997144" w:rsidP="00570B6C">
            <w:pPr>
              <w:jc w:val="both"/>
            </w:pPr>
            <w:r>
              <w:t>přednášky, laboratorní cvičení</w:t>
            </w:r>
          </w:p>
        </w:tc>
      </w:tr>
      <w:tr w:rsidR="00570B6C" w:rsidRPr="000F0A11" w14:paraId="236F28AB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76FC87E8" w14:textId="77777777" w:rsidR="00570B6C" w:rsidRPr="000F0A11" w:rsidRDefault="00570B6C" w:rsidP="00570B6C">
            <w:pPr>
              <w:jc w:val="both"/>
              <w:rPr>
                <w:b/>
              </w:rPr>
            </w:pPr>
            <w:r w:rsidRPr="000F0A1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8" w:type="dxa"/>
            <w:gridSpan w:val="22"/>
            <w:tcBorders>
              <w:bottom w:val="single" w:sz="4" w:space="0" w:color="auto"/>
            </w:tcBorders>
          </w:tcPr>
          <w:p w14:paraId="50F6B449" w14:textId="77777777" w:rsidR="00570B6C" w:rsidRPr="000F0A11" w:rsidRDefault="00570B6C" w:rsidP="00570B6C">
            <w:pPr>
              <w:jc w:val="both"/>
            </w:pPr>
            <w:r>
              <w:t>Povinná účast na laboratorních</w:t>
            </w:r>
            <w:r w:rsidRPr="00B8707A">
              <w:t xml:space="preserve"> cvičení</w:t>
            </w:r>
            <w:r>
              <w:t>ch</w:t>
            </w:r>
            <w:r w:rsidRPr="00B8707A">
              <w:t>, odevzdání a úspěšné obhájení protokolů.</w:t>
            </w:r>
            <w:r>
              <w:t xml:space="preserve"> Ověření znalostí probíraných tematických okruhů písemnou/ústní formou.</w:t>
            </w:r>
          </w:p>
        </w:tc>
      </w:tr>
      <w:tr w:rsidR="00570B6C" w:rsidRPr="000F0A11" w14:paraId="6EBD340F" w14:textId="77777777" w:rsidTr="00DD409E">
        <w:trPr>
          <w:gridBefore w:val="1"/>
          <w:gridAfter w:val="1"/>
          <w:wBefore w:w="28" w:type="dxa"/>
          <w:wAfter w:w="209" w:type="dxa"/>
          <w:trHeight w:val="197"/>
        </w:trPr>
        <w:tc>
          <w:tcPr>
            <w:tcW w:w="3077" w:type="dxa"/>
            <w:gridSpan w:val="2"/>
            <w:tcBorders>
              <w:top w:val="nil"/>
            </w:tcBorders>
            <w:shd w:val="clear" w:color="auto" w:fill="F7CAAC"/>
          </w:tcPr>
          <w:p w14:paraId="7A77DAEB" w14:textId="77777777" w:rsidR="00570B6C" w:rsidRPr="000F0A11" w:rsidRDefault="00570B6C" w:rsidP="00570B6C">
            <w:pPr>
              <w:jc w:val="both"/>
              <w:rPr>
                <w:b/>
              </w:rPr>
            </w:pPr>
            <w:r w:rsidRPr="000F0A11">
              <w:rPr>
                <w:b/>
              </w:rPr>
              <w:t>Garant předmětu</w:t>
            </w:r>
          </w:p>
        </w:tc>
        <w:tc>
          <w:tcPr>
            <w:tcW w:w="6818" w:type="dxa"/>
            <w:gridSpan w:val="22"/>
            <w:tcBorders>
              <w:top w:val="single" w:sz="4" w:space="0" w:color="auto"/>
            </w:tcBorders>
          </w:tcPr>
          <w:p w14:paraId="63166F6A" w14:textId="77777777" w:rsidR="00570B6C" w:rsidRPr="000F0A11" w:rsidRDefault="00570B6C" w:rsidP="00570B6C">
            <w:pPr>
              <w:jc w:val="both"/>
            </w:pPr>
            <w:r w:rsidRPr="00997144">
              <w:t>prof</w:t>
            </w:r>
            <w:r w:rsidR="00FD07E3">
              <w:t xml:space="preserve">. Ing. Martin Zatloukal, Ph.D. </w:t>
            </w:r>
            <w:r w:rsidRPr="00997144">
              <w:t>DSc.</w:t>
            </w:r>
          </w:p>
        </w:tc>
      </w:tr>
      <w:tr w:rsidR="00570B6C" w:rsidRPr="000F0A11" w14:paraId="564893C5" w14:textId="77777777" w:rsidTr="00DD409E">
        <w:trPr>
          <w:gridBefore w:val="1"/>
          <w:gridAfter w:val="1"/>
          <w:wBefore w:w="28" w:type="dxa"/>
          <w:wAfter w:w="209" w:type="dxa"/>
          <w:trHeight w:val="243"/>
        </w:trPr>
        <w:tc>
          <w:tcPr>
            <w:tcW w:w="3077" w:type="dxa"/>
            <w:gridSpan w:val="2"/>
            <w:tcBorders>
              <w:top w:val="nil"/>
            </w:tcBorders>
            <w:shd w:val="clear" w:color="auto" w:fill="F7CAAC"/>
          </w:tcPr>
          <w:p w14:paraId="6B831BA2" w14:textId="77777777" w:rsidR="00570B6C" w:rsidRPr="000F0A11" w:rsidRDefault="00570B6C" w:rsidP="00570B6C">
            <w:pPr>
              <w:jc w:val="both"/>
              <w:rPr>
                <w:b/>
              </w:rPr>
            </w:pPr>
            <w:r w:rsidRPr="000F0A11">
              <w:rPr>
                <w:b/>
              </w:rPr>
              <w:t>Zapojení garanta do výuky předmětu</w:t>
            </w:r>
          </w:p>
        </w:tc>
        <w:tc>
          <w:tcPr>
            <w:tcW w:w="6818" w:type="dxa"/>
            <w:gridSpan w:val="22"/>
            <w:tcBorders>
              <w:top w:val="nil"/>
            </w:tcBorders>
          </w:tcPr>
          <w:p w14:paraId="1FC7FD2E" w14:textId="77777777" w:rsidR="00570B6C" w:rsidRPr="000F0A11" w:rsidRDefault="006902CD" w:rsidP="00570B6C">
            <w:pPr>
              <w:jc w:val="both"/>
            </w:pPr>
            <w:r>
              <w:t>50% p</w:t>
            </w:r>
          </w:p>
        </w:tc>
      </w:tr>
      <w:tr w:rsidR="00570B6C" w14:paraId="1702F3D4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3959C00A" w14:textId="77777777" w:rsidR="00570B6C" w:rsidRDefault="00570B6C" w:rsidP="00570B6C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8" w:type="dxa"/>
            <w:gridSpan w:val="22"/>
            <w:tcBorders>
              <w:bottom w:val="nil"/>
            </w:tcBorders>
          </w:tcPr>
          <w:p w14:paraId="43290072" w14:textId="77777777" w:rsidR="00570B6C" w:rsidRDefault="00570B6C" w:rsidP="00570B6C">
            <w:pPr>
              <w:jc w:val="both"/>
            </w:pPr>
          </w:p>
        </w:tc>
      </w:tr>
      <w:tr w:rsidR="00570B6C" w14:paraId="1BE8CC3E" w14:textId="77777777" w:rsidTr="00DD409E">
        <w:trPr>
          <w:gridBefore w:val="1"/>
          <w:gridAfter w:val="1"/>
          <w:wBefore w:w="28" w:type="dxa"/>
          <w:wAfter w:w="209" w:type="dxa"/>
          <w:trHeight w:val="299"/>
        </w:trPr>
        <w:tc>
          <w:tcPr>
            <w:tcW w:w="9895" w:type="dxa"/>
            <w:gridSpan w:val="24"/>
            <w:tcBorders>
              <w:top w:val="nil"/>
            </w:tcBorders>
          </w:tcPr>
          <w:p w14:paraId="6750BA65" w14:textId="77777777" w:rsidR="00570B6C" w:rsidRDefault="00570B6C" w:rsidP="00570B6C">
            <w:pPr>
              <w:spacing w:before="60" w:after="60"/>
              <w:jc w:val="both"/>
            </w:pPr>
            <w:r w:rsidRPr="006902CD">
              <w:rPr>
                <w:b/>
              </w:rPr>
              <w:t>prof</w:t>
            </w:r>
            <w:r w:rsidR="00FD07E3">
              <w:rPr>
                <w:b/>
              </w:rPr>
              <w:t xml:space="preserve">. Ing. Martin Zatloukal, Ph.D. </w:t>
            </w:r>
            <w:r w:rsidRPr="006902CD">
              <w:rPr>
                <w:b/>
              </w:rPr>
              <w:t>DSc.</w:t>
            </w:r>
            <w:r w:rsidRPr="009F7CB1">
              <w:t xml:space="preserve"> </w:t>
            </w:r>
            <w:r w:rsidR="006902CD">
              <w:t>(50% p)</w:t>
            </w:r>
          </w:p>
          <w:p w14:paraId="1F0B9F3E" w14:textId="77777777" w:rsidR="00570B6C" w:rsidRDefault="00570B6C" w:rsidP="00570B6C">
            <w:pPr>
              <w:spacing w:before="60" w:after="60"/>
              <w:jc w:val="both"/>
            </w:pPr>
            <w:r w:rsidRPr="006902CD">
              <w:t>doc. Ing. Dagmar Měřínská, Ph.D.</w:t>
            </w:r>
            <w:r w:rsidR="006902CD">
              <w:t xml:space="preserve"> (50% p)</w:t>
            </w:r>
          </w:p>
        </w:tc>
      </w:tr>
      <w:tr w:rsidR="00570B6C" w14:paraId="3A37FF04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4CF01B46" w14:textId="77777777" w:rsidR="00570B6C" w:rsidRDefault="00570B6C" w:rsidP="00570B6C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8" w:type="dxa"/>
            <w:gridSpan w:val="22"/>
            <w:tcBorders>
              <w:bottom w:val="nil"/>
            </w:tcBorders>
          </w:tcPr>
          <w:p w14:paraId="32532179" w14:textId="77777777" w:rsidR="00570B6C" w:rsidRDefault="00570B6C" w:rsidP="00570B6C">
            <w:pPr>
              <w:jc w:val="both"/>
            </w:pPr>
          </w:p>
        </w:tc>
      </w:tr>
      <w:tr w:rsidR="00570B6C" w:rsidRPr="00D96007" w14:paraId="0F6DA942" w14:textId="77777777" w:rsidTr="00DD409E">
        <w:trPr>
          <w:gridBefore w:val="1"/>
          <w:gridAfter w:val="1"/>
          <w:wBefore w:w="28" w:type="dxa"/>
          <w:wAfter w:w="209" w:type="dxa"/>
          <w:trHeight w:val="3317"/>
        </w:trPr>
        <w:tc>
          <w:tcPr>
            <w:tcW w:w="9895" w:type="dxa"/>
            <w:gridSpan w:val="24"/>
            <w:tcBorders>
              <w:top w:val="nil"/>
              <w:bottom w:val="single" w:sz="12" w:space="0" w:color="auto"/>
            </w:tcBorders>
          </w:tcPr>
          <w:p w14:paraId="113F110D" w14:textId="77777777" w:rsidR="00570B6C" w:rsidRDefault="00570B6C" w:rsidP="00570B6C">
            <w:pPr>
              <w:jc w:val="both"/>
            </w:pPr>
            <w:r w:rsidRPr="00B8707A">
              <w:t xml:space="preserve">Cílem předmětu je rozšíření a prohloubení znalostí studentů </w:t>
            </w:r>
            <w:r>
              <w:t xml:space="preserve">v oblasti struktury polymerů a jejich fyzikálních vlastností </w:t>
            </w:r>
            <w:r w:rsidRPr="00B8707A">
              <w:t>a seznám</w:t>
            </w:r>
            <w:r>
              <w:t xml:space="preserve">ení </w:t>
            </w:r>
            <w:r w:rsidRPr="00B8707A">
              <w:t xml:space="preserve">s možnostmi využití výpočetní techniky při řešení složitých tokových problémů při zpracování polymerů. </w:t>
            </w:r>
            <w:r>
              <w:t>Předmět navazuje na znalosti ze strojírenské technologie, nauky o materiálu, fyziky, chemie a matematiky. Obsah předmětu tvoří tyto tematické celky:</w:t>
            </w:r>
          </w:p>
          <w:p w14:paraId="3B7DD5F9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766D65">
              <w:t>Struktura, vlastnosti a m</w:t>
            </w:r>
            <w:r>
              <w:t xml:space="preserve">orfologie polymerních materiálů </w:t>
            </w:r>
            <w:r w:rsidRPr="00766D65">
              <w:t>- popis a hodnocení.</w:t>
            </w:r>
          </w:p>
          <w:p w14:paraId="6586786A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766D65">
              <w:t>Vztah mezi strukturou a zpracovatelskými vlastnostmi polymerních materiálů.</w:t>
            </w:r>
          </w:p>
          <w:p w14:paraId="72C654DE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766D65">
              <w:t>Fázové stavy polymerů.</w:t>
            </w:r>
          </w:p>
          <w:p w14:paraId="3DB2CB19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766D65">
              <w:t>Krystalizace a její kinetika.</w:t>
            </w:r>
          </w:p>
          <w:p w14:paraId="0F266111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766D65">
              <w:t>Termodynamické vlastnosti polymerů.</w:t>
            </w:r>
          </w:p>
          <w:p w14:paraId="4E667AA1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766D65">
              <w:t>Tvarová stabilita - fyzikální a chemické procesy při chlazení a síťování.</w:t>
            </w:r>
          </w:p>
          <w:p w14:paraId="4C7B47D5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>
              <w:t>P</w:t>
            </w:r>
            <w:r w:rsidRPr="00766D65">
              <w:t>lněn</w:t>
            </w:r>
            <w:r>
              <w:t>é</w:t>
            </w:r>
            <w:r w:rsidRPr="00766D65">
              <w:t xml:space="preserve"> polymer</w:t>
            </w:r>
            <w:r>
              <w:t>y</w:t>
            </w:r>
            <w:r w:rsidRPr="00766D65">
              <w:t xml:space="preserve"> a polymerní blend</w:t>
            </w:r>
            <w:r>
              <w:t>y</w:t>
            </w:r>
            <w:r w:rsidRPr="00766D65">
              <w:t>.</w:t>
            </w:r>
          </w:p>
          <w:p w14:paraId="307F8BF3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E31E78">
              <w:t>Reologie, tenzorová analýza smykového a elongačního toku.</w:t>
            </w:r>
          </w:p>
          <w:p w14:paraId="2828AD64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E31E78">
              <w:t xml:space="preserve">Vytlačování, princip, modelování procesu a jeho optimalizace. </w:t>
            </w:r>
          </w:p>
          <w:p w14:paraId="3B908D13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E31E78">
              <w:t xml:space="preserve">Vliv designu šneku na zpracovatelnost polymerů vytlačováním. </w:t>
            </w:r>
          </w:p>
          <w:p w14:paraId="3380F123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E31E78">
              <w:t xml:space="preserve">Negativní jevy při vytlačování, metodika jejich eliminace, praktické příklady. </w:t>
            </w:r>
          </w:p>
          <w:p w14:paraId="74AFA062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E31E78">
              <w:t xml:space="preserve">Plochá a profilová vytlačovací hlava, optimalizace designu s využitím reologie a modelování toku. </w:t>
            </w:r>
          </w:p>
          <w:p w14:paraId="10A8B32F" w14:textId="77777777" w:rsidR="00570B6C" w:rsidRPr="00E31E78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E31E78">
              <w:t xml:space="preserve">Kruhová vytlačovací hlava, optimalizace designu s využitím reologie a modelování toku. </w:t>
            </w:r>
          </w:p>
          <w:p w14:paraId="32EED4FC" w14:textId="77777777" w:rsidR="00570B6C" w:rsidRPr="00D96007" w:rsidRDefault="00570B6C" w:rsidP="00C77552">
            <w:pPr>
              <w:pStyle w:val="Odstavecseseznamem"/>
              <w:numPr>
                <w:ilvl w:val="0"/>
                <w:numId w:val="40"/>
              </w:numPr>
              <w:ind w:left="284" w:hanging="57"/>
              <w:jc w:val="both"/>
            </w:pPr>
            <w:r w:rsidRPr="00E31E78">
              <w:t>K</w:t>
            </w:r>
            <w:r>
              <w:t xml:space="preserve">oextruze, vstřikování, princip, </w:t>
            </w:r>
            <w:r w:rsidRPr="00E31E78">
              <w:t>negativní jevy, modelování procesu a jeho optimalizace.</w:t>
            </w:r>
          </w:p>
        </w:tc>
      </w:tr>
      <w:tr w:rsidR="00570B6C" w14:paraId="4C4C9FF9" w14:textId="77777777" w:rsidTr="00DD409E">
        <w:trPr>
          <w:gridBefore w:val="1"/>
          <w:gridAfter w:val="1"/>
          <w:wBefore w:w="28" w:type="dxa"/>
          <w:wAfter w:w="209" w:type="dxa"/>
          <w:trHeight w:val="265"/>
        </w:trPr>
        <w:tc>
          <w:tcPr>
            <w:tcW w:w="3645" w:type="dxa"/>
            <w:gridSpan w:val="5"/>
            <w:tcBorders>
              <w:top w:val="nil"/>
            </w:tcBorders>
            <w:shd w:val="clear" w:color="auto" w:fill="F7CAAC"/>
          </w:tcPr>
          <w:p w14:paraId="7D02F70E" w14:textId="77777777" w:rsidR="00570B6C" w:rsidRDefault="00570B6C" w:rsidP="00570B6C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50" w:type="dxa"/>
            <w:gridSpan w:val="19"/>
            <w:tcBorders>
              <w:top w:val="nil"/>
              <w:bottom w:val="nil"/>
            </w:tcBorders>
          </w:tcPr>
          <w:p w14:paraId="75CCC91F" w14:textId="77777777" w:rsidR="00570B6C" w:rsidRDefault="00570B6C" w:rsidP="00570B6C">
            <w:pPr>
              <w:jc w:val="both"/>
            </w:pPr>
          </w:p>
        </w:tc>
      </w:tr>
      <w:tr w:rsidR="00570B6C" w:rsidRPr="00686000" w14:paraId="69534A42" w14:textId="77777777" w:rsidTr="00DD409E">
        <w:trPr>
          <w:gridBefore w:val="1"/>
          <w:gridAfter w:val="1"/>
          <w:wBefore w:w="28" w:type="dxa"/>
          <w:wAfter w:w="209" w:type="dxa"/>
          <w:trHeight w:val="1497"/>
        </w:trPr>
        <w:tc>
          <w:tcPr>
            <w:tcW w:w="9895" w:type="dxa"/>
            <w:gridSpan w:val="24"/>
            <w:tcBorders>
              <w:top w:val="nil"/>
            </w:tcBorders>
          </w:tcPr>
          <w:p w14:paraId="32A1FB16" w14:textId="77777777" w:rsidR="00570B6C" w:rsidRPr="00030880" w:rsidRDefault="00570B6C" w:rsidP="00BC15FB">
            <w:pPr>
              <w:jc w:val="both"/>
              <w:rPr>
                <w:u w:val="single"/>
              </w:rPr>
            </w:pPr>
            <w:r w:rsidRPr="00030880">
              <w:rPr>
                <w:u w:val="single"/>
              </w:rPr>
              <w:t>Povinná literatura:</w:t>
            </w:r>
          </w:p>
          <w:p w14:paraId="0B2A367D" w14:textId="77777777" w:rsidR="00570B6C" w:rsidRPr="00030880" w:rsidRDefault="00570B6C" w:rsidP="00BC15FB">
            <w:pPr>
              <w:jc w:val="both"/>
              <w:rPr>
                <w:color w:val="000000"/>
              </w:rPr>
            </w:pPr>
            <w:r w:rsidRPr="00030880">
              <w:rPr>
                <w:color w:val="000000"/>
              </w:rPr>
              <w:t>MEISSNER, B</w:t>
            </w:r>
            <w:r w:rsidR="00030880" w:rsidRPr="00030880">
              <w:rPr>
                <w:color w:val="000000"/>
              </w:rPr>
              <w:t xml:space="preserve">., </w:t>
            </w:r>
            <w:r w:rsidRPr="00030880">
              <w:rPr>
                <w:caps/>
                <w:color w:val="000000"/>
              </w:rPr>
              <w:t>Zilvar</w:t>
            </w:r>
            <w:r w:rsidR="00030880" w:rsidRPr="00030880">
              <w:rPr>
                <w:caps/>
                <w:color w:val="000000"/>
              </w:rPr>
              <w:t>,</w:t>
            </w:r>
            <w:r w:rsidR="00030880" w:rsidRPr="00030880">
              <w:rPr>
                <w:color w:val="000000"/>
              </w:rPr>
              <w:t xml:space="preserve"> V</w:t>
            </w:r>
            <w:r w:rsidRPr="00030880">
              <w:rPr>
                <w:color w:val="000000"/>
              </w:rPr>
              <w:t>. Fyzika polymerů. Struktura a vlastnosti polymerních materiálů</w:t>
            </w:r>
            <w:r w:rsidR="00030880" w:rsidRPr="00030880">
              <w:rPr>
                <w:color w:val="000000"/>
              </w:rPr>
              <w:t>. Praha</w:t>
            </w:r>
            <w:r w:rsidRPr="00030880">
              <w:rPr>
                <w:color w:val="000000"/>
              </w:rPr>
              <w:t>: SNTL, 1987. </w:t>
            </w:r>
          </w:p>
          <w:p w14:paraId="6D79156D" w14:textId="77777777" w:rsidR="00570B6C" w:rsidRPr="00030880" w:rsidRDefault="00570B6C" w:rsidP="00BC15FB">
            <w:pPr>
              <w:jc w:val="both"/>
              <w:rPr>
                <w:color w:val="000000"/>
              </w:rPr>
            </w:pPr>
            <w:r w:rsidRPr="00030880">
              <w:rPr>
                <w:color w:val="000000"/>
              </w:rPr>
              <w:t>VLČEK, J</w:t>
            </w:r>
            <w:r w:rsidR="00030880" w:rsidRPr="00030880">
              <w:rPr>
                <w:color w:val="000000"/>
              </w:rPr>
              <w:t xml:space="preserve">., </w:t>
            </w:r>
            <w:r w:rsidRPr="00030880">
              <w:rPr>
                <w:color w:val="000000"/>
              </w:rPr>
              <w:t>MAŇAS</w:t>
            </w:r>
            <w:r w:rsidR="00030880" w:rsidRPr="00030880">
              <w:rPr>
                <w:color w:val="000000"/>
              </w:rPr>
              <w:t>, M</w:t>
            </w:r>
            <w:r w:rsidRPr="00030880">
              <w:rPr>
                <w:color w:val="000000"/>
              </w:rPr>
              <w:t xml:space="preserve">. </w:t>
            </w:r>
            <w:r w:rsidRPr="00030880">
              <w:rPr>
                <w:iCs/>
                <w:color w:val="000000"/>
              </w:rPr>
              <w:t>Aplikovaná reologie</w:t>
            </w:r>
            <w:r w:rsidRPr="00030880">
              <w:rPr>
                <w:color w:val="000000"/>
              </w:rPr>
              <w:t xml:space="preserve">. Zlín: </w:t>
            </w:r>
            <w:r w:rsidR="00030880">
              <w:rPr>
                <w:color w:val="000000"/>
              </w:rPr>
              <w:t xml:space="preserve">UTB, 2001. </w:t>
            </w:r>
            <w:r w:rsidRPr="00030880">
              <w:rPr>
                <w:color w:val="000000"/>
              </w:rPr>
              <w:t>144 s. ISBN 8073180391.</w:t>
            </w:r>
          </w:p>
          <w:p w14:paraId="5937E364" w14:textId="77777777" w:rsidR="00570B6C" w:rsidRPr="00030880" w:rsidRDefault="00570B6C" w:rsidP="00BC15FB">
            <w:pPr>
              <w:jc w:val="both"/>
              <w:rPr>
                <w:color w:val="000000"/>
              </w:rPr>
            </w:pPr>
            <w:r w:rsidRPr="00030880">
              <w:t xml:space="preserve">WILKINSON, </w:t>
            </w:r>
            <w:proofErr w:type="gramStart"/>
            <w:r w:rsidRPr="00030880">
              <w:t>A</w:t>
            </w:r>
            <w:r w:rsidR="00030880" w:rsidRPr="00030880">
              <w:t>.</w:t>
            </w:r>
            <w:r w:rsidRPr="00030880">
              <w:t>N.</w:t>
            </w:r>
            <w:proofErr w:type="gramEnd"/>
            <w:r w:rsidR="00030880" w:rsidRPr="00030880">
              <w:t xml:space="preserve">, </w:t>
            </w:r>
            <w:r w:rsidRPr="00030880">
              <w:t>RYAN</w:t>
            </w:r>
            <w:r w:rsidR="00030880" w:rsidRPr="00030880">
              <w:t>, A.J</w:t>
            </w:r>
            <w:r w:rsidRPr="00030880">
              <w:t xml:space="preserve">. Polymer </w:t>
            </w:r>
            <w:r w:rsidR="00030880">
              <w:t>P</w:t>
            </w:r>
            <w:r w:rsidRPr="00030880">
              <w:t xml:space="preserve">rocessing and </w:t>
            </w:r>
            <w:r w:rsidR="00030880">
              <w:t>S</w:t>
            </w:r>
            <w:r w:rsidRPr="00030880">
              <w:t xml:space="preserve">tructure </w:t>
            </w:r>
            <w:r w:rsidR="00030880">
              <w:t>D</w:t>
            </w:r>
            <w:r w:rsidRPr="00030880">
              <w:t>evelopment. Dordrecht: Kluwer Academic Publishers, 1998</w:t>
            </w:r>
            <w:r w:rsidR="00030880" w:rsidRPr="00030880">
              <w:t xml:space="preserve">. </w:t>
            </w:r>
            <w:r w:rsidRPr="00030880">
              <w:t>ix, 577 s. ISBN 0-7514-0363-6.</w:t>
            </w:r>
          </w:p>
          <w:p w14:paraId="501B69A4" w14:textId="77777777" w:rsidR="00570B6C" w:rsidRPr="00030880" w:rsidRDefault="00570B6C" w:rsidP="00BC15FB">
            <w:pPr>
              <w:jc w:val="both"/>
            </w:pPr>
          </w:p>
          <w:p w14:paraId="46B08B26" w14:textId="77777777" w:rsidR="00570B6C" w:rsidRPr="00030880" w:rsidRDefault="00570B6C" w:rsidP="00BC15FB">
            <w:pPr>
              <w:jc w:val="both"/>
              <w:rPr>
                <w:u w:val="single"/>
              </w:rPr>
            </w:pPr>
            <w:r w:rsidRPr="00030880">
              <w:rPr>
                <w:u w:val="single"/>
              </w:rPr>
              <w:t>Doporučená literatura:</w:t>
            </w:r>
          </w:p>
          <w:p w14:paraId="7DD71116" w14:textId="77777777" w:rsidR="00570B6C" w:rsidRPr="00030880" w:rsidRDefault="00030880" w:rsidP="00BC15F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SPERLING, </w:t>
            </w:r>
            <w:proofErr w:type="gramStart"/>
            <w:r>
              <w:rPr>
                <w:color w:val="000000"/>
              </w:rPr>
              <w:t>L.</w:t>
            </w:r>
            <w:r w:rsidR="00570B6C" w:rsidRPr="00030880">
              <w:rPr>
                <w:color w:val="000000"/>
              </w:rPr>
              <w:t>H.</w:t>
            </w:r>
            <w:proofErr w:type="gramEnd"/>
            <w:r w:rsidR="00570B6C" w:rsidRPr="00030880">
              <w:rPr>
                <w:color w:val="000000"/>
              </w:rPr>
              <w:t> Introduction to Physical Polymer Science</w:t>
            </w:r>
            <w:r>
              <w:rPr>
                <w:color w:val="000000"/>
              </w:rPr>
              <w:t>. New York</w:t>
            </w:r>
            <w:r w:rsidR="00570B6C" w:rsidRPr="00030880">
              <w:rPr>
                <w:color w:val="000000"/>
              </w:rPr>
              <w:t>: John Wiley &amp; Sons, 1986. ISBN 0471890928.</w:t>
            </w:r>
          </w:p>
          <w:p w14:paraId="3EB7627E" w14:textId="77777777" w:rsidR="00570B6C" w:rsidRPr="00030880" w:rsidRDefault="00570B6C" w:rsidP="00BC15FB">
            <w:pPr>
              <w:jc w:val="both"/>
              <w:rPr>
                <w:u w:val="single"/>
              </w:rPr>
            </w:pPr>
            <w:r w:rsidRPr="00030880">
              <w:rPr>
                <w:color w:val="000000"/>
              </w:rPr>
              <w:t xml:space="preserve">DEALY, </w:t>
            </w:r>
            <w:proofErr w:type="gramStart"/>
            <w:r w:rsidRPr="00030880">
              <w:rPr>
                <w:color w:val="000000"/>
              </w:rPr>
              <w:t>J</w:t>
            </w:r>
            <w:r w:rsidR="00030880">
              <w:rPr>
                <w:color w:val="000000"/>
              </w:rPr>
              <w:t>.</w:t>
            </w:r>
            <w:r w:rsidRPr="00030880">
              <w:rPr>
                <w:color w:val="000000"/>
              </w:rPr>
              <w:t>M.</w:t>
            </w:r>
            <w:proofErr w:type="gramEnd"/>
            <w:r w:rsidR="00030880">
              <w:rPr>
                <w:color w:val="000000"/>
              </w:rPr>
              <w:t xml:space="preserve">, </w:t>
            </w:r>
            <w:r w:rsidRPr="00030880">
              <w:rPr>
                <w:color w:val="000000"/>
              </w:rPr>
              <w:t>WANG</w:t>
            </w:r>
            <w:r w:rsidR="00030880">
              <w:rPr>
                <w:color w:val="000000"/>
              </w:rPr>
              <w:t>, J</w:t>
            </w:r>
            <w:r w:rsidRPr="00030880">
              <w:rPr>
                <w:color w:val="000000"/>
              </w:rPr>
              <w:t xml:space="preserve">. </w:t>
            </w:r>
            <w:r w:rsidRPr="00030880">
              <w:rPr>
                <w:iCs/>
                <w:color w:val="000000"/>
              </w:rPr>
              <w:t xml:space="preserve">Melt </w:t>
            </w:r>
            <w:r w:rsidR="00030880">
              <w:rPr>
                <w:iCs/>
                <w:color w:val="000000"/>
              </w:rPr>
              <w:t>R</w:t>
            </w:r>
            <w:r w:rsidRPr="00030880">
              <w:rPr>
                <w:iCs/>
                <w:color w:val="000000"/>
              </w:rPr>
              <w:t xml:space="preserve">heology and its </w:t>
            </w:r>
            <w:r w:rsidR="00030880">
              <w:rPr>
                <w:iCs/>
                <w:color w:val="000000"/>
              </w:rPr>
              <w:t>A</w:t>
            </w:r>
            <w:r w:rsidRPr="00030880">
              <w:rPr>
                <w:iCs/>
                <w:color w:val="000000"/>
              </w:rPr>
              <w:t xml:space="preserve">pplications in the </w:t>
            </w:r>
            <w:r w:rsidR="00030880">
              <w:rPr>
                <w:iCs/>
                <w:color w:val="000000"/>
              </w:rPr>
              <w:t>P</w:t>
            </w:r>
            <w:r w:rsidRPr="00030880">
              <w:rPr>
                <w:iCs/>
                <w:color w:val="000000"/>
              </w:rPr>
              <w:t xml:space="preserve">lastics </w:t>
            </w:r>
            <w:r w:rsidR="00030880">
              <w:rPr>
                <w:iCs/>
                <w:color w:val="000000"/>
              </w:rPr>
              <w:t>I</w:t>
            </w:r>
            <w:r w:rsidRPr="00030880">
              <w:rPr>
                <w:iCs/>
                <w:color w:val="000000"/>
              </w:rPr>
              <w:t>ndustry</w:t>
            </w:r>
            <w:r w:rsidRPr="00030880">
              <w:rPr>
                <w:color w:val="000000"/>
              </w:rPr>
              <w:t xml:space="preserve">. 2nd </w:t>
            </w:r>
            <w:r w:rsidR="00030880">
              <w:rPr>
                <w:color w:val="000000"/>
              </w:rPr>
              <w:t xml:space="preserve">Ed. Dordrecht: Springer, </w:t>
            </w:r>
            <w:r w:rsidRPr="00030880">
              <w:rPr>
                <w:color w:val="000000"/>
              </w:rPr>
              <w:t>2013</w:t>
            </w:r>
            <w:r w:rsidR="00030880">
              <w:rPr>
                <w:color w:val="000000"/>
              </w:rPr>
              <w:t xml:space="preserve">. </w:t>
            </w:r>
            <w:r w:rsidRPr="00030880">
              <w:rPr>
                <w:color w:val="000000"/>
              </w:rPr>
              <w:t xml:space="preserve">xvi, 282 s. Engineering </w:t>
            </w:r>
            <w:r w:rsidR="00030880">
              <w:rPr>
                <w:color w:val="000000"/>
              </w:rPr>
              <w:t>M</w:t>
            </w:r>
            <w:r w:rsidRPr="00030880">
              <w:rPr>
                <w:color w:val="000000"/>
              </w:rPr>
              <w:t xml:space="preserve">aterials and </w:t>
            </w:r>
            <w:r w:rsidR="00030880">
              <w:rPr>
                <w:color w:val="000000"/>
              </w:rPr>
              <w:t>P</w:t>
            </w:r>
            <w:r w:rsidRPr="00030880">
              <w:rPr>
                <w:color w:val="000000"/>
              </w:rPr>
              <w:t>rocesses. ISBN 978-94-007-6394-4.</w:t>
            </w:r>
          </w:p>
          <w:p w14:paraId="1C4A4C06" w14:textId="77777777" w:rsidR="00570B6C" w:rsidRPr="00686000" w:rsidRDefault="00570B6C" w:rsidP="00BC15FB">
            <w:pPr>
              <w:jc w:val="both"/>
            </w:pPr>
            <w:proofErr w:type="gramStart"/>
            <w:r w:rsidRPr="00030880">
              <w:rPr>
                <w:color w:val="000000"/>
              </w:rPr>
              <w:t>BAIRD, D</w:t>
            </w:r>
            <w:r w:rsidR="00030880">
              <w:rPr>
                <w:color w:val="000000"/>
              </w:rPr>
              <w:t>.</w:t>
            </w:r>
            <w:r w:rsidRPr="00030880">
              <w:rPr>
                <w:color w:val="000000"/>
              </w:rPr>
              <w:t>G.</w:t>
            </w:r>
            <w:r w:rsidR="00030880">
              <w:rPr>
                <w:color w:val="000000"/>
              </w:rPr>
              <w:t xml:space="preserve">, </w:t>
            </w:r>
            <w:r w:rsidRPr="00030880">
              <w:rPr>
                <w:color w:val="000000"/>
              </w:rPr>
              <w:t>COLLIAS</w:t>
            </w:r>
            <w:proofErr w:type="gramEnd"/>
            <w:r w:rsidR="00030880">
              <w:rPr>
                <w:color w:val="000000"/>
              </w:rPr>
              <w:t>, D.I</w:t>
            </w:r>
            <w:r w:rsidRPr="00030880">
              <w:rPr>
                <w:color w:val="000000"/>
              </w:rPr>
              <w:t xml:space="preserve">. Polymer </w:t>
            </w:r>
            <w:r w:rsidR="00030880">
              <w:rPr>
                <w:color w:val="000000"/>
              </w:rPr>
              <w:t>P</w:t>
            </w:r>
            <w:r w:rsidRPr="00030880">
              <w:rPr>
                <w:color w:val="000000"/>
              </w:rPr>
              <w:t xml:space="preserve">rocessing: </w:t>
            </w:r>
            <w:r w:rsidR="00030880">
              <w:rPr>
                <w:color w:val="000000"/>
              </w:rPr>
              <w:t>P</w:t>
            </w:r>
            <w:r w:rsidRPr="00030880">
              <w:rPr>
                <w:color w:val="000000"/>
              </w:rPr>
              <w:t xml:space="preserve">rinciples and </w:t>
            </w:r>
            <w:r w:rsidR="00030880">
              <w:rPr>
                <w:color w:val="000000"/>
              </w:rPr>
              <w:t>D</w:t>
            </w:r>
            <w:r w:rsidRPr="00030880">
              <w:rPr>
                <w:color w:val="000000"/>
              </w:rPr>
              <w:t xml:space="preserve">esign. 2nd </w:t>
            </w:r>
            <w:r w:rsidR="00030880">
              <w:rPr>
                <w:color w:val="000000"/>
              </w:rPr>
              <w:t>E</w:t>
            </w:r>
            <w:r w:rsidRPr="00030880">
              <w:rPr>
                <w:color w:val="000000"/>
              </w:rPr>
              <w:t>d. Hoboken</w:t>
            </w:r>
            <w:r w:rsidR="00030880">
              <w:rPr>
                <w:color w:val="000000"/>
              </w:rPr>
              <w:t xml:space="preserve">: Wiley, </w:t>
            </w:r>
            <w:r w:rsidRPr="00030880">
              <w:rPr>
                <w:color w:val="000000"/>
              </w:rPr>
              <w:t>2014</w:t>
            </w:r>
            <w:r w:rsidR="00030880">
              <w:rPr>
                <w:color w:val="000000"/>
              </w:rPr>
              <w:t xml:space="preserve">. </w:t>
            </w:r>
            <w:r w:rsidRPr="00030880">
              <w:rPr>
                <w:color w:val="000000"/>
              </w:rPr>
              <w:t>xv, 393 s. ISBN 978-0-470-93058-8.</w:t>
            </w:r>
          </w:p>
        </w:tc>
      </w:tr>
      <w:tr w:rsidR="00570B6C" w14:paraId="3CC275B7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9895" w:type="dxa"/>
            <w:gridSpan w:val="2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B54BC24" w14:textId="77777777" w:rsidR="00570B6C" w:rsidRDefault="00570B6C" w:rsidP="00570B6C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570B6C" w14:paraId="081E3035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4787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0B2AAFA5" w14:textId="77777777" w:rsidR="00570B6C" w:rsidRDefault="00570B6C" w:rsidP="00570B6C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</w:tcBorders>
          </w:tcPr>
          <w:p w14:paraId="7FA10F53" w14:textId="77777777" w:rsidR="00570B6C" w:rsidRDefault="00D05EAF" w:rsidP="00570B6C">
            <w:pPr>
              <w:jc w:val="center"/>
            </w:pPr>
            <w:r w:rsidRPr="008E7127">
              <w:t>16</w:t>
            </w:r>
          </w:p>
        </w:tc>
        <w:tc>
          <w:tcPr>
            <w:tcW w:w="4220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60D5E0CE" w14:textId="77777777" w:rsidR="00570B6C" w:rsidRDefault="00570B6C" w:rsidP="00570B6C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570B6C" w14:paraId="7A1E875F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9895" w:type="dxa"/>
            <w:gridSpan w:val="24"/>
            <w:shd w:val="clear" w:color="auto" w:fill="F7CAAC"/>
          </w:tcPr>
          <w:p w14:paraId="092C0DEA" w14:textId="77777777" w:rsidR="00570B6C" w:rsidRDefault="00570B6C" w:rsidP="00570B6C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570B6C" w14:paraId="73803819" w14:textId="77777777" w:rsidTr="00DD409E">
        <w:trPr>
          <w:gridBefore w:val="1"/>
          <w:gridAfter w:val="1"/>
          <w:wBefore w:w="28" w:type="dxa"/>
          <w:wAfter w:w="209" w:type="dxa"/>
          <w:trHeight w:val="930"/>
        </w:trPr>
        <w:tc>
          <w:tcPr>
            <w:tcW w:w="9895" w:type="dxa"/>
            <w:gridSpan w:val="24"/>
          </w:tcPr>
          <w:p w14:paraId="003C3EA7" w14:textId="77777777" w:rsidR="00E841A0" w:rsidRPr="00F07176" w:rsidRDefault="00E841A0" w:rsidP="00E841A0">
            <w:pPr>
              <w:jc w:val="both"/>
            </w:pPr>
            <w:r w:rsidRPr="00A62D55">
              <w:t>Studenti se účastní výuky, kde je jim redukovanou formou prezentována látka výše uvedeného rozsahu</w:t>
            </w:r>
            <w:r>
              <w:t xml:space="preserve">. </w:t>
            </w:r>
            <w:r w:rsidRPr="00F07176">
              <w:t>Studentům budou v průběhu semestru zadány samostatné úkoly</w:t>
            </w:r>
            <w:r>
              <w:t>. Ověření znalostí je písemnou/</w:t>
            </w:r>
            <w:r w:rsidRPr="00F07176">
              <w:t xml:space="preserve">ústní </w:t>
            </w:r>
            <w:r>
              <w:t>formou</w:t>
            </w:r>
            <w:r w:rsidRPr="00F07176">
              <w:t xml:space="preserve">. Konzultace jsou možné v rámci </w:t>
            </w:r>
            <w:r>
              <w:t>výuky</w:t>
            </w:r>
            <w:r w:rsidRPr="00F07176">
              <w:t xml:space="preserve"> nebo </w:t>
            </w:r>
            <w:proofErr w:type="gramStart"/>
            <w:r w:rsidRPr="00F07176">
              <w:t>je</w:t>
            </w:r>
            <w:proofErr w:type="gramEnd"/>
            <w:r w:rsidRPr="00F07176">
              <w:t xml:space="preserve"> mož</w:t>
            </w:r>
            <w:r>
              <w:t xml:space="preserve">né kontaktovat vyučujícího </w:t>
            </w:r>
            <w:proofErr w:type="gramStart"/>
            <w:r>
              <w:t>viz</w:t>
            </w:r>
            <w:proofErr w:type="gramEnd"/>
            <w:r>
              <w:t xml:space="preserve"> </w:t>
            </w:r>
            <w:r w:rsidRPr="00F07176">
              <w:t>níže.</w:t>
            </w:r>
          </w:p>
          <w:p w14:paraId="223C38F4" w14:textId="77777777" w:rsidR="00570B6C" w:rsidRPr="00041A7B" w:rsidRDefault="00570B6C" w:rsidP="00570B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7B61A987" w14:textId="77777777" w:rsidR="00570B6C" w:rsidRDefault="00570B6C" w:rsidP="00E841A0">
            <w:pPr>
              <w:jc w:val="both"/>
            </w:pPr>
            <w:r w:rsidRPr="00293DB5">
              <w:t>Možnosti komunikace s vyučujícím</w:t>
            </w:r>
            <w:r w:rsidR="00293DB5" w:rsidRPr="00293DB5">
              <w:t>i</w:t>
            </w:r>
            <w:r w:rsidRPr="00293DB5">
              <w:t>:</w:t>
            </w:r>
            <w:r>
              <w:t xml:space="preserve"> </w:t>
            </w:r>
            <w:hyperlink r:id="rId15" w:history="1">
              <w:r w:rsidR="00B812BB" w:rsidRPr="00EC575F">
                <w:rPr>
                  <w:rStyle w:val="Hypertextovodkaz"/>
                </w:rPr>
                <w:t>mzatloukal@utb.cz</w:t>
              </w:r>
            </w:hyperlink>
            <w:r>
              <w:t>, 576 03</w:t>
            </w:r>
            <w:r w:rsidR="00E841A0">
              <w:t>1</w:t>
            </w:r>
            <w:r w:rsidR="00293DB5">
              <w:t> </w:t>
            </w:r>
            <w:r w:rsidR="00E841A0">
              <w:t>320</w:t>
            </w:r>
            <w:r w:rsidR="00293DB5">
              <w:t xml:space="preserve">, </w:t>
            </w:r>
            <w:hyperlink r:id="rId16" w:history="1">
              <w:r w:rsidR="00293DB5" w:rsidRPr="00EC575F">
                <w:rPr>
                  <w:rStyle w:val="Hypertextovodkaz"/>
                </w:rPr>
                <w:t>merinska@utb.cz</w:t>
              </w:r>
            </w:hyperlink>
            <w:r w:rsidR="00293DB5">
              <w:t>, 576 031 321.</w:t>
            </w:r>
          </w:p>
          <w:p w14:paraId="6CB193CE" w14:textId="77777777" w:rsidR="00C1544E" w:rsidRDefault="00C1544E" w:rsidP="00E841A0">
            <w:pPr>
              <w:jc w:val="both"/>
            </w:pPr>
          </w:p>
        </w:tc>
      </w:tr>
      <w:tr w:rsidR="00C1544E" w:rsidRPr="00FF0454" w14:paraId="0D90DD03" w14:textId="77777777" w:rsidTr="00DD409E">
        <w:trPr>
          <w:gridBefore w:val="1"/>
          <w:gridAfter w:val="1"/>
          <w:wBefore w:w="28" w:type="dxa"/>
          <w:wAfter w:w="209" w:type="dxa"/>
          <w:trHeight w:val="274"/>
        </w:trPr>
        <w:tc>
          <w:tcPr>
            <w:tcW w:w="989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8F51770" w14:textId="77777777" w:rsidR="00C1544E" w:rsidRPr="00C1544E" w:rsidRDefault="00C1544E" w:rsidP="00C1544E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C1544E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C1544E" w:rsidRPr="002B557D" w14:paraId="12F8AF3D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66" w:type="dxa"/>
            <w:tcBorders>
              <w:top w:val="double" w:sz="4" w:space="0" w:color="auto"/>
            </w:tcBorders>
            <w:shd w:val="clear" w:color="auto" w:fill="F7CAAC"/>
          </w:tcPr>
          <w:p w14:paraId="097B6DD9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29" w:type="dxa"/>
            <w:gridSpan w:val="23"/>
            <w:tcBorders>
              <w:top w:val="double" w:sz="4" w:space="0" w:color="auto"/>
            </w:tcBorders>
          </w:tcPr>
          <w:p w14:paraId="5F31C252" w14:textId="77777777" w:rsidR="00C1544E" w:rsidRPr="007E65BD" w:rsidRDefault="00C1544E" w:rsidP="00C1544E">
            <w:pPr>
              <w:jc w:val="both"/>
              <w:rPr>
                <w:b/>
              </w:rPr>
            </w:pPr>
            <w:bookmarkStart w:id="75" w:name="CAD_apl_I"/>
            <w:bookmarkEnd w:id="75"/>
            <w:r w:rsidRPr="007E65BD">
              <w:rPr>
                <w:b/>
              </w:rPr>
              <w:t>CAD aplikace I</w:t>
            </w:r>
          </w:p>
        </w:tc>
      </w:tr>
      <w:tr w:rsidR="00C1544E" w14:paraId="7B958A37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66" w:type="dxa"/>
            <w:shd w:val="clear" w:color="auto" w:fill="F7CAAC"/>
          </w:tcPr>
          <w:p w14:paraId="69677CC4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4" w:type="dxa"/>
            <w:gridSpan w:val="11"/>
          </w:tcPr>
          <w:p w14:paraId="422A6197" w14:textId="77777777" w:rsidR="00C1544E" w:rsidRPr="007E65BD" w:rsidRDefault="00A2434F" w:rsidP="00C1544E">
            <w:pPr>
              <w:jc w:val="both"/>
            </w:pPr>
            <w:r w:rsidRPr="007E65BD">
              <w:t>povinný (specializace SNZPK)</w:t>
            </w:r>
          </w:p>
        </w:tc>
        <w:tc>
          <w:tcPr>
            <w:tcW w:w="2691" w:type="dxa"/>
            <w:gridSpan w:val="9"/>
            <w:shd w:val="clear" w:color="auto" w:fill="F7CAAC"/>
          </w:tcPr>
          <w:p w14:paraId="6EEEB764" w14:textId="77777777" w:rsidR="00C1544E" w:rsidRDefault="00C1544E" w:rsidP="00C1544E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14" w:type="dxa"/>
            <w:gridSpan w:val="3"/>
          </w:tcPr>
          <w:p w14:paraId="56FE79DA" w14:textId="77777777" w:rsidR="00C1544E" w:rsidRDefault="00A2434F" w:rsidP="00C1544E">
            <w:pPr>
              <w:jc w:val="both"/>
            </w:pPr>
            <w:r>
              <w:t>1</w:t>
            </w:r>
            <w:r w:rsidR="00C1544E">
              <w:t>/ZS</w:t>
            </w:r>
          </w:p>
        </w:tc>
      </w:tr>
      <w:tr w:rsidR="00C1544E" w14:paraId="7FFB04C0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66" w:type="dxa"/>
            <w:shd w:val="clear" w:color="auto" w:fill="F7CAAC"/>
          </w:tcPr>
          <w:p w14:paraId="32E46102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21" w:type="dxa"/>
            <w:gridSpan w:val="6"/>
          </w:tcPr>
          <w:p w14:paraId="7E6A5B78" w14:textId="77777777" w:rsidR="00C1544E" w:rsidRDefault="00A2434F" w:rsidP="00C1544E">
            <w:pPr>
              <w:jc w:val="both"/>
            </w:pPr>
            <w:r>
              <w:t>0p+0s+28l</w:t>
            </w:r>
          </w:p>
        </w:tc>
        <w:tc>
          <w:tcPr>
            <w:tcW w:w="888" w:type="dxa"/>
            <w:gridSpan w:val="2"/>
            <w:shd w:val="clear" w:color="auto" w:fill="F7CAAC"/>
          </w:tcPr>
          <w:p w14:paraId="51441150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14:paraId="3B591AAE" w14:textId="77777777" w:rsidR="00C1544E" w:rsidRDefault="00C1544E" w:rsidP="00C1544E">
            <w:pPr>
              <w:jc w:val="both"/>
            </w:pPr>
            <w:r>
              <w:t>2</w:t>
            </w:r>
            <w:r w:rsidR="00A2434F">
              <w:t>8</w:t>
            </w:r>
          </w:p>
        </w:tc>
        <w:tc>
          <w:tcPr>
            <w:tcW w:w="2152" w:type="dxa"/>
            <w:gridSpan w:val="6"/>
            <w:shd w:val="clear" w:color="auto" w:fill="F7CAAC"/>
          </w:tcPr>
          <w:p w14:paraId="64615F46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3" w:type="dxa"/>
            <w:gridSpan w:val="6"/>
          </w:tcPr>
          <w:p w14:paraId="0690E703" w14:textId="77777777" w:rsidR="00C1544E" w:rsidRDefault="00C1544E" w:rsidP="00C1544E">
            <w:pPr>
              <w:jc w:val="both"/>
            </w:pPr>
            <w:r>
              <w:t>2</w:t>
            </w:r>
          </w:p>
        </w:tc>
      </w:tr>
      <w:tr w:rsidR="00C1544E" w14:paraId="0E5A28A2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66" w:type="dxa"/>
            <w:shd w:val="clear" w:color="auto" w:fill="F7CAAC"/>
          </w:tcPr>
          <w:p w14:paraId="5BF22F76" w14:textId="77777777" w:rsidR="00C1544E" w:rsidRDefault="00C1544E" w:rsidP="00C1544E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29" w:type="dxa"/>
            <w:gridSpan w:val="23"/>
          </w:tcPr>
          <w:p w14:paraId="7513A97D" w14:textId="77777777" w:rsidR="00C1544E" w:rsidRDefault="00C1544E" w:rsidP="00C1544E">
            <w:pPr>
              <w:jc w:val="both"/>
            </w:pPr>
          </w:p>
        </w:tc>
      </w:tr>
      <w:tr w:rsidR="00C1544E" w14:paraId="2E751815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66" w:type="dxa"/>
            <w:shd w:val="clear" w:color="auto" w:fill="F7CAAC"/>
          </w:tcPr>
          <w:p w14:paraId="33D58B05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4" w:type="dxa"/>
            <w:gridSpan w:val="11"/>
          </w:tcPr>
          <w:p w14:paraId="22431330" w14:textId="77777777" w:rsidR="00C1544E" w:rsidRDefault="00C1544E" w:rsidP="00C1544E">
            <w:pPr>
              <w:jc w:val="both"/>
            </w:pPr>
            <w:r>
              <w:t>klasifikovaný zápočet</w:t>
            </w:r>
          </w:p>
        </w:tc>
        <w:tc>
          <w:tcPr>
            <w:tcW w:w="1553" w:type="dxa"/>
            <w:gridSpan w:val="3"/>
            <w:shd w:val="clear" w:color="auto" w:fill="F7CAAC"/>
          </w:tcPr>
          <w:p w14:paraId="0243E026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52" w:type="dxa"/>
            <w:gridSpan w:val="9"/>
          </w:tcPr>
          <w:p w14:paraId="00FABEC4" w14:textId="77777777" w:rsidR="00C1544E" w:rsidRDefault="00C1544E" w:rsidP="00C1544E">
            <w:pPr>
              <w:jc w:val="both"/>
            </w:pPr>
            <w:r>
              <w:t>laboratorní cvičení</w:t>
            </w:r>
          </w:p>
        </w:tc>
      </w:tr>
      <w:tr w:rsidR="00C1544E" w14:paraId="5498F51B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66" w:type="dxa"/>
            <w:shd w:val="clear" w:color="auto" w:fill="F7CAAC"/>
          </w:tcPr>
          <w:p w14:paraId="5D29B4EA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29" w:type="dxa"/>
            <w:gridSpan w:val="23"/>
            <w:tcBorders>
              <w:bottom w:val="single" w:sz="4" w:space="0" w:color="auto"/>
            </w:tcBorders>
          </w:tcPr>
          <w:p w14:paraId="240E5328" w14:textId="77777777" w:rsidR="00C1544E" w:rsidRDefault="00C1544E" w:rsidP="00C1544E">
            <w:pPr>
              <w:jc w:val="both"/>
            </w:pPr>
            <w:r>
              <w:t>Aktivní účast na nejméně 80% cvičení. Úspěšné absolvování všech testů (ani jeden nesmí být klasifikován nedostatečně - možnost opravy).</w:t>
            </w:r>
          </w:p>
        </w:tc>
      </w:tr>
      <w:tr w:rsidR="00C1544E" w14:paraId="302284AE" w14:textId="77777777" w:rsidTr="00DD409E">
        <w:trPr>
          <w:gridBefore w:val="1"/>
          <w:gridAfter w:val="1"/>
          <w:wBefore w:w="28" w:type="dxa"/>
          <w:wAfter w:w="209" w:type="dxa"/>
          <w:trHeight w:val="197"/>
        </w:trPr>
        <w:tc>
          <w:tcPr>
            <w:tcW w:w="3066" w:type="dxa"/>
            <w:tcBorders>
              <w:top w:val="nil"/>
            </w:tcBorders>
            <w:shd w:val="clear" w:color="auto" w:fill="F7CAAC"/>
          </w:tcPr>
          <w:p w14:paraId="0AFFE2E8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29" w:type="dxa"/>
            <w:gridSpan w:val="23"/>
            <w:tcBorders>
              <w:top w:val="single" w:sz="4" w:space="0" w:color="auto"/>
            </w:tcBorders>
          </w:tcPr>
          <w:p w14:paraId="15B08672" w14:textId="77777777" w:rsidR="00C1544E" w:rsidRDefault="00C1544E" w:rsidP="00C1544E">
            <w:pPr>
              <w:jc w:val="both"/>
            </w:pPr>
          </w:p>
        </w:tc>
      </w:tr>
      <w:tr w:rsidR="00C1544E" w14:paraId="4081535D" w14:textId="77777777" w:rsidTr="00DD409E">
        <w:trPr>
          <w:gridBefore w:val="1"/>
          <w:gridAfter w:val="1"/>
          <w:wBefore w:w="28" w:type="dxa"/>
          <w:wAfter w:w="209" w:type="dxa"/>
          <w:trHeight w:val="243"/>
        </w:trPr>
        <w:tc>
          <w:tcPr>
            <w:tcW w:w="3066" w:type="dxa"/>
            <w:tcBorders>
              <w:top w:val="nil"/>
            </w:tcBorders>
            <w:shd w:val="clear" w:color="auto" w:fill="F7CAAC"/>
          </w:tcPr>
          <w:p w14:paraId="3748C2B4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29" w:type="dxa"/>
            <w:gridSpan w:val="23"/>
            <w:tcBorders>
              <w:top w:val="nil"/>
            </w:tcBorders>
          </w:tcPr>
          <w:p w14:paraId="7D6255C5" w14:textId="77777777" w:rsidR="00C1544E" w:rsidRDefault="00C1544E" w:rsidP="00C1544E">
            <w:pPr>
              <w:jc w:val="both"/>
            </w:pPr>
          </w:p>
        </w:tc>
      </w:tr>
      <w:tr w:rsidR="00C1544E" w14:paraId="4B2800EE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66" w:type="dxa"/>
            <w:shd w:val="clear" w:color="auto" w:fill="F7CAAC"/>
          </w:tcPr>
          <w:p w14:paraId="3C67E6BC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29" w:type="dxa"/>
            <w:gridSpan w:val="23"/>
            <w:tcBorders>
              <w:bottom w:val="nil"/>
            </w:tcBorders>
          </w:tcPr>
          <w:p w14:paraId="790B8CDD" w14:textId="77777777" w:rsidR="00C1544E" w:rsidRDefault="00C1544E" w:rsidP="00C1544E">
            <w:pPr>
              <w:jc w:val="both"/>
            </w:pPr>
          </w:p>
        </w:tc>
      </w:tr>
      <w:tr w:rsidR="00C1544E" w14:paraId="3C13F47D" w14:textId="77777777" w:rsidTr="00DD409E">
        <w:trPr>
          <w:gridBefore w:val="1"/>
          <w:gridAfter w:val="1"/>
          <w:wBefore w:w="28" w:type="dxa"/>
          <w:wAfter w:w="209" w:type="dxa"/>
          <w:trHeight w:val="149"/>
        </w:trPr>
        <w:tc>
          <w:tcPr>
            <w:tcW w:w="9895" w:type="dxa"/>
            <w:gridSpan w:val="24"/>
            <w:tcBorders>
              <w:top w:val="nil"/>
            </w:tcBorders>
          </w:tcPr>
          <w:p w14:paraId="58B89409" w14:textId="77777777" w:rsidR="00C1544E" w:rsidRDefault="006902CD" w:rsidP="006902CD">
            <w:pPr>
              <w:spacing w:before="60" w:after="60"/>
              <w:jc w:val="both"/>
            </w:pPr>
            <w:r>
              <w:t>Ing. Ondřej Bílek, Ph.D. (100% l)</w:t>
            </w:r>
          </w:p>
        </w:tc>
      </w:tr>
      <w:tr w:rsidR="00C1544E" w14:paraId="2443F80D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66" w:type="dxa"/>
            <w:shd w:val="clear" w:color="auto" w:fill="F7CAAC"/>
          </w:tcPr>
          <w:p w14:paraId="6497235E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29" w:type="dxa"/>
            <w:gridSpan w:val="23"/>
            <w:tcBorders>
              <w:bottom w:val="nil"/>
            </w:tcBorders>
          </w:tcPr>
          <w:p w14:paraId="1534C3B0" w14:textId="77777777" w:rsidR="00C1544E" w:rsidRDefault="00C1544E" w:rsidP="00C1544E">
            <w:pPr>
              <w:jc w:val="both"/>
            </w:pPr>
          </w:p>
        </w:tc>
      </w:tr>
      <w:tr w:rsidR="00C1544E" w14:paraId="7F01BF49" w14:textId="77777777" w:rsidTr="00DD409E">
        <w:trPr>
          <w:gridBefore w:val="1"/>
          <w:gridAfter w:val="1"/>
          <w:wBefore w:w="28" w:type="dxa"/>
          <w:wAfter w:w="209" w:type="dxa"/>
          <w:trHeight w:val="3938"/>
        </w:trPr>
        <w:tc>
          <w:tcPr>
            <w:tcW w:w="9895" w:type="dxa"/>
            <w:gridSpan w:val="24"/>
            <w:tcBorders>
              <w:top w:val="nil"/>
              <w:bottom w:val="single" w:sz="12" w:space="0" w:color="auto"/>
            </w:tcBorders>
          </w:tcPr>
          <w:p w14:paraId="5E8FDEA4" w14:textId="77777777" w:rsidR="00C1544E" w:rsidRDefault="00C1544E" w:rsidP="00C1544E">
            <w:pPr>
              <w:jc w:val="both"/>
            </w:pPr>
            <w:r>
              <w:t xml:space="preserve">Cílem předmětu je seznámení se s metodologií 3D parametrického modelování v programu UGNX. Student je schopen po absolvování kurzu parametricky modelovat 3D součásti pomocí základních, detailních a podpůrných modelovacích operací v programu UGNX. </w:t>
            </w:r>
            <w:r w:rsidRPr="00AD100D">
              <w:t>Obsah předmětu tvoří tyto tematické celky:</w:t>
            </w:r>
          </w:p>
          <w:p w14:paraId="505D2433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Metodika práce v NX, role, operace myší, menu a navigátory, historie modelu.</w:t>
            </w:r>
          </w:p>
          <w:p w14:paraId="2042A494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 xml:space="preserve">Vytvoření nového souboru, vytvoření skeče, metody přímého skečování, uložení souboru. </w:t>
            </w:r>
          </w:p>
          <w:p w14:paraId="37B07265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Možnosti uchopovacích režimů, booleovské operace, operace EXTRUDE.</w:t>
            </w:r>
          </w:p>
          <w:p w14:paraId="0721621D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Geometrické a rozměrové vazby a jejich editace.</w:t>
            </w:r>
          </w:p>
          <w:p w14:paraId="26BDA8B6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Možnosti operace REVOLVE.</w:t>
            </w:r>
          </w:p>
          <w:p w14:paraId="54FE0E1B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Vytváření děr operací HOLES.</w:t>
            </w:r>
          </w:p>
          <w:p w14:paraId="3170004B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 xml:space="preserve">Vytváření prvku BOSS a jeho polohování. </w:t>
            </w:r>
          </w:p>
          <w:p w14:paraId="30C818F6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Vztažné prvky DATUM PLANES a POINTS.</w:t>
            </w:r>
          </w:p>
          <w:p w14:paraId="0772556F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Procvičení probraných příkazů na konkrétním případu.</w:t>
            </w:r>
          </w:p>
          <w:p w14:paraId="4844426A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Test 1 - Tvorba 3D geometrie.</w:t>
            </w:r>
          </w:p>
          <w:p w14:paraId="7DB4B418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Detailní modelování pomocí EDGE BLEND, CHAMFER, DRAFT a SHELL.</w:t>
            </w:r>
          </w:p>
          <w:p w14:paraId="186E09E3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Parametrické změny prvků, kopírování objektů a prvků.</w:t>
            </w:r>
          </w:p>
          <w:p w14:paraId="507E0508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Procvičení probraných příkazů na konkrétním případu.</w:t>
            </w:r>
          </w:p>
          <w:p w14:paraId="0D93ED42" w14:textId="77777777" w:rsidR="00C1544E" w:rsidRDefault="00C1544E" w:rsidP="00C77552">
            <w:pPr>
              <w:numPr>
                <w:ilvl w:val="0"/>
                <w:numId w:val="28"/>
              </w:numPr>
              <w:ind w:left="284" w:hanging="57"/>
              <w:jc w:val="both"/>
            </w:pPr>
            <w:r>
              <w:t>Test 2 - Tvorba složitého dílu podle výkresu.</w:t>
            </w:r>
          </w:p>
        </w:tc>
      </w:tr>
      <w:tr w:rsidR="00C1544E" w14:paraId="0FB25605" w14:textId="77777777" w:rsidTr="00DD409E">
        <w:trPr>
          <w:gridBefore w:val="1"/>
          <w:gridAfter w:val="1"/>
          <w:wBefore w:w="28" w:type="dxa"/>
          <w:wAfter w:w="209" w:type="dxa"/>
          <w:trHeight w:val="265"/>
        </w:trPr>
        <w:tc>
          <w:tcPr>
            <w:tcW w:w="3616" w:type="dxa"/>
            <w:gridSpan w:val="4"/>
            <w:tcBorders>
              <w:top w:val="nil"/>
            </w:tcBorders>
            <w:shd w:val="clear" w:color="auto" w:fill="F7CAAC"/>
          </w:tcPr>
          <w:p w14:paraId="01144A36" w14:textId="77777777" w:rsidR="00C1544E" w:rsidRDefault="00C1544E" w:rsidP="00C1544E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79" w:type="dxa"/>
            <w:gridSpan w:val="20"/>
            <w:tcBorders>
              <w:top w:val="nil"/>
              <w:bottom w:val="nil"/>
            </w:tcBorders>
          </w:tcPr>
          <w:p w14:paraId="026FA24F" w14:textId="77777777" w:rsidR="00C1544E" w:rsidRDefault="00C1544E" w:rsidP="00C1544E">
            <w:pPr>
              <w:jc w:val="both"/>
            </w:pPr>
          </w:p>
        </w:tc>
      </w:tr>
      <w:tr w:rsidR="00C1544E" w14:paraId="36A9518B" w14:textId="77777777" w:rsidTr="00DD409E">
        <w:trPr>
          <w:gridBefore w:val="1"/>
          <w:gridAfter w:val="1"/>
          <w:wBefore w:w="28" w:type="dxa"/>
          <w:wAfter w:w="209" w:type="dxa"/>
          <w:trHeight w:val="1497"/>
        </w:trPr>
        <w:tc>
          <w:tcPr>
            <w:tcW w:w="9895" w:type="dxa"/>
            <w:gridSpan w:val="24"/>
            <w:tcBorders>
              <w:top w:val="nil"/>
            </w:tcBorders>
          </w:tcPr>
          <w:p w14:paraId="479AA7F6" w14:textId="77777777" w:rsidR="00C1544E" w:rsidRPr="002B557D" w:rsidRDefault="00C1544E" w:rsidP="00C1544E">
            <w:pPr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2B557D">
              <w:rPr>
                <w:u w:val="single"/>
              </w:rPr>
              <w:t xml:space="preserve">: </w:t>
            </w:r>
          </w:p>
          <w:p w14:paraId="132A6505" w14:textId="77777777" w:rsidR="00C1544E" w:rsidRDefault="00C1544E" w:rsidP="00C1544E">
            <w:pPr>
              <w:jc w:val="both"/>
            </w:pPr>
            <w:r w:rsidRPr="0005050F">
              <w:t>Dokumentace Siemens: Nápověda k NX 11. Dostupné online:</w:t>
            </w:r>
          </w:p>
          <w:p w14:paraId="5C72281D" w14:textId="77777777" w:rsidR="00C1544E" w:rsidRPr="0005050F" w:rsidRDefault="006743C1" w:rsidP="00C1544E">
            <w:pPr>
              <w:jc w:val="both"/>
            </w:pPr>
            <w:hyperlink r:id="rId17" w:anchor="uid:index" w:history="1">
              <w:r w:rsidR="00C1544E" w:rsidRPr="0005050F">
                <w:rPr>
                  <w:rStyle w:val="Hypertextovodkaz"/>
                </w:rPr>
                <w:t>https://docs.plm.automation.siemens.com/tdoc/nx/11/nx_help/#uid:index</w:t>
              </w:r>
            </w:hyperlink>
            <w:r w:rsidR="00C1544E">
              <w:t>.</w:t>
            </w:r>
          </w:p>
          <w:p w14:paraId="2279BC53" w14:textId="77777777" w:rsidR="00C1544E" w:rsidRDefault="00C1544E" w:rsidP="00C1544E">
            <w:pPr>
              <w:shd w:val="clear" w:color="auto" w:fill="FFFFFF"/>
              <w:jc w:val="both"/>
              <w:rPr>
                <w:color w:val="000000"/>
              </w:rPr>
            </w:pPr>
            <w:r w:rsidRPr="0005050F">
              <w:rPr>
                <w:color w:val="000000"/>
              </w:rPr>
              <w:t>NX Design Knowledge Base - Siemens PLM Community.</w:t>
            </w:r>
            <w:r>
              <w:rPr>
                <w:color w:val="000000"/>
              </w:rPr>
              <w:t xml:space="preserve"> </w:t>
            </w:r>
            <w:r w:rsidRPr="0005050F">
              <w:rPr>
                <w:color w:val="000000"/>
              </w:rPr>
              <w:t>Dostupné online:</w:t>
            </w:r>
          </w:p>
          <w:p w14:paraId="333A832F" w14:textId="77777777" w:rsidR="00C1544E" w:rsidRPr="0005050F" w:rsidRDefault="006743C1" w:rsidP="00C1544E">
            <w:pPr>
              <w:shd w:val="clear" w:color="auto" w:fill="FFFFFF"/>
              <w:jc w:val="both"/>
              <w:rPr>
                <w:color w:val="000000"/>
              </w:rPr>
            </w:pPr>
            <w:hyperlink r:id="rId18" w:history="1">
              <w:r w:rsidR="00C1544E" w:rsidRPr="009E22CA">
                <w:rPr>
                  <w:rStyle w:val="Hypertextovodkaz"/>
                </w:rPr>
                <w:t>https://community.plm.automation.siemens.com/t5/NX-Design-Knowledge-Base/tkb-/NXDesignKnowledgeBase</w:t>
              </w:r>
            </w:hyperlink>
            <w:r w:rsidR="00C1544E">
              <w:rPr>
                <w:color w:val="000000"/>
              </w:rPr>
              <w:t>.</w:t>
            </w:r>
          </w:p>
          <w:p w14:paraId="66C78367" w14:textId="77777777" w:rsidR="00C1544E" w:rsidRPr="0005050F" w:rsidRDefault="00C1544E" w:rsidP="00C1544E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5050F">
              <w:rPr>
                <w:sz w:val="20"/>
                <w:szCs w:val="20"/>
              </w:rPr>
              <w:t xml:space="preserve">SHIGLEY, </w:t>
            </w:r>
            <w:proofErr w:type="gramStart"/>
            <w:r>
              <w:rPr>
                <w:sz w:val="20"/>
                <w:szCs w:val="20"/>
              </w:rPr>
              <w:t xml:space="preserve">J.E., </w:t>
            </w:r>
            <w:r w:rsidRPr="0005050F">
              <w:rPr>
                <w:sz w:val="20"/>
                <w:szCs w:val="20"/>
              </w:rPr>
              <w:t>MISCHKE</w:t>
            </w:r>
            <w:proofErr w:type="gramEnd"/>
            <w:r w:rsidRPr="0005050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C.R., </w:t>
            </w:r>
            <w:r w:rsidRPr="0005050F">
              <w:rPr>
                <w:sz w:val="20"/>
                <w:szCs w:val="20"/>
              </w:rPr>
              <w:t>BUDYNAS</w:t>
            </w:r>
            <w:r>
              <w:rPr>
                <w:sz w:val="20"/>
                <w:szCs w:val="20"/>
              </w:rPr>
              <w:t xml:space="preserve">, R.G., </w:t>
            </w:r>
            <w:r w:rsidRPr="0005050F">
              <w:rPr>
                <w:sz w:val="20"/>
                <w:szCs w:val="20"/>
              </w:rPr>
              <w:t>HARTL</w:t>
            </w:r>
            <w:r>
              <w:rPr>
                <w:sz w:val="20"/>
                <w:szCs w:val="20"/>
              </w:rPr>
              <w:t>, M</w:t>
            </w:r>
            <w:r w:rsidRPr="0005050F">
              <w:rPr>
                <w:sz w:val="20"/>
                <w:szCs w:val="20"/>
              </w:rPr>
              <w:t>. Konstruování strojních součástí. 1. vyd. V</w:t>
            </w:r>
            <w:r w:rsidRPr="0060429C">
              <w:rPr>
                <w:caps/>
                <w:sz w:val="20"/>
                <w:szCs w:val="20"/>
              </w:rPr>
              <w:t>lk</w:t>
            </w:r>
            <w:r>
              <w:rPr>
                <w:sz w:val="20"/>
                <w:szCs w:val="20"/>
              </w:rPr>
              <w:t>, M. (Ed)</w:t>
            </w:r>
            <w:r w:rsidRPr="0005050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Brno: </w:t>
            </w:r>
            <w:r w:rsidRPr="0005050F">
              <w:rPr>
                <w:sz w:val="20"/>
                <w:szCs w:val="20"/>
              </w:rPr>
              <w:t>VUT</w:t>
            </w:r>
            <w:r>
              <w:rPr>
                <w:sz w:val="20"/>
                <w:szCs w:val="20"/>
              </w:rPr>
              <w:t xml:space="preserve">IUM, 2010. </w:t>
            </w:r>
            <w:r w:rsidRPr="0005050F">
              <w:rPr>
                <w:sz w:val="20"/>
                <w:szCs w:val="20"/>
              </w:rPr>
              <w:t>1159 s. P</w:t>
            </w:r>
            <w:r>
              <w:rPr>
                <w:sz w:val="20"/>
                <w:szCs w:val="20"/>
              </w:rPr>
              <w:t>řeklady vysokoškolských učebnic</w:t>
            </w:r>
            <w:r w:rsidRPr="0005050F">
              <w:rPr>
                <w:sz w:val="20"/>
                <w:szCs w:val="20"/>
              </w:rPr>
              <w:t>. ISBN 978-80-214-2629-0.</w:t>
            </w:r>
          </w:p>
          <w:p w14:paraId="0F0904C0" w14:textId="77777777" w:rsidR="00C1544E" w:rsidRPr="002B557D" w:rsidRDefault="00C1544E" w:rsidP="00C1544E">
            <w:r w:rsidRPr="002B557D">
              <w:t xml:space="preserve"> </w:t>
            </w:r>
          </w:p>
          <w:p w14:paraId="6807F6AA" w14:textId="77777777" w:rsidR="00C1544E" w:rsidRPr="002B557D" w:rsidRDefault="00C1544E" w:rsidP="00C1544E">
            <w:pPr>
              <w:jc w:val="both"/>
              <w:rPr>
                <w:szCs w:val="24"/>
                <w:u w:val="single"/>
              </w:rPr>
            </w:pPr>
            <w:r w:rsidRPr="002B557D">
              <w:rPr>
                <w:szCs w:val="24"/>
                <w:u w:val="single"/>
              </w:rPr>
              <w:t>Doporučená</w:t>
            </w:r>
            <w:r>
              <w:rPr>
                <w:szCs w:val="24"/>
                <w:u w:val="single"/>
              </w:rPr>
              <w:t xml:space="preserve"> literatura</w:t>
            </w:r>
            <w:r w:rsidRPr="002B557D">
              <w:rPr>
                <w:szCs w:val="24"/>
                <w:u w:val="single"/>
              </w:rPr>
              <w:t xml:space="preserve">: </w:t>
            </w:r>
          </w:p>
          <w:p w14:paraId="148ECB73" w14:textId="77777777" w:rsidR="00C1544E" w:rsidRPr="002B557D" w:rsidRDefault="00C1544E" w:rsidP="00C1544E">
            <w:pPr>
              <w:jc w:val="both"/>
              <w:rPr>
                <w:szCs w:val="24"/>
              </w:rPr>
            </w:pPr>
            <w:r w:rsidRPr="002B557D">
              <w:rPr>
                <w:caps/>
              </w:rPr>
              <w:t>Koh, J.</w:t>
            </w:r>
            <w:r w:rsidRPr="002B557D">
              <w:t xml:space="preserve"> </w:t>
            </w:r>
            <w:r w:rsidRPr="002B557D">
              <w:rPr>
                <w:iCs/>
              </w:rPr>
              <w:t xml:space="preserve">Siemens NX 10 </w:t>
            </w:r>
            <w:r>
              <w:rPr>
                <w:iCs/>
              </w:rPr>
              <w:t>D</w:t>
            </w:r>
            <w:r w:rsidRPr="002B557D">
              <w:rPr>
                <w:iCs/>
              </w:rPr>
              <w:t xml:space="preserve">esign </w:t>
            </w:r>
            <w:r>
              <w:rPr>
                <w:iCs/>
              </w:rPr>
              <w:t>F</w:t>
            </w:r>
            <w:r w:rsidRPr="002B557D">
              <w:rPr>
                <w:iCs/>
              </w:rPr>
              <w:t>undamentals</w:t>
            </w:r>
            <w:r w:rsidRPr="002B557D">
              <w:t xml:space="preserve">. Seoul: ONSIA, 2015. ISBN 978-1-516994-04-5. </w:t>
            </w:r>
          </w:p>
          <w:p w14:paraId="451FBFA3" w14:textId="77777777" w:rsidR="00C1544E" w:rsidRPr="0005050F" w:rsidRDefault="00C1544E" w:rsidP="00C1544E">
            <w:pPr>
              <w:jc w:val="both"/>
            </w:pPr>
            <w:r w:rsidRPr="002B557D">
              <w:t>FABIAN, M</w:t>
            </w:r>
            <w:r>
              <w:t xml:space="preserve">., </w:t>
            </w:r>
            <w:r w:rsidRPr="002B557D">
              <w:t>SPIŠÁK</w:t>
            </w:r>
            <w:r>
              <w:t>, E</w:t>
            </w:r>
            <w:r w:rsidRPr="002B557D">
              <w:t xml:space="preserve">. </w:t>
            </w:r>
            <w:r>
              <w:rPr>
                <w:iCs/>
              </w:rPr>
              <w:t>Navrhování a výroba pomocí CA t</w:t>
            </w:r>
            <w:r w:rsidRPr="002B557D">
              <w:rPr>
                <w:iCs/>
              </w:rPr>
              <w:t>echnologií</w:t>
            </w:r>
            <w:r w:rsidRPr="002B557D">
              <w:t>.</w:t>
            </w:r>
            <w:r>
              <w:t xml:space="preserve"> Brno: Vydavatelství CCB, 2009. </w:t>
            </w:r>
            <w:r w:rsidRPr="002B557D">
              <w:t xml:space="preserve">398 s. Edice </w:t>
            </w:r>
            <w:r w:rsidRPr="0005050F">
              <w:t>vědecké a odborné literatury. ISBN 978-80-85825-65-7.</w:t>
            </w:r>
          </w:p>
          <w:p w14:paraId="6E07A747" w14:textId="77777777" w:rsidR="00C1544E" w:rsidRDefault="00C1544E" w:rsidP="00C1544E">
            <w:pPr>
              <w:jc w:val="both"/>
            </w:pPr>
            <w:r w:rsidRPr="0005050F">
              <w:rPr>
                <w:color w:val="000000"/>
                <w:shd w:val="clear" w:color="auto" w:fill="FFFFFF"/>
              </w:rPr>
              <w:t>SVOBODA, P., BRANDEJS, J., DVOŘÁČEK, J. </w:t>
            </w:r>
            <w:r w:rsidRPr="0005050F">
              <w:rPr>
                <w:iCs/>
                <w:color w:val="000000"/>
                <w:shd w:val="clear" w:color="auto" w:fill="FFFFFF"/>
              </w:rPr>
              <w:t>Základy konstruování. </w:t>
            </w:r>
            <w:r w:rsidRPr="0005050F">
              <w:rPr>
                <w:color w:val="000000"/>
                <w:shd w:val="clear" w:color="auto" w:fill="FFFFFF"/>
              </w:rPr>
              <w:t xml:space="preserve">5. </w:t>
            </w:r>
            <w:r>
              <w:rPr>
                <w:color w:val="000000"/>
                <w:shd w:val="clear" w:color="auto" w:fill="FFFFFF"/>
              </w:rPr>
              <w:t xml:space="preserve">vyd. </w:t>
            </w:r>
            <w:r w:rsidRPr="0005050F">
              <w:rPr>
                <w:color w:val="000000"/>
                <w:shd w:val="clear" w:color="auto" w:fill="FFFFFF"/>
              </w:rPr>
              <w:t xml:space="preserve">Brno: </w:t>
            </w:r>
            <w:r>
              <w:rPr>
                <w:color w:val="000000"/>
                <w:shd w:val="clear" w:color="auto" w:fill="FFFFFF"/>
              </w:rPr>
              <w:t xml:space="preserve">CERM, 2013. </w:t>
            </w:r>
            <w:r w:rsidRPr="0005050F">
              <w:rPr>
                <w:color w:val="000000"/>
                <w:shd w:val="clear" w:color="auto" w:fill="FFFFFF"/>
              </w:rPr>
              <w:t>236 s. ISBN 978-80-7204-839-7.</w:t>
            </w:r>
          </w:p>
        </w:tc>
      </w:tr>
      <w:tr w:rsidR="00C1544E" w14:paraId="50B3C63E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9895" w:type="dxa"/>
            <w:gridSpan w:val="2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8AA19FD" w14:textId="77777777" w:rsidR="00C1544E" w:rsidRDefault="00C1544E" w:rsidP="00C1544E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C1544E" w14:paraId="722DB74E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4787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1BC90F5E" w14:textId="77777777" w:rsidR="00C1544E" w:rsidRDefault="00C1544E" w:rsidP="00C1544E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</w:tcBorders>
          </w:tcPr>
          <w:p w14:paraId="0B5F50A2" w14:textId="77777777" w:rsidR="00C1544E" w:rsidRDefault="00C1544E" w:rsidP="00C1544E">
            <w:pPr>
              <w:jc w:val="center"/>
            </w:pPr>
            <w:r w:rsidRPr="008E7127">
              <w:t>8</w:t>
            </w:r>
          </w:p>
        </w:tc>
        <w:tc>
          <w:tcPr>
            <w:tcW w:w="4220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62A51544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1544E" w14:paraId="0839CCEC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9895" w:type="dxa"/>
            <w:gridSpan w:val="24"/>
            <w:shd w:val="clear" w:color="auto" w:fill="F7CAAC"/>
          </w:tcPr>
          <w:p w14:paraId="5EDE10DD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C1544E" w14:paraId="292274A5" w14:textId="77777777" w:rsidTr="00DD409E">
        <w:trPr>
          <w:gridBefore w:val="1"/>
          <w:gridAfter w:val="1"/>
          <w:wBefore w:w="28" w:type="dxa"/>
          <w:wAfter w:w="209" w:type="dxa"/>
          <w:trHeight w:val="1133"/>
        </w:trPr>
        <w:tc>
          <w:tcPr>
            <w:tcW w:w="9895" w:type="dxa"/>
            <w:gridSpan w:val="24"/>
          </w:tcPr>
          <w:p w14:paraId="2C773D06" w14:textId="14533956" w:rsidR="00C1544E" w:rsidRDefault="00C1544E" w:rsidP="00C1544E">
            <w:pPr>
              <w:jc w:val="both"/>
            </w:pPr>
            <w:r>
              <w:t xml:space="preserve">Cvičení jsou realizována formou bloků. Při výuce je využíván CAD software NX od firmy Siemens. </w:t>
            </w:r>
            <w:ins w:id="76" w:author="Simona Mrkvičková" w:date="2018-04-13T13:12:00Z">
              <w:r w:rsidR="008335ED" w:rsidRPr="008335ED">
                <w:t>V rámci přednášek jsou zadávány studentům úlohy k samostatnému vypracování, které musí na závěr semestru obhájit.</w:t>
              </w:r>
              <w:r w:rsidR="008335ED">
                <w:t xml:space="preserve"> </w:t>
              </w:r>
            </w:ins>
            <w:r>
              <w:t xml:space="preserve">Zakončení předmětu je formou klasifikovaného zápočtu a hodnocení vychází ze splnění závěrečného testu. </w:t>
            </w:r>
            <w:r w:rsidRPr="00D1517B">
              <w:t xml:space="preserve">Konzultace jsou možné v rámci </w:t>
            </w:r>
            <w:r>
              <w:t>výuky</w:t>
            </w:r>
            <w:r w:rsidRPr="00D1517B">
              <w:t xml:space="preserve"> nebo je možné kontaktovat vyučujícího </w:t>
            </w:r>
            <w:r>
              <w:t>mailem či telefonicky.</w:t>
            </w:r>
          </w:p>
          <w:p w14:paraId="756CC700" w14:textId="77777777" w:rsidR="00C1544E" w:rsidRDefault="00C1544E" w:rsidP="00C1544E">
            <w:pPr>
              <w:jc w:val="both"/>
            </w:pPr>
          </w:p>
          <w:p w14:paraId="691B3133" w14:textId="3CADBE3A" w:rsidR="006902CD" w:rsidDel="003C69AF" w:rsidRDefault="00C1544E" w:rsidP="003C69AF">
            <w:pPr>
              <w:jc w:val="both"/>
              <w:rPr>
                <w:del w:id="77" w:author="Simona Mrkvičková" w:date="2018-04-13T14:08:00Z"/>
              </w:rPr>
              <w:pPrChange w:id="78" w:author="Simona Mrkvičková" w:date="2018-04-13T14:08:00Z">
                <w:pPr>
                  <w:jc w:val="both"/>
                </w:pPr>
              </w:pPrChange>
            </w:pPr>
            <w:r>
              <w:t xml:space="preserve">Možnosti komunikace s </w:t>
            </w:r>
            <w:r w:rsidRPr="00293DB5">
              <w:t>vyučujícím:</w:t>
            </w:r>
            <w:r w:rsidR="00293DB5">
              <w:t xml:space="preserve"> </w:t>
            </w:r>
            <w:r w:rsidR="006743C1">
              <w:fldChar w:fldCharType="begin"/>
            </w:r>
            <w:r w:rsidR="006743C1">
              <w:instrText xml:space="preserve"> HYPERLINK "mailto:bilek@utb.cz" </w:instrText>
            </w:r>
            <w:r w:rsidR="006743C1">
              <w:fldChar w:fldCharType="separate"/>
            </w:r>
            <w:r w:rsidR="00293DB5" w:rsidRPr="00087A6A">
              <w:rPr>
                <w:rStyle w:val="Hypertextovodkaz"/>
                <w:sz w:val="19"/>
                <w:szCs w:val="19"/>
              </w:rPr>
              <w:t>bilek@utb.cz</w:t>
            </w:r>
            <w:r w:rsidR="006743C1">
              <w:rPr>
                <w:rStyle w:val="Hypertextovodkaz"/>
                <w:sz w:val="19"/>
                <w:szCs w:val="19"/>
              </w:rPr>
              <w:fldChar w:fldCharType="end"/>
            </w:r>
            <w:r w:rsidR="00293DB5">
              <w:rPr>
                <w:rStyle w:val="Hypertextovodkaz"/>
                <w:sz w:val="19"/>
                <w:szCs w:val="19"/>
              </w:rPr>
              <w:t>,</w:t>
            </w:r>
            <w:r w:rsidR="00293DB5">
              <w:rPr>
                <w:rStyle w:val="Hypertextovodkaz"/>
                <w:sz w:val="19"/>
                <w:szCs w:val="19"/>
                <w:u w:val="none"/>
              </w:rPr>
              <w:t xml:space="preserve"> </w:t>
            </w:r>
            <w:r w:rsidR="00293DB5">
              <w:rPr>
                <w:sz w:val="19"/>
                <w:szCs w:val="19"/>
              </w:rPr>
              <w:t>57</w:t>
            </w:r>
            <w:r w:rsidR="00293DB5" w:rsidRPr="00087A6A">
              <w:rPr>
                <w:sz w:val="19"/>
                <w:szCs w:val="19"/>
              </w:rPr>
              <w:t>6</w:t>
            </w:r>
            <w:r w:rsidR="00293DB5">
              <w:rPr>
                <w:sz w:val="19"/>
                <w:szCs w:val="19"/>
              </w:rPr>
              <w:t> </w:t>
            </w:r>
            <w:r w:rsidR="00293DB5" w:rsidRPr="00087A6A">
              <w:rPr>
                <w:sz w:val="19"/>
                <w:szCs w:val="19"/>
              </w:rPr>
              <w:t>035</w:t>
            </w:r>
            <w:r w:rsidR="00293DB5">
              <w:rPr>
                <w:sz w:val="19"/>
                <w:szCs w:val="19"/>
              </w:rPr>
              <w:t> </w:t>
            </w:r>
            <w:r w:rsidR="00293DB5" w:rsidRPr="00087A6A">
              <w:rPr>
                <w:sz w:val="19"/>
                <w:szCs w:val="19"/>
              </w:rPr>
              <w:t>227</w:t>
            </w:r>
            <w:r w:rsidR="00293DB5">
              <w:rPr>
                <w:sz w:val="19"/>
                <w:szCs w:val="19"/>
              </w:rPr>
              <w:t>.</w:t>
            </w:r>
          </w:p>
          <w:p w14:paraId="533B6870" w14:textId="77777777" w:rsidR="00293DB5" w:rsidRDefault="00293DB5" w:rsidP="003C69AF">
            <w:pPr>
              <w:jc w:val="both"/>
            </w:pPr>
          </w:p>
        </w:tc>
      </w:tr>
      <w:tr w:rsidR="00C1544E" w14:paraId="4F5AB31C" w14:textId="77777777" w:rsidTr="00DD409E">
        <w:trPr>
          <w:gridBefore w:val="1"/>
          <w:gridAfter w:val="1"/>
          <w:wBefore w:w="28" w:type="dxa"/>
          <w:wAfter w:w="209" w:type="dxa"/>
          <w:trHeight w:val="274"/>
        </w:trPr>
        <w:tc>
          <w:tcPr>
            <w:tcW w:w="989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29E19D42" w14:textId="77777777" w:rsidR="00C1544E" w:rsidRPr="00C1544E" w:rsidRDefault="00C1544E" w:rsidP="00C1544E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C1544E">
              <w:br w:type="page"/>
            </w:r>
            <w:r>
              <w:br w:type="page"/>
            </w:r>
            <w:r w:rsidRPr="00C1544E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C1544E" w:rsidRPr="002B557D" w14:paraId="1523005C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6596139C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8" w:type="dxa"/>
            <w:gridSpan w:val="22"/>
            <w:tcBorders>
              <w:top w:val="double" w:sz="4" w:space="0" w:color="auto"/>
            </w:tcBorders>
          </w:tcPr>
          <w:p w14:paraId="497B2ABA" w14:textId="77777777" w:rsidR="00C1544E" w:rsidRPr="002B557D" w:rsidRDefault="00C1544E" w:rsidP="00C1544E">
            <w:pPr>
              <w:jc w:val="both"/>
              <w:rPr>
                <w:b/>
              </w:rPr>
            </w:pPr>
            <w:bookmarkStart w:id="79" w:name="CAD_apl_II"/>
            <w:bookmarkEnd w:id="79"/>
            <w:r w:rsidRPr="007E65BD">
              <w:rPr>
                <w:b/>
              </w:rPr>
              <w:t>CAD aplikace II</w:t>
            </w:r>
          </w:p>
        </w:tc>
      </w:tr>
      <w:tr w:rsidR="00C1544E" w14:paraId="42617AED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7AD17447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3" w:type="dxa"/>
            <w:gridSpan w:val="10"/>
          </w:tcPr>
          <w:p w14:paraId="5066C419" w14:textId="77777777" w:rsidR="00C1544E" w:rsidRDefault="00704F07" w:rsidP="00C1544E">
            <w:pPr>
              <w:jc w:val="both"/>
            </w:pPr>
            <w:r>
              <w:t xml:space="preserve">povinný </w:t>
            </w:r>
            <w:r w:rsidRPr="00704F07">
              <w:t>(specializace SNZPK)</w:t>
            </w:r>
          </w:p>
        </w:tc>
        <w:tc>
          <w:tcPr>
            <w:tcW w:w="2691" w:type="dxa"/>
            <w:gridSpan w:val="9"/>
            <w:shd w:val="clear" w:color="auto" w:fill="F7CAAC"/>
          </w:tcPr>
          <w:p w14:paraId="117DDA1D" w14:textId="77777777" w:rsidR="00C1544E" w:rsidRDefault="00C1544E" w:rsidP="00C1544E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14" w:type="dxa"/>
            <w:gridSpan w:val="3"/>
          </w:tcPr>
          <w:p w14:paraId="242534A6" w14:textId="77777777" w:rsidR="00C1544E" w:rsidRDefault="00704F07" w:rsidP="00C1544E">
            <w:pPr>
              <w:jc w:val="both"/>
            </w:pPr>
            <w:r>
              <w:t>1</w:t>
            </w:r>
            <w:r w:rsidR="00C1544E">
              <w:t>/LS</w:t>
            </w:r>
          </w:p>
        </w:tc>
      </w:tr>
      <w:tr w:rsidR="00C1544E" w14:paraId="0ABE817A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30B5BFE6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0" w:type="dxa"/>
            <w:gridSpan w:val="5"/>
          </w:tcPr>
          <w:p w14:paraId="478FA050" w14:textId="77777777" w:rsidR="00C1544E" w:rsidRDefault="00704F07" w:rsidP="00C1544E">
            <w:pPr>
              <w:jc w:val="both"/>
            </w:pPr>
            <w:r>
              <w:t>0p+0s+28l</w:t>
            </w:r>
          </w:p>
        </w:tc>
        <w:tc>
          <w:tcPr>
            <w:tcW w:w="888" w:type="dxa"/>
            <w:gridSpan w:val="2"/>
            <w:shd w:val="clear" w:color="auto" w:fill="F7CAAC"/>
          </w:tcPr>
          <w:p w14:paraId="6C05FB05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14:paraId="3C7BE67A" w14:textId="77777777" w:rsidR="00C1544E" w:rsidRDefault="00C1544E" w:rsidP="00C1544E">
            <w:pPr>
              <w:jc w:val="both"/>
            </w:pPr>
            <w:r>
              <w:t>2</w:t>
            </w:r>
            <w:r w:rsidR="00704F07">
              <w:t>8</w:t>
            </w:r>
          </w:p>
        </w:tc>
        <w:tc>
          <w:tcPr>
            <w:tcW w:w="2152" w:type="dxa"/>
            <w:gridSpan w:val="6"/>
            <w:shd w:val="clear" w:color="auto" w:fill="F7CAAC"/>
          </w:tcPr>
          <w:p w14:paraId="7845B34E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3" w:type="dxa"/>
            <w:gridSpan w:val="6"/>
          </w:tcPr>
          <w:p w14:paraId="24FCA123" w14:textId="77777777" w:rsidR="00C1544E" w:rsidRDefault="00C1544E" w:rsidP="00C1544E">
            <w:pPr>
              <w:jc w:val="both"/>
            </w:pPr>
            <w:r>
              <w:t>2</w:t>
            </w:r>
          </w:p>
        </w:tc>
      </w:tr>
      <w:tr w:rsidR="00C1544E" w14:paraId="68E32108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4979DCEB" w14:textId="77777777" w:rsidR="00C1544E" w:rsidRDefault="00C1544E" w:rsidP="00C1544E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8" w:type="dxa"/>
            <w:gridSpan w:val="22"/>
          </w:tcPr>
          <w:p w14:paraId="631CF4AB" w14:textId="77777777" w:rsidR="00C1544E" w:rsidRDefault="00C1544E" w:rsidP="00C1544E">
            <w:pPr>
              <w:jc w:val="both"/>
            </w:pPr>
          </w:p>
        </w:tc>
      </w:tr>
      <w:tr w:rsidR="00C1544E" w14:paraId="09C0E4B2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6C7712BC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3" w:type="dxa"/>
            <w:gridSpan w:val="10"/>
          </w:tcPr>
          <w:p w14:paraId="2F16A68A" w14:textId="77777777" w:rsidR="00C1544E" w:rsidRDefault="00C1544E" w:rsidP="00C1544E">
            <w:pPr>
              <w:jc w:val="both"/>
            </w:pPr>
            <w:r>
              <w:t>klasifikovaný zápočet</w:t>
            </w:r>
          </w:p>
        </w:tc>
        <w:tc>
          <w:tcPr>
            <w:tcW w:w="1553" w:type="dxa"/>
            <w:gridSpan w:val="3"/>
            <w:shd w:val="clear" w:color="auto" w:fill="F7CAAC"/>
          </w:tcPr>
          <w:p w14:paraId="12FFD9DF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52" w:type="dxa"/>
            <w:gridSpan w:val="9"/>
          </w:tcPr>
          <w:p w14:paraId="7C55FC67" w14:textId="77777777" w:rsidR="00C1544E" w:rsidRDefault="00C1544E" w:rsidP="00C1544E">
            <w:pPr>
              <w:jc w:val="both"/>
            </w:pPr>
            <w:r>
              <w:t>laboratorní cvičení</w:t>
            </w:r>
          </w:p>
        </w:tc>
      </w:tr>
      <w:tr w:rsidR="00C1544E" w14:paraId="20A1E98D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48123C15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8" w:type="dxa"/>
            <w:gridSpan w:val="22"/>
            <w:tcBorders>
              <w:bottom w:val="single" w:sz="4" w:space="0" w:color="auto"/>
            </w:tcBorders>
          </w:tcPr>
          <w:p w14:paraId="7E97CD0A" w14:textId="77777777" w:rsidR="00C1544E" w:rsidRDefault="00C1544E" w:rsidP="00C1544E">
            <w:pPr>
              <w:jc w:val="both"/>
            </w:pPr>
            <w:r>
              <w:t>Aktivní účast na nejméně 80% cvičení. Úspěšné absolvování všech testů (ani jeden nesmí být klasifikován nedostatečně - možnost opravy).</w:t>
            </w:r>
          </w:p>
        </w:tc>
      </w:tr>
      <w:tr w:rsidR="00C1544E" w14:paraId="7196C874" w14:textId="77777777" w:rsidTr="00DD409E">
        <w:trPr>
          <w:gridBefore w:val="1"/>
          <w:gridAfter w:val="1"/>
          <w:wBefore w:w="28" w:type="dxa"/>
          <w:wAfter w:w="209" w:type="dxa"/>
          <w:trHeight w:val="197"/>
        </w:trPr>
        <w:tc>
          <w:tcPr>
            <w:tcW w:w="3077" w:type="dxa"/>
            <w:gridSpan w:val="2"/>
            <w:tcBorders>
              <w:top w:val="nil"/>
            </w:tcBorders>
            <w:shd w:val="clear" w:color="auto" w:fill="F7CAAC"/>
          </w:tcPr>
          <w:p w14:paraId="7E8995DE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8" w:type="dxa"/>
            <w:gridSpan w:val="22"/>
            <w:tcBorders>
              <w:top w:val="single" w:sz="4" w:space="0" w:color="auto"/>
            </w:tcBorders>
          </w:tcPr>
          <w:p w14:paraId="7F476912" w14:textId="77777777" w:rsidR="00C1544E" w:rsidRDefault="00C1544E" w:rsidP="00C1544E">
            <w:pPr>
              <w:jc w:val="both"/>
            </w:pPr>
          </w:p>
        </w:tc>
      </w:tr>
      <w:tr w:rsidR="00C1544E" w14:paraId="6DBF42B5" w14:textId="77777777" w:rsidTr="00DD409E">
        <w:trPr>
          <w:gridBefore w:val="1"/>
          <w:gridAfter w:val="1"/>
          <w:wBefore w:w="28" w:type="dxa"/>
          <w:wAfter w:w="209" w:type="dxa"/>
          <w:trHeight w:val="243"/>
        </w:trPr>
        <w:tc>
          <w:tcPr>
            <w:tcW w:w="3077" w:type="dxa"/>
            <w:gridSpan w:val="2"/>
            <w:tcBorders>
              <w:top w:val="nil"/>
            </w:tcBorders>
            <w:shd w:val="clear" w:color="auto" w:fill="F7CAAC"/>
          </w:tcPr>
          <w:p w14:paraId="40950027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8" w:type="dxa"/>
            <w:gridSpan w:val="22"/>
            <w:tcBorders>
              <w:top w:val="nil"/>
            </w:tcBorders>
          </w:tcPr>
          <w:p w14:paraId="2F33B54E" w14:textId="77777777" w:rsidR="00C1544E" w:rsidRDefault="00C1544E" w:rsidP="00C1544E">
            <w:pPr>
              <w:jc w:val="both"/>
            </w:pPr>
          </w:p>
        </w:tc>
      </w:tr>
      <w:tr w:rsidR="00C1544E" w14:paraId="0B0F5471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5D6EFDA2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8" w:type="dxa"/>
            <w:gridSpan w:val="22"/>
            <w:tcBorders>
              <w:bottom w:val="nil"/>
            </w:tcBorders>
          </w:tcPr>
          <w:p w14:paraId="06050EA4" w14:textId="77777777" w:rsidR="00C1544E" w:rsidRDefault="00C1544E" w:rsidP="00C1544E">
            <w:pPr>
              <w:jc w:val="both"/>
            </w:pPr>
          </w:p>
        </w:tc>
      </w:tr>
      <w:tr w:rsidR="00C1544E" w14:paraId="06686172" w14:textId="77777777" w:rsidTr="00DD409E">
        <w:trPr>
          <w:gridBefore w:val="1"/>
          <w:gridAfter w:val="1"/>
          <w:wBefore w:w="28" w:type="dxa"/>
          <w:wAfter w:w="209" w:type="dxa"/>
          <w:trHeight w:val="201"/>
        </w:trPr>
        <w:tc>
          <w:tcPr>
            <w:tcW w:w="9895" w:type="dxa"/>
            <w:gridSpan w:val="24"/>
            <w:tcBorders>
              <w:top w:val="nil"/>
            </w:tcBorders>
          </w:tcPr>
          <w:p w14:paraId="662722A1" w14:textId="77777777" w:rsidR="00C1544E" w:rsidRDefault="006902CD" w:rsidP="006902CD">
            <w:pPr>
              <w:spacing w:before="60" w:after="60"/>
              <w:jc w:val="both"/>
            </w:pPr>
            <w:r>
              <w:t>Ing. Ondřej Bílek, Ph.D. (100% l)</w:t>
            </w:r>
          </w:p>
        </w:tc>
      </w:tr>
      <w:tr w:rsidR="00C1544E" w14:paraId="2A7F54BA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6D6EF58E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8" w:type="dxa"/>
            <w:gridSpan w:val="22"/>
            <w:tcBorders>
              <w:bottom w:val="nil"/>
            </w:tcBorders>
          </w:tcPr>
          <w:p w14:paraId="54CF29B1" w14:textId="77777777" w:rsidR="00C1544E" w:rsidRDefault="00C1544E" w:rsidP="00C1544E">
            <w:pPr>
              <w:jc w:val="both"/>
            </w:pPr>
          </w:p>
        </w:tc>
      </w:tr>
      <w:tr w:rsidR="00C1544E" w14:paraId="5743E113" w14:textId="77777777" w:rsidTr="00DD409E">
        <w:trPr>
          <w:gridBefore w:val="1"/>
          <w:gridAfter w:val="1"/>
          <w:wBefore w:w="28" w:type="dxa"/>
          <w:wAfter w:w="209" w:type="dxa"/>
          <w:trHeight w:val="3938"/>
        </w:trPr>
        <w:tc>
          <w:tcPr>
            <w:tcW w:w="9895" w:type="dxa"/>
            <w:gridSpan w:val="24"/>
            <w:tcBorders>
              <w:top w:val="nil"/>
              <w:bottom w:val="single" w:sz="12" w:space="0" w:color="auto"/>
            </w:tcBorders>
          </w:tcPr>
          <w:p w14:paraId="71E22CD9" w14:textId="77777777" w:rsidR="00C1544E" w:rsidRDefault="00C1544E" w:rsidP="00C1544E">
            <w:pPr>
              <w:jc w:val="both"/>
            </w:pPr>
            <w:r>
              <w:t xml:space="preserve">Cílem předmětu je seznámení se s pokročilými prvky modelování, tvorbou sestav a výkresové dokumentace v programu UGNX. Předmět navazuje na předmět CAD NX I a předpokládá základní znalost modelování objemových součástí v programu UGNX. Student je schopen po absolvování kurzu parametricky modelovat 3D součásti pomocí pokročilých modelovacích metod, je schopen tvorby sestav a výkresové dokumentace v programu UGNX. </w:t>
            </w:r>
            <w:r w:rsidRPr="00AD100D">
              <w:t>Obsah předmětu tvoří tyto tematické celky:</w:t>
            </w:r>
          </w:p>
          <w:p w14:paraId="0CDF7367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Pokročilé modelování: TRIM BODY, TUBE.</w:t>
            </w:r>
          </w:p>
          <w:p w14:paraId="735ADF8D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Pokročilé modelování: SWEEP ALONG GUIDE, EMBOSS.</w:t>
            </w:r>
          </w:p>
          <w:p w14:paraId="003F19B7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 xml:space="preserve">Synchronní modelování. </w:t>
            </w:r>
          </w:p>
          <w:p w14:paraId="0FCA2DC4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Procvičování probraných operací na příkladech.</w:t>
            </w:r>
          </w:p>
          <w:p w14:paraId="5A4A7917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 xml:space="preserve">Test 1 - vytvoření objemového modelu s využitím všech operací. </w:t>
            </w:r>
          </w:p>
          <w:p w14:paraId="76145B19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Pokročilá tvorba skečí.</w:t>
            </w:r>
          </w:p>
          <w:p w14:paraId="05F7C825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Měřicí nástroje.</w:t>
            </w:r>
          </w:p>
          <w:p w14:paraId="0DC5E2E0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Modelování sestav I.</w:t>
            </w:r>
          </w:p>
          <w:p w14:paraId="7B9D5E06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Modelování sestav II. - včetně procvičování na příkladech.</w:t>
            </w:r>
          </w:p>
          <w:p w14:paraId="5F2D044A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Test 2 - vytvoření sestavy prvků.</w:t>
            </w:r>
          </w:p>
          <w:p w14:paraId="5D0A6B50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Tvorba výkresů součástí.</w:t>
            </w:r>
          </w:p>
          <w:p w14:paraId="73C3D37F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Tvorba výkresů sestav včetně kusovníků.</w:t>
            </w:r>
          </w:p>
          <w:p w14:paraId="3A959D82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>Procvičení probrané kapitoly na konkrétním případu.</w:t>
            </w:r>
          </w:p>
          <w:p w14:paraId="18C84D22" w14:textId="77777777" w:rsidR="00C1544E" w:rsidRDefault="00C1544E" w:rsidP="00C77552">
            <w:pPr>
              <w:numPr>
                <w:ilvl w:val="0"/>
                <w:numId w:val="30"/>
              </w:numPr>
              <w:ind w:left="284" w:hanging="57"/>
              <w:jc w:val="both"/>
            </w:pPr>
            <w:r>
              <w:t xml:space="preserve">Test 3 - vytvoření výkresové dokumentace. </w:t>
            </w:r>
          </w:p>
        </w:tc>
      </w:tr>
      <w:tr w:rsidR="00C1544E" w14:paraId="0263D030" w14:textId="77777777" w:rsidTr="00DD409E">
        <w:trPr>
          <w:gridBefore w:val="1"/>
          <w:gridAfter w:val="1"/>
          <w:wBefore w:w="28" w:type="dxa"/>
          <w:wAfter w:w="209" w:type="dxa"/>
          <w:trHeight w:val="265"/>
        </w:trPr>
        <w:tc>
          <w:tcPr>
            <w:tcW w:w="3645" w:type="dxa"/>
            <w:gridSpan w:val="5"/>
            <w:tcBorders>
              <w:top w:val="nil"/>
            </w:tcBorders>
            <w:shd w:val="clear" w:color="auto" w:fill="F7CAAC"/>
          </w:tcPr>
          <w:p w14:paraId="621E79EE" w14:textId="77777777" w:rsidR="00C1544E" w:rsidRDefault="00C1544E" w:rsidP="00C1544E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50" w:type="dxa"/>
            <w:gridSpan w:val="19"/>
            <w:tcBorders>
              <w:top w:val="nil"/>
              <w:bottom w:val="nil"/>
            </w:tcBorders>
          </w:tcPr>
          <w:p w14:paraId="46388C1B" w14:textId="77777777" w:rsidR="00C1544E" w:rsidRDefault="00C1544E" w:rsidP="00C1544E">
            <w:pPr>
              <w:jc w:val="both"/>
            </w:pPr>
          </w:p>
        </w:tc>
      </w:tr>
      <w:tr w:rsidR="00C1544E" w14:paraId="1B430E40" w14:textId="77777777" w:rsidTr="00DD409E">
        <w:trPr>
          <w:gridBefore w:val="1"/>
          <w:gridAfter w:val="1"/>
          <w:wBefore w:w="28" w:type="dxa"/>
          <w:wAfter w:w="209" w:type="dxa"/>
          <w:trHeight w:val="1497"/>
        </w:trPr>
        <w:tc>
          <w:tcPr>
            <w:tcW w:w="9895" w:type="dxa"/>
            <w:gridSpan w:val="24"/>
            <w:tcBorders>
              <w:top w:val="nil"/>
            </w:tcBorders>
          </w:tcPr>
          <w:p w14:paraId="4A3675E3" w14:textId="77777777" w:rsidR="00C1544E" w:rsidRPr="0060429C" w:rsidRDefault="00C1544E" w:rsidP="00C1544E">
            <w:pPr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>Povinná literatura</w:t>
            </w:r>
            <w:r w:rsidRPr="0060429C">
              <w:rPr>
                <w:sz w:val="19"/>
                <w:szCs w:val="19"/>
                <w:u w:val="single"/>
              </w:rPr>
              <w:t xml:space="preserve">: </w:t>
            </w:r>
          </w:p>
          <w:p w14:paraId="26556501" w14:textId="77777777" w:rsidR="00C1544E" w:rsidRPr="0060429C" w:rsidRDefault="00C1544E" w:rsidP="00C1544E">
            <w:pPr>
              <w:jc w:val="both"/>
              <w:rPr>
                <w:sz w:val="19"/>
                <w:szCs w:val="19"/>
              </w:rPr>
            </w:pPr>
            <w:r w:rsidRPr="0060429C">
              <w:rPr>
                <w:sz w:val="19"/>
                <w:szCs w:val="19"/>
              </w:rPr>
              <w:t>Dokumentace Siemens: Nápověda k NX 11. Dostupné online:</w:t>
            </w:r>
          </w:p>
          <w:p w14:paraId="3510922F" w14:textId="77777777" w:rsidR="00C1544E" w:rsidRPr="0060429C" w:rsidRDefault="006743C1" w:rsidP="00C1544E">
            <w:pPr>
              <w:jc w:val="both"/>
              <w:rPr>
                <w:sz w:val="19"/>
                <w:szCs w:val="19"/>
              </w:rPr>
            </w:pPr>
            <w:hyperlink r:id="rId19" w:anchor="uid:index" w:history="1">
              <w:r w:rsidR="00C1544E" w:rsidRPr="0060429C">
                <w:rPr>
                  <w:rStyle w:val="Hypertextovodkaz"/>
                  <w:sz w:val="19"/>
                  <w:szCs w:val="19"/>
                </w:rPr>
                <w:t>https://docs.plm.automation.siemens.com/tdoc/nx/11/nx_help/#uid:index</w:t>
              </w:r>
            </w:hyperlink>
            <w:r w:rsidR="00C1544E" w:rsidRPr="0060429C">
              <w:rPr>
                <w:sz w:val="19"/>
                <w:szCs w:val="19"/>
              </w:rPr>
              <w:t>.</w:t>
            </w:r>
          </w:p>
          <w:p w14:paraId="57C4DF1A" w14:textId="77777777" w:rsidR="00C1544E" w:rsidRPr="0060429C" w:rsidRDefault="00C1544E" w:rsidP="00C1544E">
            <w:pPr>
              <w:shd w:val="clear" w:color="auto" w:fill="FFFFFF"/>
              <w:jc w:val="both"/>
              <w:rPr>
                <w:color w:val="000000"/>
                <w:sz w:val="19"/>
                <w:szCs w:val="19"/>
              </w:rPr>
            </w:pPr>
            <w:r w:rsidRPr="0060429C">
              <w:rPr>
                <w:color w:val="000000"/>
                <w:sz w:val="19"/>
                <w:szCs w:val="19"/>
              </w:rPr>
              <w:t>NX Design Knowledge Base - Siemens PLM Community. Dostupné online:</w:t>
            </w:r>
          </w:p>
          <w:p w14:paraId="36AFD3F8" w14:textId="77777777" w:rsidR="00C1544E" w:rsidRPr="0060429C" w:rsidRDefault="006743C1" w:rsidP="00C1544E">
            <w:pPr>
              <w:shd w:val="clear" w:color="auto" w:fill="FFFFFF"/>
              <w:jc w:val="both"/>
              <w:rPr>
                <w:color w:val="000000"/>
                <w:sz w:val="19"/>
                <w:szCs w:val="19"/>
              </w:rPr>
            </w:pPr>
            <w:hyperlink r:id="rId20" w:history="1">
              <w:r w:rsidR="00C1544E" w:rsidRPr="0060429C">
                <w:rPr>
                  <w:rStyle w:val="Hypertextovodkaz"/>
                  <w:sz w:val="19"/>
                  <w:szCs w:val="19"/>
                </w:rPr>
                <w:t>https://community.plm.automation.siemens.com/t5/NX-Design-Knowledge-Base/tkb-/NXDesignKnowledgeBase</w:t>
              </w:r>
            </w:hyperlink>
            <w:r w:rsidR="00C1544E" w:rsidRPr="0060429C">
              <w:rPr>
                <w:color w:val="000000"/>
                <w:sz w:val="19"/>
                <w:szCs w:val="19"/>
              </w:rPr>
              <w:t>.</w:t>
            </w:r>
          </w:p>
          <w:p w14:paraId="12639DAC" w14:textId="77777777" w:rsidR="00C1544E" w:rsidRPr="0060429C" w:rsidRDefault="00C1544E" w:rsidP="00C1544E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sz w:val="19"/>
                <w:szCs w:val="19"/>
              </w:rPr>
            </w:pPr>
            <w:r w:rsidRPr="0060429C">
              <w:rPr>
                <w:sz w:val="19"/>
                <w:szCs w:val="19"/>
              </w:rPr>
              <w:t xml:space="preserve">SHIGLEY, </w:t>
            </w:r>
            <w:proofErr w:type="gramStart"/>
            <w:r w:rsidRPr="0060429C">
              <w:rPr>
                <w:sz w:val="19"/>
                <w:szCs w:val="19"/>
              </w:rPr>
              <w:t>J.E., MISCHKE</w:t>
            </w:r>
            <w:proofErr w:type="gramEnd"/>
            <w:r w:rsidRPr="0060429C">
              <w:rPr>
                <w:sz w:val="19"/>
                <w:szCs w:val="19"/>
              </w:rPr>
              <w:t>, C.R., BUDYNAS, R.G., HARTL, M. Konstruování strojních součástí. 1. vyd. V</w:t>
            </w:r>
            <w:r w:rsidRPr="0060429C">
              <w:rPr>
                <w:caps/>
                <w:sz w:val="19"/>
                <w:szCs w:val="19"/>
              </w:rPr>
              <w:t>lk</w:t>
            </w:r>
            <w:r w:rsidRPr="0060429C">
              <w:rPr>
                <w:sz w:val="19"/>
                <w:szCs w:val="19"/>
              </w:rPr>
              <w:t>, M. (Ed). Brno: VUTIUM, 2010. 1159 s. Překlady vysokoškolských učebnic. ISBN 978-80-214-2629-0.</w:t>
            </w:r>
          </w:p>
          <w:p w14:paraId="12A49B64" w14:textId="77777777" w:rsidR="00C1544E" w:rsidRPr="0060429C" w:rsidRDefault="00C1544E" w:rsidP="00C1544E">
            <w:pPr>
              <w:rPr>
                <w:sz w:val="12"/>
                <w:szCs w:val="12"/>
              </w:rPr>
            </w:pPr>
            <w:r w:rsidRPr="0060429C">
              <w:rPr>
                <w:sz w:val="19"/>
                <w:szCs w:val="19"/>
              </w:rPr>
              <w:t xml:space="preserve"> </w:t>
            </w:r>
          </w:p>
          <w:p w14:paraId="4FE9FEE1" w14:textId="77777777" w:rsidR="00C1544E" w:rsidRPr="0060429C" w:rsidRDefault="00C1544E" w:rsidP="00C1544E">
            <w:pPr>
              <w:jc w:val="both"/>
              <w:rPr>
                <w:sz w:val="19"/>
                <w:szCs w:val="19"/>
                <w:u w:val="single"/>
              </w:rPr>
            </w:pPr>
            <w:r w:rsidRPr="0060429C">
              <w:rPr>
                <w:sz w:val="19"/>
                <w:szCs w:val="19"/>
                <w:u w:val="single"/>
              </w:rPr>
              <w:t xml:space="preserve">Doporučená literatura: </w:t>
            </w:r>
          </w:p>
          <w:p w14:paraId="5EE3D660" w14:textId="77777777" w:rsidR="00C1544E" w:rsidRPr="0060429C" w:rsidRDefault="00C1544E" w:rsidP="00C1544E">
            <w:pPr>
              <w:jc w:val="both"/>
              <w:rPr>
                <w:sz w:val="19"/>
                <w:szCs w:val="19"/>
              </w:rPr>
            </w:pPr>
            <w:r w:rsidRPr="0060429C">
              <w:rPr>
                <w:caps/>
                <w:sz w:val="19"/>
                <w:szCs w:val="19"/>
              </w:rPr>
              <w:t>Koh, J.</w:t>
            </w:r>
            <w:r w:rsidRPr="0060429C">
              <w:rPr>
                <w:sz w:val="19"/>
                <w:szCs w:val="19"/>
              </w:rPr>
              <w:t xml:space="preserve"> </w:t>
            </w:r>
            <w:r w:rsidRPr="0060429C">
              <w:rPr>
                <w:iCs/>
                <w:sz w:val="19"/>
                <w:szCs w:val="19"/>
              </w:rPr>
              <w:t>Siemens NX 10 Design Fundamentals</w:t>
            </w:r>
            <w:r w:rsidRPr="0060429C">
              <w:rPr>
                <w:sz w:val="19"/>
                <w:szCs w:val="19"/>
              </w:rPr>
              <w:t xml:space="preserve">. Seoul: ONSIA, 2015. ISBN 978-1-516994-04-5. </w:t>
            </w:r>
          </w:p>
          <w:p w14:paraId="65A41C81" w14:textId="77777777" w:rsidR="00C1544E" w:rsidRPr="0060429C" w:rsidRDefault="00C1544E" w:rsidP="00C1544E">
            <w:pPr>
              <w:jc w:val="both"/>
              <w:rPr>
                <w:sz w:val="19"/>
                <w:szCs w:val="19"/>
              </w:rPr>
            </w:pPr>
            <w:r w:rsidRPr="0060429C">
              <w:rPr>
                <w:sz w:val="19"/>
                <w:szCs w:val="19"/>
              </w:rPr>
              <w:t xml:space="preserve">FABIAN, M., SPIŠÁK, E. </w:t>
            </w:r>
            <w:r w:rsidRPr="0060429C">
              <w:rPr>
                <w:iCs/>
                <w:sz w:val="19"/>
                <w:szCs w:val="19"/>
              </w:rPr>
              <w:t>Navrhování a výroba pomocí CA technologií</w:t>
            </w:r>
            <w:r w:rsidRPr="0060429C">
              <w:rPr>
                <w:sz w:val="19"/>
                <w:szCs w:val="19"/>
              </w:rPr>
              <w:t>. Brno: Vydavatelství CCB, 2009. 398 s. Edice vědecké a odborné literatury. ISBN 978-80-85825-65-7.</w:t>
            </w:r>
          </w:p>
          <w:p w14:paraId="63E675D3" w14:textId="77777777" w:rsidR="00C1544E" w:rsidRDefault="00C1544E" w:rsidP="00C1544E">
            <w:pPr>
              <w:jc w:val="both"/>
            </w:pPr>
            <w:r w:rsidRPr="0060429C">
              <w:rPr>
                <w:color w:val="000000"/>
                <w:sz w:val="19"/>
                <w:szCs w:val="19"/>
                <w:shd w:val="clear" w:color="auto" w:fill="FFFFFF"/>
              </w:rPr>
              <w:t>SVOBODA, P., BRANDEJS, J., DVOŘÁČEK, J. </w:t>
            </w:r>
            <w:r w:rsidRPr="0060429C">
              <w:rPr>
                <w:iCs/>
                <w:color w:val="000000"/>
                <w:sz w:val="19"/>
                <w:szCs w:val="19"/>
                <w:shd w:val="clear" w:color="auto" w:fill="FFFFFF"/>
              </w:rPr>
              <w:t>Základy konstruování. </w:t>
            </w:r>
            <w:r w:rsidRPr="0060429C">
              <w:rPr>
                <w:color w:val="000000"/>
                <w:sz w:val="19"/>
                <w:szCs w:val="19"/>
                <w:shd w:val="clear" w:color="auto" w:fill="FFFFFF"/>
              </w:rPr>
              <w:t>5. vyd. Brno: CERM, 2013. 236 s. ISBN 978-80-7204-839-7.</w:t>
            </w:r>
          </w:p>
        </w:tc>
      </w:tr>
      <w:tr w:rsidR="00C1544E" w14:paraId="1CCF0A85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9895" w:type="dxa"/>
            <w:gridSpan w:val="2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686649E" w14:textId="77777777" w:rsidR="00C1544E" w:rsidRDefault="00C1544E" w:rsidP="00C1544E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C1544E" w14:paraId="7A9650BD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4787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4DD35360" w14:textId="77777777" w:rsidR="00C1544E" w:rsidRDefault="00C1544E" w:rsidP="00C1544E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</w:tcBorders>
          </w:tcPr>
          <w:p w14:paraId="3F327985" w14:textId="77777777" w:rsidR="00C1544E" w:rsidRDefault="00C1544E" w:rsidP="00C1544E">
            <w:pPr>
              <w:jc w:val="center"/>
            </w:pPr>
            <w:r w:rsidRPr="008E7127">
              <w:t>8</w:t>
            </w:r>
          </w:p>
        </w:tc>
        <w:tc>
          <w:tcPr>
            <w:tcW w:w="4220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0E6CAF86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1544E" w14:paraId="01CB288F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9895" w:type="dxa"/>
            <w:gridSpan w:val="24"/>
            <w:shd w:val="clear" w:color="auto" w:fill="F7CAAC"/>
          </w:tcPr>
          <w:p w14:paraId="73A4512D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C1544E" w14:paraId="4375B98D" w14:textId="77777777" w:rsidTr="00DD409E">
        <w:trPr>
          <w:gridBefore w:val="1"/>
          <w:gridAfter w:val="1"/>
          <w:wBefore w:w="28" w:type="dxa"/>
          <w:wAfter w:w="209" w:type="dxa"/>
          <w:trHeight w:val="141"/>
        </w:trPr>
        <w:tc>
          <w:tcPr>
            <w:tcW w:w="9895" w:type="dxa"/>
            <w:gridSpan w:val="24"/>
          </w:tcPr>
          <w:p w14:paraId="69DF9724" w14:textId="22B1927E" w:rsidR="00C1544E" w:rsidRDefault="00C1544E" w:rsidP="00C1544E">
            <w:pPr>
              <w:jc w:val="both"/>
            </w:pPr>
            <w:r>
              <w:t>Cvičení jsou realizována formou bloků. Při výuce je využíván CAD software NX od firmy Siemens.</w:t>
            </w:r>
            <w:ins w:id="80" w:author="Simona Mrkvičková" w:date="2018-04-13T14:08:00Z">
              <w:r w:rsidR="003C69AF">
                <w:t xml:space="preserve"> </w:t>
              </w:r>
              <w:r w:rsidR="003C69AF" w:rsidRPr="003C69AF">
                <w:t xml:space="preserve">V rámci </w:t>
              </w:r>
            </w:ins>
            <w:ins w:id="81" w:author="Simona Mrkvičková" w:date="2018-04-13T14:09:00Z">
              <w:r w:rsidR="003C69AF">
                <w:t>cvičení</w:t>
              </w:r>
            </w:ins>
            <w:ins w:id="82" w:author="Simona Mrkvičková" w:date="2018-04-13T14:08:00Z">
              <w:r w:rsidR="003C69AF" w:rsidRPr="003C69AF">
                <w:t xml:space="preserve"> jsou zadávány studentům úlohy k samostatnému vypracování, které musí na závěr semestru obhájit.</w:t>
              </w:r>
            </w:ins>
            <w:r>
              <w:t xml:space="preserve"> Zakončení předmětu je formou klasifikovaného zápočtu a hodnocení vychází ze splnění závěrečného testu. </w:t>
            </w:r>
            <w:r w:rsidRPr="00D1517B">
              <w:t xml:space="preserve">Konzultace jsou možné v rámci </w:t>
            </w:r>
            <w:r>
              <w:t>výuky</w:t>
            </w:r>
            <w:r w:rsidRPr="00D1517B">
              <w:t xml:space="preserve"> nebo je možné kontaktovat vyučujícího </w:t>
            </w:r>
            <w:r>
              <w:t>mailem či telefonicky.</w:t>
            </w:r>
          </w:p>
          <w:p w14:paraId="41B62BD4" w14:textId="77777777" w:rsidR="00C1544E" w:rsidRPr="0060429C" w:rsidRDefault="00C1544E" w:rsidP="00C1544E">
            <w:pPr>
              <w:jc w:val="both"/>
              <w:rPr>
                <w:sz w:val="12"/>
                <w:szCs w:val="12"/>
              </w:rPr>
            </w:pPr>
          </w:p>
          <w:p w14:paraId="04BC3624" w14:textId="77777777" w:rsidR="00C1544E" w:rsidRDefault="00C1544E" w:rsidP="00293DB5">
            <w:pPr>
              <w:jc w:val="both"/>
            </w:pPr>
            <w:r>
              <w:t xml:space="preserve">Možnosti komunikace </w:t>
            </w:r>
            <w:r w:rsidRPr="00293DB5">
              <w:t>s vyučujícím:</w:t>
            </w:r>
            <w:r>
              <w:t xml:space="preserve"> </w:t>
            </w:r>
            <w:hyperlink r:id="rId21" w:history="1">
              <w:r w:rsidR="00293DB5" w:rsidRPr="00087A6A">
                <w:rPr>
                  <w:rStyle w:val="Hypertextovodkaz"/>
                  <w:sz w:val="19"/>
                  <w:szCs w:val="19"/>
                </w:rPr>
                <w:t>bilek@utb.cz</w:t>
              </w:r>
            </w:hyperlink>
            <w:r w:rsidR="00293DB5">
              <w:rPr>
                <w:rStyle w:val="Hypertextovodkaz"/>
                <w:sz w:val="19"/>
                <w:szCs w:val="19"/>
              </w:rPr>
              <w:t>,</w:t>
            </w:r>
            <w:r w:rsidR="00293DB5">
              <w:rPr>
                <w:rStyle w:val="Hypertextovodkaz"/>
                <w:sz w:val="19"/>
                <w:szCs w:val="19"/>
                <w:u w:val="none"/>
              </w:rPr>
              <w:t xml:space="preserve"> </w:t>
            </w:r>
            <w:r w:rsidR="00293DB5">
              <w:rPr>
                <w:sz w:val="19"/>
                <w:szCs w:val="19"/>
              </w:rPr>
              <w:t>57</w:t>
            </w:r>
            <w:r w:rsidR="00293DB5" w:rsidRPr="00087A6A">
              <w:rPr>
                <w:sz w:val="19"/>
                <w:szCs w:val="19"/>
              </w:rPr>
              <w:t>6</w:t>
            </w:r>
            <w:r w:rsidR="00293DB5">
              <w:rPr>
                <w:sz w:val="19"/>
                <w:szCs w:val="19"/>
              </w:rPr>
              <w:t> </w:t>
            </w:r>
            <w:r w:rsidR="00293DB5" w:rsidRPr="00087A6A">
              <w:rPr>
                <w:sz w:val="19"/>
                <w:szCs w:val="19"/>
              </w:rPr>
              <w:t>035</w:t>
            </w:r>
            <w:r w:rsidR="00293DB5">
              <w:rPr>
                <w:sz w:val="19"/>
                <w:szCs w:val="19"/>
              </w:rPr>
              <w:t> </w:t>
            </w:r>
            <w:r w:rsidR="00293DB5" w:rsidRPr="00087A6A">
              <w:rPr>
                <w:sz w:val="19"/>
                <w:szCs w:val="19"/>
              </w:rPr>
              <w:t>227</w:t>
            </w:r>
            <w:r w:rsidR="00293DB5">
              <w:rPr>
                <w:sz w:val="19"/>
                <w:szCs w:val="19"/>
              </w:rPr>
              <w:t>.</w:t>
            </w:r>
          </w:p>
        </w:tc>
      </w:tr>
      <w:tr w:rsidR="00C1544E" w:rsidRPr="000F5A9C" w14:paraId="69FA43FE" w14:textId="77777777" w:rsidTr="00DD409E">
        <w:trPr>
          <w:gridBefore w:val="1"/>
          <w:gridAfter w:val="1"/>
          <w:wBefore w:w="28" w:type="dxa"/>
          <w:wAfter w:w="209" w:type="dxa"/>
          <w:trHeight w:val="274"/>
        </w:trPr>
        <w:tc>
          <w:tcPr>
            <w:tcW w:w="989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65C3216" w14:textId="77777777" w:rsidR="00C1544E" w:rsidRPr="00C1544E" w:rsidRDefault="00C1544E" w:rsidP="00C1544E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C1544E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C1544E" w:rsidRPr="000F5A9C" w14:paraId="35E4B2B9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410F447C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8" w:type="dxa"/>
            <w:gridSpan w:val="22"/>
            <w:tcBorders>
              <w:top w:val="double" w:sz="4" w:space="0" w:color="auto"/>
            </w:tcBorders>
          </w:tcPr>
          <w:p w14:paraId="01C32164" w14:textId="77777777" w:rsidR="00C1544E" w:rsidRPr="000F5A9C" w:rsidRDefault="00C1544E" w:rsidP="00C1544E">
            <w:pPr>
              <w:jc w:val="both"/>
              <w:rPr>
                <w:b/>
              </w:rPr>
            </w:pPr>
            <w:bookmarkStart w:id="83" w:name="CAM"/>
            <w:bookmarkEnd w:id="83"/>
            <w:r w:rsidRPr="00416FFF">
              <w:rPr>
                <w:b/>
              </w:rPr>
              <w:t>CAM</w:t>
            </w:r>
          </w:p>
        </w:tc>
      </w:tr>
      <w:tr w:rsidR="00C1544E" w14:paraId="3F13CB51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21A9424C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3" w:type="dxa"/>
            <w:gridSpan w:val="10"/>
          </w:tcPr>
          <w:p w14:paraId="756114FA" w14:textId="77777777" w:rsidR="00C1544E" w:rsidRDefault="00791C7F" w:rsidP="00C1544E">
            <w:pPr>
              <w:jc w:val="both"/>
            </w:pPr>
            <w:r>
              <w:t xml:space="preserve">povinný </w:t>
            </w:r>
            <w:r w:rsidRPr="00791C7F">
              <w:t>(specializace SNZPK)</w:t>
            </w:r>
          </w:p>
        </w:tc>
        <w:tc>
          <w:tcPr>
            <w:tcW w:w="2691" w:type="dxa"/>
            <w:gridSpan w:val="9"/>
            <w:shd w:val="clear" w:color="auto" w:fill="F7CAAC"/>
          </w:tcPr>
          <w:p w14:paraId="286EC3F1" w14:textId="77777777" w:rsidR="00C1544E" w:rsidRDefault="00C1544E" w:rsidP="00C1544E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14" w:type="dxa"/>
            <w:gridSpan w:val="3"/>
          </w:tcPr>
          <w:p w14:paraId="3C5FB79D" w14:textId="77777777" w:rsidR="00C1544E" w:rsidRDefault="00791C7F" w:rsidP="00C1544E">
            <w:pPr>
              <w:jc w:val="both"/>
            </w:pPr>
            <w:r>
              <w:t>2/</w:t>
            </w:r>
            <w:r w:rsidR="00C1544E">
              <w:t>ZS</w:t>
            </w:r>
          </w:p>
        </w:tc>
      </w:tr>
      <w:tr w:rsidR="00C1544E" w14:paraId="076FE28F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756BAEA0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0" w:type="dxa"/>
            <w:gridSpan w:val="5"/>
          </w:tcPr>
          <w:p w14:paraId="3F1725EA" w14:textId="77777777" w:rsidR="00C1544E" w:rsidRDefault="00704F07" w:rsidP="00C1544E">
            <w:pPr>
              <w:jc w:val="both"/>
            </w:pPr>
            <w:r>
              <w:t>28p+0s+28l</w:t>
            </w:r>
          </w:p>
        </w:tc>
        <w:tc>
          <w:tcPr>
            <w:tcW w:w="888" w:type="dxa"/>
            <w:gridSpan w:val="2"/>
            <w:shd w:val="clear" w:color="auto" w:fill="F7CAAC"/>
          </w:tcPr>
          <w:p w14:paraId="76164A29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5" w:type="dxa"/>
            <w:gridSpan w:val="3"/>
          </w:tcPr>
          <w:p w14:paraId="50280406" w14:textId="77777777" w:rsidR="00C1544E" w:rsidRDefault="00C1544E" w:rsidP="00C1544E">
            <w:pPr>
              <w:jc w:val="both"/>
            </w:pPr>
            <w:r>
              <w:t>56</w:t>
            </w:r>
          </w:p>
        </w:tc>
        <w:tc>
          <w:tcPr>
            <w:tcW w:w="2152" w:type="dxa"/>
            <w:gridSpan w:val="6"/>
            <w:shd w:val="clear" w:color="auto" w:fill="F7CAAC"/>
          </w:tcPr>
          <w:p w14:paraId="2A2F4135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3" w:type="dxa"/>
            <w:gridSpan w:val="6"/>
          </w:tcPr>
          <w:p w14:paraId="71E55EB9" w14:textId="77777777" w:rsidR="00C1544E" w:rsidRDefault="00C1544E" w:rsidP="00C1544E">
            <w:pPr>
              <w:jc w:val="both"/>
            </w:pPr>
            <w:r>
              <w:t>4</w:t>
            </w:r>
          </w:p>
        </w:tc>
      </w:tr>
      <w:tr w:rsidR="00C1544E" w14:paraId="6A3D330E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6A534B75" w14:textId="77777777" w:rsidR="00C1544E" w:rsidRDefault="00C1544E" w:rsidP="00C1544E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8" w:type="dxa"/>
            <w:gridSpan w:val="22"/>
          </w:tcPr>
          <w:p w14:paraId="1882BA99" w14:textId="77777777" w:rsidR="00C1544E" w:rsidRDefault="00C1544E" w:rsidP="00C1544E">
            <w:pPr>
              <w:jc w:val="both"/>
            </w:pPr>
          </w:p>
        </w:tc>
      </w:tr>
      <w:tr w:rsidR="00C1544E" w14:paraId="2CB53DE5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48DC981F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3" w:type="dxa"/>
            <w:gridSpan w:val="10"/>
          </w:tcPr>
          <w:p w14:paraId="51C4B6A7" w14:textId="77777777" w:rsidR="00C1544E" w:rsidRDefault="00C1544E" w:rsidP="00C1544E">
            <w:pPr>
              <w:jc w:val="both"/>
            </w:pPr>
            <w:r>
              <w:t>zápočet, zkouška</w:t>
            </w:r>
          </w:p>
        </w:tc>
        <w:tc>
          <w:tcPr>
            <w:tcW w:w="1553" w:type="dxa"/>
            <w:gridSpan w:val="3"/>
            <w:shd w:val="clear" w:color="auto" w:fill="F7CAAC"/>
          </w:tcPr>
          <w:p w14:paraId="029FF2E6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52" w:type="dxa"/>
            <w:gridSpan w:val="9"/>
          </w:tcPr>
          <w:p w14:paraId="4D3606F2" w14:textId="77777777" w:rsidR="00C1544E" w:rsidRDefault="00C1544E" w:rsidP="00C1544E">
            <w:pPr>
              <w:jc w:val="both"/>
            </w:pPr>
            <w:r>
              <w:t>přednášky, laboratorní cvičení</w:t>
            </w:r>
          </w:p>
        </w:tc>
      </w:tr>
      <w:tr w:rsidR="00C1544E" w14:paraId="3144854B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40144BB7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8" w:type="dxa"/>
            <w:gridSpan w:val="22"/>
            <w:tcBorders>
              <w:bottom w:val="single" w:sz="4" w:space="0" w:color="auto"/>
            </w:tcBorders>
          </w:tcPr>
          <w:p w14:paraId="65A976EE" w14:textId="77777777" w:rsidR="00C1544E" w:rsidRDefault="00C1544E" w:rsidP="00C1544E">
            <w:pPr>
              <w:jc w:val="both"/>
            </w:pPr>
            <w:r>
              <w:t xml:space="preserve">Zápočet: min. 80% aktivní účast na cvičení a zpracování projektu výroby součásti. </w:t>
            </w:r>
            <w:r>
              <w:br/>
              <w:t>Zkouška: prokázání znalostí probíraných teoretických okruhů formou testu.</w:t>
            </w:r>
          </w:p>
        </w:tc>
      </w:tr>
      <w:tr w:rsidR="00C1544E" w14:paraId="5EFC9DCB" w14:textId="77777777" w:rsidTr="00DD409E">
        <w:trPr>
          <w:gridBefore w:val="1"/>
          <w:gridAfter w:val="1"/>
          <w:wBefore w:w="28" w:type="dxa"/>
          <w:wAfter w:w="209" w:type="dxa"/>
          <w:trHeight w:val="197"/>
        </w:trPr>
        <w:tc>
          <w:tcPr>
            <w:tcW w:w="3077" w:type="dxa"/>
            <w:gridSpan w:val="2"/>
            <w:tcBorders>
              <w:top w:val="nil"/>
            </w:tcBorders>
            <w:shd w:val="clear" w:color="auto" w:fill="F7CAAC"/>
          </w:tcPr>
          <w:p w14:paraId="2CBA5940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8" w:type="dxa"/>
            <w:gridSpan w:val="22"/>
            <w:tcBorders>
              <w:top w:val="single" w:sz="4" w:space="0" w:color="auto"/>
            </w:tcBorders>
          </w:tcPr>
          <w:p w14:paraId="03FEBF46" w14:textId="77777777" w:rsidR="00C1544E" w:rsidRDefault="00C1544E" w:rsidP="00C1544E">
            <w:pPr>
              <w:jc w:val="both"/>
            </w:pPr>
          </w:p>
        </w:tc>
      </w:tr>
      <w:tr w:rsidR="00C1544E" w14:paraId="003AB9E7" w14:textId="77777777" w:rsidTr="00DD409E">
        <w:trPr>
          <w:gridBefore w:val="1"/>
          <w:gridAfter w:val="1"/>
          <w:wBefore w:w="28" w:type="dxa"/>
          <w:wAfter w:w="209" w:type="dxa"/>
          <w:trHeight w:val="243"/>
        </w:trPr>
        <w:tc>
          <w:tcPr>
            <w:tcW w:w="3077" w:type="dxa"/>
            <w:gridSpan w:val="2"/>
            <w:tcBorders>
              <w:top w:val="nil"/>
            </w:tcBorders>
            <w:shd w:val="clear" w:color="auto" w:fill="F7CAAC"/>
          </w:tcPr>
          <w:p w14:paraId="1C3E6BE2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8" w:type="dxa"/>
            <w:gridSpan w:val="22"/>
            <w:tcBorders>
              <w:top w:val="nil"/>
            </w:tcBorders>
          </w:tcPr>
          <w:p w14:paraId="21BD8F9A" w14:textId="77777777" w:rsidR="00C1544E" w:rsidRDefault="00C1544E" w:rsidP="00D71549">
            <w:pPr>
              <w:tabs>
                <w:tab w:val="left" w:pos="2467"/>
              </w:tabs>
              <w:jc w:val="both"/>
            </w:pPr>
          </w:p>
        </w:tc>
      </w:tr>
      <w:tr w:rsidR="00C1544E" w14:paraId="58E51CAD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67FA73CF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8" w:type="dxa"/>
            <w:gridSpan w:val="22"/>
            <w:tcBorders>
              <w:bottom w:val="nil"/>
            </w:tcBorders>
          </w:tcPr>
          <w:p w14:paraId="0E39C271" w14:textId="77777777" w:rsidR="00C1544E" w:rsidRDefault="00C1544E" w:rsidP="00C1544E">
            <w:pPr>
              <w:jc w:val="both"/>
            </w:pPr>
          </w:p>
        </w:tc>
      </w:tr>
      <w:tr w:rsidR="00C1544E" w14:paraId="100D71A8" w14:textId="77777777" w:rsidTr="00DD409E">
        <w:trPr>
          <w:gridBefore w:val="1"/>
          <w:gridAfter w:val="1"/>
          <w:wBefore w:w="28" w:type="dxa"/>
          <w:wAfter w:w="209" w:type="dxa"/>
          <w:trHeight w:val="278"/>
        </w:trPr>
        <w:tc>
          <w:tcPr>
            <w:tcW w:w="9895" w:type="dxa"/>
            <w:gridSpan w:val="24"/>
            <w:tcBorders>
              <w:top w:val="nil"/>
            </w:tcBorders>
          </w:tcPr>
          <w:p w14:paraId="6889F874" w14:textId="77777777" w:rsidR="00C1544E" w:rsidRDefault="00C1544E" w:rsidP="00D71549">
            <w:pPr>
              <w:spacing w:before="40" w:after="40"/>
              <w:jc w:val="both"/>
            </w:pPr>
            <w:r>
              <w:t>Ing. Ondřej Bílek, Ph.D.</w:t>
            </w:r>
            <w:r w:rsidR="00D71549">
              <w:t xml:space="preserve"> </w:t>
            </w:r>
            <w:r w:rsidR="00664CED">
              <w:t>(100% p)</w:t>
            </w:r>
          </w:p>
        </w:tc>
      </w:tr>
      <w:tr w:rsidR="00C1544E" w14:paraId="25F907E0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3077" w:type="dxa"/>
            <w:gridSpan w:val="2"/>
            <w:shd w:val="clear" w:color="auto" w:fill="F7CAAC"/>
          </w:tcPr>
          <w:p w14:paraId="6ECDE2A4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8" w:type="dxa"/>
            <w:gridSpan w:val="22"/>
            <w:tcBorders>
              <w:bottom w:val="nil"/>
            </w:tcBorders>
          </w:tcPr>
          <w:p w14:paraId="6B7C98A6" w14:textId="77777777" w:rsidR="00C1544E" w:rsidRDefault="00C1544E" w:rsidP="00C1544E">
            <w:pPr>
              <w:jc w:val="both"/>
            </w:pPr>
          </w:p>
        </w:tc>
      </w:tr>
      <w:tr w:rsidR="00C1544E" w14:paraId="5CC3E73D" w14:textId="77777777" w:rsidTr="00DD409E">
        <w:trPr>
          <w:gridBefore w:val="1"/>
          <w:gridAfter w:val="1"/>
          <w:wBefore w:w="28" w:type="dxa"/>
          <w:wAfter w:w="209" w:type="dxa"/>
          <w:trHeight w:val="3938"/>
        </w:trPr>
        <w:tc>
          <w:tcPr>
            <w:tcW w:w="9895" w:type="dxa"/>
            <w:gridSpan w:val="24"/>
            <w:tcBorders>
              <w:top w:val="nil"/>
              <w:bottom w:val="single" w:sz="12" w:space="0" w:color="auto"/>
            </w:tcBorders>
          </w:tcPr>
          <w:p w14:paraId="5DAFE1AF" w14:textId="77777777" w:rsidR="00C1544E" w:rsidRPr="00CD52B7" w:rsidRDefault="00C1544E" w:rsidP="00C1544E">
            <w:pPr>
              <w:jc w:val="both"/>
              <w:rPr>
                <w:b/>
                <w:bCs/>
              </w:rPr>
            </w:pPr>
            <w:r>
              <w:t xml:space="preserve">Předmět vychází z konceptu automatizované výroby strojních součástí (CAM) a aplikuje teoretické poznatky programování strojních součástí na obrábění za pomoci CNC obráběcích center. Přednášky slouží jako teoretický základ k laboratorním cvičením. Předmět navazuje a vyžaduje znalosti získané studiem předmětů strojírenské technologie a konstrukce součástí. Absolvent předmětu se lépe orientuje v technologii obrábění za pomoci číslicově řízených strojů a jejich softwarových podpor. Důraz je kladen na kooperaci a týmovou práci při zpracování projektu výroby součásti. </w:t>
            </w:r>
            <w:r w:rsidRPr="00AD100D">
              <w:t>Obsah předmětu tvoří tyto tematické celky:</w:t>
            </w:r>
          </w:p>
          <w:p w14:paraId="3F71D117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Číslicově řízené stroje (CNC), vývoj, rozdělení, způsoby programování.</w:t>
            </w:r>
          </w:p>
          <w:p w14:paraId="0C6F2305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Základní struktura G-kódu pro obráběcí stroje typu FANUC.</w:t>
            </w:r>
          </w:p>
          <w:p w14:paraId="1E9F2B1E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Princip práce v softwarech pro programování CNC strojů (CAM).</w:t>
            </w:r>
          </w:p>
          <w:p w14:paraId="5B45EF7E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Hrubovací operace a jejich využití pro CNC frézování.</w:t>
            </w:r>
          </w:p>
          <w:p w14:paraId="2501AD8F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Dokončovací operace pro stěny a strmé plochy.</w:t>
            </w:r>
          </w:p>
          <w:p w14:paraId="4C6C194C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Dokončovací operace pro horizontální plochy a plochy s malým sklonem.</w:t>
            </w:r>
          </w:p>
          <w:p w14:paraId="6A1343FC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Dokončovací operace pro víceosé CNC obrábění.</w:t>
            </w:r>
          </w:p>
          <w:p w14:paraId="0024106A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Programování výroby otvorů.</w:t>
            </w:r>
          </w:p>
          <w:p w14:paraId="02965B46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Zbytkové obrábění a koutové dokončování.</w:t>
            </w:r>
          </w:p>
          <w:p w14:paraId="5D3838B6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Volba optimálních nástrojů a řezných podmínek.</w:t>
            </w:r>
          </w:p>
          <w:p w14:paraId="50E493BE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Verifikace, detekce kolizí a práce se simulačním modelem stroje.</w:t>
            </w:r>
          </w:p>
          <w:p w14:paraId="6C04C0AE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Postprocessing.</w:t>
            </w:r>
          </w:p>
          <w:p w14:paraId="0D60B931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Předcházení a řešení problémů při obrábění na CNC strojích.</w:t>
            </w:r>
          </w:p>
          <w:p w14:paraId="52AD4885" w14:textId="77777777" w:rsidR="00C1544E" w:rsidRDefault="00C1544E" w:rsidP="00C77552">
            <w:pPr>
              <w:numPr>
                <w:ilvl w:val="0"/>
                <w:numId w:val="32"/>
              </w:numPr>
              <w:ind w:left="284" w:hanging="57"/>
            </w:pPr>
            <w:r>
              <w:t>HSC, HFM technologie obrábění.</w:t>
            </w:r>
          </w:p>
        </w:tc>
      </w:tr>
      <w:tr w:rsidR="00C1544E" w14:paraId="021EE442" w14:textId="77777777" w:rsidTr="00DD409E">
        <w:trPr>
          <w:gridBefore w:val="1"/>
          <w:gridAfter w:val="1"/>
          <w:wBefore w:w="28" w:type="dxa"/>
          <w:wAfter w:w="209" w:type="dxa"/>
          <w:trHeight w:val="265"/>
        </w:trPr>
        <w:tc>
          <w:tcPr>
            <w:tcW w:w="3645" w:type="dxa"/>
            <w:gridSpan w:val="5"/>
            <w:tcBorders>
              <w:top w:val="nil"/>
            </w:tcBorders>
            <w:shd w:val="clear" w:color="auto" w:fill="F7CAAC"/>
          </w:tcPr>
          <w:p w14:paraId="628AEF97" w14:textId="77777777" w:rsidR="00C1544E" w:rsidRDefault="00C1544E" w:rsidP="00C1544E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50" w:type="dxa"/>
            <w:gridSpan w:val="19"/>
            <w:tcBorders>
              <w:top w:val="nil"/>
              <w:bottom w:val="nil"/>
            </w:tcBorders>
          </w:tcPr>
          <w:p w14:paraId="07166B4C" w14:textId="77777777" w:rsidR="00C1544E" w:rsidRDefault="00C1544E" w:rsidP="00C1544E">
            <w:pPr>
              <w:jc w:val="both"/>
            </w:pPr>
          </w:p>
        </w:tc>
      </w:tr>
      <w:tr w:rsidR="00C1544E" w14:paraId="765325AE" w14:textId="77777777" w:rsidTr="00DD409E">
        <w:trPr>
          <w:gridBefore w:val="1"/>
          <w:gridAfter w:val="1"/>
          <w:wBefore w:w="28" w:type="dxa"/>
          <w:wAfter w:w="209" w:type="dxa"/>
          <w:trHeight w:val="1497"/>
        </w:trPr>
        <w:tc>
          <w:tcPr>
            <w:tcW w:w="9895" w:type="dxa"/>
            <w:gridSpan w:val="24"/>
            <w:tcBorders>
              <w:top w:val="nil"/>
            </w:tcBorders>
          </w:tcPr>
          <w:p w14:paraId="76275A71" w14:textId="77777777" w:rsidR="00C1544E" w:rsidRPr="007E03FF" w:rsidRDefault="00C1544E" w:rsidP="00C1544E">
            <w:pPr>
              <w:jc w:val="both"/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>Povinná literatura</w:t>
            </w:r>
            <w:r w:rsidRPr="007E03FF">
              <w:rPr>
                <w:sz w:val="19"/>
                <w:szCs w:val="19"/>
                <w:u w:val="single"/>
              </w:rPr>
              <w:t>:</w:t>
            </w:r>
          </w:p>
          <w:p w14:paraId="5EC5902C" w14:textId="77777777" w:rsidR="00C1544E" w:rsidRPr="007E03FF" w:rsidRDefault="00C1544E" w:rsidP="00C1544E">
            <w:pPr>
              <w:jc w:val="both"/>
              <w:rPr>
                <w:sz w:val="19"/>
                <w:szCs w:val="19"/>
              </w:rPr>
            </w:pPr>
            <w:r w:rsidRPr="007E03FF">
              <w:rPr>
                <w:sz w:val="19"/>
                <w:szCs w:val="19"/>
              </w:rPr>
              <w:t xml:space="preserve">NX: Siemens Documentation. Dostupné online: </w:t>
            </w:r>
            <w:hyperlink r:id="rId22" w:history="1">
              <w:r w:rsidRPr="007E03FF">
                <w:rPr>
                  <w:rStyle w:val="Hypertextovodkaz"/>
                  <w:sz w:val="19"/>
                  <w:szCs w:val="19"/>
                </w:rPr>
                <w:t>https://www.plm.automation.siemens.com/en/docs/nx/index.shtml</w:t>
              </w:r>
            </w:hyperlink>
            <w:r w:rsidRPr="007E03FF">
              <w:rPr>
                <w:rStyle w:val="Hypertextovodkaz"/>
                <w:sz w:val="19"/>
                <w:szCs w:val="19"/>
              </w:rPr>
              <w:t>.</w:t>
            </w:r>
          </w:p>
          <w:p w14:paraId="5C38C0C6" w14:textId="77777777" w:rsidR="00C1544E" w:rsidRPr="007E03FF" w:rsidRDefault="00C1544E" w:rsidP="00C1544E">
            <w:pPr>
              <w:jc w:val="both"/>
              <w:rPr>
                <w:sz w:val="19"/>
                <w:szCs w:val="19"/>
              </w:rPr>
            </w:pPr>
            <w:r w:rsidRPr="007E03FF">
              <w:rPr>
                <w:sz w:val="19"/>
                <w:szCs w:val="19"/>
              </w:rPr>
              <w:t xml:space="preserve">GROOVER, </w:t>
            </w:r>
            <w:proofErr w:type="gramStart"/>
            <w:r w:rsidRPr="007E03FF">
              <w:rPr>
                <w:sz w:val="19"/>
                <w:szCs w:val="19"/>
              </w:rPr>
              <w:t>M.P.</w:t>
            </w:r>
            <w:proofErr w:type="gramEnd"/>
            <w:r w:rsidRPr="007E03FF">
              <w:rPr>
                <w:sz w:val="19"/>
                <w:szCs w:val="19"/>
              </w:rPr>
              <w:t xml:space="preserve"> </w:t>
            </w:r>
            <w:r w:rsidRPr="007E03FF">
              <w:rPr>
                <w:iCs/>
                <w:sz w:val="19"/>
                <w:szCs w:val="19"/>
              </w:rPr>
              <w:t>Automation, Production Systems, and Computer-Integrated Manufacturing</w:t>
            </w:r>
            <w:r w:rsidRPr="007E03FF">
              <w:rPr>
                <w:sz w:val="19"/>
                <w:szCs w:val="19"/>
              </w:rPr>
              <w:t>. 3rd</w:t>
            </w:r>
            <w:r>
              <w:rPr>
                <w:sz w:val="19"/>
                <w:szCs w:val="19"/>
              </w:rPr>
              <w:t xml:space="preserve"> (New</w:t>
            </w:r>
            <w:r w:rsidRPr="007E03FF">
              <w:rPr>
                <w:sz w:val="19"/>
                <w:szCs w:val="19"/>
              </w:rPr>
              <w:t xml:space="preserve"> International</w:t>
            </w:r>
            <w:r>
              <w:rPr>
                <w:sz w:val="19"/>
                <w:szCs w:val="19"/>
              </w:rPr>
              <w:t>)</w:t>
            </w:r>
            <w:r w:rsidRPr="007E03FF">
              <w:rPr>
                <w:sz w:val="19"/>
                <w:szCs w:val="19"/>
              </w:rPr>
              <w:t xml:space="preserve"> Ed. Harlow: Pearson, 2014. 799 s. ISBN 978-1-29202-592-6.</w:t>
            </w:r>
          </w:p>
          <w:p w14:paraId="08484F23" w14:textId="77777777" w:rsidR="00C1544E" w:rsidRPr="007E03FF" w:rsidRDefault="00C1544E" w:rsidP="00C1544E">
            <w:pPr>
              <w:jc w:val="both"/>
              <w:rPr>
                <w:sz w:val="19"/>
                <w:szCs w:val="19"/>
              </w:rPr>
            </w:pPr>
            <w:r w:rsidRPr="007E03FF">
              <w:rPr>
                <w:sz w:val="19"/>
                <w:szCs w:val="19"/>
              </w:rPr>
              <w:t xml:space="preserve">VRABEC, M. </w:t>
            </w:r>
            <w:r w:rsidRPr="007E03FF">
              <w:rPr>
                <w:iCs/>
                <w:sz w:val="19"/>
                <w:szCs w:val="19"/>
              </w:rPr>
              <w:t>Metodika programování obráběcích strojů s číslicovým řízením</w:t>
            </w:r>
            <w:r w:rsidRPr="007E03FF">
              <w:rPr>
                <w:sz w:val="19"/>
                <w:szCs w:val="19"/>
              </w:rPr>
              <w:t>. Ústí nad Labem: UJEP, 2012. 109 s. ISBN 978-80-7414-499-8.</w:t>
            </w:r>
          </w:p>
          <w:p w14:paraId="5910B812" w14:textId="77777777" w:rsidR="00C1544E" w:rsidRPr="007A0781" w:rsidRDefault="00C1544E" w:rsidP="00C1544E">
            <w:pPr>
              <w:jc w:val="both"/>
              <w:rPr>
                <w:sz w:val="10"/>
                <w:szCs w:val="10"/>
              </w:rPr>
            </w:pPr>
          </w:p>
          <w:p w14:paraId="717279E1" w14:textId="77777777" w:rsidR="00C1544E" w:rsidRPr="007E03FF" w:rsidRDefault="00C1544E" w:rsidP="00C1544E">
            <w:pPr>
              <w:jc w:val="both"/>
              <w:rPr>
                <w:sz w:val="19"/>
                <w:szCs w:val="19"/>
                <w:u w:val="single"/>
              </w:rPr>
            </w:pPr>
            <w:r w:rsidRPr="007E03FF">
              <w:rPr>
                <w:sz w:val="19"/>
                <w:szCs w:val="19"/>
                <w:u w:val="single"/>
              </w:rPr>
              <w:t>Doporučená literatura:</w:t>
            </w:r>
          </w:p>
          <w:p w14:paraId="4FBAA9CB" w14:textId="77777777" w:rsidR="00C1544E" w:rsidRPr="007E03FF" w:rsidRDefault="00C1544E" w:rsidP="00C1544E">
            <w:pPr>
              <w:jc w:val="both"/>
              <w:rPr>
                <w:sz w:val="19"/>
                <w:szCs w:val="19"/>
              </w:rPr>
            </w:pPr>
            <w:r w:rsidRPr="007E03FF">
              <w:rPr>
                <w:sz w:val="19"/>
                <w:szCs w:val="19"/>
              </w:rPr>
              <w:t xml:space="preserve">ŠTULPA, M. </w:t>
            </w:r>
            <w:r w:rsidRPr="007E03FF">
              <w:rPr>
                <w:iCs/>
                <w:sz w:val="19"/>
                <w:szCs w:val="19"/>
              </w:rPr>
              <w:t>CNC: programování obráběcích strojů</w:t>
            </w:r>
            <w:r w:rsidRPr="007E03FF">
              <w:rPr>
                <w:sz w:val="19"/>
                <w:szCs w:val="19"/>
              </w:rPr>
              <w:t>. Praha: Grada, 2015. 240 s. ISBN 978-80-247-5269-3.</w:t>
            </w:r>
          </w:p>
          <w:p w14:paraId="4710B0BB" w14:textId="77777777" w:rsidR="00C1544E" w:rsidRPr="007E03FF" w:rsidRDefault="00C1544E" w:rsidP="00C1544E">
            <w:pPr>
              <w:jc w:val="both"/>
              <w:rPr>
                <w:sz w:val="19"/>
                <w:szCs w:val="19"/>
              </w:rPr>
            </w:pPr>
            <w:r w:rsidRPr="007E03FF">
              <w:rPr>
                <w:sz w:val="19"/>
                <w:szCs w:val="19"/>
              </w:rPr>
              <w:t xml:space="preserve">MAREK, J., BLECHA, P. </w:t>
            </w:r>
            <w:r w:rsidRPr="007E03FF">
              <w:rPr>
                <w:iCs/>
                <w:sz w:val="19"/>
                <w:szCs w:val="19"/>
              </w:rPr>
              <w:t>Konstrukce CNC obráběcích strojů III</w:t>
            </w:r>
            <w:r w:rsidRPr="007E03FF">
              <w:rPr>
                <w:sz w:val="19"/>
                <w:szCs w:val="19"/>
              </w:rPr>
              <w:t>. 3. vyd. Praha: MM publishing, 2014. 684 s. MM speciál. ISBN 978-80-260-6780-1.</w:t>
            </w:r>
          </w:p>
          <w:p w14:paraId="6658C38F" w14:textId="77777777" w:rsidR="00C1544E" w:rsidRDefault="00C1544E" w:rsidP="00C1544E">
            <w:pPr>
              <w:jc w:val="both"/>
            </w:pPr>
            <w:r w:rsidRPr="007E03FF">
              <w:rPr>
                <w:sz w:val="19"/>
                <w:szCs w:val="19"/>
              </w:rPr>
              <w:t xml:space="preserve">RAO, </w:t>
            </w:r>
            <w:proofErr w:type="gramStart"/>
            <w:r w:rsidRPr="007E03FF">
              <w:rPr>
                <w:sz w:val="19"/>
                <w:szCs w:val="19"/>
              </w:rPr>
              <w:t>P.N.</w:t>
            </w:r>
            <w:proofErr w:type="gramEnd"/>
            <w:r w:rsidRPr="007E03FF">
              <w:rPr>
                <w:sz w:val="19"/>
                <w:szCs w:val="19"/>
              </w:rPr>
              <w:t xml:space="preserve"> </w:t>
            </w:r>
            <w:r w:rsidRPr="007E03FF">
              <w:rPr>
                <w:iCs/>
                <w:sz w:val="19"/>
                <w:szCs w:val="19"/>
              </w:rPr>
              <w:t>CAD/CAM: Principles and Applications</w:t>
            </w:r>
            <w:r w:rsidRPr="007E03FF">
              <w:rPr>
                <w:sz w:val="19"/>
                <w:szCs w:val="19"/>
              </w:rPr>
              <w:t>. 3rd Ed. New Delhi: McGraw Hill Education, 2010. xx, 768 s. ISBN 978-0-07-068193-4.</w:t>
            </w:r>
          </w:p>
        </w:tc>
      </w:tr>
      <w:tr w:rsidR="00C1544E" w14:paraId="26D6E991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9895" w:type="dxa"/>
            <w:gridSpan w:val="2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ED97127" w14:textId="77777777" w:rsidR="00C1544E" w:rsidRDefault="00C1544E" w:rsidP="00C1544E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C1544E" w14:paraId="05EA3720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4787" w:type="dxa"/>
            <w:gridSpan w:val="7"/>
            <w:tcBorders>
              <w:top w:val="single" w:sz="2" w:space="0" w:color="auto"/>
            </w:tcBorders>
            <w:shd w:val="clear" w:color="auto" w:fill="F7CAAC"/>
          </w:tcPr>
          <w:p w14:paraId="1DCB3805" w14:textId="77777777" w:rsidR="00C1544E" w:rsidRDefault="00C1544E" w:rsidP="00C1544E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8" w:type="dxa"/>
            <w:gridSpan w:val="2"/>
            <w:tcBorders>
              <w:top w:val="single" w:sz="2" w:space="0" w:color="auto"/>
            </w:tcBorders>
          </w:tcPr>
          <w:p w14:paraId="1830D137" w14:textId="77777777" w:rsidR="00C1544E" w:rsidRDefault="00C1544E" w:rsidP="00C1544E">
            <w:pPr>
              <w:jc w:val="center"/>
            </w:pPr>
            <w:r w:rsidRPr="008E7127">
              <w:t>16</w:t>
            </w:r>
          </w:p>
        </w:tc>
        <w:tc>
          <w:tcPr>
            <w:tcW w:w="4220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23D6E3B4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1544E" w14:paraId="2477EA15" w14:textId="77777777" w:rsidTr="00DD409E">
        <w:trPr>
          <w:gridBefore w:val="1"/>
          <w:gridAfter w:val="1"/>
          <w:wBefore w:w="28" w:type="dxa"/>
          <w:wAfter w:w="209" w:type="dxa"/>
        </w:trPr>
        <w:tc>
          <w:tcPr>
            <w:tcW w:w="9895" w:type="dxa"/>
            <w:gridSpan w:val="24"/>
            <w:shd w:val="clear" w:color="auto" w:fill="F7CAAC"/>
          </w:tcPr>
          <w:p w14:paraId="05518C16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C1544E" w14:paraId="16FFD0A0" w14:textId="77777777" w:rsidTr="00DD409E">
        <w:trPr>
          <w:gridBefore w:val="1"/>
          <w:gridAfter w:val="1"/>
          <w:wBefore w:w="28" w:type="dxa"/>
          <w:wAfter w:w="209" w:type="dxa"/>
          <w:trHeight w:val="283"/>
        </w:trPr>
        <w:tc>
          <w:tcPr>
            <w:tcW w:w="9895" w:type="dxa"/>
            <w:gridSpan w:val="24"/>
          </w:tcPr>
          <w:p w14:paraId="275BE30D" w14:textId="77777777" w:rsidR="00C1544E" w:rsidRDefault="00C1544E" w:rsidP="00C1544E">
            <w:pPr>
              <w:jc w:val="both"/>
            </w:pPr>
            <w:r>
              <w:t xml:space="preserve">Přednášky jsou realizovány formou bloků. Při výuce je využívána počítačová podpora programování NX-Manufacturing od firmy Siemens a CNC obráběcí centra v laboratořích UTB. K zápočtu student v rámci týmu zpracuje projekt obrábění zadané součásti v programu NX. Zakončení předmětu je formou testu z teoretických oblastí předmětu. </w:t>
            </w:r>
            <w:r w:rsidRPr="00D1517B">
              <w:t xml:space="preserve">Konzultace jsou možné v rámci </w:t>
            </w:r>
            <w:r>
              <w:t xml:space="preserve">výuky nebo individuálně. </w:t>
            </w:r>
          </w:p>
          <w:p w14:paraId="0B221EC7" w14:textId="77777777" w:rsidR="00C1544E" w:rsidRPr="007E03FF" w:rsidRDefault="00C1544E" w:rsidP="00C1544E">
            <w:pPr>
              <w:jc w:val="both"/>
              <w:rPr>
                <w:sz w:val="10"/>
                <w:szCs w:val="10"/>
              </w:rPr>
            </w:pPr>
          </w:p>
          <w:p w14:paraId="37035C7C" w14:textId="77777777" w:rsidR="00C1544E" w:rsidRDefault="00C1544E" w:rsidP="00C1544E">
            <w:pPr>
              <w:jc w:val="both"/>
            </w:pPr>
            <w:r w:rsidRPr="00CC651F">
              <w:rPr>
                <w:sz w:val="19"/>
                <w:szCs w:val="19"/>
              </w:rPr>
              <w:t>Možnosti komunikace s vyučujícím:</w:t>
            </w:r>
            <w:r>
              <w:rPr>
                <w:sz w:val="19"/>
                <w:szCs w:val="19"/>
              </w:rPr>
              <w:t xml:space="preserve"> </w:t>
            </w:r>
            <w:hyperlink r:id="rId23" w:history="1">
              <w:r w:rsidRPr="00087A6A">
                <w:rPr>
                  <w:rStyle w:val="Hypertextovodkaz"/>
                  <w:sz w:val="19"/>
                  <w:szCs w:val="19"/>
                </w:rPr>
                <w:t>bilek@utb.cz</w:t>
              </w:r>
            </w:hyperlink>
            <w:r>
              <w:rPr>
                <w:rStyle w:val="Hypertextovodkaz"/>
                <w:sz w:val="19"/>
                <w:szCs w:val="19"/>
              </w:rPr>
              <w:t>,</w:t>
            </w:r>
            <w:r>
              <w:rPr>
                <w:rStyle w:val="Hypertextovodkaz"/>
                <w:sz w:val="19"/>
                <w:szCs w:val="19"/>
                <w:u w:val="none"/>
              </w:rPr>
              <w:t xml:space="preserve"> </w:t>
            </w:r>
            <w:r>
              <w:rPr>
                <w:sz w:val="19"/>
                <w:szCs w:val="19"/>
              </w:rPr>
              <w:t>57</w:t>
            </w:r>
            <w:r w:rsidRPr="00087A6A">
              <w:rPr>
                <w:sz w:val="19"/>
                <w:szCs w:val="19"/>
              </w:rPr>
              <w:t>6</w:t>
            </w:r>
            <w:r>
              <w:rPr>
                <w:sz w:val="19"/>
                <w:szCs w:val="19"/>
              </w:rPr>
              <w:t> </w:t>
            </w:r>
            <w:r w:rsidRPr="00087A6A">
              <w:rPr>
                <w:sz w:val="19"/>
                <w:szCs w:val="19"/>
              </w:rPr>
              <w:t>035</w:t>
            </w:r>
            <w:r>
              <w:rPr>
                <w:sz w:val="19"/>
                <w:szCs w:val="19"/>
              </w:rPr>
              <w:t> </w:t>
            </w:r>
            <w:r w:rsidRPr="00087A6A">
              <w:rPr>
                <w:sz w:val="19"/>
                <w:szCs w:val="19"/>
              </w:rPr>
              <w:t>227.</w:t>
            </w:r>
          </w:p>
        </w:tc>
      </w:tr>
      <w:tr w:rsidR="00C1544E" w14:paraId="03FF5516" w14:textId="77777777" w:rsidTr="00DD0141">
        <w:tc>
          <w:tcPr>
            <w:tcW w:w="10132" w:type="dxa"/>
            <w:gridSpan w:val="26"/>
            <w:tcBorders>
              <w:bottom w:val="double" w:sz="4" w:space="0" w:color="auto"/>
            </w:tcBorders>
            <w:shd w:val="clear" w:color="auto" w:fill="BDD6EE"/>
          </w:tcPr>
          <w:p w14:paraId="6EF339DA" w14:textId="77777777" w:rsidR="00C1544E" w:rsidRDefault="00C1544E" w:rsidP="00C1544E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C1544E" w:rsidRPr="00F40F9D" w14:paraId="37887F20" w14:textId="77777777" w:rsidTr="00DD409E">
        <w:tc>
          <w:tcPr>
            <w:tcW w:w="3160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756FEE40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72" w:type="dxa"/>
            <w:gridSpan w:val="22"/>
            <w:tcBorders>
              <w:top w:val="double" w:sz="4" w:space="0" w:color="auto"/>
            </w:tcBorders>
          </w:tcPr>
          <w:p w14:paraId="62141578" w14:textId="77777777" w:rsidR="00C1544E" w:rsidRPr="00F40F9D" w:rsidRDefault="00C1544E" w:rsidP="00C1544E">
            <w:pPr>
              <w:jc w:val="both"/>
              <w:rPr>
                <w:b/>
              </w:rPr>
            </w:pPr>
            <w:bookmarkStart w:id="84" w:name="CAM_I"/>
            <w:bookmarkEnd w:id="84"/>
            <w:r w:rsidRPr="00F40F9D">
              <w:rPr>
                <w:b/>
              </w:rPr>
              <w:t>CAM I</w:t>
            </w:r>
          </w:p>
        </w:tc>
      </w:tr>
      <w:tr w:rsidR="00C1544E" w14:paraId="7A736EE9" w14:textId="77777777" w:rsidTr="00DD409E">
        <w:tc>
          <w:tcPr>
            <w:tcW w:w="3160" w:type="dxa"/>
            <w:gridSpan w:val="4"/>
            <w:shd w:val="clear" w:color="auto" w:fill="F7CAAC"/>
          </w:tcPr>
          <w:p w14:paraId="0A81C2FF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502" w:type="dxa"/>
            <w:gridSpan w:val="11"/>
          </w:tcPr>
          <w:p w14:paraId="2F227858" w14:textId="77777777" w:rsidR="00C1544E" w:rsidRDefault="00831A7A" w:rsidP="00C1544E">
            <w:pPr>
              <w:jc w:val="both"/>
            </w:pPr>
            <w:r>
              <w:t>povinný, PZ (specializace VI)</w:t>
            </w:r>
          </w:p>
        </w:tc>
        <w:tc>
          <w:tcPr>
            <w:tcW w:w="2767" w:type="dxa"/>
            <w:gridSpan w:val="9"/>
            <w:shd w:val="clear" w:color="auto" w:fill="F7CAAC"/>
          </w:tcPr>
          <w:p w14:paraId="586F9B4A" w14:textId="77777777" w:rsidR="00C1544E" w:rsidRDefault="00C1544E" w:rsidP="00C1544E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03" w:type="dxa"/>
            <w:gridSpan w:val="2"/>
          </w:tcPr>
          <w:p w14:paraId="4CA53F1F" w14:textId="77777777" w:rsidR="00C1544E" w:rsidRDefault="00831A7A" w:rsidP="00C1544E">
            <w:pPr>
              <w:jc w:val="both"/>
            </w:pPr>
            <w:r>
              <w:t>1/ZS</w:t>
            </w:r>
          </w:p>
        </w:tc>
      </w:tr>
      <w:tr w:rsidR="00C1544E" w14:paraId="238C044C" w14:textId="77777777" w:rsidTr="00DD409E">
        <w:tc>
          <w:tcPr>
            <w:tcW w:w="3160" w:type="dxa"/>
            <w:gridSpan w:val="4"/>
            <w:shd w:val="clear" w:color="auto" w:fill="F7CAAC"/>
          </w:tcPr>
          <w:p w14:paraId="3972DB01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51" w:type="dxa"/>
            <w:gridSpan w:val="5"/>
          </w:tcPr>
          <w:p w14:paraId="064880AC" w14:textId="77777777" w:rsidR="00C1544E" w:rsidRDefault="00C1544E" w:rsidP="00C1544E">
            <w:pPr>
              <w:jc w:val="both"/>
            </w:pPr>
            <w:r>
              <w:t>0p+0s+28l</w:t>
            </w:r>
          </w:p>
        </w:tc>
        <w:tc>
          <w:tcPr>
            <w:tcW w:w="913" w:type="dxa"/>
            <w:gridSpan w:val="3"/>
            <w:shd w:val="clear" w:color="auto" w:fill="F7CAAC"/>
          </w:tcPr>
          <w:p w14:paraId="267CE8A7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38" w:type="dxa"/>
            <w:gridSpan w:val="3"/>
          </w:tcPr>
          <w:p w14:paraId="20F621EA" w14:textId="77777777" w:rsidR="00C1544E" w:rsidRDefault="00C1544E" w:rsidP="00C1544E">
            <w:pPr>
              <w:jc w:val="both"/>
            </w:pPr>
            <w:r>
              <w:t>2</w:t>
            </w:r>
            <w:r w:rsidR="00DD0141">
              <w:t>8</w:t>
            </w:r>
          </w:p>
        </w:tc>
        <w:tc>
          <w:tcPr>
            <w:tcW w:w="2212" w:type="dxa"/>
            <w:gridSpan w:val="6"/>
            <w:shd w:val="clear" w:color="auto" w:fill="F7CAAC"/>
          </w:tcPr>
          <w:p w14:paraId="1D7FE048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8" w:type="dxa"/>
            <w:gridSpan w:val="5"/>
          </w:tcPr>
          <w:p w14:paraId="4DCBEE91" w14:textId="77777777" w:rsidR="00C1544E" w:rsidRDefault="00C1544E" w:rsidP="00C1544E">
            <w:pPr>
              <w:jc w:val="both"/>
            </w:pPr>
            <w:r>
              <w:t>2</w:t>
            </w:r>
          </w:p>
        </w:tc>
      </w:tr>
      <w:tr w:rsidR="00C1544E" w14:paraId="392E8F59" w14:textId="77777777" w:rsidTr="00DD409E">
        <w:tc>
          <w:tcPr>
            <w:tcW w:w="3160" w:type="dxa"/>
            <w:gridSpan w:val="4"/>
            <w:shd w:val="clear" w:color="auto" w:fill="F7CAAC"/>
          </w:tcPr>
          <w:p w14:paraId="4D8DA65C" w14:textId="77777777" w:rsidR="00C1544E" w:rsidRDefault="00C1544E" w:rsidP="00C1544E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72" w:type="dxa"/>
            <w:gridSpan w:val="22"/>
          </w:tcPr>
          <w:p w14:paraId="4E33ED97" w14:textId="77777777" w:rsidR="00C1544E" w:rsidRDefault="00C1544E" w:rsidP="00C1544E">
            <w:pPr>
              <w:jc w:val="both"/>
            </w:pPr>
          </w:p>
        </w:tc>
      </w:tr>
      <w:tr w:rsidR="00C1544E" w14:paraId="2FC24039" w14:textId="77777777" w:rsidTr="00DD409E">
        <w:tc>
          <w:tcPr>
            <w:tcW w:w="3160" w:type="dxa"/>
            <w:gridSpan w:val="4"/>
            <w:shd w:val="clear" w:color="auto" w:fill="F7CAAC"/>
          </w:tcPr>
          <w:p w14:paraId="4A3E2CD6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502" w:type="dxa"/>
            <w:gridSpan w:val="11"/>
          </w:tcPr>
          <w:p w14:paraId="4E4AEFF9" w14:textId="77777777" w:rsidR="00C1544E" w:rsidRDefault="00C1544E" w:rsidP="00C1544E">
            <w:pPr>
              <w:jc w:val="both"/>
            </w:pPr>
            <w:r>
              <w:t>klasifikovaný zápočet</w:t>
            </w:r>
          </w:p>
        </w:tc>
        <w:tc>
          <w:tcPr>
            <w:tcW w:w="1595" w:type="dxa"/>
            <w:gridSpan w:val="3"/>
            <w:shd w:val="clear" w:color="auto" w:fill="F7CAAC"/>
          </w:tcPr>
          <w:p w14:paraId="2BE50251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75" w:type="dxa"/>
            <w:gridSpan w:val="8"/>
          </w:tcPr>
          <w:p w14:paraId="0B96B59F" w14:textId="77777777" w:rsidR="00C1544E" w:rsidRDefault="00C1544E" w:rsidP="00C1544E">
            <w:pPr>
              <w:jc w:val="both"/>
            </w:pPr>
            <w:r>
              <w:t>laboratorní cvičení</w:t>
            </w:r>
          </w:p>
        </w:tc>
      </w:tr>
      <w:tr w:rsidR="00C1544E" w:rsidRPr="00C662EF" w14:paraId="61E7CF04" w14:textId="77777777" w:rsidTr="00DD409E">
        <w:tc>
          <w:tcPr>
            <w:tcW w:w="3160" w:type="dxa"/>
            <w:gridSpan w:val="4"/>
            <w:shd w:val="clear" w:color="auto" w:fill="F7CAAC"/>
          </w:tcPr>
          <w:p w14:paraId="4A268BAB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72" w:type="dxa"/>
            <w:gridSpan w:val="22"/>
            <w:tcBorders>
              <w:bottom w:val="single" w:sz="4" w:space="0" w:color="auto"/>
            </w:tcBorders>
          </w:tcPr>
          <w:p w14:paraId="43C90B78" w14:textId="77777777" w:rsidR="00C1544E" w:rsidRDefault="00C1544E" w:rsidP="00C1544E">
            <w:pPr>
              <w:jc w:val="both"/>
            </w:pPr>
            <w:r>
              <w:t xml:space="preserve">Docházka: povinná účast v laboratorních cvičeních. </w:t>
            </w:r>
          </w:p>
          <w:p w14:paraId="12C9C719" w14:textId="77777777" w:rsidR="00C1544E" w:rsidRPr="00C662EF" w:rsidRDefault="00C1544E" w:rsidP="00C1544E">
            <w:pPr>
              <w:jc w:val="both"/>
            </w:pPr>
            <w:r>
              <w:t>Klasifikovaný zápočet: 80</w:t>
            </w:r>
            <w:r w:rsidRPr="005451A3">
              <w:t>%</w:t>
            </w:r>
            <w:r>
              <w:t xml:space="preserve"> účast v laboratorních cvičeních, zpracování part programu, vyrobení součásti na CNC stroji.</w:t>
            </w:r>
          </w:p>
        </w:tc>
      </w:tr>
      <w:tr w:rsidR="00C1544E" w14:paraId="3D1DA6A3" w14:textId="77777777" w:rsidTr="00DD409E">
        <w:trPr>
          <w:trHeight w:val="197"/>
        </w:trPr>
        <w:tc>
          <w:tcPr>
            <w:tcW w:w="3160" w:type="dxa"/>
            <w:gridSpan w:val="4"/>
            <w:tcBorders>
              <w:top w:val="nil"/>
            </w:tcBorders>
            <w:shd w:val="clear" w:color="auto" w:fill="F7CAAC"/>
          </w:tcPr>
          <w:p w14:paraId="14FDAA7E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72" w:type="dxa"/>
            <w:gridSpan w:val="22"/>
            <w:tcBorders>
              <w:top w:val="single" w:sz="4" w:space="0" w:color="auto"/>
            </w:tcBorders>
          </w:tcPr>
          <w:p w14:paraId="628255AD" w14:textId="77777777" w:rsidR="00C1544E" w:rsidRDefault="00C1544E" w:rsidP="00C1544E">
            <w:pPr>
              <w:jc w:val="both"/>
            </w:pPr>
            <w:r>
              <w:t>Ing. Ondřej Bílek, Ph.D.</w:t>
            </w:r>
          </w:p>
        </w:tc>
      </w:tr>
      <w:tr w:rsidR="00C1544E" w14:paraId="7AA69F32" w14:textId="77777777" w:rsidTr="00DD409E">
        <w:trPr>
          <w:trHeight w:val="243"/>
        </w:trPr>
        <w:tc>
          <w:tcPr>
            <w:tcW w:w="3160" w:type="dxa"/>
            <w:gridSpan w:val="4"/>
            <w:tcBorders>
              <w:top w:val="nil"/>
            </w:tcBorders>
            <w:shd w:val="clear" w:color="auto" w:fill="F7CAAC"/>
          </w:tcPr>
          <w:p w14:paraId="358E9E6C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72" w:type="dxa"/>
            <w:gridSpan w:val="22"/>
            <w:tcBorders>
              <w:top w:val="nil"/>
            </w:tcBorders>
          </w:tcPr>
          <w:p w14:paraId="3B605B98" w14:textId="77777777" w:rsidR="00C1544E" w:rsidRDefault="00D71549" w:rsidP="00D71549">
            <w:pPr>
              <w:jc w:val="both"/>
            </w:pPr>
            <w:r>
              <w:t>100% l</w:t>
            </w:r>
          </w:p>
        </w:tc>
      </w:tr>
      <w:tr w:rsidR="00C1544E" w:rsidRPr="009E0D88" w14:paraId="5F47C624" w14:textId="77777777" w:rsidTr="00DD409E">
        <w:tc>
          <w:tcPr>
            <w:tcW w:w="3160" w:type="dxa"/>
            <w:gridSpan w:val="4"/>
            <w:shd w:val="clear" w:color="auto" w:fill="F7CAAC"/>
          </w:tcPr>
          <w:p w14:paraId="65363E38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72" w:type="dxa"/>
            <w:gridSpan w:val="22"/>
            <w:tcBorders>
              <w:bottom w:val="nil"/>
            </w:tcBorders>
          </w:tcPr>
          <w:p w14:paraId="6CFDCA53" w14:textId="77777777" w:rsidR="00C1544E" w:rsidRPr="009E0D88" w:rsidRDefault="00C1544E" w:rsidP="00C1544E">
            <w:pPr>
              <w:jc w:val="both"/>
            </w:pPr>
          </w:p>
        </w:tc>
      </w:tr>
      <w:tr w:rsidR="00C1544E" w14:paraId="2D957925" w14:textId="77777777" w:rsidTr="00D71549">
        <w:trPr>
          <w:trHeight w:val="290"/>
        </w:trPr>
        <w:tc>
          <w:tcPr>
            <w:tcW w:w="10132" w:type="dxa"/>
            <w:gridSpan w:val="26"/>
            <w:tcBorders>
              <w:top w:val="nil"/>
            </w:tcBorders>
          </w:tcPr>
          <w:p w14:paraId="5F8933CF" w14:textId="77777777" w:rsidR="00C1544E" w:rsidRDefault="00664CED" w:rsidP="00D71549">
            <w:pPr>
              <w:spacing w:before="60" w:after="60"/>
              <w:jc w:val="both"/>
            </w:pPr>
            <w:r>
              <w:rPr>
                <w:b/>
              </w:rPr>
              <w:t>Ing. Ondřej Bílek, Ph.</w:t>
            </w:r>
            <w:r w:rsidR="00C1544E" w:rsidRPr="00664CED">
              <w:rPr>
                <w:b/>
              </w:rPr>
              <w:t>D.</w:t>
            </w:r>
            <w:r w:rsidR="00D71549">
              <w:t xml:space="preserve"> (100% l)</w:t>
            </w:r>
          </w:p>
        </w:tc>
      </w:tr>
      <w:tr w:rsidR="00C1544E" w14:paraId="4D11ED80" w14:textId="77777777" w:rsidTr="00DD409E">
        <w:tc>
          <w:tcPr>
            <w:tcW w:w="3160" w:type="dxa"/>
            <w:gridSpan w:val="4"/>
            <w:shd w:val="clear" w:color="auto" w:fill="F7CAAC"/>
          </w:tcPr>
          <w:p w14:paraId="5A555E53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72" w:type="dxa"/>
            <w:gridSpan w:val="22"/>
            <w:tcBorders>
              <w:bottom w:val="nil"/>
            </w:tcBorders>
          </w:tcPr>
          <w:p w14:paraId="181086D9" w14:textId="77777777" w:rsidR="00C1544E" w:rsidRDefault="00C1544E" w:rsidP="00C1544E">
            <w:pPr>
              <w:jc w:val="both"/>
            </w:pPr>
          </w:p>
        </w:tc>
      </w:tr>
      <w:tr w:rsidR="00C1544E" w14:paraId="26BF5A29" w14:textId="77777777" w:rsidTr="00DD0141">
        <w:trPr>
          <w:trHeight w:val="3938"/>
        </w:trPr>
        <w:tc>
          <w:tcPr>
            <w:tcW w:w="10132" w:type="dxa"/>
            <w:gridSpan w:val="26"/>
            <w:tcBorders>
              <w:top w:val="nil"/>
              <w:bottom w:val="single" w:sz="12" w:space="0" w:color="auto"/>
            </w:tcBorders>
          </w:tcPr>
          <w:p w14:paraId="43D129F5" w14:textId="77777777" w:rsidR="00C1544E" w:rsidRDefault="00C1544E" w:rsidP="00C1544E">
            <w:pPr>
              <w:jc w:val="both"/>
            </w:pPr>
            <w:r>
              <w:t xml:space="preserve">Cílem předmětu je studenty seznámit se způsoby programování a ovládání 5-ti osých frézovacích center. Pro zadanou součást student volí vhodnou strategii obrábění podle zásad strojírenské technologie. Předmět navazuje na vyučované technologické předměty strojírenského charakteru, modelování za pomoci CAD a programování pomocí CAM. V rámci výuky studenti součást vyrábějí na stroji v laboratořích univerzity a jsou hodnoceni podle kvality zpracovaného part programu a vyrobené součásti. </w:t>
            </w:r>
            <w:r w:rsidRPr="00AD100D">
              <w:t>Obsah předmětu tvoří tyto tematické celky:</w:t>
            </w:r>
          </w:p>
          <w:p w14:paraId="4A436968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Zásady programování 5-ti osých frézovacích center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172F869D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Zásady práce na 5-ti osém frézovacím centru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154BE19F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Ovládání řídicího systému stroje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1B1B472A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Ustavení obrobku, nulové body, korekce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0085C4CB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Programování součásti pomocí operací Mill Contour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26DB4B82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Programování součásti pomocí operací Mill Multi</w:t>
            </w:r>
            <w:r>
              <w:rPr>
                <w:color w:val="000000"/>
                <w:shd w:val="clear" w:color="auto" w:fill="FFFFFF"/>
              </w:rPr>
              <w:t>-A</w:t>
            </w:r>
            <w:r w:rsidRPr="00F56F6B">
              <w:rPr>
                <w:color w:val="000000"/>
                <w:shd w:val="clear" w:color="auto" w:fill="FFFFFF"/>
              </w:rPr>
              <w:t>xis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45EC70B3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Volba řezných podmínek, nástrojů, verifikace, post proces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1AAC6A65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Programování zadané součásti I.</w:t>
            </w:r>
          </w:p>
          <w:p w14:paraId="637A5AF0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Programování zadané součásti II.</w:t>
            </w:r>
          </w:p>
          <w:p w14:paraId="67FF9681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Programování zadané součásti III.</w:t>
            </w:r>
          </w:p>
          <w:p w14:paraId="533DD397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t>Výroba na CNC frézovacím centru I.</w:t>
            </w:r>
          </w:p>
          <w:p w14:paraId="05EB23F2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t>Výroba na CNC frézovacím centru II.</w:t>
            </w:r>
          </w:p>
          <w:p w14:paraId="28CEB775" w14:textId="77777777" w:rsidR="00C1544E" w:rsidRPr="00F56F6B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t>Výroba na CNC frézovacím centru III.</w:t>
            </w:r>
          </w:p>
          <w:p w14:paraId="1D60D45B" w14:textId="77777777" w:rsidR="00C1544E" w:rsidRDefault="00C1544E" w:rsidP="00C77552">
            <w:pPr>
              <w:pStyle w:val="Odstavecseseznamem"/>
              <w:numPr>
                <w:ilvl w:val="0"/>
                <w:numId w:val="29"/>
              </w:numPr>
              <w:ind w:left="284" w:hanging="57"/>
              <w:jc w:val="both"/>
            </w:pPr>
            <w:r w:rsidRPr="00F56F6B">
              <w:t>Kontrola součásti</w:t>
            </w:r>
            <w:r>
              <w:t xml:space="preserve"> a hodnocení.</w:t>
            </w:r>
          </w:p>
        </w:tc>
      </w:tr>
      <w:tr w:rsidR="00C1544E" w14:paraId="11127744" w14:textId="77777777" w:rsidTr="00DD409E">
        <w:trPr>
          <w:trHeight w:val="265"/>
        </w:trPr>
        <w:tc>
          <w:tcPr>
            <w:tcW w:w="3747" w:type="dxa"/>
            <w:gridSpan w:val="7"/>
            <w:tcBorders>
              <w:top w:val="nil"/>
            </w:tcBorders>
            <w:shd w:val="clear" w:color="auto" w:fill="F7CAAC"/>
          </w:tcPr>
          <w:p w14:paraId="15F2AC17" w14:textId="77777777" w:rsidR="00C1544E" w:rsidRDefault="00C1544E" w:rsidP="00C1544E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385" w:type="dxa"/>
            <w:gridSpan w:val="19"/>
            <w:tcBorders>
              <w:top w:val="nil"/>
              <w:bottom w:val="nil"/>
            </w:tcBorders>
          </w:tcPr>
          <w:p w14:paraId="19C0B5FD" w14:textId="77777777" w:rsidR="00C1544E" w:rsidRDefault="00C1544E" w:rsidP="00C1544E">
            <w:pPr>
              <w:jc w:val="both"/>
            </w:pPr>
          </w:p>
        </w:tc>
      </w:tr>
      <w:tr w:rsidR="00C1544E" w14:paraId="50AF60DA" w14:textId="77777777" w:rsidTr="00DD0141">
        <w:trPr>
          <w:trHeight w:val="274"/>
        </w:trPr>
        <w:tc>
          <w:tcPr>
            <w:tcW w:w="10132" w:type="dxa"/>
            <w:gridSpan w:val="26"/>
            <w:tcBorders>
              <w:top w:val="nil"/>
            </w:tcBorders>
          </w:tcPr>
          <w:p w14:paraId="0C7622B4" w14:textId="77777777" w:rsidR="00C1544E" w:rsidRPr="00951DCC" w:rsidRDefault="00C1544E" w:rsidP="00C1544E">
            <w:pPr>
              <w:jc w:val="both"/>
              <w:rPr>
                <w:bCs/>
                <w:szCs w:val="24"/>
                <w:u w:val="single"/>
              </w:rPr>
            </w:pPr>
            <w:r>
              <w:rPr>
                <w:bCs/>
                <w:szCs w:val="24"/>
                <w:u w:val="single"/>
              </w:rPr>
              <w:t>Povinná literatura</w:t>
            </w:r>
            <w:r w:rsidRPr="00951DCC">
              <w:rPr>
                <w:bCs/>
                <w:szCs w:val="24"/>
                <w:u w:val="single"/>
              </w:rPr>
              <w:t>:</w:t>
            </w:r>
          </w:p>
          <w:p w14:paraId="2B1E134E" w14:textId="77777777" w:rsidR="00C1544E" w:rsidRPr="00951DCC" w:rsidRDefault="00C1544E" w:rsidP="00C1544E">
            <w:pPr>
              <w:jc w:val="both"/>
              <w:rPr>
                <w:b/>
                <w:bCs/>
                <w:szCs w:val="24"/>
              </w:rPr>
            </w:pPr>
            <w:r w:rsidRPr="00951DCC">
              <w:rPr>
                <w:bCs/>
                <w:szCs w:val="24"/>
              </w:rPr>
              <w:t>Manuál obráběcího stroje</w:t>
            </w:r>
            <w:r>
              <w:rPr>
                <w:bCs/>
                <w:szCs w:val="24"/>
              </w:rPr>
              <w:t>.</w:t>
            </w:r>
          </w:p>
          <w:p w14:paraId="3BD76EDA" w14:textId="77777777" w:rsidR="00C1544E" w:rsidRDefault="00C1544E" w:rsidP="00C1544E">
            <w:pPr>
              <w:jc w:val="both"/>
            </w:pPr>
            <w:r w:rsidRPr="00951DCC">
              <w:t>Dokumentace Siemens: Nápověda k NX 11</w:t>
            </w:r>
            <w:r>
              <w:t xml:space="preserve">. </w:t>
            </w:r>
            <w:r w:rsidRPr="00951DCC">
              <w:t>Dostupné online:</w:t>
            </w:r>
          </w:p>
          <w:p w14:paraId="52C48107" w14:textId="77777777" w:rsidR="00C1544E" w:rsidRPr="00951DCC" w:rsidRDefault="006743C1" w:rsidP="00C1544E">
            <w:pPr>
              <w:jc w:val="both"/>
            </w:pPr>
            <w:hyperlink r:id="rId24" w:anchor="uid:index" w:history="1">
              <w:r w:rsidR="00C1544E" w:rsidRPr="00951DCC">
                <w:rPr>
                  <w:rStyle w:val="Hypertextovodkaz"/>
                </w:rPr>
                <w:t>https://docs.plm.automation.siemens.com/tdoc/nx/11/nx_help/#uid:index</w:t>
              </w:r>
            </w:hyperlink>
            <w:r w:rsidR="00C1544E">
              <w:t xml:space="preserve">. </w:t>
            </w:r>
          </w:p>
          <w:p w14:paraId="5796CF98" w14:textId="77777777" w:rsidR="00C1544E" w:rsidRDefault="00C1544E" w:rsidP="00C1544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FA6E331" w14:textId="77777777" w:rsidR="00C1544E" w:rsidRPr="00951DCC" w:rsidRDefault="00C1544E" w:rsidP="00C1544E">
            <w:pPr>
              <w:jc w:val="both"/>
              <w:rPr>
                <w:sz w:val="16"/>
                <w:u w:val="single"/>
              </w:rPr>
            </w:pPr>
            <w:r w:rsidRPr="00951DCC">
              <w:rPr>
                <w:bCs/>
                <w:szCs w:val="24"/>
                <w:u w:val="single"/>
              </w:rPr>
              <w:t>Doporučená literatura:</w:t>
            </w:r>
            <w:r w:rsidRPr="00951DCC">
              <w:rPr>
                <w:sz w:val="16"/>
                <w:u w:val="single"/>
              </w:rPr>
              <w:t xml:space="preserve"> </w:t>
            </w:r>
          </w:p>
          <w:p w14:paraId="5066BAFF" w14:textId="77777777" w:rsidR="00C1544E" w:rsidRPr="00951DCC" w:rsidRDefault="00C1544E" w:rsidP="00C1544E">
            <w:pPr>
              <w:jc w:val="both"/>
              <w:rPr>
                <w:szCs w:val="24"/>
              </w:rPr>
            </w:pPr>
            <w:r w:rsidRPr="00951DCC">
              <w:rPr>
                <w:szCs w:val="24"/>
              </w:rPr>
              <w:t xml:space="preserve">ŠTULPA, M. </w:t>
            </w:r>
            <w:r w:rsidRPr="00951DCC">
              <w:rPr>
                <w:iCs/>
                <w:szCs w:val="24"/>
              </w:rPr>
              <w:t>CNC: programování obráběcích strojů</w:t>
            </w:r>
            <w:r>
              <w:rPr>
                <w:szCs w:val="24"/>
              </w:rPr>
              <w:t xml:space="preserve">. Praha: Grada, 2015. </w:t>
            </w:r>
            <w:r w:rsidRPr="00951DCC">
              <w:rPr>
                <w:szCs w:val="24"/>
              </w:rPr>
              <w:t>240 s. ISBN 978-80-247-5269-3.</w:t>
            </w:r>
          </w:p>
          <w:p w14:paraId="1020AD92" w14:textId="77777777" w:rsidR="00C1544E" w:rsidRDefault="00C1544E" w:rsidP="00C1544E">
            <w:pPr>
              <w:jc w:val="both"/>
            </w:pPr>
            <w:r w:rsidRPr="00951DCC">
              <w:rPr>
                <w:szCs w:val="24"/>
              </w:rPr>
              <w:t xml:space="preserve">SMID, P. </w:t>
            </w:r>
            <w:r w:rsidRPr="00951DCC">
              <w:rPr>
                <w:iCs/>
                <w:szCs w:val="24"/>
              </w:rPr>
              <w:t xml:space="preserve">CNC </w:t>
            </w:r>
            <w:r>
              <w:rPr>
                <w:iCs/>
                <w:szCs w:val="24"/>
              </w:rPr>
              <w:t>P</w:t>
            </w:r>
            <w:r w:rsidRPr="00951DCC">
              <w:rPr>
                <w:iCs/>
                <w:szCs w:val="24"/>
              </w:rPr>
              <w:t xml:space="preserve">rogramming </w:t>
            </w:r>
            <w:r>
              <w:rPr>
                <w:iCs/>
                <w:szCs w:val="24"/>
              </w:rPr>
              <w:t>H</w:t>
            </w:r>
            <w:r w:rsidRPr="00951DCC">
              <w:rPr>
                <w:iCs/>
                <w:szCs w:val="24"/>
              </w:rPr>
              <w:t xml:space="preserve">andbook: </w:t>
            </w:r>
            <w:r>
              <w:rPr>
                <w:iCs/>
                <w:szCs w:val="24"/>
              </w:rPr>
              <w:t>A</w:t>
            </w:r>
            <w:r w:rsidRPr="00951DCC">
              <w:rPr>
                <w:iCs/>
                <w:szCs w:val="24"/>
              </w:rPr>
              <w:t xml:space="preserve"> </w:t>
            </w:r>
            <w:r>
              <w:rPr>
                <w:iCs/>
                <w:szCs w:val="24"/>
              </w:rPr>
              <w:t>C</w:t>
            </w:r>
            <w:r w:rsidRPr="00951DCC">
              <w:rPr>
                <w:iCs/>
                <w:szCs w:val="24"/>
              </w:rPr>
              <w:t xml:space="preserve">omprehensive </w:t>
            </w:r>
            <w:r>
              <w:rPr>
                <w:iCs/>
                <w:szCs w:val="24"/>
              </w:rPr>
              <w:t>G</w:t>
            </w:r>
            <w:r w:rsidRPr="00951DCC">
              <w:rPr>
                <w:iCs/>
                <w:szCs w:val="24"/>
              </w:rPr>
              <w:t xml:space="preserve">uide to </w:t>
            </w:r>
            <w:r>
              <w:rPr>
                <w:iCs/>
                <w:szCs w:val="24"/>
              </w:rPr>
              <w:t>P</w:t>
            </w:r>
            <w:r w:rsidRPr="00951DCC">
              <w:rPr>
                <w:iCs/>
                <w:szCs w:val="24"/>
              </w:rPr>
              <w:t xml:space="preserve">ractical CNC </w:t>
            </w:r>
            <w:r>
              <w:rPr>
                <w:iCs/>
                <w:szCs w:val="24"/>
              </w:rPr>
              <w:t>P</w:t>
            </w:r>
            <w:r w:rsidRPr="00951DCC">
              <w:rPr>
                <w:iCs/>
                <w:szCs w:val="24"/>
              </w:rPr>
              <w:t>rogramming</w:t>
            </w:r>
            <w:r w:rsidRPr="00951DCC">
              <w:rPr>
                <w:szCs w:val="24"/>
              </w:rPr>
              <w:t xml:space="preserve">. 3rd </w:t>
            </w:r>
            <w:r>
              <w:rPr>
                <w:szCs w:val="24"/>
              </w:rPr>
              <w:t>E</w:t>
            </w:r>
            <w:r w:rsidRPr="00951DCC">
              <w:rPr>
                <w:szCs w:val="24"/>
              </w:rPr>
              <w:t>d. New York</w:t>
            </w:r>
            <w:r>
              <w:rPr>
                <w:szCs w:val="24"/>
              </w:rPr>
              <w:t>:</w:t>
            </w:r>
            <w:r w:rsidRPr="00951DCC">
              <w:rPr>
                <w:szCs w:val="24"/>
              </w:rPr>
              <w:t xml:space="preserve"> In</w:t>
            </w:r>
            <w:r>
              <w:rPr>
                <w:szCs w:val="24"/>
              </w:rPr>
              <w:t>dustrial Press, 2008. xx</w:t>
            </w:r>
            <w:r w:rsidRPr="00951DCC">
              <w:rPr>
                <w:szCs w:val="24"/>
              </w:rPr>
              <w:t xml:space="preserve">, 540 s. Dostupné </w:t>
            </w:r>
            <w:r>
              <w:rPr>
                <w:szCs w:val="24"/>
              </w:rPr>
              <w:t xml:space="preserve">online: </w:t>
            </w:r>
            <w:hyperlink r:id="rId25" w:history="1">
              <w:r w:rsidRPr="009E22CA">
                <w:rPr>
                  <w:rStyle w:val="Hypertextovodkaz"/>
                  <w:szCs w:val="24"/>
                </w:rPr>
                <w:t>http://www.loc.gov/catdir/toc/ecip084/2007045901.html</w:t>
              </w:r>
            </w:hyperlink>
            <w:r>
              <w:rPr>
                <w:szCs w:val="24"/>
              </w:rPr>
              <w:t xml:space="preserve">. </w:t>
            </w:r>
            <w:r w:rsidRPr="00951DCC">
              <w:rPr>
                <w:szCs w:val="24"/>
              </w:rPr>
              <w:t>ISBN 978-0-8311-3347-4.</w:t>
            </w:r>
          </w:p>
        </w:tc>
      </w:tr>
      <w:tr w:rsidR="00C1544E" w14:paraId="306C15FE" w14:textId="77777777" w:rsidTr="00DD0141">
        <w:tc>
          <w:tcPr>
            <w:tcW w:w="10132" w:type="dxa"/>
            <w:gridSpan w:val="2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323687A" w14:textId="77777777" w:rsidR="00C1544E" w:rsidRDefault="00C1544E" w:rsidP="00C1544E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C1544E" w14:paraId="6AD12008" w14:textId="77777777" w:rsidTr="00DD409E">
        <w:tc>
          <w:tcPr>
            <w:tcW w:w="4911" w:type="dxa"/>
            <w:gridSpan w:val="9"/>
            <w:tcBorders>
              <w:top w:val="single" w:sz="2" w:space="0" w:color="auto"/>
            </w:tcBorders>
            <w:shd w:val="clear" w:color="auto" w:fill="F7CAAC"/>
          </w:tcPr>
          <w:p w14:paraId="3D948CE9" w14:textId="77777777" w:rsidR="00C1544E" w:rsidRDefault="00C1544E" w:rsidP="00C1544E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913" w:type="dxa"/>
            <w:gridSpan w:val="3"/>
            <w:tcBorders>
              <w:top w:val="single" w:sz="2" w:space="0" w:color="auto"/>
            </w:tcBorders>
          </w:tcPr>
          <w:p w14:paraId="06EEA61B" w14:textId="77777777" w:rsidR="00C1544E" w:rsidRDefault="00B60377" w:rsidP="00C1544E">
            <w:pPr>
              <w:jc w:val="center"/>
            </w:pPr>
            <w:r w:rsidRPr="008E7127">
              <w:t>8</w:t>
            </w:r>
          </w:p>
        </w:tc>
        <w:tc>
          <w:tcPr>
            <w:tcW w:w="4308" w:type="dxa"/>
            <w:gridSpan w:val="14"/>
            <w:tcBorders>
              <w:top w:val="single" w:sz="2" w:space="0" w:color="auto"/>
            </w:tcBorders>
            <w:shd w:val="clear" w:color="auto" w:fill="F7CAAC"/>
          </w:tcPr>
          <w:p w14:paraId="0C671D06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1544E" w14:paraId="2A5650AF" w14:textId="77777777" w:rsidTr="00DD0141">
        <w:tc>
          <w:tcPr>
            <w:tcW w:w="10132" w:type="dxa"/>
            <w:gridSpan w:val="26"/>
            <w:shd w:val="clear" w:color="auto" w:fill="F7CAAC"/>
          </w:tcPr>
          <w:p w14:paraId="73C6BD3A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C1544E" w14:paraId="6EAC5327" w14:textId="77777777" w:rsidTr="00DD0141">
        <w:trPr>
          <w:trHeight w:val="1373"/>
        </w:trPr>
        <w:tc>
          <w:tcPr>
            <w:tcW w:w="10132" w:type="dxa"/>
            <w:gridSpan w:val="26"/>
          </w:tcPr>
          <w:p w14:paraId="4C6211BB" w14:textId="4685CEBD" w:rsidR="00C1544E" w:rsidRDefault="00C1544E" w:rsidP="00C1544E">
            <w:pPr>
              <w:jc w:val="both"/>
            </w:pPr>
            <w:r>
              <w:t>Laboratorní cvičení jsou realizována formou bloků. Při výuce je využíván CAD/CAM software NX od firmy Siemens.</w:t>
            </w:r>
            <w:ins w:id="85" w:author="Simona Mrkvičková" w:date="2018-04-13T14:10:00Z">
              <w:r w:rsidR="003C69AF">
                <w:t xml:space="preserve"> </w:t>
              </w:r>
              <w:r w:rsidR="003C69AF" w:rsidRPr="003C69AF">
                <w:t xml:space="preserve">V rámci </w:t>
              </w:r>
              <w:r w:rsidR="003C69AF">
                <w:t>cvičení</w:t>
              </w:r>
              <w:r w:rsidR="003C69AF" w:rsidRPr="003C69AF">
                <w:t xml:space="preserve"> jsou zadávány studentům úlohy k samostatnému vypracování, které musí na závěr semestru obhájit.</w:t>
              </w:r>
            </w:ins>
            <w:r>
              <w:t xml:space="preserve"> Zakončení předmětu je formou klasifikovaného zápočtu a hodnocení vychází z kvality zpracování part programu a vyrobené součásti. </w:t>
            </w:r>
            <w:r w:rsidRPr="00D1517B">
              <w:t xml:space="preserve">Konzultace jsou možné v rámci </w:t>
            </w:r>
            <w:r>
              <w:t>cvičení</w:t>
            </w:r>
            <w:r w:rsidRPr="00D1517B">
              <w:t xml:space="preserve"> nebo je možné vyučujícího kontaktovat </w:t>
            </w:r>
            <w:r>
              <w:t>emailem nebo telefonicky.</w:t>
            </w:r>
          </w:p>
          <w:p w14:paraId="694F09B3" w14:textId="77777777" w:rsidR="00C1544E" w:rsidRDefault="00C1544E" w:rsidP="00C1544E">
            <w:pPr>
              <w:jc w:val="both"/>
            </w:pPr>
          </w:p>
          <w:p w14:paraId="1833FEE8" w14:textId="77777777" w:rsidR="00C1544E" w:rsidRPr="00E670ED" w:rsidRDefault="00C1544E" w:rsidP="00C1544E">
            <w:pPr>
              <w:jc w:val="both"/>
            </w:pPr>
            <w:r w:rsidRPr="00E670ED">
              <w:t xml:space="preserve">Možnosti komunikace s vyučujícím: </w:t>
            </w:r>
            <w:hyperlink r:id="rId26" w:history="1">
              <w:r w:rsidRPr="00E670ED">
                <w:rPr>
                  <w:rStyle w:val="Hypertextovodkaz"/>
                </w:rPr>
                <w:t>bilek@utb.cz</w:t>
              </w:r>
            </w:hyperlink>
            <w:r w:rsidRPr="00E670ED">
              <w:rPr>
                <w:rStyle w:val="Hypertextovodkaz"/>
              </w:rPr>
              <w:t>,</w:t>
            </w:r>
            <w:r w:rsidRPr="00E670ED">
              <w:rPr>
                <w:rStyle w:val="Hypertextovodkaz"/>
                <w:u w:val="none"/>
              </w:rPr>
              <w:t xml:space="preserve"> </w:t>
            </w:r>
            <w:r w:rsidRPr="00E670ED">
              <w:t>576 035 227.</w:t>
            </w:r>
          </w:p>
          <w:p w14:paraId="1DC6CCD2" w14:textId="77777777" w:rsidR="00C1544E" w:rsidRDefault="00C1544E" w:rsidP="00C1544E">
            <w:pPr>
              <w:jc w:val="both"/>
            </w:pPr>
          </w:p>
        </w:tc>
      </w:tr>
    </w:tbl>
    <w:p w14:paraId="63FEE837" w14:textId="77777777" w:rsidR="00C1544E" w:rsidRDefault="00C1544E">
      <w:r>
        <w:br w:type="page"/>
      </w:r>
    </w:p>
    <w:tbl>
      <w:tblPr>
        <w:tblW w:w="1013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03"/>
        <w:gridCol w:w="576"/>
        <w:gridCol w:w="1142"/>
        <w:gridCol w:w="896"/>
        <w:gridCol w:w="823"/>
        <w:gridCol w:w="1566"/>
        <w:gridCol w:w="605"/>
        <w:gridCol w:w="544"/>
        <w:gridCol w:w="877"/>
      </w:tblGrid>
      <w:tr w:rsidR="00C1544E" w14:paraId="637D20FD" w14:textId="77777777" w:rsidTr="00C1544E">
        <w:tc>
          <w:tcPr>
            <w:tcW w:w="10050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14:paraId="451F794C" w14:textId="77777777" w:rsidR="00C1544E" w:rsidRDefault="00C1544E" w:rsidP="00C1544E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C1544E" w:rsidRPr="00F40F9D" w14:paraId="0F5D109B" w14:textId="77777777" w:rsidTr="00C1544E">
        <w:tc>
          <w:tcPr>
            <w:tcW w:w="3078" w:type="dxa"/>
            <w:tcBorders>
              <w:top w:val="double" w:sz="4" w:space="0" w:color="auto"/>
            </w:tcBorders>
            <w:shd w:val="clear" w:color="auto" w:fill="F7CAAC"/>
          </w:tcPr>
          <w:p w14:paraId="52677595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72" w:type="dxa"/>
            <w:gridSpan w:val="8"/>
            <w:tcBorders>
              <w:top w:val="double" w:sz="4" w:space="0" w:color="auto"/>
            </w:tcBorders>
          </w:tcPr>
          <w:p w14:paraId="6616AFA4" w14:textId="77777777" w:rsidR="00C1544E" w:rsidRPr="00F40F9D" w:rsidRDefault="00C1544E" w:rsidP="00C1544E">
            <w:pPr>
              <w:jc w:val="both"/>
              <w:rPr>
                <w:b/>
              </w:rPr>
            </w:pPr>
            <w:bookmarkStart w:id="86" w:name="CAM_II"/>
            <w:bookmarkEnd w:id="86"/>
            <w:r w:rsidRPr="00F40F9D">
              <w:rPr>
                <w:b/>
              </w:rPr>
              <w:t>CAM II</w:t>
            </w:r>
          </w:p>
        </w:tc>
      </w:tr>
      <w:tr w:rsidR="00C1544E" w14:paraId="6EEDC89E" w14:textId="77777777" w:rsidTr="00C1544E">
        <w:tc>
          <w:tcPr>
            <w:tcW w:w="3078" w:type="dxa"/>
            <w:shd w:val="clear" w:color="auto" w:fill="F7CAAC"/>
          </w:tcPr>
          <w:p w14:paraId="0052BE9D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9" w:type="dxa"/>
            <w:gridSpan w:val="4"/>
          </w:tcPr>
          <w:p w14:paraId="01673846" w14:textId="77777777" w:rsidR="00C1544E" w:rsidRDefault="0082592C" w:rsidP="00C1544E">
            <w:pPr>
              <w:jc w:val="both"/>
            </w:pPr>
            <w:r>
              <w:t>p</w:t>
            </w:r>
            <w:r w:rsidR="00831A7A">
              <w:t>ovinný</w:t>
            </w:r>
            <w:r w:rsidR="00022DE5">
              <w:t>, PZ</w:t>
            </w:r>
            <w:r w:rsidR="00831A7A">
              <w:t xml:space="preserve"> (specializace VI)</w:t>
            </w:r>
          </w:p>
        </w:tc>
        <w:tc>
          <w:tcPr>
            <w:tcW w:w="2693" w:type="dxa"/>
            <w:gridSpan w:val="3"/>
            <w:shd w:val="clear" w:color="auto" w:fill="F7CAAC"/>
          </w:tcPr>
          <w:p w14:paraId="6FE6817D" w14:textId="77777777" w:rsidR="00C1544E" w:rsidRDefault="00C1544E" w:rsidP="00C1544E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70" w:type="dxa"/>
          </w:tcPr>
          <w:p w14:paraId="79027920" w14:textId="77777777" w:rsidR="00C1544E" w:rsidRDefault="00831A7A" w:rsidP="00C1544E">
            <w:pPr>
              <w:jc w:val="both"/>
            </w:pPr>
            <w:r>
              <w:t>1/LS</w:t>
            </w:r>
          </w:p>
        </w:tc>
      </w:tr>
      <w:tr w:rsidR="00C1544E" w14:paraId="71CBADDC" w14:textId="77777777" w:rsidTr="00C1544E">
        <w:tc>
          <w:tcPr>
            <w:tcW w:w="3078" w:type="dxa"/>
            <w:shd w:val="clear" w:color="auto" w:fill="F7CAAC"/>
          </w:tcPr>
          <w:p w14:paraId="33364950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2"/>
          </w:tcPr>
          <w:p w14:paraId="44A75BE7" w14:textId="77777777" w:rsidR="00C1544E" w:rsidRDefault="00C1544E" w:rsidP="00C1544E">
            <w:pPr>
              <w:jc w:val="both"/>
            </w:pPr>
            <w:r>
              <w:t>0p+0s+28l</w:t>
            </w:r>
          </w:p>
        </w:tc>
        <w:tc>
          <w:tcPr>
            <w:tcW w:w="889" w:type="dxa"/>
            <w:shd w:val="clear" w:color="auto" w:fill="F7CAAC"/>
          </w:tcPr>
          <w:p w14:paraId="637D7E97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06E403E" w14:textId="77777777" w:rsidR="00C1544E" w:rsidRDefault="00C1544E" w:rsidP="00C1544E">
            <w:pPr>
              <w:jc w:val="both"/>
            </w:pPr>
            <w:r>
              <w:t>2</w:t>
            </w:r>
            <w:r w:rsidR="00DD0141">
              <w:t>8</w:t>
            </w:r>
          </w:p>
        </w:tc>
        <w:tc>
          <w:tcPr>
            <w:tcW w:w="2153" w:type="dxa"/>
            <w:gridSpan w:val="2"/>
            <w:shd w:val="clear" w:color="auto" w:fill="F7CAAC"/>
          </w:tcPr>
          <w:p w14:paraId="00A37F1E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10" w:type="dxa"/>
            <w:gridSpan w:val="2"/>
          </w:tcPr>
          <w:p w14:paraId="1B50474A" w14:textId="77777777" w:rsidR="00C1544E" w:rsidRDefault="00C1544E" w:rsidP="00C1544E">
            <w:pPr>
              <w:jc w:val="both"/>
            </w:pPr>
            <w:r>
              <w:t>2</w:t>
            </w:r>
          </w:p>
        </w:tc>
      </w:tr>
      <w:tr w:rsidR="00C1544E" w14:paraId="5C6246B9" w14:textId="77777777" w:rsidTr="00C1544E">
        <w:tc>
          <w:tcPr>
            <w:tcW w:w="3078" w:type="dxa"/>
            <w:shd w:val="clear" w:color="auto" w:fill="F7CAAC"/>
          </w:tcPr>
          <w:p w14:paraId="2DD9BD4F" w14:textId="77777777" w:rsidR="00C1544E" w:rsidRDefault="00C1544E" w:rsidP="00C1544E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72" w:type="dxa"/>
            <w:gridSpan w:val="8"/>
          </w:tcPr>
          <w:p w14:paraId="15403C9E" w14:textId="77777777" w:rsidR="00C1544E" w:rsidRDefault="00C1544E" w:rsidP="00C1544E">
            <w:pPr>
              <w:jc w:val="both"/>
            </w:pPr>
          </w:p>
        </w:tc>
      </w:tr>
      <w:tr w:rsidR="00C1544E" w14:paraId="6F442B19" w14:textId="77777777" w:rsidTr="00C1544E">
        <w:tc>
          <w:tcPr>
            <w:tcW w:w="3078" w:type="dxa"/>
            <w:shd w:val="clear" w:color="auto" w:fill="F7CAAC"/>
          </w:tcPr>
          <w:p w14:paraId="4140126E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9" w:type="dxa"/>
            <w:gridSpan w:val="4"/>
          </w:tcPr>
          <w:p w14:paraId="520FDD07" w14:textId="77777777" w:rsidR="00C1544E" w:rsidRDefault="00C1544E" w:rsidP="00C1544E">
            <w:pPr>
              <w:jc w:val="both"/>
            </w:pPr>
            <w:r>
              <w:t>klasifikovaný zápočet</w:t>
            </w:r>
          </w:p>
        </w:tc>
        <w:tc>
          <w:tcPr>
            <w:tcW w:w="1553" w:type="dxa"/>
            <w:shd w:val="clear" w:color="auto" w:fill="F7CAAC"/>
          </w:tcPr>
          <w:p w14:paraId="459F31EE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10" w:type="dxa"/>
            <w:gridSpan w:val="3"/>
          </w:tcPr>
          <w:p w14:paraId="074B4FE1" w14:textId="77777777" w:rsidR="00C1544E" w:rsidRDefault="00C1544E" w:rsidP="00C1544E">
            <w:pPr>
              <w:jc w:val="both"/>
            </w:pPr>
            <w:r>
              <w:t>laboratorní cvičení</w:t>
            </w:r>
          </w:p>
        </w:tc>
      </w:tr>
      <w:tr w:rsidR="00C1544E" w:rsidRPr="00C662EF" w14:paraId="3A16A1D9" w14:textId="77777777" w:rsidTr="00C1544E">
        <w:tc>
          <w:tcPr>
            <w:tcW w:w="3078" w:type="dxa"/>
            <w:shd w:val="clear" w:color="auto" w:fill="F7CAAC"/>
          </w:tcPr>
          <w:p w14:paraId="25365F69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72" w:type="dxa"/>
            <w:gridSpan w:val="8"/>
            <w:tcBorders>
              <w:bottom w:val="single" w:sz="4" w:space="0" w:color="auto"/>
            </w:tcBorders>
          </w:tcPr>
          <w:p w14:paraId="31F70667" w14:textId="77777777" w:rsidR="00C1544E" w:rsidRDefault="00C1544E" w:rsidP="00C1544E">
            <w:pPr>
              <w:jc w:val="both"/>
            </w:pPr>
            <w:r>
              <w:t xml:space="preserve">Docházka: povinná účast v laboratorních cvičeních. </w:t>
            </w:r>
          </w:p>
          <w:p w14:paraId="6CBD6D4A" w14:textId="77777777" w:rsidR="00C1544E" w:rsidRPr="00C662EF" w:rsidRDefault="00C1544E" w:rsidP="00C1544E">
            <w:pPr>
              <w:jc w:val="both"/>
            </w:pPr>
            <w:r>
              <w:t>Klasifikovaný zápočet: 80</w:t>
            </w:r>
            <w:r w:rsidRPr="005451A3">
              <w:t>%</w:t>
            </w:r>
            <w:r>
              <w:t xml:space="preserve"> účast v laboratorních cvičeních, zpracování part programu, vyrobení součásti na CNC stroji.</w:t>
            </w:r>
          </w:p>
        </w:tc>
      </w:tr>
      <w:tr w:rsidR="00C1544E" w14:paraId="57F4BF65" w14:textId="77777777" w:rsidTr="00C1544E">
        <w:trPr>
          <w:trHeight w:val="197"/>
        </w:trPr>
        <w:tc>
          <w:tcPr>
            <w:tcW w:w="3078" w:type="dxa"/>
            <w:tcBorders>
              <w:top w:val="nil"/>
            </w:tcBorders>
            <w:shd w:val="clear" w:color="auto" w:fill="F7CAAC"/>
          </w:tcPr>
          <w:p w14:paraId="114BE650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72" w:type="dxa"/>
            <w:gridSpan w:val="8"/>
            <w:tcBorders>
              <w:top w:val="single" w:sz="4" w:space="0" w:color="auto"/>
            </w:tcBorders>
          </w:tcPr>
          <w:p w14:paraId="27CF54CB" w14:textId="77777777" w:rsidR="00C1544E" w:rsidRDefault="00022DE5" w:rsidP="00022DE5">
            <w:pPr>
              <w:jc w:val="both"/>
            </w:pPr>
            <w:r w:rsidRPr="00B812BB">
              <w:t>Ing. Ondřej Bílek, Ph.D.</w:t>
            </w:r>
            <w:r>
              <w:t xml:space="preserve"> </w:t>
            </w:r>
          </w:p>
        </w:tc>
      </w:tr>
      <w:tr w:rsidR="00C1544E" w14:paraId="3989BFF4" w14:textId="77777777" w:rsidTr="00C1544E">
        <w:trPr>
          <w:trHeight w:val="243"/>
        </w:trPr>
        <w:tc>
          <w:tcPr>
            <w:tcW w:w="3078" w:type="dxa"/>
            <w:tcBorders>
              <w:top w:val="nil"/>
            </w:tcBorders>
            <w:shd w:val="clear" w:color="auto" w:fill="F7CAAC"/>
          </w:tcPr>
          <w:p w14:paraId="635F62C0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72" w:type="dxa"/>
            <w:gridSpan w:val="8"/>
            <w:tcBorders>
              <w:top w:val="nil"/>
            </w:tcBorders>
          </w:tcPr>
          <w:p w14:paraId="5D5C5084" w14:textId="77777777" w:rsidR="00C1544E" w:rsidRDefault="00022DE5" w:rsidP="00C1544E">
            <w:pPr>
              <w:jc w:val="both"/>
            </w:pPr>
            <w:r>
              <w:t>100% l</w:t>
            </w:r>
          </w:p>
        </w:tc>
      </w:tr>
      <w:tr w:rsidR="00C1544E" w:rsidRPr="009E0D88" w14:paraId="066C830B" w14:textId="77777777" w:rsidTr="00C1544E">
        <w:tc>
          <w:tcPr>
            <w:tcW w:w="3078" w:type="dxa"/>
            <w:shd w:val="clear" w:color="auto" w:fill="F7CAAC"/>
          </w:tcPr>
          <w:p w14:paraId="7495D1F9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72" w:type="dxa"/>
            <w:gridSpan w:val="8"/>
            <w:tcBorders>
              <w:bottom w:val="nil"/>
            </w:tcBorders>
          </w:tcPr>
          <w:p w14:paraId="32A53199" w14:textId="77777777" w:rsidR="00C1544E" w:rsidRPr="009E0D88" w:rsidRDefault="00C1544E" w:rsidP="00C1544E">
            <w:pPr>
              <w:jc w:val="both"/>
            </w:pPr>
          </w:p>
        </w:tc>
      </w:tr>
      <w:tr w:rsidR="00C1544E" w14:paraId="736CDB09" w14:textId="77777777" w:rsidTr="00FC3CAA">
        <w:trPr>
          <w:trHeight w:val="291"/>
        </w:trPr>
        <w:tc>
          <w:tcPr>
            <w:tcW w:w="10050" w:type="dxa"/>
            <w:gridSpan w:val="9"/>
            <w:tcBorders>
              <w:top w:val="nil"/>
            </w:tcBorders>
          </w:tcPr>
          <w:p w14:paraId="0BEBE2EA" w14:textId="77777777" w:rsidR="00C1544E" w:rsidRDefault="00C1544E" w:rsidP="00B812BB">
            <w:pPr>
              <w:spacing w:before="60" w:after="60"/>
              <w:jc w:val="both"/>
            </w:pPr>
            <w:r w:rsidRPr="00022DE5">
              <w:rPr>
                <w:b/>
              </w:rPr>
              <w:t>Ing. Ondřej Bílek, Ph.D.</w:t>
            </w:r>
            <w:r w:rsidR="00FC3CAA">
              <w:t xml:space="preserve"> (100% </w:t>
            </w:r>
            <w:r w:rsidR="00B812BB">
              <w:t>l</w:t>
            </w:r>
            <w:r w:rsidR="00FC3CAA">
              <w:t>)</w:t>
            </w:r>
          </w:p>
        </w:tc>
      </w:tr>
      <w:tr w:rsidR="00C1544E" w14:paraId="3D9C0AB2" w14:textId="77777777" w:rsidTr="00C1544E">
        <w:tc>
          <w:tcPr>
            <w:tcW w:w="3078" w:type="dxa"/>
            <w:shd w:val="clear" w:color="auto" w:fill="F7CAAC"/>
          </w:tcPr>
          <w:p w14:paraId="321BD2AB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72" w:type="dxa"/>
            <w:gridSpan w:val="8"/>
            <w:tcBorders>
              <w:bottom w:val="nil"/>
            </w:tcBorders>
          </w:tcPr>
          <w:p w14:paraId="706DC143" w14:textId="77777777" w:rsidR="00C1544E" w:rsidRDefault="00C1544E" w:rsidP="00C1544E">
            <w:pPr>
              <w:jc w:val="both"/>
            </w:pPr>
          </w:p>
        </w:tc>
      </w:tr>
      <w:tr w:rsidR="00C1544E" w14:paraId="3673985C" w14:textId="77777777" w:rsidTr="00C1544E">
        <w:trPr>
          <w:trHeight w:val="3938"/>
        </w:trPr>
        <w:tc>
          <w:tcPr>
            <w:tcW w:w="10050" w:type="dxa"/>
            <w:gridSpan w:val="9"/>
            <w:tcBorders>
              <w:top w:val="nil"/>
              <w:bottom w:val="single" w:sz="12" w:space="0" w:color="auto"/>
            </w:tcBorders>
          </w:tcPr>
          <w:p w14:paraId="2653231C" w14:textId="77777777" w:rsidR="00C1544E" w:rsidRPr="007E5251" w:rsidRDefault="00C1544E" w:rsidP="00C1544E">
            <w:pPr>
              <w:jc w:val="both"/>
            </w:pPr>
            <w:r>
              <w:t xml:space="preserve">Cílem předmětu je studenty seznámit se způsoby programování a ovládání soustružnicko-frézovacích center. Pro zadanou součást student volí vhodnou strategii obrábění podle zásad strojírenské technologie. Předmět navazuje na předmět CAM I a rozšiřuje výrobní znalosti o programování soustružnicko-frézovacích víceosých obráběcích center. V rámci výuky studenti součást vyrábějí na stroji v laboratořích univerzity a jsou hodnoceni podle kvality zpracovaného part programu a vyrobené součásti. </w:t>
            </w:r>
            <w:r w:rsidRPr="00AD100D">
              <w:t>Obsah předmětu tvoří tyto tematické celky:</w:t>
            </w:r>
          </w:p>
          <w:p w14:paraId="5E76B7D8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 xml:space="preserve">Zásady programování </w:t>
            </w:r>
            <w:r>
              <w:rPr>
                <w:color w:val="000000"/>
                <w:shd w:val="clear" w:color="auto" w:fill="FFFFFF"/>
              </w:rPr>
              <w:t>soustružnicko-frézovacích</w:t>
            </w:r>
            <w:r w:rsidRPr="00F56F6B">
              <w:rPr>
                <w:color w:val="000000"/>
                <w:shd w:val="clear" w:color="auto" w:fill="FFFFFF"/>
              </w:rPr>
              <w:t xml:space="preserve"> center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0B77CF09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 xml:space="preserve">Zásady práce </w:t>
            </w:r>
            <w:r>
              <w:rPr>
                <w:color w:val="000000"/>
                <w:shd w:val="clear" w:color="auto" w:fill="FFFFFF"/>
              </w:rPr>
              <w:t>na soustružnicko-frézovacím</w:t>
            </w:r>
            <w:r w:rsidRPr="00F56F6B">
              <w:rPr>
                <w:color w:val="000000"/>
                <w:shd w:val="clear" w:color="auto" w:fill="FFFFFF"/>
              </w:rPr>
              <w:t xml:space="preserve"> centru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0E4E3F86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Ovládání řídicího systému stroje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6AE7B472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Ustavení obrobku, nulové body, korekce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56025F2A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 xml:space="preserve">Programování součásti pomocí operací </w:t>
            </w:r>
            <w:r>
              <w:rPr>
                <w:color w:val="000000"/>
                <w:shd w:val="clear" w:color="auto" w:fill="FFFFFF"/>
              </w:rPr>
              <w:t>Turning.</w:t>
            </w:r>
          </w:p>
          <w:p w14:paraId="3409C1E0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 xml:space="preserve">Programování součásti pomocí </w:t>
            </w:r>
            <w:r>
              <w:rPr>
                <w:color w:val="000000"/>
                <w:shd w:val="clear" w:color="auto" w:fill="FFFFFF"/>
              </w:rPr>
              <w:t>kombinace soustružnických a frézovacích operací.</w:t>
            </w:r>
          </w:p>
          <w:p w14:paraId="755F6C43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Volba řezných podmínek, nástrojů, verifikace, post proces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68C947E4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Programování zadané součásti I.</w:t>
            </w:r>
          </w:p>
          <w:p w14:paraId="0CD7D1EB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Programování zadané součásti II.</w:t>
            </w:r>
          </w:p>
          <w:p w14:paraId="4E9CE0EA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rPr>
                <w:color w:val="000000"/>
                <w:shd w:val="clear" w:color="auto" w:fill="FFFFFF"/>
              </w:rPr>
              <w:t>Programování zadané součásti III.</w:t>
            </w:r>
          </w:p>
          <w:p w14:paraId="736D41DA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t xml:space="preserve">Výroba na </w:t>
            </w:r>
            <w:r>
              <w:t>soustružnicko-frézovacím centru</w:t>
            </w:r>
            <w:r w:rsidRPr="00F56F6B">
              <w:t xml:space="preserve"> I.</w:t>
            </w:r>
          </w:p>
          <w:p w14:paraId="41844806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t xml:space="preserve">Výroba na </w:t>
            </w:r>
            <w:r>
              <w:t>soustružnicko-frézovacím centru</w:t>
            </w:r>
            <w:r w:rsidRPr="00F56F6B">
              <w:t xml:space="preserve"> II.</w:t>
            </w:r>
          </w:p>
          <w:p w14:paraId="0ACBE387" w14:textId="77777777" w:rsidR="00C1544E" w:rsidRPr="00F56F6B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t xml:space="preserve">Výroba na </w:t>
            </w:r>
            <w:r>
              <w:t>soustružnicko-frézovacím centru</w:t>
            </w:r>
            <w:r w:rsidRPr="00F56F6B">
              <w:t xml:space="preserve"> III.</w:t>
            </w:r>
          </w:p>
          <w:p w14:paraId="4AE4613F" w14:textId="77777777" w:rsidR="00C1544E" w:rsidRDefault="00C1544E" w:rsidP="00C77552">
            <w:pPr>
              <w:pStyle w:val="Odstavecseseznamem"/>
              <w:numPr>
                <w:ilvl w:val="0"/>
                <w:numId w:val="31"/>
              </w:numPr>
              <w:ind w:left="284" w:hanging="57"/>
              <w:jc w:val="both"/>
            </w:pPr>
            <w:r w:rsidRPr="00F56F6B">
              <w:t>Kontrola součásti</w:t>
            </w:r>
            <w:r>
              <w:t xml:space="preserve"> a hodnocení.</w:t>
            </w:r>
          </w:p>
        </w:tc>
      </w:tr>
      <w:tr w:rsidR="00C1544E" w14:paraId="1AF3BF40" w14:textId="77777777" w:rsidTr="00C1544E">
        <w:trPr>
          <w:trHeight w:val="265"/>
        </w:trPr>
        <w:tc>
          <w:tcPr>
            <w:tcW w:w="3649" w:type="dxa"/>
            <w:gridSpan w:val="2"/>
            <w:tcBorders>
              <w:top w:val="nil"/>
            </w:tcBorders>
            <w:shd w:val="clear" w:color="auto" w:fill="F7CAAC"/>
          </w:tcPr>
          <w:p w14:paraId="0BA8DF89" w14:textId="77777777" w:rsidR="00C1544E" w:rsidRDefault="00C1544E" w:rsidP="00C1544E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1" w:type="dxa"/>
            <w:gridSpan w:val="7"/>
            <w:tcBorders>
              <w:top w:val="nil"/>
              <w:bottom w:val="nil"/>
            </w:tcBorders>
          </w:tcPr>
          <w:p w14:paraId="689443A3" w14:textId="77777777" w:rsidR="00C1544E" w:rsidRDefault="00C1544E" w:rsidP="00C1544E">
            <w:pPr>
              <w:jc w:val="both"/>
            </w:pPr>
          </w:p>
        </w:tc>
      </w:tr>
      <w:tr w:rsidR="00C1544E" w14:paraId="7D5FB680" w14:textId="77777777" w:rsidTr="00C1544E">
        <w:trPr>
          <w:trHeight w:val="274"/>
        </w:trPr>
        <w:tc>
          <w:tcPr>
            <w:tcW w:w="10050" w:type="dxa"/>
            <w:gridSpan w:val="9"/>
            <w:tcBorders>
              <w:top w:val="nil"/>
            </w:tcBorders>
          </w:tcPr>
          <w:p w14:paraId="13FCB778" w14:textId="77777777" w:rsidR="00C1544E" w:rsidRPr="00951DCC" w:rsidRDefault="00C1544E" w:rsidP="00C1544E">
            <w:pPr>
              <w:jc w:val="both"/>
              <w:rPr>
                <w:bCs/>
                <w:szCs w:val="24"/>
                <w:u w:val="single"/>
              </w:rPr>
            </w:pPr>
            <w:r>
              <w:rPr>
                <w:bCs/>
                <w:szCs w:val="24"/>
                <w:u w:val="single"/>
              </w:rPr>
              <w:t>Povinná literatura</w:t>
            </w:r>
            <w:r w:rsidRPr="00951DCC">
              <w:rPr>
                <w:bCs/>
                <w:szCs w:val="24"/>
                <w:u w:val="single"/>
              </w:rPr>
              <w:t>:</w:t>
            </w:r>
          </w:p>
          <w:p w14:paraId="6117396E" w14:textId="77777777" w:rsidR="00C1544E" w:rsidRPr="00951DCC" w:rsidRDefault="00C1544E" w:rsidP="00C1544E">
            <w:pPr>
              <w:jc w:val="both"/>
              <w:rPr>
                <w:b/>
                <w:bCs/>
                <w:szCs w:val="24"/>
              </w:rPr>
            </w:pPr>
            <w:r w:rsidRPr="00951DCC">
              <w:rPr>
                <w:bCs/>
                <w:szCs w:val="24"/>
              </w:rPr>
              <w:t>Manuál obráběcího stroje</w:t>
            </w:r>
            <w:r>
              <w:rPr>
                <w:bCs/>
                <w:szCs w:val="24"/>
              </w:rPr>
              <w:t>.</w:t>
            </w:r>
          </w:p>
          <w:p w14:paraId="53030BB3" w14:textId="77777777" w:rsidR="00C1544E" w:rsidRDefault="00C1544E" w:rsidP="00C1544E">
            <w:pPr>
              <w:jc w:val="both"/>
            </w:pPr>
            <w:r w:rsidRPr="00951DCC">
              <w:t>Dokumentace Siemens: Nápověda k NX 11</w:t>
            </w:r>
            <w:r>
              <w:t xml:space="preserve">. </w:t>
            </w:r>
            <w:r w:rsidRPr="00951DCC">
              <w:t>Dostupné online:</w:t>
            </w:r>
          </w:p>
          <w:p w14:paraId="36E4AA98" w14:textId="77777777" w:rsidR="00C1544E" w:rsidRPr="00951DCC" w:rsidRDefault="006743C1" w:rsidP="00C1544E">
            <w:pPr>
              <w:jc w:val="both"/>
            </w:pPr>
            <w:hyperlink r:id="rId27" w:anchor="uid:index" w:history="1">
              <w:r w:rsidR="00C1544E" w:rsidRPr="00951DCC">
                <w:rPr>
                  <w:rStyle w:val="Hypertextovodkaz"/>
                </w:rPr>
                <w:t>https://docs.plm.automation.siemens.com/tdoc/nx/11/nx_help/#uid:index</w:t>
              </w:r>
            </w:hyperlink>
            <w:r w:rsidR="00C1544E">
              <w:t xml:space="preserve">. </w:t>
            </w:r>
          </w:p>
          <w:p w14:paraId="7D715784" w14:textId="77777777" w:rsidR="00C1544E" w:rsidRDefault="00C1544E" w:rsidP="00C1544E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0375C0B" w14:textId="77777777" w:rsidR="00C1544E" w:rsidRPr="00951DCC" w:rsidRDefault="00C1544E" w:rsidP="00C1544E">
            <w:pPr>
              <w:jc w:val="both"/>
              <w:rPr>
                <w:sz w:val="16"/>
                <w:u w:val="single"/>
              </w:rPr>
            </w:pPr>
            <w:r w:rsidRPr="00951DCC">
              <w:rPr>
                <w:bCs/>
                <w:szCs w:val="24"/>
                <w:u w:val="single"/>
              </w:rPr>
              <w:t>Doporučená literatura:</w:t>
            </w:r>
            <w:r w:rsidRPr="00951DCC">
              <w:rPr>
                <w:sz w:val="16"/>
                <w:u w:val="single"/>
              </w:rPr>
              <w:t xml:space="preserve"> </w:t>
            </w:r>
          </w:p>
          <w:p w14:paraId="66D2B37D" w14:textId="77777777" w:rsidR="00C1544E" w:rsidRPr="00951DCC" w:rsidRDefault="00C1544E" w:rsidP="00C1544E">
            <w:pPr>
              <w:jc w:val="both"/>
              <w:rPr>
                <w:szCs w:val="24"/>
              </w:rPr>
            </w:pPr>
            <w:r w:rsidRPr="00951DCC">
              <w:rPr>
                <w:szCs w:val="24"/>
              </w:rPr>
              <w:t xml:space="preserve">ŠTULPA, M. </w:t>
            </w:r>
            <w:r w:rsidRPr="00951DCC">
              <w:rPr>
                <w:iCs/>
                <w:szCs w:val="24"/>
              </w:rPr>
              <w:t>CNC: programování obráběcích strojů</w:t>
            </w:r>
            <w:r>
              <w:rPr>
                <w:szCs w:val="24"/>
              </w:rPr>
              <w:t xml:space="preserve">. Praha: Grada, 2015. </w:t>
            </w:r>
            <w:r w:rsidRPr="00951DCC">
              <w:rPr>
                <w:szCs w:val="24"/>
              </w:rPr>
              <w:t>240 s. ISBN 978-80-247-5269-3.</w:t>
            </w:r>
          </w:p>
          <w:p w14:paraId="3C3CA3AB" w14:textId="77777777" w:rsidR="00C1544E" w:rsidRDefault="00C1544E" w:rsidP="00C1544E">
            <w:pPr>
              <w:pStyle w:val="Odstavecseseznamem"/>
              <w:ind w:left="0"/>
              <w:jc w:val="both"/>
            </w:pPr>
            <w:r w:rsidRPr="00951DCC">
              <w:rPr>
                <w:szCs w:val="24"/>
              </w:rPr>
              <w:t xml:space="preserve">SMID, P. </w:t>
            </w:r>
            <w:r w:rsidRPr="00951DCC">
              <w:rPr>
                <w:iCs/>
                <w:szCs w:val="24"/>
              </w:rPr>
              <w:t xml:space="preserve">CNC </w:t>
            </w:r>
            <w:r>
              <w:rPr>
                <w:iCs/>
                <w:szCs w:val="24"/>
              </w:rPr>
              <w:t>P</w:t>
            </w:r>
            <w:r w:rsidRPr="00951DCC">
              <w:rPr>
                <w:iCs/>
                <w:szCs w:val="24"/>
              </w:rPr>
              <w:t xml:space="preserve">rogramming </w:t>
            </w:r>
            <w:r>
              <w:rPr>
                <w:iCs/>
                <w:szCs w:val="24"/>
              </w:rPr>
              <w:t>H</w:t>
            </w:r>
            <w:r w:rsidRPr="00951DCC">
              <w:rPr>
                <w:iCs/>
                <w:szCs w:val="24"/>
              </w:rPr>
              <w:t xml:space="preserve">andbook: </w:t>
            </w:r>
            <w:r>
              <w:rPr>
                <w:iCs/>
                <w:szCs w:val="24"/>
              </w:rPr>
              <w:t>A</w:t>
            </w:r>
            <w:r w:rsidRPr="00951DCC">
              <w:rPr>
                <w:iCs/>
                <w:szCs w:val="24"/>
              </w:rPr>
              <w:t xml:space="preserve"> </w:t>
            </w:r>
            <w:r>
              <w:rPr>
                <w:iCs/>
                <w:szCs w:val="24"/>
              </w:rPr>
              <w:t>C</w:t>
            </w:r>
            <w:r w:rsidRPr="00951DCC">
              <w:rPr>
                <w:iCs/>
                <w:szCs w:val="24"/>
              </w:rPr>
              <w:t xml:space="preserve">omprehensive </w:t>
            </w:r>
            <w:r>
              <w:rPr>
                <w:iCs/>
                <w:szCs w:val="24"/>
              </w:rPr>
              <w:t>G</w:t>
            </w:r>
            <w:r w:rsidRPr="00951DCC">
              <w:rPr>
                <w:iCs/>
                <w:szCs w:val="24"/>
              </w:rPr>
              <w:t xml:space="preserve">uide to </w:t>
            </w:r>
            <w:r>
              <w:rPr>
                <w:iCs/>
                <w:szCs w:val="24"/>
              </w:rPr>
              <w:t>P</w:t>
            </w:r>
            <w:r w:rsidRPr="00951DCC">
              <w:rPr>
                <w:iCs/>
                <w:szCs w:val="24"/>
              </w:rPr>
              <w:t xml:space="preserve">ractical CNC </w:t>
            </w:r>
            <w:r>
              <w:rPr>
                <w:iCs/>
                <w:szCs w:val="24"/>
              </w:rPr>
              <w:t>P</w:t>
            </w:r>
            <w:r w:rsidRPr="00951DCC">
              <w:rPr>
                <w:iCs/>
                <w:szCs w:val="24"/>
              </w:rPr>
              <w:t>rogramming</w:t>
            </w:r>
            <w:r w:rsidRPr="00951DCC">
              <w:rPr>
                <w:szCs w:val="24"/>
              </w:rPr>
              <w:t xml:space="preserve">. 3rd </w:t>
            </w:r>
            <w:r>
              <w:rPr>
                <w:szCs w:val="24"/>
              </w:rPr>
              <w:t>E</w:t>
            </w:r>
            <w:r w:rsidRPr="00951DCC">
              <w:rPr>
                <w:szCs w:val="24"/>
              </w:rPr>
              <w:t>d. New York</w:t>
            </w:r>
            <w:r>
              <w:rPr>
                <w:szCs w:val="24"/>
              </w:rPr>
              <w:t>:</w:t>
            </w:r>
            <w:r w:rsidRPr="00951DCC">
              <w:rPr>
                <w:szCs w:val="24"/>
              </w:rPr>
              <w:t xml:space="preserve"> In</w:t>
            </w:r>
            <w:r>
              <w:rPr>
                <w:szCs w:val="24"/>
              </w:rPr>
              <w:t>dustrial Press, 2008. xx</w:t>
            </w:r>
            <w:r w:rsidRPr="00951DCC">
              <w:rPr>
                <w:szCs w:val="24"/>
              </w:rPr>
              <w:t xml:space="preserve">, 540 s. Dostupné </w:t>
            </w:r>
            <w:r>
              <w:rPr>
                <w:szCs w:val="24"/>
              </w:rPr>
              <w:t xml:space="preserve">online: </w:t>
            </w:r>
            <w:hyperlink r:id="rId28" w:history="1">
              <w:r w:rsidRPr="009E22CA">
                <w:rPr>
                  <w:rStyle w:val="Hypertextovodkaz"/>
                  <w:szCs w:val="24"/>
                </w:rPr>
                <w:t>http://www.loc.gov/catdir/toc/ecip084/2007045901.html</w:t>
              </w:r>
            </w:hyperlink>
            <w:r>
              <w:rPr>
                <w:szCs w:val="24"/>
              </w:rPr>
              <w:t xml:space="preserve">. </w:t>
            </w:r>
            <w:r w:rsidRPr="00951DCC">
              <w:rPr>
                <w:szCs w:val="24"/>
              </w:rPr>
              <w:t>ISBN 978-0-8311-3347-4.</w:t>
            </w:r>
          </w:p>
        </w:tc>
      </w:tr>
      <w:tr w:rsidR="00C1544E" w14:paraId="2180B7EF" w14:textId="77777777" w:rsidTr="00C1544E">
        <w:tc>
          <w:tcPr>
            <w:tcW w:w="10050" w:type="dxa"/>
            <w:gridSpan w:val="9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BE95578" w14:textId="77777777" w:rsidR="00C1544E" w:rsidRDefault="00C1544E" w:rsidP="00C1544E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C1544E" w14:paraId="35C0BBB3" w14:textId="77777777" w:rsidTr="00C1544E">
        <w:tc>
          <w:tcPr>
            <w:tcW w:w="4782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21D0F68" w14:textId="77777777" w:rsidR="00C1544E" w:rsidRDefault="00C1544E" w:rsidP="00C1544E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FE502D8" w14:textId="77777777" w:rsidR="00C1544E" w:rsidRDefault="00B45D88" w:rsidP="00C1544E">
            <w:pPr>
              <w:jc w:val="center"/>
            </w:pPr>
            <w:r w:rsidRPr="008E7127">
              <w:t>8</w:t>
            </w:r>
          </w:p>
        </w:tc>
        <w:tc>
          <w:tcPr>
            <w:tcW w:w="4379" w:type="dxa"/>
            <w:gridSpan w:val="5"/>
            <w:tcBorders>
              <w:top w:val="single" w:sz="2" w:space="0" w:color="auto"/>
            </w:tcBorders>
            <w:shd w:val="clear" w:color="auto" w:fill="F7CAAC"/>
          </w:tcPr>
          <w:p w14:paraId="5FAAC7D2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1544E" w14:paraId="5EE90C2C" w14:textId="77777777" w:rsidTr="00C1544E">
        <w:tc>
          <w:tcPr>
            <w:tcW w:w="10050" w:type="dxa"/>
            <w:gridSpan w:val="9"/>
            <w:shd w:val="clear" w:color="auto" w:fill="F7CAAC"/>
          </w:tcPr>
          <w:p w14:paraId="3DED97E5" w14:textId="77777777" w:rsidR="00C1544E" w:rsidRDefault="00C1544E" w:rsidP="00C1544E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C1544E" w14:paraId="2DB5D8BE" w14:textId="77777777" w:rsidTr="00C1544E">
        <w:trPr>
          <w:trHeight w:val="1373"/>
        </w:trPr>
        <w:tc>
          <w:tcPr>
            <w:tcW w:w="10050" w:type="dxa"/>
            <w:gridSpan w:val="9"/>
          </w:tcPr>
          <w:p w14:paraId="2D84E7FA" w14:textId="60141C6D" w:rsidR="00C1544E" w:rsidRDefault="00C1544E" w:rsidP="00C1544E">
            <w:pPr>
              <w:jc w:val="both"/>
            </w:pPr>
            <w:r>
              <w:t>Laboratorní cvičení jsou realizována formou bloků. Při výuce je využíván CAD/CAM software NX od firmy Siemens.</w:t>
            </w:r>
            <w:ins w:id="87" w:author="Simona Mrkvičková" w:date="2018-04-13T14:10:00Z">
              <w:r w:rsidR="003C69AF">
                <w:t xml:space="preserve"> </w:t>
              </w:r>
              <w:r w:rsidR="003C69AF" w:rsidRPr="003C69AF">
                <w:t xml:space="preserve">V rámci </w:t>
              </w:r>
              <w:r w:rsidR="003C69AF">
                <w:t>cvičení</w:t>
              </w:r>
              <w:r w:rsidR="003C69AF" w:rsidRPr="003C69AF">
                <w:t xml:space="preserve"> jsou zadávány studentům úlohy k samostatnému vypracování, které musí na závěr semestru obhájit.</w:t>
              </w:r>
            </w:ins>
            <w:r>
              <w:t xml:space="preserve"> Zakončení předmětu je formou klasifikovaného zápočtu a hodnocení vychází z kvality zpracování part programu a vyrobené součásti. </w:t>
            </w:r>
            <w:r w:rsidRPr="00D1517B">
              <w:t xml:space="preserve">Konzultace jsou možné v rámci </w:t>
            </w:r>
            <w:r w:rsidR="008A3EDB">
              <w:t>výuky</w:t>
            </w:r>
            <w:r w:rsidRPr="00D1517B">
              <w:t xml:space="preserve"> nebo je možné vyučujícího kontaktovat </w:t>
            </w:r>
            <w:r>
              <w:t>emailem nebo telefonicky.</w:t>
            </w:r>
          </w:p>
          <w:p w14:paraId="5EC41C30" w14:textId="77777777" w:rsidR="00C1544E" w:rsidRDefault="00C1544E" w:rsidP="00C1544E">
            <w:pPr>
              <w:jc w:val="both"/>
            </w:pPr>
          </w:p>
          <w:p w14:paraId="247A4A63" w14:textId="77777777" w:rsidR="00C1544E" w:rsidRPr="00E670ED" w:rsidRDefault="00C1544E" w:rsidP="00C1544E">
            <w:pPr>
              <w:jc w:val="both"/>
            </w:pPr>
            <w:r w:rsidRPr="00E670ED">
              <w:t xml:space="preserve">Možnosti komunikace s vyučujícím: </w:t>
            </w:r>
            <w:hyperlink r:id="rId29" w:history="1">
              <w:r w:rsidRPr="00E670ED">
                <w:rPr>
                  <w:rStyle w:val="Hypertextovodkaz"/>
                </w:rPr>
                <w:t>bilek@utb.cz</w:t>
              </w:r>
            </w:hyperlink>
            <w:r w:rsidRPr="00E670ED">
              <w:rPr>
                <w:rStyle w:val="Hypertextovodkaz"/>
              </w:rPr>
              <w:t>,</w:t>
            </w:r>
            <w:r w:rsidRPr="00E670ED">
              <w:rPr>
                <w:rStyle w:val="Hypertextovodkaz"/>
                <w:u w:val="none"/>
              </w:rPr>
              <w:t xml:space="preserve"> </w:t>
            </w:r>
            <w:r w:rsidRPr="00E670ED">
              <w:t>576 035 227.</w:t>
            </w:r>
          </w:p>
          <w:p w14:paraId="02846F7E" w14:textId="77777777" w:rsidR="00C1544E" w:rsidRDefault="00C1544E" w:rsidP="00C1544E">
            <w:pPr>
              <w:jc w:val="both"/>
            </w:pPr>
          </w:p>
        </w:tc>
      </w:tr>
    </w:tbl>
    <w:p w14:paraId="3448ABB2" w14:textId="77777777" w:rsidR="00C1544E" w:rsidRDefault="00C1544E">
      <w:r>
        <w:br w:type="page"/>
      </w: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"/>
        <w:gridCol w:w="2910"/>
        <w:gridCol w:w="160"/>
        <w:gridCol w:w="8"/>
        <w:gridCol w:w="383"/>
        <w:gridCol w:w="167"/>
        <w:gridCol w:w="18"/>
        <w:gridCol w:w="892"/>
        <w:gridCol w:w="244"/>
        <w:gridCol w:w="6"/>
        <w:gridCol w:w="602"/>
        <w:gridCol w:w="281"/>
        <w:gridCol w:w="13"/>
        <w:gridCol w:w="662"/>
        <w:gridCol w:w="141"/>
        <w:gridCol w:w="20"/>
        <w:gridCol w:w="1399"/>
        <w:gridCol w:w="134"/>
        <w:gridCol w:w="33"/>
        <w:gridCol w:w="400"/>
        <w:gridCol w:w="167"/>
        <w:gridCol w:w="38"/>
        <w:gridCol w:w="503"/>
        <w:gridCol w:w="41"/>
        <w:gridCol w:w="811"/>
      </w:tblGrid>
      <w:tr w:rsidR="003D77D0" w14:paraId="1DAA632D" w14:textId="77777777" w:rsidTr="003D77D0">
        <w:tc>
          <w:tcPr>
            <w:tcW w:w="10065" w:type="dxa"/>
            <w:gridSpan w:val="25"/>
            <w:tcBorders>
              <w:bottom w:val="double" w:sz="4" w:space="0" w:color="auto"/>
            </w:tcBorders>
            <w:shd w:val="clear" w:color="auto" w:fill="BDD6EE"/>
          </w:tcPr>
          <w:p w14:paraId="62EF9EC2" w14:textId="77777777" w:rsidR="003D77D0" w:rsidRDefault="003D77D0" w:rsidP="007A5A2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D77D0" w:rsidRPr="00F41D23" w14:paraId="05A59CCF" w14:textId="77777777" w:rsidTr="003D77D0">
        <w:tc>
          <w:tcPr>
            <w:tcW w:w="3103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2CAB8200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62" w:type="dxa"/>
            <w:gridSpan w:val="22"/>
            <w:tcBorders>
              <w:top w:val="double" w:sz="4" w:space="0" w:color="auto"/>
            </w:tcBorders>
          </w:tcPr>
          <w:p w14:paraId="4AA70CDF" w14:textId="77777777" w:rsidR="003D77D0" w:rsidRPr="00F41D23" w:rsidRDefault="003D77D0" w:rsidP="007A5A24">
            <w:pPr>
              <w:jc w:val="both"/>
              <w:rPr>
                <w:b/>
              </w:rPr>
            </w:pPr>
            <w:bookmarkStart w:id="88" w:name="CNC_projekt"/>
            <w:bookmarkEnd w:id="88"/>
            <w:r w:rsidRPr="00F41D23">
              <w:rPr>
                <w:b/>
              </w:rPr>
              <w:t>CNC projekt</w:t>
            </w:r>
          </w:p>
        </w:tc>
      </w:tr>
      <w:tr w:rsidR="003D77D0" w14:paraId="226BD9F4" w14:textId="77777777" w:rsidTr="003D77D0">
        <w:tc>
          <w:tcPr>
            <w:tcW w:w="3103" w:type="dxa"/>
            <w:gridSpan w:val="3"/>
            <w:shd w:val="clear" w:color="auto" w:fill="F7CAAC"/>
          </w:tcPr>
          <w:p w14:paraId="3D7D63DA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37" w:type="dxa"/>
            <w:gridSpan w:val="13"/>
          </w:tcPr>
          <w:p w14:paraId="0E6C73F2" w14:textId="77777777" w:rsidR="003D77D0" w:rsidRDefault="00B812BB" w:rsidP="007A5A24">
            <w:pPr>
              <w:jc w:val="both"/>
            </w:pPr>
            <w:r>
              <w:t xml:space="preserve">povinný (specializace </w:t>
            </w:r>
            <w:r w:rsidR="00831A7A">
              <w:t>VI)</w:t>
            </w:r>
          </w:p>
        </w:tc>
        <w:tc>
          <w:tcPr>
            <w:tcW w:w="2715" w:type="dxa"/>
            <w:gridSpan w:val="8"/>
            <w:shd w:val="clear" w:color="auto" w:fill="F7CAAC"/>
          </w:tcPr>
          <w:p w14:paraId="71A8C4E8" w14:textId="77777777" w:rsidR="003D77D0" w:rsidRDefault="003D77D0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10" w:type="dxa"/>
          </w:tcPr>
          <w:p w14:paraId="7296E8BF" w14:textId="77777777" w:rsidR="003D77D0" w:rsidRDefault="00831A7A" w:rsidP="007A5A24">
            <w:pPr>
              <w:jc w:val="both"/>
            </w:pPr>
            <w:r>
              <w:t>2/</w:t>
            </w:r>
            <w:r w:rsidR="003D77D0">
              <w:t>ZS</w:t>
            </w:r>
          </w:p>
        </w:tc>
      </w:tr>
      <w:tr w:rsidR="003D77D0" w14:paraId="11B195F2" w14:textId="77777777" w:rsidTr="003D77D0">
        <w:tc>
          <w:tcPr>
            <w:tcW w:w="3103" w:type="dxa"/>
            <w:gridSpan w:val="3"/>
            <w:shd w:val="clear" w:color="auto" w:fill="F7CAAC"/>
          </w:tcPr>
          <w:p w14:paraId="1E953524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8" w:type="dxa"/>
            <w:gridSpan w:val="7"/>
          </w:tcPr>
          <w:p w14:paraId="5D247533" w14:textId="77777777" w:rsidR="003D77D0" w:rsidRDefault="00831A7A" w:rsidP="007A5A24">
            <w:pPr>
              <w:jc w:val="both"/>
            </w:pPr>
            <w:r w:rsidRPr="003D6AB6">
              <w:t>0p+0s+28l</w:t>
            </w:r>
          </w:p>
        </w:tc>
        <w:tc>
          <w:tcPr>
            <w:tcW w:w="896" w:type="dxa"/>
            <w:gridSpan w:val="3"/>
            <w:shd w:val="clear" w:color="auto" w:fill="F7CAAC"/>
          </w:tcPr>
          <w:p w14:paraId="5AB11E89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3" w:type="dxa"/>
            <w:gridSpan w:val="3"/>
          </w:tcPr>
          <w:p w14:paraId="57ED5505" w14:textId="77777777" w:rsidR="003D77D0" w:rsidRDefault="00831A7A" w:rsidP="007A5A24">
            <w:pPr>
              <w:jc w:val="both"/>
            </w:pPr>
            <w:r>
              <w:t>28</w:t>
            </w:r>
          </w:p>
        </w:tc>
        <w:tc>
          <w:tcPr>
            <w:tcW w:w="2171" w:type="dxa"/>
            <w:gridSpan w:val="6"/>
            <w:shd w:val="clear" w:color="auto" w:fill="F7CAAC"/>
          </w:tcPr>
          <w:p w14:paraId="46E38632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354" w:type="dxa"/>
            <w:gridSpan w:val="3"/>
          </w:tcPr>
          <w:p w14:paraId="219FFCCA" w14:textId="77777777" w:rsidR="003D77D0" w:rsidRDefault="00831A7A" w:rsidP="007A5A24">
            <w:pPr>
              <w:jc w:val="both"/>
            </w:pPr>
            <w:r>
              <w:t>2</w:t>
            </w:r>
          </w:p>
        </w:tc>
      </w:tr>
      <w:tr w:rsidR="003D77D0" w14:paraId="1FBC2221" w14:textId="77777777" w:rsidTr="003D77D0">
        <w:tc>
          <w:tcPr>
            <w:tcW w:w="3103" w:type="dxa"/>
            <w:gridSpan w:val="3"/>
            <w:shd w:val="clear" w:color="auto" w:fill="F7CAAC"/>
          </w:tcPr>
          <w:p w14:paraId="64D2201B" w14:textId="77777777" w:rsidR="003D77D0" w:rsidRDefault="003D77D0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62" w:type="dxa"/>
            <w:gridSpan w:val="22"/>
          </w:tcPr>
          <w:p w14:paraId="6C2698AD" w14:textId="77777777" w:rsidR="003D77D0" w:rsidRDefault="003D77D0" w:rsidP="007A5A24">
            <w:pPr>
              <w:jc w:val="both"/>
            </w:pPr>
          </w:p>
        </w:tc>
      </w:tr>
      <w:tr w:rsidR="003D77D0" w14:paraId="5E019CB0" w14:textId="77777777" w:rsidTr="003D77D0">
        <w:tc>
          <w:tcPr>
            <w:tcW w:w="3103" w:type="dxa"/>
            <w:gridSpan w:val="3"/>
            <w:shd w:val="clear" w:color="auto" w:fill="F7CAAC"/>
          </w:tcPr>
          <w:p w14:paraId="0F761A71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37" w:type="dxa"/>
            <w:gridSpan w:val="13"/>
          </w:tcPr>
          <w:p w14:paraId="40E11B58" w14:textId="77777777" w:rsidR="003D77D0" w:rsidRDefault="003D77D0" w:rsidP="007A5A24">
            <w:pPr>
              <w:jc w:val="both"/>
            </w:pPr>
            <w:r>
              <w:t>klasifikovaný zápočet</w:t>
            </w:r>
          </w:p>
        </w:tc>
        <w:tc>
          <w:tcPr>
            <w:tcW w:w="1566" w:type="dxa"/>
            <w:gridSpan w:val="3"/>
            <w:shd w:val="clear" w:color="auto" w:fill="F7CAAC"/>
          </w:tcPr>
          <w:p w14:paraId="16E2E4F3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59" w:type="dxa"/>
            <w:gridSpan w:val="6"/>
          </w:tcPr>
          <w:p w14:paraId="1975F9EC" w14:textId="77777777" w:rsidR="003D77D0" w:rsidRDefault="003D77D0" w:rsidP="007A5A24">
            <w:pPr>
              <w:jc w:val="both"/>
            </w:pPr>
            <w:r>
              <w:t>laboratorní cvičení</w:t>
            </w:r>
          </w:p>
        </w:tc>
      </w:tr>
      <w:tr w:rsidR="003D77D0" w14:paraId="32D1DD5B" w14:textId="77777777" w:rsidTr="003D77D0">
        <w:tc>
          <w:tcPr>
            <w:tcW w:w="3103" w:type="dxa"/>
            <w:gridSpan w:val="3"/>
            <w:shd w:val="clear" w:color="auto" w:fill="F7CAAC"/>
          </w:tcPr>
          <w:p w14:paraId="7EE4F07D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62" w:type="dxa"/>
            <w:gridSpan w:val="22"/>
            <w:tcBorders>
              <w:bottom w:val="single" w:sz="4" w:space="0" w:color="auto"/>
            </w:tcBorders>
          </w:tcPr>
          <w:p w14:paraId="2FEAE279" w14:textId="77777777" w:rsidR="003D77D0" w:rsidRDefault="003D77D0" w:rsidP="007A5A24">
            <w:pPr>
              <w:jc w:val="both"/>
            </w:pPr>
            <w:r>
              <w:t>K zápočtu student vypracuje laboratorní práce obsahující obráběcí kódy pro dva výrobky - první pro typické pěti osé frézování, druhý pro kombinované soustružnicko-frézovací obrábění.</w:t>
            </w:r>
          </w:p>
          <w:p w14:paraId="60FF078F" w14:textId="77777777" w:rsidR="003D77D0" w:rsidRDefault="003D77D0" w:rsidP="007A5A24">
            <w:pPr>
              <w:jc w:val="both"/>
            </w:pPr>
            <w:r>
              <w:t>Požaduje se 80% účast.</w:t>
            </w:r>
          </w:p>
        </w:tc>
      </w:tr>
      <w:tr w:rsidR="003D77D0" w14:paraId="467A5623" w14:textId="77777777" w:rsidTr="003D77D0">
        <w:trPr>
          <w:trHeight w:val="197"/>
        </w:trPr>
        <w:tc>
          <w:tcPr>
            <w:tcW w:w="3103" w:type="dxa"/>
            <w:gridSpan w:val="3"/>
            <w:tcBorders>
              <w:top w:val="nil"/>
            </w:tcBorders>
            <w:shd w:val="clear" w:color="auto" w:fill="F7CAAC"/>
          </w:tcPr>
          <w:p w14:paraId="3825AED2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62" w:type="dxa"/>
            <w:gridSpan w:val="22"/>
            <w:tcBorders>
              <w:top w:val="single" w:sz="4" w:space="0" w:color="auto"/>
            </w:tcBorders>
          </w:tcPr>
          <w:p w14:paraId="18B08210" w14:textId="77777777" w:rsidR="003D77D0" w:rsidRDefault="003D77D0" w:rsidP="007A5A24">
            <w:pPr>
              <w:jc w:val="both"/>
            </w:pPr>
          </w:p>
        </w:tc>
      </w:tr>
      <w:tr w:rsidR="003D77D0" w14:paraId="62F493C0" w14:textId="77777777" w:rsidTr="003D77D0">
        <w:trPr>
          <w:trHeight w:val="243"/>
        </w:trPr>
        <w:tc>
          <w:tcPr>
            <w:tcW w:w="3103" w:type="dxa"/>
            <w:gridSpan w:val="3"/>
            <w:tcBorders>
              <w:top w:val="nil"/>
            </w:tcBorders>
            <w:shd w:val="clear" w:color="auto" w:fill="F7CAAC"/>
          </w:tcPr>
          <w:p w14:paraId="5E474AA4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62" w:type="dxa"/>
            <w:gridSpan w:val="22"/>
            <w:tcBorders>
              <w:top w:val="nil"/>
            </w:tcBorders>
          </w:tcPr>
          <w:p w14:paraId="70074BD1" w14:textId="77777777" w:rsidR="003D77D0" w:rsidRDefault="003D77D0" w:rsidP="007A5A24">
            <w:pPr>
              <w:jc w:val="both"/>
            </w:pPr>
          </w:p>
        </w:tc>
      </w:tr>
      <w:tr w:rsidR="003D77D0" w14:paraId="5084A41F" w14:textId="77777777" w:rsidTr="003D77D0">
        <w:tc>
          <w:tcPr>
            <w:tcW w:w="3103" w:type="dxa"/>
            <w:gridSpan w:val="3"/>
            <w:shd w:val="clear" w:color="auto" w:fill="F7CAAC"/>
          </w:tcPr>
          <w:p w14:paraId="5BD50C48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62" w:type="dxa"/>
            <w:gridSpan w:val="22"/>
            <w:tcBorders>
              <w:bottom w:val="nil"/>
            </w:tcBorders>
          </w:tcPr>
          <w:p w14:paraId="174516B4" w14:textId="77777777" w:rsidR="003D77D0" w:rsidRDefault="003D77D0" w:rsidP="007A5A24">
            <w:pPr>
              <w:jc w:val="both"/>
            </w:pPr>
          </w:p>
        </w:tc>
      </w:tr>
      <w:tr w:rsidR="003D77D0" w14:paraId="0D056106" w14:textId="77777777" w:rsidTr="003D77D0">
        <w:trPr>
          <w:trHeight w:val="210"/>
        </w:trPr>
        <w:tc>
          <w:tcPr>
            <w:tcW w:w="10065" w:type="dxa"/>
            <w:gridSpan w:val="25"/>
            <w:tcBorders>
              <w:top w:val="nil"/>
            </w:tcBorders>
          </w:tcPr>
          <w:p w14:paraId="0B9923F7" w14:textId="77777777" w:rsidR="003D77D0" w:rsidRDefault="003D77D0" w:rsidP="00246D45">
            <w:pPr>
              <w:spacing w:before="60" w:after="60"/>
              <w:jc w:val="both"/>
            </w:pPr>
            <w:r>
              <w:t>Ing. Ladislav Fojtl, Ph.D.</w:t>
            </w:r>
            <w:r w:rsidR="00246D45">
              <w:t xml:space="preserve"> (</w:t>
            </w:r>
            <w:r w:rsidR="00246D45" w:rsidRPr="00FC3CAA">
              <w:t xml:space="preserve">100% </w:t>
            </w:r>
            <w:r w:rsidR="00246D45">
              <w:t>l)</w:t>
            </w:r>
          </w:p>
        </w:tc>
      </w:tr>
      <w:tr w:rsidR="003D77D0" w14:paraId="6299A6F2" w14:textId="77777777" w:rsidTr="003D77D0">
        <w:tc>
          <w:tcPr>
            <w:tcW w:w="3103" w:type="dxa"/>
            <w:gridSpan w:val="3"/>
            <w:shd w:val="clear" w:color="auto" w:fill="F7CAAC"/>
          </w:tcPr>
          <w:p w14:paraId="2267CFB0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62" w:type="dxa"/>
            <w:gridSpan w:val="22"/>
            <w:tcBorders>
              <w:bottom w:val="nil"/>
            </w:tcBorders>
          </w:tcPr>
          <w:p w14:paraId="039768BC" w14:textId="77777777" w:rsidR="003D77D0" w:rsidRDefault="003D77D0" w:rsidP="007A5A24">
            <w:pPr>
              <w:jc w:val="both"/>
            </w:pPr>
          </w:p>
        </w:tc>
      </w:tr>
      <w:tr w:rsidR="003D77D0" w14:paraId="0389E349" w14:textId="77777777" w:rsidTr="003D77D0">
        <w:trPr>
          <w:trHeight w:val="3938"/>
        </w:trPr>
        <w:tc>
          <w:tcPr>
            <w:tcW w:w="10065" w:type="dxa"/>
            <w:gridSpan w:val="25"/>
            <w:tcBorders>
              <w:top w:val="nil"/>
              <w:bottom w:val="single" w:sz="12" w:space="0" w:color="auto"/>
            </w:tcBorders>
          </w:tcPr>
          <w:p w14:paraId="3BA68A06" w14:textId="77777777" w:rsidR="003D77D0" w:rsidRPr="00CD52B7" w:rsidRDefault="003D77D0" w:rsidP="007A5A24">
            <w:pPr>
              <w:jc w:val="both"/>
              <w:rPr>
                <w:b/>
                <w:bCs/>
              </w:rPr>
            </w:pPr>
            <w:r>
              <w:t xml:space="preserve">Cílem předmětu je pomocí praktických ukázek seznámit studenty s nejnovějšími postupy a trendy v oblasti třískového CNC obrábění. Student si osvojí znalosti z problematiky generování CNC kódu, volby optimální varianty na základě počítačové simulace, verifikace CNC kódu, postupy při volbě nástroje, jeho ustavení ve stroji a následné obrábění. </w:t>
            </w:r>
            <w:r w:rsidRPr="00AD100D">
              <w:t>Obsah předmětu tvoří tyto tematické celky:</w:t>
            </w:r>
          </w:p>
          <w:p w14:paraId="7F09E889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Úvod - definice jednotlivých os pro frézovací a soustružnické CNC operace.</w:t>
            </w:r>
          </w:p>
          <w:p w14:paraId="3A2AC03D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Vztah mezi CAD a CAM. Samostatná řešení, integrovaná řešení. Porovnání výhod a nevýhod.</w:t>
            </w:r>
          </w:p>
          <w:p w14:paraId="151DB05D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Zadání frézovacího projektu, analýza výrobku.</w:t>
            </w:r>
          </w:p>
          <w:p w14:paraId="2F03AF36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Návrhy obráběcích strategií. Upnutí polotovaru, volba nástrojů, návrh kinematiky obrábění.</w:t>
            </w:r>
          </w:p>
          <w:p w14:paraId="3B6572C6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Výběr optimálního postupu dle požadovaných kritérií, rychlost výroby, přesnost, jakost povrchu.</w:t>
            </w:r>
          </w:p>
          <w:p w14:paraId="3DF0ECB2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Generování CNC kódu. Verifikace CNC kódu. Obrábění vybrané varianty.</w:t>
            </w:r>
          </w:p>
          <w:p w14:paraId="5EB54F8A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Obrábění vybrané varianty, hodnocení dosažených výsledků.</w:t>
            </w:r>
          </w:p>
          <w:p w14:paraId="6CB94A08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Zadání soustružnicko-frézovacího projektu, analýza výrobku.</w:t>
            </w:r>
          </w:p>
          <w:p w14:paraId="1B59FA23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Návrhy soustružnických obráběcích strategií. Upnutí polotovaru, volba nástrojů, práce s vřetenem a protivřetenem, návrh kinematiky obrábění.</w:t>
            </w:r>
          </w:p>
          <w:p w14:paraId="65DDD379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Návrhy kombinovaných soustružnicko frézovacích strategií. Ukázky variant technologických postupů.</w:t>
            </w:r>
          </w:p>
          <w:p w14:paraId="0A06C318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Výběr optimálního postupu dle požadovaných kritérií, rychlost výroby, přesnost, jakost povrchu.</w:t>
            </w:r>
          </w:p>
          <w:p w14:paraId="4077260B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Generování CNC kódu. Verifikace CNC kódu. Obrábění vybrané varianty.</w:t>
            </w:r>
          </w:p>
          <w:p w14:paraId="35FB41EC" w14:textId="77777777" w:rsidR="003D77D0" w:rsidRPr="00F43E99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Obrábění vybrané varianty.</w:t>
            </w:r>
          </w:p>
          <w:p w14:paraId="031CD0FB" w14:textId="77777777" w:rsidR="003D77D0" w:rsidRDefault="003D77D0" w:rsidP="00C77552">
            <w:pPr>
              <w:pStyle w:val="Odstavecseseznamem"/>
              <w:numPr>
                <w:ilvl w:val="0"/>
                <w:numId w:val="22"/>
              </w:numPr>
              <w:ind w:left="284" w:hanging="57"/>
              <w:jc w:val="both"/>
            </w:pPr>
            <w:r w:rsidRPr="00F43E99">
              <w:t>Obrábění vybrané varianty, hodnocení dosažených výsledků.</w:t>
            </w:r>
          </w:p>
        </w:tc>
      </w:tr>
      <w:tr w:rsidR="003D77D0" w14:paraId="2D8EBA49" w14:textId="77777777" w:rsidTr="003D77D0">
        <w:trPr>
          <w:trHeight w:val="265"/>
        </w:trPr>
        <w:tc>
          <w:tcPr>
            <w:tcW w:w="3679" w:type="dxa"/>
            <w:gridSpan w:val="7"/>
            <w:tcBorders>
              <w:top w:val="nil"/>
            </w:tcBorders>
            <w:shd w:val="clear" w:color="auto" w:fill="F7CAAC"/>
          </w:tcPr>
          <w:p w14:paraId="5BE1208A" w14:textId="77777777" w:rsidR="003D77D0" w:rsidRDefault="003D77D0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386" w:type="dxa"/>
            <w:gridSpan w:val="18"/>
            <w:tcBorders>
              <w:top w:val="nil"/>
              <w:bottom w:val="nil"/>
            </w:tcBorders>
          </w:tcPr>
          <w:p w14:paraId="66AA47BB" w14:textId="77777777" w:rsidR="003D77D0" w:rsidRDefault="003D77D0" w:rsidP="007A5A24">
            <w:pPr>
              <w:jc w:val="both"/>
            </w:pPr>
          </w:p>
        </w:tc>
      </w:tr>
      <w:tr w:rsidR="003D77D0" w14:paraId="1A564053" w14:textId="77777777" w:rsidTr="003D77D0">
        <w:trPr>
          <w:trHeight w:val="1497"/>
        </w:trPr>
        <w:tc>
          <w:tcPr>
            <w:tcW w:w="10065" w:type="dxa"/>
            <w:gridSpan w:val="25"/>
            <w:tcBorders>
              <w:top w:val="nil"/>
            </w:tcBorders>
          </w:tcPr>
          <w:p w14:paraId="578D44D4" w14:textId="77777777" w:rsidR="003D77D0" w:rsidRPr="00C07688" w:rsidRDefault="003D77D0" w:rsidP="007A5A24">
            <w:pPr>
              <w:contextualSpacing/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C07688">
              <w:rPr>
                <w:u w:val="single"/>
              </w:rPr>
              <w:t>:</w:t>
            </w:r>
          </w:p>
          <w:p w14:paraId="61966FB3" w14:textId="77777777" w:rsidR="003D77D0" w:rsidRPr="00C07688" w:rsidRDefault="003D77D0" w:rsidP="007A5A24">
            <w:pPr>
              <w:jc w:val="both"/>
            </w:pPr>
            <w:r w:rsidRPr="00C07688">
              <w:rPr>
                <w:iCs/>
              </w:rPr>
              <w:t>Operační systém frézovacího centra (dle dodané technologie).</w:t>
            </w:r>
          </w:p>
          <w:p w14:paraId="63481B70" w14:textId="77777777" w:rsidR="003D77D0" w:rsidRPr="00C07688" w:rsidRDefault="003D77D0" w:rsidP="007A5A24">
            <w:pPr>
              <w:jc w:val="both"/>
            </w:pPr>
            <w:r w:rsidRPr="00C07688">
              <w:t>Operační systém soustružnicko-frézovacího centra (dle dodané technologie).</w:t>
            </w:r>
          </w:p>
          <w:p w14:paraId="605189BA" w14:textId="77777777" w:rsidR="003D77D0" w:rsidRPr="00026C85" w:rsidRDefault="003D77D0" w:rsidP="007A5A24">
            <w:pPr>
              <w:jc w:val="both"/>
              <w:rPr>
                <w:b/>
              </w:rPr>
            </w:pPr>
            <w:r w:rsidRPr="00D4093F">
              <w:rPr>
                <w:caps/>
              </w:rPr>
              <w:t>ŠTULpa,</w:t>
            </w:r>
            <w:r w:rsidRPr="00D4093F">
              <w:t xml:space="preserve"> M.</w:t>
            </w:r>
            <w:r w:rsidRPr="00026C85">
              <w:t xml:space="preserve"> </w:t>
            </w:r>
            <w:r w:rsidRPr="00026C85">
              <w:rPr>
                <w:bCs/>
                <w:color w:val="000000"/>
                <w:kern w:val="36"/>
              </w:rPr>
              <w:t>CNC obráběcí stroje a jejich programování</w:t>
            </w:r>
            <w:r w:rsidRPr="00026C85">
              <w:rPr>
                <w:bCs/>
                <w:i/>
                <w:color w:val="000000"/>
                <w:kern w:val="36"/>
              </w:rPr>
              <w:t xml:space="preserve">. </w:t>
            </w:r>
            <w:r w:rsidRPr="001936FE">
              <w:rPr>
                <w:bCs/>
                <w:color w:val="000000"/>
                <w:kern w:val="36"/>
              </w:rPr>
              <w:t>Praha:</w:t>
            </w:r>
            <w:r>
              <w:rPr>
                <w:bCs/>
                <w:i/>
                <w:color w:val="000000"/>
                <w:kern w:val="36"/>
              </w:rPr>
              <w:t xml:space="preserve"> </w:t>
            </w:r>
            <w:r w:rsidRPr="00026C85">
              <w:rPr>
                <w:bCs/>
                <w:color w:val="000000"/>
                <w:kern w:val="36"/>
              </w:rPr>
              <w:t xml:space="preserve">BEN </w:t>
            </w:r>
            <w:r>
              <w:rPr>
                <w:bCs/>
                <w:color w:val="000000"/>
                <w:kern w:val="36"/>
              </w:rPr>
              <w:t>-</w:t>
            </w:r>
            <w:r w:rsidRPr="00026C85">
              <w:rPr>
                <w:bCs/>
                <w:color w:val="000000"/>
                <w:kern w:val="36"/>
              </w:rPr>
              <w:t xml:space="preserve"> technická lit</w:t>
            </w:r>
            <w:r>
              <w:rPr>
                <w:bCs/>
                <w:color w:val="000000"/>
                <w:kern w:val="36"/>
              </w:rPr>
              <w:t>e</w:t>
            </w:r>
            <w:r w:rsidRPr="00026C85">
              <w:rPr>
                <w:bCs/>
                <w:color w:val="000000"/>
                <w:kern w:val="36"/>
              </w:rPr>
              <w:t xml:space="preserve">ratura, 2006. ISBN </w:t>
            </w:r>
            <w:r w:rsidRPr="00026C85">
              <w:rPr>
                <w:color w:val="000000"/>
              </w:rPr>
              <w:t>80-7300-207-8.</w:t>
            </w:r>
          </w:p>
          <w:p w14:paraId="331D8FF2" w14:textId="77777777" w:rsidR="003D77D0" w:rsidRPr="00C07688" w:rsidRDefault="003D77D0" w:rsidP="007A5A24">
            <w:pPr>
              <w:jc w:val="both"/>
            </w:pPr>
          </w:p>
          <w:p w14:paraId="1027F58F" w14:textId="77777777" w:rsidR="003D77D0" w:rsidRPr="00C07688" w:rsidRDefault="003D77D0" w:rsidP="007A5A24">
            <w:pPr>
              <w:contextualSpacing/>
              <w:jc w:val="both"/>
              <w:rPr>
                <w:u w:val="single"/>
              </w:rPr>
            </w:pPr>
            <w:r w:rsidRPr="00C07688">
              <w:rPr>
                <w:u w:val="single"/>
              </w:rPr>
              <w:t>Doporučená literatura:</w:t>
            </w:r>
          </w:p>
          <w:p w14:paraId="68041CBA" w14:textId="77777777" w:rsidR="003D77D0" w:rsidRPr="00C07688" w:rsidRDefault="003D77D0" w:rsidP="007A5A24">
            <w:pPr>
              <w:jc w:val="both"/>
            </w:pPr>
            <w:r w:rsidRPr="00C07688">
              <w:t xml:space="preserve">G-Code and M-Code Reference List. Dostupné online: </w:t>
            </w:r>
            <w:hyperlink r:id="rId30" w:history="1">
              <w:r w:rsidRPr="00C07688">
                <w:rPr>
                  <w:rStyle w:val="Hypertextovodkaz"/>
                </w:rPr>
                <w:t>http://www.cnccookbook.com/CCCNCGCodeList.html</w:t>
              </w:r>
            </w:hyperlink>
            <w:r w:rsidRPr="00C07688">
              <w:t>.</w:t>
            </w:r>
          </w:p>
          <w:p w14:paraId="00CF0B1A" w14:textId="77777777" w:rsidR="003D77D0" w:rsidRDefault="003D77D0" w:rsidP="007A5A24">
            <w:pPr>
              <w:jc w:val="both"/>
            </w:pPr>
            <w:r w:rsidRPr="00C07688">
              <w:t xml:space="preserve">Příručka CNC programování. Dostupné online: </w:t>
            </w:r>
            <w:hyperlink r:id="rId31" w:history="1">
              <w:r w:rsidRPr="00C07688">
                <w:rPr>
                  <w:rStyle w:val="Hypertextovodkaz"/>
                </w:rPr>
                <w:t>http://www.sjf.tuke.sk/vitralab/upload/CNC%20prirucka_CZ.pdf</w:t>
              </w:r>
            </w:hyperlink>
            <w:r w:rsidRPr="00C07688">
              <w:t>.</w:t>
            </w:r>
          </w:p>
          <w:p w14:paraId="21E99DC5" w14:textId="77777777" w:rsidR="003D77D0" w:rsidRDefault="003D77D0" w:rsidP="007A5A24">
            <w:pPr>
              <w:jc w:val="both"/>
            </w:pPr>
            <w:r w:rsidRPr="00AD112E">
              <w:rPr>
                <w:caps/>
              </w:rPr>
              <w:t>Smid, P.</w:t>
            </w:r>
            <w:r>
              <w:t xml:space="preserve"> </w:t>
            </w:r>
            <w:r w:rsidRPr="00AD112E">
              <w:t>CNC Programming Handbook</w:t>
            </w:r>
            <w:r>
              <w:t xml:space="preserve">. 3rd Ed. New York: Industrial Press Inc., 2007. ISBN </w:t>
            </w:r>
            <w:r w:rsidRPr="00DA1805">
              <w:rPr>
                <w:color w:val="000000"/>
              </w:rPr>
              <w:t>9780831133474</w:t>
            </w:r>
            <w:r>
              <w:rPr>
                <w:color w:val="000000"/>
              </w:rPr>
              <w:t>.</w:t>
            </w:r>
          </w:p>
        </w:tc>
      </w:tr>
      <w:tr w:rsidR="003D77D0" w14:paraId="48EB3F2C" w14:textId="77777777" w:rsidTr="003D77D0">
        <w:tc>
          <w:tcPr>
            <w:tcW w:w="10065" w:type="dxa"/>
            <w:gridSpan w:val="2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9EE6024" w14:textId="77777777" w:rsidR="003D77D0" w:rsidRDefault="003D77D0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D77D0" w14:paraId="03B96E03" w14:textId="77777777" w:rsidTr="003D77D0">
        <w:tc>
          <w:tcPr>
            <w:tcW w:w="4821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03E36769" w14:textId="77777777" w:rsidR="003D77D0" w:rsidRDefault="003D77D0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6" w:type="dxa"/>
            <w:gridSpan w:val="3"/>
            <w:tcBorders>
              <w:top w:val="single" w:sz="2" w:space="0" w:color="auto"/>
            </w:tcBorders>
          </w:tcPr>
          <w:p w14:paraId="4602D440" w14:textId="77777777" w:rsidR="003D77D0" w:rsidRDefault="00B45D88" w:rsidP="007A5A24">
            <w:pPr>
              <w:jc w:val="center"/>
            </w:pPr>
            <w:r w:rsidRPr="008E7127">
              <w:t>8</w:t>
            </w:r>
          </w:p>
        </w:tc>
        <w:tc>
          <w:tcPr>
            <w:tcW w:w="4348" w:type="dxa"/>
            <w:gridSpan w:val="12"/>
            <w:tcBorders>
              <w:top w:val="single" w:sz="2" w:space="0" w:color="auto"/>
            </w:tcBorders>
            <w:shd w:val="clear" w:color="auto" w:fill="F7CAAC"/>
          </w:tcPr>
          <w:p w14:paraId="7595826C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D77D0" w14:paraId="46974124" w14:textId="77777777" w:rsidTr="003D77D0">
        <w:tc>
          <w:tcPr>
            <w:tcW w:w="10065" w:type="dxa"/>
            <w:gridSpan w:val="25"/>
            <w:shd w:val="clear" w:color="auto" w:fill="F7CAAC"/>
          </w:tcPr>
          <w:p w14:paraId="7BBE1778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D77D0" w14:paraId="77AD46A3" w14:textId="77777777" w:rsidTr="003D77D0">
        <w:trPr>
          <w:trHeight w:val="1373"/>
        </w:trPr>
        <w:tc>
          <w:tcPr>
            <w:tcW w:w="10065" w:type="dxa"/>
            <w:gridSpan w:val="25"/>
          </w:tcPr>
          <w:p w14:paraId="33AAE74F" w14:textId="77777777" w:rsidR="003D77D0" w:rsidRPr="00837602" w:rsidRDefault="003D77D0" w:rsidP="007A5A24">
            <w:pPr>
              <w:jc w:val="both"/>
            </w:pPr>
            <w:r>
              <w:t>Student se v laboratorních cvičeních seznámí s typickými postupy obrábění tvarově náročných součástí frézováním a soustružením. Student zpracuje samostatně návrhy strategií obrábění pro dvě zadání. Jedno zadání z oblasti frézovacích technologií, druhé zadání z oblasti soustružnicko-frézovacích technologií. Student bude hodnocen na základě kvality předložených projektů, variability a optimalizace řešení.</w:t>
            </w:r>
            <w:r w:rsidRPr="00837602">
              <w:t xml:space="preserve"> Konzultace jsou možné v rámci </w:t>
            </w:r>
            <w:r>
              <w:t>výuky</w:t>
            </w:r>
            <w:r w:rsidRPr="00837602">
              <w:t xml:space="preserve"> nebo </w:t>
            </w:r>
            <w:r>
              <w:t>lze</w:t>
            </w:r>
            <w:r w:rsidRPr="00837602">
              <w:t xml:space="preserve"> vyučujícího kontaktovat viz níže.</w:t>
            </w:r>
          </w:p>
          <w:p w14:paraId="3E788463" w14:textId="77777777" w:rsidR="003D77D0" w:rsidRDefault="003D77D0" w:rsidP="007A5A24">
            <w:pPr>
              <w:jc w:val="both"/>
            </w:pPr>
          </w:p>
          <w:p w14:paraId="307B96C5" w14:textId="77777777" w:rsidR="003D77D0" w:rsidRDefault="003D77D0" w:rsidP="007A5A24">
            <w:pPr>
              <w:jc w:val="both"/>
              <w:rPr>
                <w:color w:val="000000"/>
              </w:rPr>
            </w:pPr>
            <w:r w:rsidRPr="00293DB5">
              <w:t>Možnosti komunikace s vyučujícím:</w:t>
            </w:r>
            <w:r w:rsidRPr="00293DB5">
              <w:rPr>
                <w:sz w:val="18"/>
                <w:szCs w:val="18"/>
              </w:rPr>
              <w:t xml:space="preserve"> </w:t>
            </w:r>
            <w:hyperlink r:id="rId32" w:history="1">
              <w:r w:rsidRPr="00293DB5">
                <w:rPr>
                  <w:rStyle w:val="Hypertextovodkaz"/>
                </w:rPr>
                <w:t>fojtl@utb.cz</w:t>
              </w:r>
            </w:hyperlink>
            <w:r w:rsidRPr="00293DB5">
              <w:t xml:space="preserve">, </w:t>
            </w:r>
            <w:r w:rsidRPr="00293DB5">
              <w:rPr>
                <w:color w:val="000000"/>
              </w:rPr>
              <w:t>576 035 152.</w:t>
            </w:r>
            <w:r>
              <w:rPr>
                <w:color w:val="000000"/>
              </w:rPr>
              <w:t xml:space="preserve"> </w:t>
            </w:r>
          </w:p>
          <w:p w14:paraId="1053BE04" w14:textId="77777777" w:rsidR="003D77D0" w:rsidRDefault="003D77D0" w:rsidP="007A5A24">
            <w:pPr>
              <w:jc w:val="both"/>
            </w:pPr>
          </w:p>
        </w:tc>
      </w:tr>
      <w:tr w:rsidR="003D77D0" w14:paraId="239A89D3" w14:textId="77777777" w:rsidTr="003D77D0">
        <w:trPr>
          <w:trHeight w:val="282"/>
        </w:trPr>
        <w:tc>
          <w:tcPr>
            <w:tcW w:w="10065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D7BDB57" w14:textId="77777777" w:rsidR="003D77D0" w:rsidRPr="003D77D0" w:rsidRDefault="003D77D0" w:rsidP="007A5A24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3D77D0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3D77D0" w:rsidRPr="00F41D23" w14:paraId="6292472A" w14:textId="77777777" w:rsidTr="003D77D0">
        <w:trPr>
          <w:gridBefore w:val="1"/>
          <w:wBefore w:w="33" w:type="dxa"/>
        </w:trPr>
        <w:tc>
          <w:tcPr>
            <w:tcW w:w="3078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7AA628BC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54" w:type="dxa"/>
            <w:gridSpan w:val="21"/>
            <w:tcBorders>
              <w:top w:val="double" w:sz="4" w:space="0" w:color="auto"/>
            </w:tcBorders>
          </w:tcPr>
          <w:p w14:paraId="5375A045" w14:textId="77777777" w:rsidR="003D77D0" w:rsidRPr="00F41D23" w:rsidRDefault="003D77D0" w:rsidP="007A5A24">
            <w:pPr>
              <w:jc w:val="both"/>
              <w:rPr>
                <w:b/>
              </w:rPr>
            </w:pPr>
            <w:bookmarkStart w:id="89" w:name="Části_strojů"/>
            <w:bookmarkEnd w:id="89"/>
            <w:r w:rsidRPr="00F41D23">
              <w:rPr>
                <w:b/>
              </w:rPr>
              <w:t>Části strojů</w:t>
            </w:r>
          </w:p>
        </w:tc>
      </w:tr>
      <w:tr w:rsidR="003D77D0" w14:paraId="33FD4206" w14:textId="77777777" w:rsidTr="003D77D0">
        <w:trPr>
          <w:gridBefore w:val="1"/>
          <w:wBefore w:w="33" w:type="dxa"/>
        </w:trPr>
        <w:tc>
          <w:tcPr>
            <w:tcW w:w="3078" w:type="dxa"/>
            <w:gridSpan w:val="3"/>
            <w:shd w:val="clear" w:color="auto" w:fill="F7CAAC"/>
          </w:tcPr>
          <w:p w14:paraId="20C0F6C5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9" w:type="dxa"/>
            <w:gridSpan w:val="11"/>
          </w:tcPr>
          <w:p w14:paraId="25C7953F" w14:textId="77777777" w:rsidR="003D77D0" w:rsidRDefault="00256F2B" w:rsidP="007A5A24">
            <w:pPr>
              <w:jc w:val="both"/>
            </w:pPr>
            <w:r>
              <w:t>povinný, PZ (specializace VI)</w:t>
            </w:r>
          </w:p>
        </w:tc>
        <w:tc>
          <w:tcPr>
            <w:tcW w:w="2693" w:type="dxa"/>
            <w:gridSpan w:val="8"/>
            <w:shd w:val="clear" w:color="auto" w:fill="F7CAAC"/>
          </w:tcPr>
          <w:p w14:paraId="74B555C5" w14:textId="77777777" w:rsidR="003D77D0" w:rsidRDefault="003D77D0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52" w:type="dxa"/>
            <w:gridSpan w:val="2"/>
          </w:tcPr>
          <w:p w14:paraId="6BA85622" w14:textId="77777777" w:rsidR="003D77D0" w:rsidRDefault="003D77D0" w:rsidP="007A5A24">
            <w:pPr>
              <w:jc w:val="both"/>
            </w:pPr>
            <w:r>
              <w:t>1/ZS</w:t>
            </w:r>
          </w:p>
        </w:tc>
      </w:tr>
      <w:tr w:rsidR="003D77D0" w14:paraId="332CC0CA" w14:textId="77777777" w:rsidTr="003D77D0">
        <w:trPr>
          <w:gridBefore w:val="1"/>
          <w:wBefore w:w="33" w:type="dxa"/>
        </w:trPr>
        <w:tc>
          <w:tcPr>
            <w:tcW w:w="3078" w:type="dxa"/>
            <w:gridSpan w:val="3"/>
            <w:shd w:val="clear" w:color="auto" w:fill="F7CAAC"/>
          </w:tcPr>
          <w:p w14:paraId="15DABAC5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5"/>
          </w:tcPr>
          <w:p w14:paraId="033BE233" w14:textId="77777777" w:rsidR="003D77D0" w:rsidRDefault="00256F2B" w:rsidP="007A5A24">
            <w:pPr>
              <w:jc w:val="both"/>
            </w:pPr>
            <w:r w:rsidRPr="003D6AB6">
              <w:t>28p+0s+28l</w:t>
            </w:r>
          </w:p>
        </w:tc>
        <w:tc>
          <w:tcPr>
            <w:tcW w:w="889" w:type="dxa"/>
            <w:gridSpan w:val="3"/>
            <w:shd w:val="clear" w:color="auto" w:fill="F7CAAC"/>
          </w:tcPr>
          <w:p w14:paraId="2B616EB5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3"/>
          </w:tcPr>
          <w:p w14:paraId="53E0E7BA" w14:textId="77777777" w:rsidR="003D77D0" w:rsidRDefault="003D77D0" w:rsidP="007A5A24">
            <w:pPr>
              <w:jc w:val="both"/>
            </w:pPr>
            <w:r>
              <w:t>56</w:t>
            </w:r>
          </w:p>
        </w:tc>
        <w:tc>
          <w:tcPr>
            <w:tcW w:w="2153" w:type="dxa"/>
            <w:gridSpan w:val="6"/>
            <w:shd w:val="clear" w:color="auto" w:fill="F7CAAC"/>
          </w:tcPr>
          <w:p w14:paraId="7626B078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392" w:type="dxa"/>
            <w:gridSpan w:val="4"/>
          </w:tcPr>
          <w:p w14:paraId="454CECFF" w14:textId="77777777" w:rsidR="003D77D0" w:rsidRDefault="003D77D0" w:rsidP="007A5A24">
            <w:pPr>
              <w:jc w:val="both"/>
            </w:pPr>
            <w:r>
              <w:t>4</w:t>
            </w:r>
          </w:p>
        </w:tc>
      </w:tr>
      <w:tr w:rsidR="003D77D0" w14:paraId="13D9AA5B" w14:textId="77777777" w:rsidTr="003D77D0">
        <w:trPr>
          <w:gridBefore w:val="1"/>
          <w:wBefore w:w="33" w:type="dxa"/>
        </w:trPr>
        <w:tc>
          <w:tcPr>
            <w:tcW w:w="3078" w:type="dxa"/>
            <w:gridSpan w:val="3"/>
            <w:shd w:val="clear" w:color="auto" w:fill="F7CAAC"/>
          </w:tcPr>
          <w:p w14:paraId="56ECCA2A" w14:textId="77777777" w:rsidR="003D77D0" w:rsidRDefault="003D77D0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54" w:type="dxa"/>
            <w:gridSpan w:val="21"/>
          </w:tcPr>
          <w:p w14:paraId="5514A3B8" w14:textId="77777777" w:rsidR="003D77D0" w:rsidRDefault="003D77D0" w:rsidP="007A5A24">
            <w:pPr>
              <w:jc w:val="both"/>
            </w:pPr>
          </w:p>
        </w:tc>
      </w:tr>
      <w:tr w:rsidR="003D77D0" w14:paraId="277A6BF9" w14:textId="77777777" w:rsidTr="003D77D0">
        <w:trPr>
          <w:gridBefore w:val="1"/>
          <w:wBefore w:w="33" w:type="dxa"/>
        </w:trPr>
        <w:tc>
          <w:tcPr>
            <w:tcW w:w="3078" w:type="dxa"/>
            <w:gridSpan w:val="3"/>
            <w:shd w:val="clear" w:color="auto" w:fill="F7CAAC"/>
          </w:tcPr>
          <w:p w14:paraId="206916BD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9" w:type="dxa"/>
            <w:gridSpan w:val="11"/>
          </w:tcPr>
          <w:p w14:paraId="7A9A148B" w14:textId="77777777" w:rsidR="003D77D0" w:rsidRDefault="003D77D0" w:rsidP="007A5A24">
            <w:pPr>
              <w:jc w:val="both"/>
            </w:pPr>
            <w:r>
              <w:t>zápočet, zkouška</w:t>
            </w:r>
          </w:p>
        </w:tc>
        <w:tc>
          <w:tcPr>
            <w:tcW w:w="1553" w:type="dxa"/>
            <w:gridSpan w:val="3"/>
            <w:shd w:val="clear" w:color="auto" w:fill="F7CAAC"/>
          </w:tcPr>
          <w:p w14:paraId="04130811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992" w:type="dxa"/>
            <w:gridSpan w:val="7"/>
          </w:tcPr>
          <w:p w14:paraId="6929397B" w14:textId="77777777" w:rsidR="00831A7A" w:rsidRDefault="003D77D0" w:rsidP="007A5A24">
            <w:pPr>
              <w:jc w:val="both"/>
            </w:pPr>
            <w:r>
              <w:t xml:space="preserve">přednášky, </w:t>
            </w:r>
          </w:p>
          <w:p w14:paraId="6D8F248F" w14:textId="77777777" w:rsidR="003D77D0" w:rsidRDefault="003D77D0" w:rsidP="007A5A24">
            <w:pPr>
              <w:jc w:val="both"/>
            </w:pPr>
            <w:r>
              <w:t>laboratorní cvičení</w:t>
            </w:r>
          </w:p>
        </w:tc>
      </w:tr>
      <w:tr w:rsidR="003D77D0" w14:paraId="0F40922D" w14:textId="77777777" w:rsidTr="003D77D0">
        <w:trPr>
          <w:gridBefore w:val="1"/>
          <w:wBefore w:w="33" w:type="dxa"/>
        </w:trPr>
        <w:tc>
          <w:tcPr>
            <w:tcW w:w="3078" w:type="dxa"/>
            <w:gridSpan w:val="3"/>
            <w:shd w:val="clear" w:color="auto" w:fill="F7CAAC"/>
          </w:tcPr>
          <w:p w14:paraId="1E8D0A33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54" w:type="dxa"/>
            <w:gridSpan w:val="21"/>
            <w:tcBorders>
              <w:bottom w:val="single" w:sz="4" w:space="0" w:color="auto"/>
            </w:tcBorders>
          </w:tcPr>
          <w:p w14:paraId="23CCF8BB" w14:textId="77777777" w:rsidR="003D77D0" w:rsidRDefault="003D77D0" w:rsidP="007A5A24">
            <w:pPr>
              <w:jc w:val="both"/>
            </w:pPr>
            <w:r>
              <w:t>K zápočtu student vypracuje seminární práci na vybrané téma.</w:t>
            </w:r>
          </w:p>
          <w:p w14:paraId="096EEC3D" w14:textId="77777777" w:rsidR="003D77D0" w:rsidRDefault="003D77D0" w:rsidP="007A5A24">
            <w:pPr>
              <w:jc w:val="both"/>
            </w:pPr>
            <w:r>
              <w:t>Písemná a ústní zkouška.</w:t>
            </w:r>
          </w:p>
          <w:p w14:paraId="7F698C84" w14:textId="77777777" w:rsidR="003D77D0" w:rsidRDefault="003D77D0" w:rsidP="007A5A24">
            <w:pPr>
              <w:jc w:val="both"/>
            </w:pPr>
          </w:p>
        </w:tc>
      </w:tr>
      <w:tr w:rsidR="003D77D0" w14:paraId="2662E99C" w14:textId="77777777" w:rsidTr="003D77D0">
        <w:trPr>
          <w:gridBefore w:val="1"/>
          <w:wBefore w:w="33" w:type="dxa"/>
          <w:trHeight w:val="197"/>
        </w:trPr>
        <w:tc>
          <w:tcPr>
            <w:tcW w:w="3078" w:type="dxa"/>
            <w:gridSpan w:val="3"/>
            <w:tcBorders>
              <w:top w:val="nil"/>
            </w:tcBorders>
            <w:shd w:val="clear" w:color="auto" w:fill="F7CAAC"/>
          </w:tcPr>
          <w:p w14:paraId="3B348351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54" w:type="dxa"/>
            <w:gridSpan w:val="21"/>
            <w:tcBorders>
              <w:top w:val="single" w:sz="4" w:space="0" w:color="auto"/>
            </w:tcBorders>
          </w:tcPr>
          <w:p w14:paraId="689E9264" w14:textId="77777777" w:rsidR="003D77D0" w:rsidRDefault="003D77D0" w:rsidP="007A5A24">
            <w:pPr>
              <w:jc w:val="both"/>
            </w:pPr>
            <w:r>
              <w:t>doc. Ing. Soňa Rusnáková, Ph.D.</w:t>
            </w:r>
          </w:p>
        </w:tc>
      </w:tr>
      <w:tr w:rsidR="003D77D0" w14:paraId="3C3DADFD" w14:textId="77777777" w:rsidTr="003D77D0">
        <w:trPr>
          <w:gridBefore w:val="1"/>
          <w:wBefore w:w="33" w:type="dxa"/>
          <w:trHeight w:val="243"/>
        </w:trPr>
        <w:tc>
          <w:tcPr>
            <w:tcW w:w="3078" w:type="dxa"/>
            <w:gridSpan w:val="3"/>
            <w:tcBorders>
              <w:top w:val="nil"/>
            </w:tcBorders>
            <w:shd w:val="clear" w:color="auto" w:fill="F7CAAC"/>
          </w:tcPr>
          <w:p w14:paraId="3BA8D300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54" w:type="dxa"/>
            <w:gridSpan w:val="21"/>
            <w:tcBorders>
              <w:top w:val="nil"/>
            </w:tcBorders>
          </w:tcPr>
          <w:p w14:paraId="56B36BDC" w14:textId="77777777" w:rsidR="003D77D0" w:rsidRDefault="00E1712D" w:rsidP="007A5A24">
            <w:pPr>
              <w:jc w:val="both"/>
            </w:pPr>
            <w:r>
              <w:t>100% p</w:t>
            </w:r>
          </w:p>
        </w:tc>
      </w:tr>
      <w:tr w:rsidR="003D77D0" w14:paraId="102B6FE9" w14:textId="77777777" w:rsidTr="003D77D0">
        <w:trPr>
          <w:gridBefore w:val="1"/>
          <w:wBefore w:w="33" w:type="dxa"/>
        </w:trPr>
        <w:tc>
          <w:tcPr>
            <w:tcW w:w="3078" w:type="dxa"/>
            <w:gridSpan w:val="3"/>
            <w:shd w:val="clear" w:color="auto" w:fill="F7CAAC"/>
          </w:tcPr>
          <w:p w14:paraId="25489F4C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54" w:type="dxa"/>
            <w:gridSpan w:val="21"/>
            <w:tcBorders>
              <w:bottom w:val="nil"/>
            </w:tcBorders>
          </w:tcPr>
          <w:p w14:paraId="6E13FF06" w14:textId="77777777" w:rsidR="003D77D0" w:rsidRDefault="003D77D0" w:rsidP="007A5A24">
            <w:pPr>
              <w:jc w:val="both"/>
            </w:pPr>
          </w:p>
        </w:tc>
      </w:tr>
      <w:tr w:rsidR="003D77D0" w14:paraId="210D01DE" w14:textId="77777777" w:rsidTr="00E1712D">
        <w:trPr>
          <w:gridBefore w:val="1"/>
          <w:wBefore w:w="33" w:type="dxa"/>
          <w:trHeight w:val="291"/>
        </w:trPr>
        <w:tc>
          <w:tcPr>
            <w:tcW w:w="10032" w:type="dxa"/>
            <w:gridSpan w:val="24"/>
            <w:tcBorders>
              <w:top w:val="nil"/>
            </w:tcBorders>
          </w:tcPr>
          <w:p w14:paraId="6D70F251" w14:textId="77777777" w:rsidR="003D77D0" w:rsidRDefault="003D77D0" w:rsidP="00E1712D">
            <w:pPr>
              <w:spacing w:before="60" w:after="60"/>
              <w:jc w:val="both"/>
            </w:pPr>
            <w:r w:rsidRPr="00664CED">
              <w:rPr>
                <w:b/>
              </w:rPr>
              <w:t>doc. Ing. Soňa Rusnáková, Ph.D.</w:t>
            </w:r>
            <w:r w:rsidR="00E1712D">
              <w:t xml:space="preserve"> (100% p)</w:t>
            </w:r>
          </w:p>
        </w:tc>
      </w:tr>
      <w:tr w:rsidR="003D77D0" w14:paraId="4C86EBB1" w14:textId="77777777" w:rsidTr="003D77D0">
        <w:trPr>
          <w:gridBefore w:val="1"/>
          <w:wBefore w:w="33" w:type="dxa"/>
        </w:trPr>
        <w:tc>
          <w:tcPr>
            <w:tcW w:w="3078" w:type="dxa"/>
            <w:gridSpan w:val="3"/>
            <w:shd w:val="clear" w:color="auto" w:fill="F7CAAC"/>
          </w:tcPr>
          <w:p w14:paraId="0B0D5F9E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54" w:type="dxa"/>
            <w:gridSpan w:val="21"/>
            <w:tcBorders>
              <w:bottom w:val="nil"/>
            </w:tcBorders>
          </w:tcPr>
          <w:p w14:paraId="1B19EC32" w14:textId="77777777" w:rsidR="003D77D0" w:rsidRDefault="003D77D0" w:rsidP="007A5A24">
            <w:pPr>
              <w:jc w:val="both"/>
            </w:pPr>
          </w:p>
        </w:tc>
      </w:tr>
      <w:tr w:rsidR="003D77D0" w14:paraId="407B61A6" w14:textId="77777777" w:rsidTr="003D77D0">
        <w:trPr>
          <w:gridBefore w:val="1"/>
          <w:wBefore w:w="33" w:type="dxa"/>
          <w:trHeight w:val="3890"/>
        </w:trPr>
        <w:tc>
          <w:tcPr>
            <w:tcW w:w="10032" w:type="dxa"/>
            <w:gridSpan w:val="24"/>
            <w:tcBorders>
              <w:top w:val="nil"/>
              <w:bottom w:val="single" w:sz="12" w:space="0" w:color="auto"/>
            </w:tcBorders>
          </w:tcPr>
          <w:p w14:paraId="6F0CC19C" w14:textId="77777777" w:rsidR="003D77D0" w:rsidRDefault="003D77D0" w:rsidP="007A5A24">
            <w:pPr>
              <w:jc w:val="both"/>
            </w:pPr>
            <w:r w:rsidRPr="008C0DA8">
              <w:t>Cílem předmětu je seznámit studen</w:t>
            </w:r>
            <w:r>
              <w:t xml:space="preserve">ty s principy konstruování dílů a </w:t>
            </w:r>
            <w:r w:rsidRPr="008C0DA8">
              <w:t>technologických zařízení, dále teoreticky a prakticky zvládnout stanovování r</w:t>
            </w:r>
            <w:r>
              <w:t xml:space="preserve">ozměrů a technické znázorňování. Ve cvičeních studenti navrhují přípravky, uložení mechanismů a jejich implementaci do výrobního procesu včetně příslušných výpočtů. </w:t>
            </w:r>
            <w:r w:rsidRPr="00AD100D">
              <w:t>Obsah předmětu tvoří tyto tematické celky:</w:t>
            </w:r>
          </w:p>
          <w:p w14:paraId="576C757B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Zásady konstruování (ekonomika, trvanlivost, tvorba strojů na základě unifikace, využití normalizovaných součástí)</w:t>
            </w:r>
            <w:r>
              <w:t>.</w:t>
            </w:r>
          </w:p>
          <w:p w14:paraId="76E3DA9A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Varianty řešení, jejich rozbor včetně kalkulace nákladů na projekt</w:t>
            </w:r>
            <w:r>
              <w:t>.</w:t>
            </w:r>
          </w:p>
          <w:p w14:paraId="1E464DDE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Hmotnost konstrukce, využití kovů, plastů, kompozitních materiálů</w:t>
            </w:r>
            <w:r>
              <w:t>.</w:t>
            </w:r>
          </w:p>
          <w:p w14:paraId="0A26044F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>
              <w:t>Technologičnost konstrukce.</w:t>
            </w:r>
          </w:p>
          <w:p w14:paraId="6F800930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Uložení strojních součástí (statická určitost a neurčitost)</w:t>
            </w:r>
            <w:r>
              <w:t>.</w:t>
            </w:r>
          </w:p>
          <w:p w14:paraId="1DED6303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Tření ve strojních mechanismech</w:t>
            </w:r>
            <w:r>
              <w:t>.</w:t>
            </w:r>
          </w:p>
          <w:p w14:paraId="36FC2536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Povrchové úpravy, vrstvy a povlaky se zvýšenou odolností vůči otěru</w:t>
            </w:r>
            <w:r>
              <w:t>.</w:t>
            </w:r>
          </w:p>
          <w:p w14:paraId="022C4829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Přesnost přípravků s ohledem na přesnost výrobků</w:t>
            </w:r>
            <w:r>
              <w:t>.</w:t>
            </w:r>
          </w:p>
          <w:p w14:paraId="77D90191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Uložení mechanizmů a jejich implementace do výrobního procesu</w:t>
            </w:r>
            <w:r>
              <w:t>.</w:t>
            </w:r>
          </w:p>
          <w:p w14:paraId="5B1E0C1E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Mechanizmy pro transformaci pohybu</w:t>
            </w:r>
            <w:r>
              <w:t>.</w:t>
            </w:r>
          </w:p>
          <w:p w14:paraId="2AC3AFCB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Mezioperační doprava výrobků</w:t>
            </w:r>
            <w:r>
              <w:t>.</w:t>
            </w:r>
          </w:p>
          <w:p w14:paraId="303BD0DE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Řízení výrobních operací</w:t>
            </w:r>
            <w:r>
              <w:t>.</w:t>
            </w:r>
          </w:p>
          <w:p w14:paraId="01C8B17D" w14:textId="77777777" w:rsidR="003D77D0" w:rsidRPr="00ED40BE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Servomechanizmy</w:t>
            </w:r>
            <w:r>
              <w:t>.</w:t>
            </w:r>
          </w:p>
          <w:p w14:paraId="0B4DBDEA" w14:textId="77777777" w:rsidR="003D77D0" w:rsidRDefault="003D77D0" w:rsidP="00C77552">
            <w:pPr>
              <w:pStyle w:val="Odstavecseseznamem"/>
              <w:numPr>
                <w:ilvl w:val="0"/>
                <w:numId w:val="37"/>
              </w:numPr>
              <w:ind w:left="284" w:hanging="57"/>
            </w:pPr>
            <w:r w:rsidRPr="00ED40BE">
              <w:t>Pomocné prvky a přípravky pro obrábění a tváření</w:t>
            </w:r>
            <w:r>
              <w:t>.</w:t>
            </w:r>
          </w:p>
        </w:tc>
      </w:tr>
      <w:tr w:rsidR="003D77D0" w14:paraId="3AE0DA3B" w14:textId="77777777" w:rsidTr="003D77D0">
        <w:trPr>
          <w:gridBefore w:val="1"/>
          <w:wBefore w:w="33" w:type="dxa"/>
          <w:trHeight w:val="265"/>
        </w:trPr>
        <w:tc>
          <w:tcPr>
            <w:tcW w:w="3628" w:type="dxa"/>
            <w:gridSpan w:val="5"/>
            <w:tcBorders>
              <w:top w:val="nil"/>
            </w:tcBorders>
            <w:shd w:val="clear" w:color="auto" w:fill="F7CAAC"/>
          </w:tcPr>
          <w:p w14:paraId="585DEB25" w14:textId="77777777" w:rsidR="003D77D0" w:rsidRDefault="003D77D0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4" w:type="dxa"/>
            <w:gridSpan w:val="19"/>
            <w:tcBorders>
              <w:top w:val="nil"/>
              <w:bottom w:val="nil"/>
            </w:tcBorders>
          </w:tcPr>
          <w:p w14:paraId="2612D0CC" w14:textId="77777777" w:rsidR="003D77D0" w:rsidRDefault="003D77D0" w:rsidP="007A5A24">
            <w:pPr>
              <w:jc w:val="both"/>
            </w:pPr>
          </w:p>
        </w:tc>
      </w:tr>
      <w:tr w:rsidR="003D77D0" w:rsidRPr="005F16BB" w14:paraId="69FA1C05" w14:textId="77777777" w:rsidTr="003D77D0">
        <w:trPr>
          <w:gridBefore w:val="1"/>
          <w:wBefore w:w="33" w:type="dxa"/>
          <w:trHeight w:val="1497"/>
        </w:trPr>
        <w:tc>
          <w:tcPr>
            <w:tcW w:w="10032" w:type="dxa"/>
            <w:gridSpan w:val="24"/>
            <w:tcBorders>
              <w:top w:val="nil"/>
            </w:tcBorders>
          </w:tcPr>
          <w:p w14:paraId="5F20E525" w14:textId="77777777" w:rsidR="003D77D0" w:rsidRPr="00A672B2" w:rsidRDefault="003D77D0" w:rsidP="007A5A24">
            <w:pPr>
              <w:contextualSpacing/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A672B2">
              <w:rPr>
                <w:u w:val="single"/>
              </w:rPr>
              <w:t>:</w:t>
            </w:r>
          </w:p>
          <w:p w14:paraId="0C03A2DF" w14:textId="77777777" w:rsidR="003D77D0" w:rsidRPr="00160987" w:rsidRDefault="003D77D0" w:rsidP="007A5A24">
            <w:pPr>
              <w:jc w:val="both"/>
            </w:pPr>
            <w:r w:rsidRPr="00632200">
              <w:t>BEČKA, J.</w:t>
            </w:r>
            <w:r>
              <w:t xml:space="preserve"> Tribologie. Praha: ČVUT, 1997. </w:t>
            </w:r>
            <w:r w:rsidRPr="00632200">
              <w:t>212 s. ISBN 80-01-01621-8.</w:t>
            </w:r>
          </w:p>
          <w:p w14:paraId="028C041B" w14:textId="77777777" w:rsidR="003D77D0" w:rsidRPr="00160987" w:rsidRDefault="003D77D0" w:rsidP="007A5A24">
            <w:pPr>
              <w:jc w:val="both"/>
            </w:pPr>
            <w:r>
              <w:t>B</w:t>
            </w:r>
            <w:r w:rsidRPr="000B50A4">
              <w:t>EČKA, J. Vybrané statě z částí strojů. Praha: ČVUT, 1993.</w:t>
            </w:r>
          </w:p>
          <w:p w14:paraId="50863109" w14:textId="77777777" w:rsidR="003D77D0" w:rsidRDefault="003D77D0" w:rsidP="007A5A24">
            <w:pPr>
              <w:jc w:val="both"/>
            </w:pPr>
            <w:r w:rsidRPr="000B50A4">
              <w:t>HLAVATÝ, I</w:t>
            </w:r>
            <w:r>
              <w:t xml:space="preserve">., </w:t>
            </w:r>
            <w:r w:rsidRPr="000B50A4">
              <w:t>HRUBÝ</w:t>
            </w:r>
            <w:r>
              <w:t>, J</w:t>
            </w:r>
            <w:r w:rsidRPr="000B50A4">
              <w:t>. Technologičn</w:t>
            </w:r>
            <w:r>
              <w:t xml:space="preserve">ost konstrukcí. </w:t>
            </w:r>
            <w:r w:rsidRPr="000B50A4">
              <w:t>Ostrava: VŠB - T</w:t>
            </w:r>
            <w:r>
              <w:t>U</w:t>
            </w:r>
            <w:r w:rsidRPr="000B50A4">
              <w:t>, 2012. ISBN 978-80-248-2772-8.</w:t>
            </w:r>
          </w:p>
          <w:p w14:paraId="47140D13" w14:textId="77777777" w:rsidR="003D77D0" w:rsidRDefault="003D77D0" w:rsidP="007A5A24">
            <w:pPr>
              <w:jc w:val="both"/>
            </w:pPr>
          </w:p>
          <w:p w14:paraId="67466479" w14:textId="77777777" w:rsidR="003D77D0" w:rsidRPr="00A672B2" w:rsidRDefault="003D77D0" w:rsidP="007A5A24">
            <w:pPr>
              <w:contextualSpacing/>
              <w:jc w:val="both"/>
              <w:rPr>
                <w:u w:val="single"/>
              </w:rPr>
            </w:pPr>
            <w:r w:rsidRPr="00A672B2">
              <w:rPr>
                <w:u w:val="single"/>
              </w:rPr>
              <w:t>Doporučená literatura:</w:t>
            </w:r>
          </w:p>
          <w:p w14:paraId="1289563E" w14:textId="77777777" w:rsidR="003D77D0" w:rsidRDefault="003D77D0" w:rsidP="007A5A24">
            <w:pPr>
              <w:jc w:val="both"/>
            </w:pPr>
            <w:r w:rsidRPr="000B50A4">
              <w:t>MRKVICA, M. Přípravk</w:t>
            </w:r>
            <w:r>
              <w:t xml:space="preserve">y a obráběcí nástroje. Díl II: </w:t>
            </w:r>
            <w:r w:rsidRPr="000B50A4">
              <w:t xml:space="preserve">Přípravky. 2. vyd. Ostrava: </w:t>
            </w:r>
            <w:r>
              <w:t>VŠB</w:t>
            </w:r>
            <w:r w:rsidRPr="000B50A4">
              <w:t>, 1991.</w:t>
            </w:r>
          </w:p>
          <w:p w14:paraId="39BE4BA9" w14:textId="77777777" w:rsidR="003D77D0" w:rsidRDefault="003D77D0" w:rsidP="007A5A24">
            <w:pPr>
              <w:jc w:val="both"/>
            </w:pPr>
            <w:r>
              <w:t>SVOBODA, P.</w:t>
            </w:r>
            <w:r w:rsidRPr="00196B9E">
              <w:t>, BRANDEJS</w:t>
            </w:r>
            <w:r>
              <w:t xml:space="preserve">, J., </w:t>
            </w:r>
            <w:r w:rsidRPr="00196B9E">
              <w:t>DVOŘÁČEK</w:t>
            </w:r>
            <w:r>
              <w:t>, J</w:t>
            </w:r>
            <w:r w:rsidRPr="00196B9E">
              <w:t xml:space="preserve">. Základy konstruování. </w:t>
            </w:r>
            <w:r>
              <w:t xml:space="preserve">6. vyd. Brno: CERM, 2015. </w:t>
            </w:r>
            <w:r w:rsidRPr="00196B9E">
              <w:t>230 s. ISBN 978-80-7204-921-9.</w:t>
            </w:r>
          </w:p>
          <w:p w14:paraId="546962A4" w14:textId="77777777" w:rsidR="003D77D0" w:rsidRPr="005F16BB" w:rsidRDefault="003D77D0" w:rsidP="007A5A24">
            <w:pPr>
              <w:jc w:val="both"/>
            </w:pPr>
            <w:proofErr w:type="gramStart"/>
            <w:r>
              <w:rPr>
                <w:color w:val="000000"/>
                <w:shd w:val="clear" w:color="auto" w:fill="FFFFFF"/>
              </w:rPr>
              <w:t>CLEGHORN, W.</w:t>
            </w:r>
            <w:r w:rsidRPr="005F16BB">
              <w:rPr>
                <w:color w:val="000000"/>
                <w:shd w:val="clear" w:color="auto" w:fill="FFFFFF"/>
              </w:rPr>
              <w:t>L.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, </w:t>
            </w:r>
            <w:r w:rsidRPr="005F16BB">
              <w:rPr>
                <w:color w:val="000000"/>
                <w:shd w:val="clear" w:color="auto" w:fill="FFFFFF"/>
              </w:rPr>
              <w:t>DECHEV</w:t>
            </w:r>
            <w:r>
              <w:rPr>
                <w:color w:val="000000"/>
                <w:shd w:val="clear" w:color="auto" w:fill="FFFFFF"/>
              </w:rPr>
              <w:t>, N</w:t>
            </w:r>
            <w:r w:rsidRPr="005F16BB">
              <w:rPr>
                <w:color w:val="000000"/>
                <w:shd w:val="clear" w:color="auto" w:fill="FFFFFF"/>
              </w:rPr>
              <w:t>. </w:t>
            </w:r>
            <w:r w:rsidRPr="005F16BB">
              <w:rPr>
                <w:iCs/>
                <w:color w:val="000000"/>
                <w:shd w:val="clear" w:color="auto" w:fill="FFFFFF"/>
              </w:rPr>
              <w:t xml:space="preserve">Mechanics of </w:t>
            </w:r>
            <w:r>
              <w:rPr>
                <w:iCs/>
                <w:color w:val="000000"/>
                <w:shd w:val="clear" w:color="auto" w:fill="FFFFFF"/>
              </w:rPr>
              <w:t>M</w:t>
            </w:r>
            <w:r w:rsidRPr="005F16BB">
              <w:rPr>
                <w:iCs/>
                <w:color w:val="000000"/>
                <w:shd w:val="clear" w:color="auto" w:fill="FFFFFF"/>
              </w:rPr>
              <w:t>achines</w:t>
            </w:r>
            <w:r w:rsidRPr="005F16BB">
              <w:rPr>
                <w:color w:val="000000"/>
                <w:shd w:val="clear" w:color="auto" w:fill="FFFFFF"/>
              </w:rPr>
              <w:t xml:space="preserve">. </w:t>
            </w:r>
            <w:r>
              <w:rPr>
                <w:color w:val="000000"/>
                <w:shd w:val="clear" w:color="auto" w:fill="FFFFFF"/>
              </w:rPr>
              <w:t>2nd Ed</w:t>
            </w:r>
            <w:r w:rsidRPr="005F16BB">
              <w:rPr>
                <w:color w:val="000000"/>
                <w:shd w:val="clear" w:color="auto" w:fill="FFFFFF"/>
              </w:rPr>
              <w:t>. Oxford:</w:t>
            </w:r>
            <w:r>
              <w:rPr>
                <w:color w:val="000000"/>
                <w:shd w:val="clear" w:color="auto" w:fill="FFFFFF"/>
              </w:rPr>
              <w:t xml:space="preserve"> Oxford University Press, 2016. </w:t>
            </w:r>
            <w:r w:rsidRPr="005F16BB">
              <w:rPr>
                <w:color w:val="000000"/>
                <w:shd w:val="clear" w:color="auto" w:fill="FFFFFF"/>
              </w:rPr>
              <w:t>xvii, 621</w:t>
            </w:r>
            <w:r>
              <w:rPr>
                <w:color w:val="000000"/>
                <w:shd w:val="clear" w:color="auto" w:fill="FFFFFF"/>
              </w:rPr>
              <w:t xml:space="preserve"> s</w:t>
            </w:r>
            <w:r w:rsidRPr="005F16BB">
              <w:rPr>
                <w:color w:val="000000"/>
                <w:shd w:val="clear" w:color="auto" w:fill="FFFFFF"/>
              </w:rPr>
              <w:t>. ISBN 978-0-19-937991-0.</w:t>
            </w:r>
          </w:p>
        </w:tc>
      </w:tr>
      <w:tr w:rsidR="003D77D0" w14:paraId="38171ED2" w14:textId="77777777" w:rsidTr="003D77D0">
        <w:trPr>
          <w:gridBefore w:val="1"/>
          <w:wBefore w:w="33" w:type="dxa"/>
        </w:trPr>
        <w:tc>
          <w:tcPr>
            <w:tcW w:w="10032" w:type="dxa"/>
            <w:gridSpan w:val="2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B11E1FB" w14:textId="77777777" w:rsidR="003D77D0" w:rsidRDefault="003D77D0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D77D0" w14:paraId="01261C2D" w14:textId="77777777" w:rsidTr="003D77D0">
        <w:trPr>
          <w:gridBefore w:val="1"/>
          <w:wBefore w:w="33" w:type="dxa"/>
        </w:trPr>
        <w:tc>
          <w:tcPr>
            <w:tcW w:w="4782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14:paraId="6A062073" w14:textId="77777777" w:rsidR="003D77D0" w:rsidRDefault="003D77D0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3"/>
            <w:tcBorders>
              <w:top w:val="single" w:sz="2" w:space="0" w:color="auto"/>
            </w:tcBorders>
          </w:tcPr>
          <w:p w14:paraId="0817C488" w14:textId="77777777" w:rsidR="003D77D0" w:rsidRDefault="003D77D0" w:rsidP="00B60377">
            <w:pPr>
              <w:jc w:val="center"/>
            </w:pPr>
            <w:r w:rsidRPr="008E7127">
              <w:t>1</w:t>
            </w:r>
            <w:r w:rsidR="00B60377" w:rsidRPr="008E7127">
              <w:t>6</w:t>
            </w:r>
          </w:p>
        </w:tc>
        <w:tc>
          <w:tcPr>
            <w:tcW w:w="4361" w:type="dxa"/>
            <w:gridSpan w:val="13"/>
            <w:tcBorders>
              <w:top w:val="single" w:sz="2" w:space="0" w:color="auto"/>
            </w:tcBorders>
            <w:shd w:val="clear" w:color="auto" w:fill="F7CAAC"/>
          </w:tcPr>
          <w:p w14:paraId="12DB4656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D77D0" w14:paraId="3F89911F" w14:textId="77777777" w:rsidTr="003D77D0">
        <w:trPr>
          <w:gridBefore w:val="1"/>
          <w:wBefore w:w="33" w:type="dxa"/>
        </w:trPr>
        <w:tc>
          <w:tcPr>
            <w:tcW w:w="10032" w:type="dxa"/>
            <w:gridSpan w:val="24"/>
            <w:shd w:val="clear" w:color="auto" w:fill="F7CAAC"/>
          </w:tcPr>
          <w:p w14:paraId="2E13900A" w14:textId="77777777" w:rsidR="003D77D0" w:rsidRDefault="003D77D0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D77D0" w14:paraId="5D1D7CAF" w14:textId="77777777" w:rsidTr="003D77D0">
        <w:trPr>
          <w:gridBefore w:val="1"/>
          <w:wBefore w:w="33" w:type="dxa"/>
          <w:trHeight w:val="836"/>
        </w:trPr>
        <w:tc>
          <w:tcPr>
            <w:tcW w:w="10032" w:type="dxa"/>
            <w:gridSpan w:val="24"/>
          </w:tcPr>
          <w:p w14:paraId="1B912E2A" w14:textId="77777777" w:rsidR="003D77D0" w:rsidRDefault="003D77D0" w:rsidP="007A5A24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</w:t>
            </w:r>
            <w:r w:rsidRPr="00F72E9E">
              <w:t>Cyklus přednášek je realizován v blocích</w:t>
            </w:r>
            <w:r>
              <w:t>. Studenti pracují v dvou</w:t>
            </w:r>
            <w:r w:rsidRPr="00F72E9E">
              <w:t>členných skupinách</w:t>
            </w:r>
            <w:r>
              <w:t xml:space="preserve"> na řešení laboratorních úloh; na začátku hodiny se prokáží domácí přípravou</w:t>
            </w:r>
            <w:r w:rsidRPr="00F72E9E">
              <w:t xml:space="preserve">. K zápočtu student vypracuje </w:t>
            </w:r>
            <w:r>
              <w:t>protokoly k jednotlivým laboratorním úlohám.</w:t>
            </w:r>
            <w:r w:rsidRPr="00F72E9E">
              <w:t xml:space="preserve"> Zakončení předmětu je formou písemné a následné ústní zkoušky. </w:t>
            </w:r>
            <w:r>
              <w:t>Konzultace jsou možné v rámci výuky, vypsaných konzultačních hodin v příslušném semestru, nebo lze kontaktovat vyučujícího viz níže.</w:t>
            </w:r>
          </w:p>
          <w:p w14:paraId="2BA4BF9A" w14:textId="77777777" w:rsidR="003D77D0" w:rsidRDefault="003D77D0" w:rsidP="007A5A24">
            <w:pPr>
              <w:jc w:val="both"/>
            </w:pPr>
          </w:p>
          <w:p w14:paraId="6A572F37" w14:textId="77777777" w:rsidR="003D77D0" w:rsidRDefault="003D77D0" w:rsidP="007A5A24">
            <w:pPr>
              <w:jc w:val="both"/>
            </w:pPr>
            <w:r>
              <w:t>Možnosti komunikace s vyučujícím</w:t>
            </w:r>
            <w:r w:rsidRPr="00D71570">
              <w:t>:</w:t>
            </w:r>
            <w:r>
              <w:t xml:space="preserve"> </w:t>
            </w:r>
            <w:hyperlink r:id="rId33" w:history="1">
              <w:r w:rsidRPr="00360F4C">
                <w:rPr>
                  <w:rStyle w:val="Hypertextovodkaz"/>
                </w:rPr>
                <w:t>rusnakova@utb.cz</w:t>
              </w:r>
            </w:hyperlink>
            <w:r>
              <w:t xml:space="preserve">, </w:t>
            </w:r>
            <w:r w:rsidRPr="00EA6A21">
              <w:t>576</w:t>
            </w:r>
            <w:r>
              <w:t> </w:t>
            </w:r>
            <w:r w:rsidRPr="00EA6A21">
              <w:t>035</w:t>
            </w:r>
            <w:r w:rsidR="00293DB5">
              <w:t> </w:t>
            </w:r>
            <w:r w:rsidRPr="00EA6A21">
              <w:t>15</w:t>
            </w:r>
            <w:r>
              <w:t>8</w:t>
            </w:r>
            <w:r w:rsidR="00293DB5">
              <w:t>.</w:t>
            </w:r>
          </w:p>
          <w:p w14:paraId="2DBB3AA1" w14:textId="77777777" w:rsidR="00E1712D" w:rsidRDefault="00E1712D" w:rsidP="007A5A24">
            <w:pPr>
              <w:jc w:val="both"/>
            </w:pPr>
          </w:p>
          <w:p w14:paraId="02C510AD" w14:textId="77777777" w:rsidR="00E1712D" w:rsidRDefault="00E1712D" w:rsidP="007A5A24">
            <w:pPr>
              <w:jc w:val="both"/>
            </w:pPr>
          </w:p>
        </w:tc>
      </w:tr>
      <w:tr w:rsidR="009A4724" w14:paraId="2E2E5C01" w14:textId="77777777" w:rsidTr="009A4724">
        <w:tc>
          <w:tcPr>
            <w:tcW w:w="10065" w:type="dxa"/>
            <w:gridSpan w:val="25"/>
            <w:tcBorders>
              <w:bottom w:val="double" w:sz="4" w:space="0" w:color="auto"/>
            </w:tcBorders>
            <w:shd w:val="clear" w:color="auto" w:fill="BDD6EE"/>
          </w:tcPr>
          <w:p w14:paraId="4F453C7D" w14:textId="77777777" w:rsidR="009A4724" w:rsidRDefault="00C1544E" w:rsidP="007A5A2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9A4724">
              <w:rPr>
                <w:b/>
                <w:sz w:val="24"/>
                <w:szCs w:val="24"/>
              </w:rPr>
              <w:br w:type="page"/>
            </w:r>
            <w:r w:rsidR="009A4724">
              <w:br w:type="page"/>
            </w:r>
            <w:r w:rsidR="009A4724">
              <w:rPr>
                <w:b/>
                <w:sz w:val="28"/>
              </w:rPr>
              <w:t>B-III – Charakteristika studijního předmětu</w:t>
            </w:r>
          </w:p>
        </w:tc>
      </w:tr>
      <w:tr w:rsidR="009A4724" w:rsidRPr="00F41D23" w14:paraId="39F133A8" w14:textId="77777777" w:rsidTr="009A4724">
        <w:tc>
          <w:tcPr>
            <w:tcW w:w="294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438C6EF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7122" w:type="dxa"/>
            <w:gridSpan w:val="23"/>
            <w:tcBorders>
              <w:top w:val="double" w:sz="4" w:space="0" w:color="auto"/>
            </w:tcBorders>
          </w:tcPr>
          <w:p w14:paraId="7D8A33C6" w14:textId="77777777" w:rsidR="009A4724" w:rsidRPr="00F41D23" w:rsidRDefault="009A4724" w:rsidP="007A5A24">
            <w:pPr>
              <w:jc w:val="both"/>
              <w:rPr>
                <w:b/>
              </w:rPr>
            </w:pPr>
            <w:bookmarkStart w:id="90" w:name="DNV"/>
            <w:bookmarkEnd w:id="90"/>
            <w:r w:rsidRPr="00F41D23">
              <w:rPr>
                <w:b/>
              </w:rPr>
              <w:t>Dimenzování a navrhování výrobků</w:t>
            </w:r>
          </w:p>
        </w:tc>
      </w:tr>
      <w:tr w:rsidR="009A4724" w14:paraId="6AEB9A58" w14:textId="77777777" w:rsidTr="00DE5596">
        <w:tc>
          <w:tcPr>
            <w:tcW w:w="2943" w:type="dxa"/>
            <w:gridSpan w:val="2"/>
            <w:shd w:val="clear" w:color="auto" w:fill="F7CAAC"/>
          </w:tcPr>
          <w:p w14:paraId="75579044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36" w:type="dxa"/>
            <w:gridSpan w:val="12"/>
          </w:tcPr>
          <w:p w14:paraId="3B46718C" w14:textId="77777777" w:rsidR="009A4724" w:rsidRDefault="00DE5596" w:rsidP="00256F2B">
            <w:pPr>
              <w:jc w:val="both"/>
            </w:pPr>
            <w:r>
              <w:t>p</w:t>
            </w:r>
            <w:r w:rsidR="00256F2B">
              <w:t>ovinný</w:t>
            </w:r>
            <w:r>
              <w:t xml:space="preserve">, PZ </w:t>
            </w:r>
            <w:r>
              <w:rPr>
                <w:sz w:val="19"/>
                <w:szCs w:val="19"/>
              </w:rPr>
              <w:t>(specializace SNZPK)</w:t>
            </w:r>
          </w:p>
        </w:tc>
        <w:tc>
          <w:tcPr>
            <w:tcW w:w="2835" w:type="dxa"/>
            <w:gridSpan w:val="9"/>
            <w:shd w:val="clear" w:color="auto" w:fill="F7CAAC"/>
          </w:tcPr>
          <w:p w14:paraId="187ED09E" w14:textId="77777777" w:rsidR="009A4724" w:rsidRDefault="009A4724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51" w:type="dxa"/>
            <w:gridSpan w:val="2"/>
          </w:tcPr>
          <w:p w14:paraId="5415FF2F" w14:textId="77777777" w:rsidR="009A4724" w:rsidRDefault="00DE5596" w:rsidP="007A5A24">
            <w:pPr>
              <w:jc w:val="both"/>
            </w:pPr>
            <w:r>
              <w:t>1</w:t>
            </w:r>
            <w:r w:rsidR="009A4724">
              <w:t>/ZS</w:t>
            </w:r>
          </w:p>
        </w:tc>
      </w:tr>
      <w:tr w:rsidR="009A4724" w14:paraId="64E76BEC" w14:textId="77777777" w:rsidTr="00DE5596">
        <w:tc>
          <w:tcPr>
            <w:tcW w:w="2943" w:type="dxa"/>
            <w:gridSpan w:val="2"/>
            <w:shd w:val="clear" w:color="auto" w:fill="F7CAAC"/>
          </w:tcPr>
          <w:p w14:paraId="6B8D0DDD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28" w:type="dxa"/>
            <w:gridSpan w:val="6"/>
          </w:tcPr>
          <w:p w14:paraId="1D59C6B5" w14:textId="77777777" w:rsidR="009A4724" w:rsidRDefault="00DE5596" w:rsidP="007A5A24">
            <w:pPr>
              <w:jc w:val="both"/>
            </w:pPr>
            <w:r>
              <w:t>28p+0s+28l</w:t>
            </w:r>
          </w:p>
        </w:tc>
        <w:tc>
          <w:tcPr>
            <w:tcW w:w="852" w:type="dxa"/>
            <w:gridSpan w:val="3"/>
            <w:shd w:val="clear" w:color="auto" w:fill="F7CAAC"/>
          </w:tcPr>
          <w:p w14:paraId="1828C521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956" w:type="dxa"/>
            <w:gridSpan w:val="3"/>
          </w:tcPr>
          <w:p w14:paraId="6F1F3F61" w14:textId="77777777" w:rsidR="009A4724" w:rsidRDefault="00DE5596" w:rsidP="007A5A24">
            <w:pPr>
              <w:jc w:val="both"/>
            </w:pPr>
            <w:r>
              <w:t>56</w:t>
            </w:r>
          </w:p>
        </w:tc>
        <w:tc>
          <w:tcPr>
            <w:tcW w:w="2127" w:type="dxa"/>
            <w:gridSpan w:val="6"/>
            <w:shd w:val="clear" w:color="auto" w:fill="F7CAAC"/>
          </w:tcPr>
          <w:p w14:paraId="1CCF5584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559" w:type="dxa"/>
            <w:gridSpan w:val="5"/>
          </w:tcPr>
          <w:p w14:paraId="5910645F" w14:textId="77777777" w:rsidR="009A4724" w:rsidRDefault="009A4724" w:rsidP="007A5A24">
            <w:pPr>
              <w:jc w:val="both"/>
            </w:pPr>
            <w:r>
              <w:t>4</w:t>
            </w:r>
          </w:p>
        </w:tc>
      </w:tr>
      <w:tr w:rsidR="009A4724" w14:paraId="3F39339E" w14:textId="77777777" w:rsidTr="009A4724">
        <w:tc>
          <w:tcPr>
            <w:tcW w:w="2943" w:type="dxa"/>
            <w:gridSpan w:val="2"/>
            <w:shd w:val="clear" w:color="auto" w:fill="F7CAAC"/>
          </w:tcPr>
          <w:p w14:paraId="1D242DA7" w14:textId="77777777" w:rsidR="009A4724" w:rsidRDefault="009A47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7122" w:type="dxa"/>
            <w:gridSpan w:val="23"/>
          </w:tcPr>
          <w:p w14:paraId="0FF82F3F" w14:textId="77777777" w:rsidR="009A4724" w:rsidRDefault="009A4724" w:rsidP="007A5A24">
            <w:pPr>
              <w:jc w:val="both"/>
            </w:pPr>
          </w:p>
        </w:tc>
      </w:tr>
      <w:tr w:rsidR="009A4724" w14:paraId="2AA8789B" w14:textId="77777777" w:rsidTr="00DE5596">
        <w:tc>
          <w:tcPr>
            <w:tcW w:w="2943" w:type="dxa"/>
            <w:gridSpan w:val="2"/>
            <w:shd w:val="clear" w:color="auto" w:fill="F7CAAC"/>
          </w:tcPr>
          <w:p w14:paraId="107E02ED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36" w:type="dxa"/>
            <w:gridSpan w:val="12"/>
          </w:tcPr>
          <w:p w14:paraId="4D42FF5C" w14:textId="77777777" w:rsidR="009A4724" w:rsidRDefault="00DE5596" w:rsidP="007A5A24">
            <w:pPr>
              <w:jc w:val="both"/>
            </w:pPr>
            <w:r>
              <w:t>z</w:t>
            </w:r>
            <w:r w:rsidR="009A4724">
              <w:t>ápočet, zkouška</w:t>
            </w:r>
          </w:p>
        </w:tc>
        <w:tc>
          <w:tcPr>
            <w:tcW w:w="1560" w:type="dxa"/>
            <w:gridSpan w:val="3"/>
            <w:shd w:val="clear" w:color="auto" w:fill="F7CAAC"/>
          </w:tcPr>
          <w:p w14:paraId="1E4B4E48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126" w:type="dxa"/>
            <w:gridSpan w:val="8"/>
          </w:tcPr>
          <w:p w14:paraId="4A06DC2C" w14:textId="77777777" w:rsidR="00DE5596" w:rsidRDefault="009A4724" w:rsidP="007A5A24">
            <w:pPr>
              <w:jc w:val="both"/>
            </w:pPr>
            <w:r>
              <w:t xml:space="preserve">přednášky, </w:t>
            </w:r>
          </w:p>
          <w:p w14:paraId="043970C9" w14:textId="77777777" w:rsidR="009A4724" w:rsidRDefault="009A4724" w:rsidP="007A5A24">
            <w:pPr>
              <w:jc w:val="both"/>
            </w:pPr>
            <w:r>
              <w:t>laboratorní cvičení</w:t>
            </w:r>
          </w:p>
        </w:tc>
      </w:tr>
      <w:tr w:rsidR="009A4724" w14:paraId="20BEA551" w14:textId="77777777" w:rsidTr="009A4724">
        <w:tc>
          <w:tcPr>
            <w:tcW w:w="2943" w:type="dxa"/>
            <w:gridSpan w:val="2"/>
            <w:shd w:val="clear" w:color="auto" w:fill="F7CAAC"/>
          </w:tcPr>
          <w:p w14:paraId="1C27A4E2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7122" w:type="dxa"/>
            <w:gridSpan w:val="23"/>
            <w:tcBorders>
              <w:bottom w:val="single" w:sz="4" w:space="0" w:color="auto"/>
            </w:tcBorders>
          </w:tcPr>
          <w:p w14:paraId="37ED2C06" w14:textId="77777777" w:rsidR="009A4724" w:rsidRDefault="009A4724" w:rsidP="007A5A24">
            <w:pPr>
              <w:jc w:val="both"/>
            </w:pPr>
            <w:r>
              <w:t>Písemná a ústní zkouška.</w:t>
            </w:r>
          </w:p>
        </w:tc>
      </w:tr>
      <w:tr w:rsidR="009A4724" w14:paraId="4996E242" w14:textId="77777777" w:rsidTr="009A4724">
        <w:trPr>
          <w:trHeight w:val="197"/>
        </w:trPr>
        <w:tc>
          <w:tcPr>
            <w:tcW w:w="2943" w:type="dxa"/>
            <w:gridSpan w:val="2"/>
            <w:tcBorders>
              <w:top w:val="nil"/>
            </w:tcBorders>
            <w:shd w:val="clear" w:color="auto" w:fill="F7CAAC"/>
          </w:tcPr>
          <w:p w14:paraId="4CD8E4AC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7122" w:type="dxa"/>
            <w:gridSpan w:val="23"/>
            <w:tcBorders>
              <w:top w:val="single" w:sz="4" w:space="0" w:color="auto"/>
            </w:tcBorders>
          </w:tcPr>
          <w:p w14:paraId="37C988EE" w14:textId="77777777" w:rsidR="009A4724" w:rsidRDefault="009A4724" w:rsidP="007A5A24">
            <w:pPr>
              <w:jc w:val="both"/>
            </w:pPr>
            <w:r>
              <w:t>doc. Ing. Oldřich Šuba, CSc.</w:t>
            </w:r>
          </w:p>
        </w:tc>
      </w:tr>
      <w:tr w:rsidR="009A4724" w14:paraId="544105EF" w14:textId="77777777" w:rsidTr="009A4724">
        <w:trPr>
          <w:trHeight w:val="243"/>
        </w:trPr>
        <w:tc>
          <w:tcPr>
            <w:tcW w:w="2943" w:type="dxa"/>
            <w:gridSpan w:val="2"/>
            <w:tcBorders>
              <w:top w:val="nil"/>
            </w:tcBorders>
            <w:shd w:val="clear" w:color="auto" w:fill="F7CAAC"/>
          </w:tcPr>
          <w:p w14:paraId="3C72E8F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7122" w:type="dxa"/>
            <w:gridSpan w:val="23"/>
            <w:tcBorders>
              <w:top w:val="nil"/>
            </w:tcBorders>
          </w:tcPr>
          <w:p w14:paraId="1F6080FC" w14:textId="77777777" w:rsidR="009A4724" w:rsidRDefault="006902CD" w:rsidP="007A5A24">
            <w:pPr>
              <w:jc w:val="both"/>
            </w:pPr>
            <w:r>
              <w:t>100% p</w:t>
            </w:r>
          </w:p>
        </w:tc>
      </w:tr>
      <w:tr w:rsidR="009A4724" w14:paraId="2EB31712" w14:textId="77777777" w:rsidTr="009A4724">
        <w:tc>
          <w:tcPr>
            <w:tcW w:w="2943" w:type="dxa"/>
            <w:gridSpan w:val="2"/>
            <w:shd w:val="clear" w:color="auto" w:fill="F7CAAC"/>
          </w:tcPr>
          <w:p w14:paraId="5D8D791D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7122" w:type="dxa"/>
            <w:gridSpan w:val="23"/>
            <w:tcBorders>
              <w:bottom w:val="nil"/>
            </w:tcBorders>
          </w:tcPr>
          <w:p w14:paraId="176C3ED4" w14:textId="77777777" w:rsidR="009A4724" w:rsidRDefault="009A4724" w:rsidP="007A5A24">
            <w:pPr>
              <w:jc w:val="both"/>
            </w:pPr>
          </w:p>
        </w:tc>
      </w:tr>
      <w:tr w:rsidR="009A4724" w:rsidRPr="00BE67CE" w14:paraId="467B0FF1" w14:textId="77777777" w:rsidTr="009A4724">
        <w:trPr>
          <w:trHeight w:val="114"/>
        </w:trPr>
        <w:tc>
          <w:tcPr>
            <w:tcW w:w="10065" w:type="dxa"/>
            <w:gridSpan w:val="25"/>
            <w:tcBorders>
              <w:top w:val="nil"/>
            </w:tcBorders>
          </w:tcPr>
          <w:p w14:paraId="0BEC3067" w14:textId="77777777" w:rsidR="009A4724" w:rsidRDefault="004414E9" w:rsidP="006743C1">
            <w:pPr>
              <w:spacing w:before="60" w:after="60"/>
              <w:jc w:val="both"/>
              <w:rPr>
                <w:ins w:id="91" w:author="Simona Mrkvičková" w:date="2018-04-13T12:11:00Z"/>
              </w:rPr>
            </w:pPr>
            <w:r>
              <w:rPr>
                <w:b/>
              </w:rPr>
              <w:t>d</w:t>
            </w:r>
            <w:r w:rsidR="009A4724" w:rsidRPr="006902CD">
              <w:rPr>
                <w:b/>
              </w:rPr>
              <w:t>oc. Ing. Oldřich Šuba, CSc.</w:t>
            </w:r>
            <w:r w:rsidR="006902CD">
              <w:rPr>
                <w:b/>
              </w:rPr>
              <w:t xml:space="preserve"> </w:t>
            </w:r>
            <w:r w:rsidR="006902CD" w:rsidRPr="006902CD">
              <w:t>(</w:t>
            </w:r>
            <w:del w:id="92" w:author="Simona Mrkvičková" w:date="2018-04-13T12:11:00Z">
              <w:r w:rsidR="006902CD" w:rsidDel="006743C1">
                <w:delText>100</w:delText>
              </w:r>
            </w:del>
            <w:ins w:id="93" w:author="Simona Mrkvičková" w:date="2018-04-13T12:11:00Z">
              <w:r w:rsidR="006743C1">
                <w:t>50</w:t>
              </w:r>
            </w:ins>
            <w:r w:rsidR="006902CD">
              <w:t>% p)</w:t>
            </w:r>
          </w:p>
          <w:p w14:paraId="2788CF07" w14:textId="0534B2CA" w:rsidR="006743C1" w:rsidRPr="006902CD" w:rsidRDefault="006743C1" w:rsidP="006743C1">
            <w:pPr>
              <w:spacing w:before="60" w:after="60"/>
              <w:jc w:val="both"/>
              <w:rPr>
                <w:b/>
                <w:sz w:val="10"/>
                <w:szCs w:val="10"/>
              </w:rPr>
            </w:pPr>
            <w:ins w:id="94" w:author="Simona Mrkvičková" w:date="2018-04-13T12:11:00Z">
              <w:r w:rsidRPr="007C0D5F">
                <w:t>doc. Ing. Jakub Javořík, Ph.D. (</w:t>
              </w:r>
              <w:r>
                <w:t>50</w:t>
              </w:r>
              <w:r w:rsidRPr="007C0D5F">
                <w:t>% p)</w:t>
              </w:r>
            </w:ins>
          </w:p>
        </w:tc>
      </w:tr>
      <w:tr w:rsidR="009A4724" w14:paraId="469FD10A" w14:textId="77777777" w:rsidTr="009A4724">
        <w:tc>
          <w:tcPr>
            <w:tcW w:w="2943" w:type="dxa"/>
            <w:gridSpan w:val="2"/>
            <w:shd w:val="clear" w:color="auto" w:fill="F7CAAC"/>
          </w:tcPr>
          <w:p w14:paraId="7A1F6691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7122" w:type="dxa"/>
            <w:gridSpan w:val="23"/>
            <w:tcBorders>
              <w:bottom w:val="nil"/>
            </w:tcBorders>
          </w:tcPr>
          <w:p w14:paraId="21AEB699" w14:textId="77777777" w:rsidR="009A4724" w:rsidRDefault="009A4724" w:rsidP="007A5A24">
            <w:pPr>
              <w:jc w:val="both"/>
            </w:pPr>
          </w:p>
        </w:tc>
      </w:tr>
      <w:tr w:rsidR="009A4724" w:rsidRPr="00F76E19" w14:paraId="03FE85C8" w14:textId="77777777" w:rsidTr="009A4724">
        <w:trPr>
          <w:trHeight w:val="3938"/>
        </w:trPr>
        <w:tc>
          <w:tcPr>
            <w:tcW w:w="10065" w:type="dxa"/>
            <w:gridSpan w:val="25"/>
            <w:tcBorders>
              <w:top w:val="nil"/>
              <w:bottom w:val="single" w:sz="12" w:space="0" w:color="auto"/>
            </w:tcBorders>
          </w:tcPr>
          <w:p w14:paraId="7C235514" w14:textId="77777777" w:rsidR="009A4724" w:rsidRDefault="009A4724" w:rsidP="007A5A24">
            <w:pPr>
              <w:jc w:val="both"/>
            </w:pPr>
            <w:r w:rsidRPr="001E1FBD">
              <w:t>Cílem předmětu je rozvinout schopnosti tvůrčího myšlení a samostatné aplikace teoretických poznatků z oblasti mechaniky plastů a kompozitů na praktických úkolech navrhování výrobků. Studenti se seznámí se základy řešení tvaru, navrhování, analýzy stavů napětí/deformace a dimenzování výrobků z plastů a kompozitů. Získají znalosti o technologických aspektech návrhů výrobků. </w:t>
            </w:r>
            <w:r w:rsidRPr="00AD100D">
              <w:t>Obsah předmětu tvoří tyto tematické celky:</w:t>
            </w:r>
          </w:p>
          <w:p w14:paraId="7283E868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Vlastnosti plastů z hlediska navrhování výrobků, vliv teploty, doby zatížení, modifikace lehčením, plněním. </w:t>
            </w:r>
          </w:p>
          <w:p w14:paraId="4977DFA2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Technologické aspekty, deformace po ztuhnutí, reziduální napjatost ve výrobcích. </w:t>
            </w:r>
          </w:p>
          <w:p w14:paraId="16CB1B74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Řešení tvaru výrobku z hlediska tuhosti a únosnosti v ohybu, návrh výztuže stěn vstřikovaných výrobků žebry.</w:t>
            </w:r>
          </w:p>
          <w:p w14:paraId="08E8DD34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Pružné spoje, návrh, pevnostní řešení, technologické aspekty. Problematika lepených spojů. </w:t>
            </w:r>
          </w:p>
          <w:p w14:paraId="687ABFDF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Potrubní úseky z plastů, rovinné kompenzátory. </w:t>
            </w:r>
          </w:p>
          <w:p w14:paraId="481FBFC1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Tah/tlak složené tyče, tuhost, pevnost, pruty vyztužené dlouhými vlákny - tuhost a pevnost v tahu/tlaku, vliv teploty, efektivní teplotní roztažnost. </w:t>
            </w:r>
          </w:p>
          <w:p w14:paraId="050C1E9E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Technická teorie ohybu složených prutů, sendvičové prvky - tuhost, pevnost, optimalizace sendvičových struktur, ohyb prutů vyztužených dlouhými vlákny, bimodularita. </w:t>
            </w:r>
          </w:p>
          <w:p w14:paraId="3CFF3C29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Nelineární ohyb, mezní ohybový moment, princip navrhování podle mezních stavů. </w:t>
            </w:r>
          </w:p>
          <w:p w14:paraId="26B3C38B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Mezní ohybový moment jednoose symetrických průřezů, případů s odlišnými hodnotami meze kluzu v tahu a tlaku a složených - kompozitních prvků. </w:t>
            </w:r>
          </w:p>
          <w:p w14:paraId="59616C62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Výpočty mezních zatížení staticky neurčitých případů konstrukcí, statický, kinematický přístup. </w:t>
            </w:r>
          </w:p>
          <w:p w14:paraId="0987D0FC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Mezní stav v průřezu zatíženém kombinací tahu a ohybu, stat. přípustná schémata rozdělení vnitřních sil v průřezu. </w:t>
            </w:r>
          </w:p>
          <w:p w14:paraId="3A68FDCF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Pryžokovové pružné prvky, pružina s prostým (liniovým) smykem, rotačně symetrický případ prostého smyku, pružný prvek s rotačním smykem. </w:t>
            </w:r>
          </w:p>
          <w:p w14:paraId="68DDB2C2" w14:textId="77777777" w:rsidR="009A4724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 xml:space="preserve">Tlakové pružiny, tvarová funkce, tvarový faktor. </w:t>
            </w:r>
          </w:p>
          <w:p w14:paraId="1C1F9E09" w14:textId="77777777" w:rsidR="009A4724" w:rsidRPr="00F76E19" w:rsidRDefault="009A4724" w:rsidP="007A5A24">
            <w:pPr>
              <w:pStyle w:val="Odstavecseseznamem"/>
              <w:numPr>
                <w:ilvl w:val="0"/>
                <w:numId w:val="11"/>
              </w:numPr>
              <w:ind w:left="284" w:hanging="57"/>
              <w:jc w:val="both"/>
            </w:pPr>
            <w:r>
              <w:t>Hustota deformační energie, stlačitelnost, konečné deformace elastomerů,  hyperelastické chování elastomerů.</w:t>
            </w:r>
          </w:p>
        </w:tc>
      </w:tr>
      <w:tr w:rsidR="009A4724" w14:paraId="00EF44D6" w14:textId="77777777" w:rsidTr="009A4724">
        <w:trPr>
          <w:trHeight w:val="265"/>
        </w:trPr>
        <w:tc>
          <w:tcPr>
            <w:tcW w:w="3494" w:type="dxa"/>
            <w:gridSpan w:val="5"/>
            <w:tcBorders>
              <w:top w:val="nil"/>
            </w:tcBorders>
            <w:shd w:val="clear" w:color="auto" w:fill="F7CAAC"/>
          </w:tcPr>
          <w:p w14:paraId="565EFA35" w14:textId="77777777" w:rsidR="009A4724" w:rsidRPr="00344DA4" w:rsidRDefault="009A4724" w:rsidP="007A5A24">
            <w:pPr>
              <w:jc w:val="both"/>
            </w:pPr>
            <w:r w:rsidRPr="00344DA4">
              <w:rPr>
                <w:b/>
              </w:rPr>
              <w:t>Studijní literatura a studijní pomůcky</w:t>
            </w:r>
          </w:p>
        </w:tc>
        <w:tc>
          <w:tcPr>
            <w:tcW w:w="6571" w:type="dxa"/>
            <w:gridSpan w:val="20"/>
            <w:tcBorders>
              <w:top w:val="nil"/>
              <w:bottom w:val="nil"/>
            </w:tcBorders>
          </w:tcPr>
          <w:p w14:paraId="14B1B812" w14:textId="77777777" w:rsidR="009A4724" w:rsidRDefault="009A4724" w:rsidP="007A5A24"/>
        </w:tc>
      </w:tr>
      <w:tr w:rsidR="009A4724" w:rsidRPr="00344DA4" w14:paraId="1BB03032" w14:textId="77777777" w:rsidTr="009A4724">
        <w:trPr>
          <w:trHeight w:val="1497"/>
        </w:trPr>
        <w:tc>
          <w:tcPr>
            <w:tcW w:w="10065" w:type="dxa"/>
            <w:gridSpan w:val="25"/>
            <w:tcBorders>
              <w:top w:val="nil"/>
            </w:tcBorders>
          </w:tcPr>
          <w:p w14:paraId="7630855A" w14:textId="77777777" w:rsidR="009A4724" w:rsidRPr="00344DA4" w:rsidRDefault="009A4724" w:rsidP="007A5A24">
            <w:pPr>
              <w:jc w:val="both"/>
              <w:rPr>
                <w:u w:val="single"/>
              </w:rPr>
            </w:pPr>
            <w:r w:rsidRPr="00344DA4">
              <w:rPr>
                <w:u w:val="single"/>
              </w:rPr>
              <w:t xml:space="preserve">Povinná literatura: </w:t>
            </w:r>
          </w:p>
          <w:p w14:paraId="3E78D611" w14:textId="77777777" w:rsidR="009A4724" w:rsidRPr="00344DA4" w:rsidRDefault="009A4724" w:rsidP="007A5A24">
            <w:pPr>
              <w:jc w:val="both"/>
            </w:pPr>
            <w:r w:rsidRPr="00344DA4">
              <w:rPr>
                <w:caps/>
              </w:rPr>
              <w:t>Šuba, O.</w:t>
            </w:r>
            <w:r w:rsidRPr="00344DA4">
              <w:t xml:space="preserve"> Dimenzování a navrhování výrobků z polymerů. Zlín, UTB, 2010. ISBN 978-80-7318-948-8.</w:t>
            </w:r>
          </w:p>
          <w:p w14:paraId="3CB91FAB" w14:textId="77777777" w:rsidR="009A4724" w:rsidRPr="00344DA4" w:rsidRDefault="009A4724" w:rsidP="007A5A24">
            <w:pPr>
              <w:jc w:val="both"/>
            </w:pPr>
            <w:r w:rsidRPr="00344DA4">
              <w:rPr>
                <w:caps/>
              </w:rPr>
              <w:t>Šuba, O.</w:t>
            </w:r>
            <w:r w:rsidRPr="00344DA4">
              <w:t xml:space="preserve"> Mechanika polymerů a kompozitů. Zlín, UTB, 2011. ISBN 978-80-7454-015-8.</w:t>
            </w:r>
          </w:p>
          <w:p w14:paraId="2500C6A1" w14:textId="77777777" w:rsidR="009A4724" w:rsidRPr="00344DA4" w:rsidRDefault="009A4724" w:rsidP="007A5A24">
            <w:pPr>
              <w:jc w:val="both"/>
            </w:pPr>
            <w:r w:rsidRPr="00344DA4">
              <w:rPr>
                <w:caps/>
              </w:rPr>
              <w:t>Šuba, O</w:t>
            </w:r>
            <w:r w:rsidRPr="00344DA4">
              <w:t>. Mechanické chování těles. Zlín, UTB, 20</w:t>
            </w:r>
            <w:r w:rsidRPr="005451A3">
              <w:rPr>
                <w:lang w:val="de-DE"/>
              </w:rPr>
              <w:t>09. ISBN 978-80-7318-792-7</w:t>
            </w:r>
            <w:r w:rsidRPr="00344DA4">
              <w:t>.</w:t>
            </w:r>
          </w:p>
          <w:p w14:paraId="29D0CA5C" w14:textId="77777777" w:rsidR="009A4724" w:rsidRPr="00344DA4" w:rsidRDefault="009A4724" w:rsidP="007A5A24">
            <w:pPr>
              <w:jc w:val="both"/>
            </w:pPr>
          </w:p>
          <w:p w14:paraId="49EFE3EB" w14:textId="77777777" w:rsidR="009A4724" w:rsidRPr="00344DA4" w:rsidRDefault="009A4724" w:rsidP="007A5A24">
            <w:pPr>
              <w:contextualSpacing/>
              <w:jc w:val="both"/>
              <w:rPr>
                <w:u w:val="single"/>
              </w:rPr>
            </w:pPr>
            <w:r w:rsidRPr="00344DA4">
              <w:rPr>
                <w:u w:val="single"/>
              </w:rPr>
              <w:t>Doporučená literatura:</w:t>
            </w:r>
          </w:p>
          <w:p w14:paraId="13078691" w14:textId="77777777" w:rsidR="009A4724" w:rsidRPr="00344DA4" w:rsidRDefault="009A4724" w:rsidP="007A5A24">
            <w:pPr>
              <w:jc w:val="both"/>
              <w:rPr>
                <w:lang w:val="en-US"/>
              </w:rPr>
            </w:pPr>
            <w:r w:rsidRPr="00344DA4">
              <w:rPr>
                <w:caps/>
              </w:rPr>
              <w:t xml:space="preserve">Brostow, W., Corneliussen, </w:t>
            </w:r>
            <w:proofErr w:type="gramStart"/>
            <w:r w:rsidRPr="00344DA4">
              <w:rPr>
                <w:caps/>
              </w:rPr>
              <w:t>R.G.</w:t>
            </w:r>
            <w:proofErr w:type="gramEnd"/>
            <w:r w:rsidRPr="00344DA4">
              <w:t xml:space="preserve"> Failure of Plastics. New York: Hanser Public, 1986. ISBN 3-446-14199-3.</w:t>
            </w:r>
          </w:p>
          <w:p w14:paraId="22C21423" w14:textId="77777777" w:rsidR="009A4724" w:rsidRPr="00344DA4" w:rsidRDefault="009A4724" w:rsidP="007A5A24">
            <w:pPr>
              <w:jc w:val="both"/>
            </w:pPr>
            <w:r w:rsidRPr="00344DA4">
              <w:rPr>
                <w:caps/>
              </w:rPr>
              <w:t>Ezrin, M</w:t>
            </w:r>
            <w:r w:rsidRPr="00344DA4">
              <w:t>. Plastic Failure Guide. Munich: Hanser Public, 1996. ISBN 3-446-15715-8.</w:t>
            </w:r>
          </w:p>
          <w:p w14:paraId="0A8B43AE" w14:textId="77777777" w:rsidR="009A4724" w:rsidRPr="00344DA4" w:rsidRDefault="009A4724" w:rsidP="007A5A24">
            <w:pPr>
              <w:jc w:val="both"/>
            </w:pPr>
            <w:proofErr w:type="gramStart"/>
            <w:r w:rsidRPr="00344DA4">
              <w:rPr>
                <w:caps/>
              </w:rPr>
              <w:t>Ehrenstein, G.W.</w:t>
            </w:r>
            <w:proofErr w:type="gramEnd"/>
            <w:r w:rsidRPr="00344DA4">
              <w:t xml:space="preserve"> Polymerní kompozitní materiály. 1. vyd. Praha: Scientia, 2009. ISBN 3-446-14080-8.  </w:t>
            </w:r>
          </w:p>
        </w:tc>
      </w:tr>
      <w:tr w:rsidR="009A4724" w:rsidRPr="00344DA4" w14:paraId="1546F70F" w14:textId="77777777" w:rsidTr="009A4724">
        <w:tc>
          <w:tcPr>
            <w:tcW w:w="10065" w:type="dxa"/>
            <w:gridSpan w:val="2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135BAAA" w14:textId="77777777" w:rsidR="009A4724" w:rsidRPr="00344DA4" w:rsidRDefault="009A4724" w:rsidP="007A5A24">
            <w:pPr>
              <w:jc w:val="center"/>
              <w:rPr>
                <w:b/>
              </w:rPr>
            </w:pPr>
            <w:r w:rsidRPr="00344DA4">
              <w:rPr>
                <w:b/>
              </w:rPr>
              <w:t>Informace ke kombinované nebo distanční formě</w:t>
            </w:r>
          </w:p>
        </w:tc>
      </w:tr>
      <w:tr w:rsidR="009A4724" w14:paraId="659A5495" w14:textId="77777777" w:rsidTr="009A4724">
        <w:tc>
          <w:tcPr>
            <w:tcW w:w="4571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14:paraId="5E80B21F" w14:textId="77777777" w:rsidR="009A4724" w:rsidRPr="00344DA4" w:rsidRDefault="009A4724" w:rsidP="007A5A24">
            <w:pPr>
              <w:jc w:val="both"/>
            </w:pPr>
            <w:r w:rsidRPr="00344DA4">
              <w:rPr>
                <w:b/>
              </w:rPr>
              <w:t>Rozsah konzultací (soustředění)</w:t>
            </w:r>
          </w:p>
        </w:tc>
        <w:tc>
          <w:tcPr>
            <w:tcW w:w="852" w:type="dxa"/>
            <w:gridSpan w:val="3"/>
            <w:tcBorders>
              <w:top w:val="single" w:sz="2" w:space="0" w:color="auto"/>
            </w:tcBorders>
          </w:tcPr>
          <w:p w14:paraId="0A3E2788" w14:textId="77777777" w:rsidR="009A4724" w:rsidRDefault="00D05EAF" w:rsidP="007A5A24">
            <w:pPr>
              <w:jc w:val="center"/>
            </w:pPr>
            <w:r w:rsidRPr="008E7127">
              <w:t>16</w:t>
            </w:r>
          </w:p>
        </w:tc>
        <w:tc>
          <w:tcPr>
            <w:tcW w:w="4642" w:type="dxa"/>
            <w:gridSpan w:val="14"/>
            <w:tcBorders>
              <w:top w:val="single" w:sz="2" w:space="0" w:color="auto"/>
            </w:tcBorders>
            <w:shd w:val="clear" w:color="auto" w:fill="F7CAAC"/>
          </w:tcPr>
          <w:p w14:paraId="0D7F3ED6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A4724" w:rsidRPr="00344DA4" w14:paraId="14ABA82E" w14:textId="77777777" w:rsidTr="009A4724">
        <w:tc>
          <w:tcPr>
            <w:tcW w:w="10065" w:type="dxa"/>
            <w:gridSpan w:val="25"/>
            <w:shd w:val="clear" w:color="auto" w:fill="F7CAAC"/>
          </w:tcPr>
          <w:p w14:paraId="6CABC4D9" w14:textId="77777777" w:rsidR="009A4724" w:rsidRPr="00344DA4" w:rsidRDefault="009A4724" w:rsidP="007A5A24">
            <w:pPr>
              <w:jc w:val="both"/>
              <w:rPr>
                <w:b/>
              </w:rPr>
            </w:pPr>
            <w:r w:rsidRPr="00344DA4">
              <w:rPr>
                <w:b/>
              </w:rPr>
              <w:t>Informace o způsobu kontaktu s vyučujícím</w:t>
            </w:r>
          </w:p>
        </w:tc>
      </w:tr>
      <w:tr w:rsidR="009A4724" w:rsidRPr="00344DA4" w14:paraId="48D4546D" w14:textId="77777777" w:rsidTr="009A4724">
        <w:trPr>
          <w:trHeight w:val="283"/>
        </w:trPr>
        <w:tc>
          <w:tcPr>
            <w:tcW w:w="10065" w:type="dxa"/>
            <w:gridSpan w:val="25"/>
          </w:tcPr>
          <w:p w14:paraId="185F9D31" w14:textId="77777777" w:rsidR="009A4724" w:rsidRPr="00344DA4" w:rsidRDefault="009A4724" w:rsidP="007A5A24">
            <w:pPr>
              <w:jc w:val="both"/>
            </w:pPr>
            <w:r w:rsidRPr="00344DA4">
              <w:t>Studenti se účastní výuky, kde je jim redukovanou formou prezentována látka výše uvedeného rozsahu. Cyk</w:t>
            </w:r>
            <w:r w:rsidR="00016056">
              <w:t xml:space="preserve">lus přednášek je realizován v </w:t>
            </w:r>
            <w:r w:rsidRPr="00344DA4">
              <w:t xml:space="preserve">blocích. V průběhu semestru studenti zpracovávají a obhajují samostatné projekty, představující návrhy polymerních výrobků. Konzultace jsou možné v rámci výuky nebo lze vyučujícího kontaktovat viz níže. </w:t>
            </w:r>
          </w:p>
          <w:p w14:paraId="271E2849" w14:textId="77777777" w:rsidR="009A4724" w:rsidRPr="00344DA4" w:rsidRDefault="009A4724" w:rsidP="007A5A24">
            <w:pPr>
              <w:jc w:val="both"/>
            </w:pPr>
          </w:p>
          <w:p w14:paraId="4AFC36EF" w14:textId="77777777" w:rsidR="009A4724" w:rsidRPr="00344DA4" w:rsidRDefault="009A4724" w:rsidP="007A5A24">
            <w:pPr>
              <w:jc w:val="both"/>
            </w:pPr>
            <w:r w:rsidRPr="00344DA4">
              <w:t xml:space="preserve">Možnosti komunikace s vyučujícím: </w:t>
            </w:r>
            <w:hyperlink r:id="rId34" w:history="1">
              <w:r w:rsidRPr="00344DA4">
                <w:rPr>
                  <w:rStyle w:val="Hypertextovodkaz"/>
                </w:rPr>
                <w:t>suba@utb.cz</w:t>
              </w:r>
            </w:hyperlink>
            <w:r w:rsidRPr="00344DA4">
              <w:t xml:space="preserve">, 576 035 168. </w:t>
            </w:r>
          </w:p>
        </w:tc>
      </w:tr>
    </w:tbl>
    <w:p w14:paraId="14B7BF21" w14:textId="6971A0D2" w:rsidR="00C1544E" w:rsidRDefault="00C1544E">
      <w:del w:id="95" w:author="Simona Mrkvičková" w:date="2018-04-13T14:11:00Z">
        <w:r w:rsidDel="003C69AF">
          <w:lastRenderedPageBreak/>
          <w:br w:type="page"/>
        </w:r>
      </w:del>
    </w:p>
    <w:tbl>
      <w:tblPr>
        <w:tblW w:w="1020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"/>
        <w:gridCol w:w="2"/>
        <w:gridCol w:w="3031"/>
        <w:gridCol w:w="7"/>
        <w:gridCol w:w="13"/>
        <w:gridCol w:w="8"/>
        <w:gridCol w:w="7"/>
        <w:gridCol w:w="6"/>
        <w:gridCol w:w="33"/>
        <w:gridCol w:w="12"/>
        <w:gridCol w:w="9"/>
        <w:gridCol w:w="443"/>
        <w:gridCol w:w="9"/>
        <w:gridCol w:w="26"/>
        <w:gridCol w:w="12"/>
        <w:gridCol w:w="9"/>
        <w:gridCol w:w="8"/>
        <w:gridCol w:w="6"/>
        <w:gridCol w:w="17"/>
        <w:gridCol w:w="11"/>
        <w:gridCol w:w="23"/>
        <w:gridCol w:w="1034"/>
        <w:gridCol w:w="18"/>
        <w:gridCol w:w="19"/>
        <w:gridCol w:w="9"/>
        <w:gridCol w:w="2"/>
        <w:gridCol w:w="17"/>
        <w:gridCol w:w="18"/>
        <w:gridCol w:w="38"/>
        <w:gridCol w:w="28"/>
        <w:gridCol w:w="736"/>
        <w:gridCol w:w="24"/>
        <w:gridCol w:w="14"/>
        <w:gridCol w:w="9"/>
        <w:gridCol w:w="6"/>
        <w:gridCol w:w="1"/>
        <w:gridCol w:w="27"/>
        <w:gridCol w:w="22"/>
        <w:gridCol w:w="42"/>
        <w:gridCol w:w="32"/>
        <w:gridCol w:w="631"/>
        <w:gridCol w:w="6"/>
        <w:gridCol w:w="34"/>
        <w:gridCol w:w="15"/>
        <w:gridCol w:w="5"/>
        <w:gridCol w:w="6"/>
        <w:gridCol w:w="1"/>
        <w:gridCol w:w="39"/>
        <w:gridCol w:w="25"/>
        <w:gridCol w:w="46"/>
        <w:gridCol w:w="19"/>
        <w:gridCol w:w="11"/>
        <w:gridCol w:w="1333"/>
        <w:gridCol w:w="7"/>
        <w:gridCol w:w="41"/>
        <w:gridCol w:w="19"/>
        <w:gridCol w:w="2"/>
        <w:gridCol w:w="22"/>
        <w:gridCol w:w="17"/>
        <w:gridCol w:w="21"/>
        <w:gridCol w:w="40"/>
        <w:gridCol w:w="54"/>
        <w:gridCol w:w="372"/>
        <w:gridCol w:w="9"/>
        <w:gridCol w:w="38"/>
        <w:gridCol w:w="7"/>
        <w:gridCol w:w="13"/>
        <w:gridCol w:w="5"/>
        <w:gridCol w:w="2"/>
        <w:gridCol w:w="16"/>
        <w:gridCol w:w="52"/>
        <w:gridCol w:w="45"/>
        <w:gridCol w:w="55"/>
        <w:gridCol w:w="39"/>
        <w:gridCol w:w="255"/>
        <w:gridCol w:w="11"/>
        <w:gridCol w:w="40"/>
        <w:gridCol w:w="7"/>
        <w:gridCol w:w="14"/>
        <w:gridCol w:w="2"/>
        <w:gridCol w:w="5"/>
        <w:gridCol w:w="10"/>
        <w:gridCol w:w="64"/>
        <w:gridCol w:w="49"/>
        <w:gridCol w:w="57"/>
        <w:gridCol w:w="25"/>
        <w:gridCol w:w="649"/>
        <w:gridCol w:w="8"/>
        <w:gridCol w:w="5"/>
        <w:gridCol w:w="1"/>
        <w:gridCol w:w="67"/>
        <w:gridCol w:w="75"/>
      </w:tblGrid>
      <w:tr w:rsidR="009A4724" w:rsidRPr="00FF0454" w14:paraId="7D02A6C0" w14:textId="77777777" w:rsidTr="007B2524">
        <w:trPr>
          <w:gridBefore w:val="1"/>
          <w:gridAfter w:val="5"/>
          <w:wBefore w:w="28" w:type="dxa"/>
          <w:wAfter w:w="156" w:type="dxa"/>
          <w:trHeight w:val="283"/>
        </w:trPr>
        <w:tc>
          <w:tcPr>
            <w:tcW w:w="10023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682C0D2F" w14:textId="77777777" w:rsidR="009A4724" w:rsidRPr="00FF0454" w:rsidRDefault="009A4724" w:rsidP="007A5A24">
            <w:pPr>
              <w:jc w:val="both"/>
            </w:pPr>
            <w:r>
              <w:br w:type="page"/>
            </w:r>
            <w:r w:rsidRPr="00FF0454">
              <w:rPr>
                <w:b/>
                <w:sz w:val="28"/>
              </w:rPr>
              <w:t>B-III – Charakteristika studijního předmětu</w:t>
            </w:r>
          </w:p>
        </w:tc>
      </w:tr>
      <w:tr w:rsidR="009A4724" w:rsidRPr="00F40F9D" w14:paraId="77A41918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C41C6B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90" w:type="dxa"/>
            <w:gridSpan w:val="8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31AB3" w14:textId="77777777" w:rsidR="009A4724" w:rsidRPr="00F40F9D" w:rsidRDefault="009A4724" w:rsidP="007A5A24">
            <w:pPr>
              <w:jc w:val="both"/>
              <w:rPr>
                <w:b/>
              </w:rPr>
            </w:pPr>
            <w:bookmarkStart w:id="96" w:name="DP"/>
            <w:bookmarkEnd w:id="96"/>
            <w:r w:rsidRPr="00F40F9D">
              <w:rPr>
                <w:b/>
              </w:rPr>
              <w:t>Diplomová práce</w:t>
            </w:r>
          </w:p>
        </w:tc>
      </w:tr>
      <w:tr w:rsidR="007A5A24" w14:paraId="29F3C79B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63A647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38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ED5AD" w14:textId="77777777" w:rsidR="009A4724" w:rsidRPr="00156BA0" w:rsidRDefault="00156BA0" w:rsidP="007A5A24">
            <w:pPr>
              <w:jc w:val="both"/>
            </w:pPr>
            <w:r w:rsidRPr="00156BA0">
              <w:t>povinný, PZ (specializace VI)</w:t>
            </w:r>
          </w:p>
          <w:p w14:paraId="3F880645" w14:textId="77777777" w:rsidR="00156BA0" w:rsidRPr="00156BA0" w:rsidRDefault="00156BA0" w:rsidP="00156BA0">
            <w:pPr>
              <w:jc w:val="both"/>
            </w:pPr>
            <w:r w:rsidRPr="00BC1C53">
              <w:t>povinný, PZ (specializace SNZPK)</w:t>
            </w:r>
          </w:p>
        </w:tc>
        <w:tc>
          <w:tcPr>
            <w:tcW w:w="2671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0655649" w14:textId="77777777" w:rsidR="009A4724" w:rsidRPr="00156BA0" w:rsidRDefault="009A4724" w:rsidP="007A5A24">
            <w:pPr>
              <w:jc w:val="both"/>
            </w:pPr>
            <w:r w:rsidRPr="00156BA0">
              <w:rPr>
                <w:b/>
              </w:rPr>
              <w:t>doporučený ročník / semestr</w:t>
            </w:r>
          </w:p>
        </w:tc>
        <w:tc>
          <w:tcPr>
            <w:tcW w:w="9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C2AD4" w14:textId="77777777" w:rsidR="009A4724" w:rsidRPr="00156BA0" w:rsidRDefault="009A4724" w:rsidP="007A5A24">
            <w:pPr>
              <w:jc w:val="both"/>
            </w:pPr>
            <w:r w:rsidRPr="00156BA0">
              <w:t>2</w:t>
            </w:r>
            <w:r w:rsidR="00156BA0">
              <w:t>/</w:t>
            </w:r>
            <w:r w:rsidRPr="00156BA0">
              <w:t>LS</w:t>
            </w:r>
          </w:p>
        </w:tc>
      </w:tr>
      <w:tr w:rsidR="007A5A24" w14:paraId="1ABF6538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3D4ED1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562AC" w14:textId="77777777" w:rsidR="009A4724" w:rsidRDefault="00156BA0" w:rsidP="007A5A24">
            <w:pPr>
              <w:jc w:val="both"/>
              <w:rPr>
                <w:highlight w:val="yellow"/>
              </w:rPr>
            </w:pPr>
            <w:r w:rsidRPr="003D6AB6">
              <w:t>0p+0s+420l</w:t>
            </w:r>
          </w:p>
        </w:tc>
        <w:tc>
          <w:tcPr>
            <w:tcW w:w="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A7238B" w14:textId="77777777" w:rsidR="009A4724" w:rsidRPr="00156BA0" w:rsidRDefault="009A4724" w:rsidP="007A5A24">
            <w:pPr>
              <w:jc w:val="both"/>
              <w:rPr>
                <w:b/>
              </w:rPr>
            </w:pPr>
            <w:r w:rsidRPr="00156BA0">
              <w:rPr>
                <w:b/>
              </w:rPr>
              <w:t xml:space="preserve">hod. </w:t>
            </w:r>
          </w:p>
        </w:tc>
        <w:tc>
          <w:tcPr>
            <w:tcW w:w="8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7B23" w14:textId="77777777" w:rsidR="009A4724" w:rsidRPr="00156BA0" w:rsidRDefault="00BC1C53" w:rsidP="007A5A24">
            <w:pPr>
              <w:jc w:val="both"/>
            </w:pPr>
            <w:r>
              <w:t>42</w:t>
            </w:r>
            <w:r w:rsidR="009A4724" w:rsidRPr="00156BA0">
              <w:t>0</w:t>
            </w:r>
          </w:p>
        </w:tc>
        <w:tc>
          <w:tcPr>
            <w:tcW w:w="21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7FE06D" w14:textId="77777777" w:rsidR="009A4724" w:rsidRPr="00156BA0" w:rsidRDefault="009A4724" w:rsidP="007A5A24">
            <w:pPr>
              <w:jc w:val="both"/>
              <w:rPr>
                <w:b/>
              </w:rPr>
            </w:pPr>
            <w:r w:rsidRPr="00156BA0">
              <w:rPr>
                <w:b/>
              </w:rPr>
              <w:t>kreditů</w:t>
            </w:r>
          </w:p>
        </w:tc>
        <w:tc>
          <w:tcPr>
            <w:tcW w:w="14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1B952" w14:textId="77777777" w:rsidR="009A4724" w:rsidRPr="00156BA0" w:rsidRDefault="009A4724" w:rsidP="007A5A24">
            <w:pPr>
              <w:jc w:val="both"/>
            </w:pPr>
            <w:r w:rsidRPr="00156BA0">
              <w:t>30</w:t>
            </w:r>
          </w:p>
        </w:tc>
      </w:tr>
      <w:tr w:rsidR="009A4724" w14:paraId="1BEF60D0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9AD46F" w14:textId="77777777" w:rsidR="009A4724" w:rsidRDefault="009A47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7DEA" w14:textId="77777777" w:rsidR="009A4724" w:rsidRDefault="009A4724" w:rsidP="007A5A24">
            <w:pPr>
              <w:jc w:val="both"/>
            </w:pPr>
          </w:p>
        </w:tc>
      </w:tr>
      <w:tr w:rsidR="007A5A24" w14:paraId="7F1927B6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61C721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38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2656" w14:textId="77777777" w:rsidR="009A4724" w:rsidRDefault="009A4724" w:rsidP="007A5A24">
            <w:pPr>
              <w:jc w:val="both"/>
            </w:pPr>
            <w:r>
              <w:t>zápočet</w:t>
            </w:r>
          </w:p>
        </w:tc>
        <w:tc>
          <w:tcPr>
            <w:tcW w:w="1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DC899E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64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59CB1" w14:textId="77777777" w:rsidR="009A4724" w:rsidRDefault="009A4724" w:rsidP="007A5A24">
            <w:pPr>
              <w:jc w:val="both"/>
            </w:pPr>
            <w:r>
              <w:t>laboratorní cvičení</w:t>
            </w:r>
          </w:p>
        </w:tc>
      </w:tr>
      <w:tr w:rsidR="009A4724" w14:paraId="66F21CF9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15633D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CC0D9" w14:textId="77777777" w:rsidR="009A4724" w:rsidRPr="008873B9" w:rsidRDefault="009A4724" w:rsidP="007A5A24">
            <w:pPr>
              <w:jc w:val="both"/>
            </w:pPr>
            <w:r w:rsidRPr="008873B9">
              <w:t>Odborné znalosti z absolvovaných předmětů z bakalářského a navazujícího magisterského studia.</w:t>
            </w:r>
          </w:p>
          <w:p w14:paraId="40CF2CAF" w14:textId="77777777" w:rsidR="009A4724" w:rsidRDefault="009A4724" w:rsidP="007A5A24">
            <w:pPr>
              <w:jc w:val="both"/>
            </w:pPr>
            <w:r w:rsidRPr="008873B9">
              <w:t>Odevzdání diplomové práce v písemné podobě a její obhájení před komisí.</w:t>
            </w:r>
          </w:p>
        </w:tc>
      </w:tr>
      <w:tr w:rsidR="009A4724" w14:paraId="76450D85" w14:textId="77777777" w:rsidTr="007B2524">
        <w:trPr>
          <w:gridBefore w:val="1"/>
          <w:gridAfter w:val="5"/>
          <w:wBefore w:w="28" w:type="dxa"/>
          <w:wAfter w:w="156" w:type="dxa"/>
          <w:trHeight w:val="197"/>
        </w:trPr>
        <w:tc>
          <w:tcPr>
            <w:tcW w:w="30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14E6FC5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C74F" w14:textId="77777777" w:rsidR="009A4724" w:rsidRDefault="009A4724" w:rsidP="007A5A24">
            <w:pPr>
              <w:jc w:val="both"/>
              <w:rPr>
                <w:highlight w:val="yellow"/>
              </w:rPr>
            </w:pPr>
            <w:r w:rsidRPr="001F6CE2">
              <w:t>doc. Ing. Michal Staněk, Ph.D.</w:t>
            </w:r>
          </w:p>
        </w:tc>
      </w:tr>
      <w:tr w:rsidR="009A4724" w14:paraId="6C58E5B3" w14:textId="77777777" w:rsidTr="007B2524">
        <w:trPr>
          <w:gridBefore w:val="1"/>
          <w:gridAfter w:val="5"/>
          <w:wBefore w:w="28" w:type="dxa"/>
          <w:wAfter w:w="156" w:type="dxa"/>
          <w:trHeight w:val="243"/>
        </w:trPr>
        <w:tc>
          <w:tcPr>
            <w:tcW w:w="30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248FC4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90" w:type="dxa"/>
            <w:gridSpan w:val="8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3422" w14:textId="77777777" w:rsidR="009A4724" w:rsidRDefault="00246D45" w:rsidP="007A5A24">
            <w:pPr>
              <w:jc w:val="both"/>
              <w:rPr>
                <w:highlight w:val="yellow"/>
              </w:rPr>
            </w:pPr>
            <w:r w:rsidRPr="00011CA0">
              <w:t>Garant je jedním z vedoucích diplomových prací.</w:t>
            </w:r>
          </w:p>
        </w:tc>
      </w:tr>
      <w:tr w:rsidR="009A4724" w14:paraId="5C5A6C66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70ECB4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3585C9" w14:textId="77777777" w:rsidR="009A4724" w:rsidRDefault="009A4724" w:rsidP="007A5A24">
            <w:pPr>
              <w:jc w:val="both"/>
              <w:rPr>
                <w:highlight w:val="yellow"/>
              </w:rPr>
            </w:pPr>
          </w:p>
        </w:tc>
      </w:tr>
      <w:tr w:rsidR="009A4724" w14:paraId="4E64FA5F" w14:textId="77777777" w:rsidTr="007B2524">
        <w:trPr>
          <w:gridBefore w:val="1"/>
          <w:gridAfter w:val="5"/>
          <w:wBefore w:w="28" w:type="dxa"/>
          <w:wAfter w:w="156" w:type="dxa"/>
          <w:trHeight w:val="299"/>
        </w:trPr>
        <w:tc>
          <w:tcPr>
            <w:tcW w:w="10023" w:type="dxa"/>
            <w:gridSpan w:val="8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72FA" w14:textId="77777777" w:rsidR="009A4724" w:rsidRPr="00246D45" w:rsidRDefault="009A4724" w:rsidP="007A5A24">
            <w:pPr>
              <w:spacing w:before="60" w:after="60"/>
              <w:jc w:val="both"/>
              <w:rPr>
                <w:b/>
              </w:rPr>
            </w:pPr>
            <w:r w:rsidRPr="00246D45">
              <w:rPr>
                <w:b/>
              </w:rPr>
              <w:t>doc. Ing. Michal Staněk, Ph.D.</w:t>
            </w:r>
          </w:p>
          <w:p w14:paraId="7D30A633" w14:textId="77777777" w:rsidR="00246D45" w:rsidRDefault="00246D45" w:rsidP="007A5A24">
            <w:pPr>
              <w:spacing w:before="60" w:after="60"/>
              <w:jc w:val="both"/>
            </w:pPr>
            <w:r>
              <w:t>vedoucí diplomových prací (100% l)</w:t>
            </w:r>
          </w:p>
        </w:tc>
      </w:tr>
      <w:tr w:rsidR="009A4724" w14:paraId="4E976FD3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2E5F47E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AE1416B" w14:textId="77777777" w:rsidR="009A4724" w:rsidRDefault="009A4724" w:rsidP="007A5A24">
            <w:pPr>
              <w:jc w:val="both"/>
            </w:pPr>
          </w:p>
        </w:tc>
      </w:tr>
      <w:tr w:rsidR="009A4724" w14:paraId="706B7054" w14:textId="77777777" w:rsidTr="00A60415">
        <w:trPr>
          <w:gridBefore w:val="1"/>
          <w:gridAfter w:val="5"/>
          <w:wBefore w:w="28" w:type="dxa"/>
          <w:wAfter w:w="156" w:type="dxa"/>
          <w:trHeight w:val="1738"/>
        </w:trPr>
        <w:tc>
          <w:tcPr>
            <w:tcW w:w="10023" w:type="dxa"/>
            <w:gridSpan w:val="86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A9D635" w14:textId="77777777" w:rsidR="009A4724" w:rsidRDefault="009A4724" w:rsidP="007A5A24">
            <w:pPr>
              <w:jc w:val="both"/>
            </w:pPr>
            <w:r w:rsidRPr="008873B9">
              <w:t>Cílem předmětu je připravit studenty pro samostatnou tvůrčí výzkumnou činnost při řešení zadaného</w:t>
            </w:r>
            <w:r w:rsidRPr="008873B9">
              <w:br/>
              <w:t>problému.</w:t>
            </w:r>
            <w:r>
              <w:t xml:space="preserve"> Student, pod vedením stanoveného vedoucího, vypracuje diplomovou práci. Je veden k tomu, aby prokázal, že je schopen řešit a ústně i písemně prezentovat daný problém, jakož i obhájit své vlastní přístupy k řešení. V průběhu řešení student prezentuje a konzultuje výsledky své práce (prezentace proběhnou minimálně 3x - teoretická příprava, rozpracované experimenty a výsledky práce). Účelem těchto průběžných prezentací jsou nejenom informace o postupu řešení, ale i nácvik tzv. soft skills (verbální projev, grafické zpracování). </w:t>
            </w:r>
          </w:p>
          <w:p w14:paraId="688B7FF3" w14:textId="77777777" w:rsidR="009A4724" w:rsidRDefault="009A4724" w:rsidP="007A5A24">
            <w:pPr>
              <w:jc w:val="both"/>
            </w:pPr>
          </w:p>
          <w:p w14:paraId="4AB87F2B" w14:textId="77777777" w:rsidR="00A60415" w:rsidRDefault="00A60415" w:rsidP="007A5A24">
            <w:pPr>
              <w:jc w:val="both"/>
            </w:pPr>
          </w:p>
          <w:p w14:paraId="22F3720F" w14:textId="77777777" w:rsidR="00A60415" w:rsidRDefault="00A60415" w:rsidP="007A5A24">
            <w:pPr>
              <w:jc w:val="both"/>
            </w:pPr>
          </w:p>
        </w:tc>
      </w:tr>
      <w:tr w:rsidR="009A4724" w14:paraId="726E389D" w14:textId="77777777" w:rsidTr="007B2524">
        <w:trPr>
          <w:gridBefore w:val="1"/>
          <w:gridAfter w:val="5"/>
          <w:wBefore w:w="28" w:type="dxa"/>
          <w:wAfter w:w="156" w:type="dxa"/>
          <w:trHeight w:val="265"/>
        </w:trPr>
        <w:tc>
          <w:tcPr>
            <w:tcW w:w="3618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C14046" w14:textId="77777777" w:rsidR="009A4724" w:rsidRDefault="009A47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CB9DB6" w14:textId="77777777" w:rsidR="009A4724" w:rsidRDefault="009A4724" w:rsidP="007A5A24">
            <w:pPr>
              <w:jc w:val="both"/>
            </w:pPr>
          </w:p>
        </w:tc>
      </w:tr>
      <w:tr w:rsidR="009A4724" w14:paraId="6FBE0BE1" w14:textId="77777777" w:rsidTr="007B2524">
        <w:trPr>
          <w:gridBefore w:val="1"/>
          <w:gridAfter w:val="5"/>
          <w:wBefore w:w="28" w:type="dxa"/>
          <w:wAfter w:w="156" w:type="dxa"/>
          <w:trHeight w:val="1497"/>
        </w:trPr>
        <w:tc>
          <w:tcPr>
            <w:tcW w:w="10023" w:type="dxa"/>
            <w:gridSpan w:val="8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ED5A6" w14:textId="77777777" w:rsidR="009A4724" w:rsidRPr="004039C7" w:rsidRDefault="009A4724" w:rsidP="007A5A24">
            <w:pPr>
              <w:jc w:val="both"/>
              <w:rPr>
                <w:bCs/>
                <w:u w:val="single"/>
              </w:rPr>
            </w:pPr>
            <w:r>
              <w:rPr>
                <w:bCs/>
                <w:u w:val="single"/>
              </w:rPr>
              <w:t>Povinná</w:t>
            </w:r>
            <w:r w:rsidRPr="004039C7">
              <w:rPr>
                <w:bCs/>
                <w:u w:val="single"/>
              </w:rPr>
              <w:t xml:space="preserve"> literatura:</w:t>
            </w:r>
          </w:p>
          <w:p w14:paraId="61D70975" w14:textId="77777777" w:rsidR="009A4724" w:rsidRPr="000B232A" w:rsidRDefault="009A4724" w:rsidP="007A5A24">
            <w:pPr>
              <w:jc w:val="both"/>
              <w:rPr>
                <w:iCs/>
              </w:rPr>
            </w:pPr>
            <w:r>
              <w:rPr>
                <w:iCs/>
              </w:rPr>
              <w:t>Odborná literatura dle doporučení vedoucího práce.</w:t>
            </w:r>
          </w:p>
          <w:p w14:paraId="1192CAA3" w14:textId="77777777" w:rsidR="009A4724" w:rsidRPr="00011CA0" w:rsidRDefault="009A4724" w:rsidP="007A5A24">
            <w:pPr>
              <w:jc w:val="both"/>
            </w:pPr>
            <w:r w:rsidRPr="00011CA0">
              <w:t>Platné předpisy UTB ve Zlíně pro vypracování diplomové práce.</w:t>
            </w:r>
          </w:p>
          <w:p w14:paraId="47748FBA" w14:textId="77777777" w:rsidR="009A4724" w:rsidRDefault="009A4724" w:rsidP="007A5A24">
            <w:pPr>
              <w:jc w:val="both"/>
            </w:pPr>
            <w:r w:rsidRPr="00011CA0">
              <w:t>Šablona UTB ve Zlíně pro vypracování diplomové práce.</w:t>
            </w:r>
          </w:p>
          <w:p w14:paraId="5DBABB78" w14:textId="77777777" w:rsidR="009A4724" w:rsidRPr="004039C7" w:rsidRDefault="009A4724" w:rsidP="007A5A24">
            <w:pPr>
              <w:jc w:val="both"/>
            </w:pPr>
            <w:r w:rsidRPr="004039C7">
              <w:rPr>
                <w:iCs/>
              </w:rPr>
              <w:t>ČSN ISO 690 BIBLIOGRAFICKÉ CITACE. Obsah, forma a struktura</w:t>
            </w:r>
            <w:r w:rsidRPr="004039C7">
              <w:t xml:space="preserve">. Český normalizační institut, 1996. </w:t>
            </w:r>
          </w:p>
          <w:p w14:paraId="5FB6CFD2" w14:textId="77777777" w:rsidR="009A4724" w:rsidRPr="004039C7" w:rsidRDefault="009A4724" w:rsidP="007A5A24">
            <w:pPr>
              <w:jc w:val="both"/>
            </w:pPr>
            <w:r w:rsidRPr="004039C7">
              <w:rPr>
                <w:iCs/>
              </w:rPr>
              <w:t>ČSN ISO 690-2 BIBLIOGRAFICKÉ CITACE. Část 2</w:t>
            </w:r>
            <w:r w:rsidRPr="004039C7">
              <w:t xml:space="preserve">. Český normalizační institut, 1996. </w:t>
            </w:r>
          </w:p>
          <w:p w14:paraId="034F9458" w14:textId="77777777" w:rsidR="009A4724" w:rsidRDefault="009A4724" w:rsidP="007A5A24">
            <w:pPr>
              <w:jc w:val="both"/>
              <w:rPr>
                <w:iCs/>
              </w:rPr>
            </w:pPr>
            <w:r>
              <w:rPr>
                <w:iCs/>
                <w:caps/>
              </w:rPr>
              <w:t xml:space="preserve">Biernátová, O., Skůpa, J. </w:t>
            </w:r>
            <w:r w:rsidRPr="000B232A">
              <w:rPr>
                <w:iCs/>
              </w:rPr>
              <w:t>Interpretace normy ČSN ISO 6</w:t>
            </w:r>
            <w:r>
              <w:rPr>
                <w:iCs/>
              </w:rPr>
              <w:t xml:space="preserve">90. Dostupné online: </w:t>
            </w:r>
            <w:hyperlink r:id="rId35" w:history="1">
              <w:r w:rsidRPr="0062315C">
                <w:rPr>
                  <w:rStyle w:val="Hypertextovodkaz"/>
                  <w:iCs/>
                </w:rPr>
                <w:t>http://www.citace.com</w:t>
              </w:r>
            </w:hyperlink>
            <w:r>
              <w:rPr>
                <w:iCs/>
              </w:rPr>
              <w:t>.</w:t>
            </w:r>
          </w:p>
          <w:p w14:paraId="1EFA9A69" w14:textId="77777777" w:rsidR="009A4724" w:rsidRPr="004039C7" w:rsidRDefault="009A4724" w:rsidP="007A5A24">
            <w:pPr>
              <w:jc w:val="both"/>
              <w:rPr>
                <w:b/>
                <w:bCs/>
              </w:rPr>
            </w:pPr>
          </w:p>
          <w:p w14:paraId="0F026898" w14:textId="77777777" w:rsidR="009A4724" w:rsidRPr="004039C7" w:rsidRDefault="009A4724" w:rsidP="007A5A24">
            <w:pPr>
              <w:jc w:val="both"/>
              <w:rPr>
                <w:bCs/>
                <w:u w:val="single"/>
              </w:rPr>
            </w:pPr>
            <w:r w:rsidRPr="004039C7">
              <w:rPr>
                <w:bCs/>
                <w:u w:val="single"/>
              </w:rPr>
              <w:t>Doporučená literatura:</w:t>
            </w:r>
          </w:p>
          <w:p w14:paraId="6A734D68" w14:textId="77777777" w:rsidR="009A4724" w:rsidRPr="000B232A" w:rsidRDefault="009A4724" w:rsidP="00F70A88">
            <w:pPr>
              <w:jc w:val="both"/>
            </w:pPr>
            <w:r w:rsidRPr="00105402">
              <w:rPr>
                <w:caps/>
              </w:rPr>
              <w:t>Sparling, D.</w:t>
            </w:r>
            <w:r w:rsidRPr="000B232A">
              <w:t xml:space="preserve"> </w:t>
            </w:r>
            <w:r w:rsidRPr="000B232A">
              <w:rPr>
                <w:iCs/>
              </w:rPr>
              <w:t>English or Czenglish? Jak se vyhnout čechismům v angličtině</w:t>
            </w:r>
            <w:r w:rsidRPr="000B232A">
              <w:t xml:space="preserve">. Praha: Státní pedagogické nakladatelství, 1991. </w:t>
            </w:r>
          </w:p>
          <w:p w14:paraId="646D85D7" w14:textId="77777777" w:rsidR="009A4724" w:rsidRPr="000B232A" w:rsidRDefault="009A4724" w:rsidP="00F70A88">
            <w:pPr>
              <w:jc w:val="both"/>
            </w:pPr>
            <w:r w:rsidRPr="00105402">
              <w:rPr>
                <w:caps/>
              </w:rPr>
              <w:t>Kirkman, J</w:t>
            </w:r>
            <w:r w:rsidRPr="000B232A">
              <w:t xml:space="preserve">. </w:t>
            </w:r>
            <w:r w:rsidRPr="000B232A">
              <w:rPr>
                <w:iCs/>
              </w:rPr>
              <w:t>Good Style. Writing for Science and Technology</w:t>
            </w:r>
            <w:r w:rsidRPr="000B232A">
              <w:t xml:space="preserve">. Routledge: Chapman &amp; Hall, 2005. </w:t>
            </w:r>
          </w:p>
          <w:p w14:paraId="58B47AFF" w14:textId="77777777" w:rsidR="009A4724" w:rsidRDefault="009A4724" w:rsidP="00F70A88">
            <w:pPr>
              <w:jc w:val="both"/>
              <w:rPr>
                <w:iCs/>
              </w:rPr>
            </w:pPr>
            <w:r>
              <w:rPr>
                <w:iCs/>
              </w:rPr>
              <w:t xml:space="preserve">Knihovna UTB ve Zlíně, </w:t>
            </w:r>
            <w:hyperlink r:id="rId36" w:history="1">
              <w:r w:rsidRPr="0062315C">
                <w:rPr>
                  <w:rStyle w:val="Hypertextovodkaz"/>
                  <w:iCs/>
                </w:rPr>
                <w:t>http://www.knihovna.utb.cz</w:t>
              </w:r>
            </w:hyperlink>
            <w:r>
              <w:rPr>
                <w:iCs/>
              </w:rPr>
              <w:t>.</w:t>
            </w:r>
          </w:p>
          <w:p w14:paraId="1EDF6613" w14:textId="77777777" w:rsidR="009A4724" w:rsidRPr="000B232A" w:rsidRDefault="009A4724" w:rsidP="00F70A88">
            <w:pPr>
              <w:jc w:val="both"/>
            </w:pPr>
            <w:r>
              <w:t>P</w:t>
            </w:r>
            <w:r w:rsidRPr="00FD6676">
              <w:t>o</w:t>
            </w:r>
            <w:r>
              <w:t>rtál</w:t>
            </w:r>
            <w:r w:rsidRPr="00FD6676">
              <w:t xml:space="preserve"> IVA - informační výchova na UTB ve Zlíně. Dostupné</w:t>
            </w:r>
            <w:r w:rsidRPr="005451A3">
              <w:rPr>
                <w:lang w:val="de-DE"/>
              </w:rPr>
              <w:t xml:space="preserve"> online: </w:t>
            </w:r>
            <w:hyperlink r:id="rId37" w:history="1">
              <w:r w:rsidRPr="00FD6676">
                <w:rPr>
                  <w:rStyle w:val="Hypertextovodkaz"/>
                </w:rPr>
                <w:t>http://iva.k.utb.cz/</w:t>
              </w:r>
            </w:hyperlink>
            <w:r w:rsidRPr="00FD6676">
              <w:t>.</w:t>
            </w:r>
            <w:r>
              <w:t xml:space="preserve"> </w:t>
            </w:r>
          </w:p>
          <w:p w14:paraId="7B5BADC8" w14:textId="77777777" w:rsidR="009A4724" w:rsidRDefault="009A4724" w:rsidP="00F70A88">
            <w:pPr>
              <w:jc w:val="both"/>
            </w:pPr>
            <w:r w:rsidRPr="00105402">
              <w:rPr>
                <w:caps/>
              </w:rPr>
              <w:t>Šesták, Z</w:t>
            </w:r>
            <w:r w:rsidRPr="000B232A">
              <w:t xml:space="preserve">. </w:t>
            </w:r>
            <w:r w:rsidRPr="000B232A">
              <w:rPr>
                <w:iCs/>
              </w:rPr>
              <w:t>Jak psát a přednášet o vědě</w:t>
            </w:r>
            <w:r w:rsidRPr="000B232A">
              <w:t xml:space="preserve">. </w:t>
            </w:r>
            <w:r>
              <w:t>1. vyd</w:t>
            </w:r>
            <w:r w:rsidRPr="000B232A">
              <w:t xml:space="preserve">. Praha: Academia, 2000. ISBN 8020007555. </w:t>
            </w:r>
          </w:p>
          <w:p w14:paraId="0726CB6B" w14:textId="77777777" w:rsidR="00F70A88" w:rsidRPr="00C66896" w:rsidRDefault="00F70A88" w:rsidP="00F70A88">
            <w:pPr>
              <w:pStyle w:val="xmsonormal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C66896">
              <w:rPr>
                <w:color w:val="000000"/>
                <w:sz w:val="20"/>
                <w:szCs w:val="20"/>
              </w:rPr>
              <w:t>LENGÁLOVÁ, A. Guide to Writing Master Thesis in English. Zlín: UTB, 2010. ISBN 978-80-7318-952-5. Dostupné online: </w:t>
            </w:r>
            <w:hyperlink r:id="rId38" w:tgtFrame="_blank" w:history="1">
              <w:r w:rsidRPr="00C66896">
                <w:rPr>
                  <w:color w:val="000000"/>
                  <w:sz w:val="20"/>
                  <w:szCs w:val="20"/>
                </w:rPr>
                <w:t>http://hdl.handle.net/10563/26214</w:t>
              </w:r>
            </w:hyperlink>
            <w:r w:rsidRPr="00C66896">
              <w:rPr>
                <w:color w:val="000000"/>
                <w:sz w:val="20"/>
                <w:szCs w:val="20"/>
              </w:rPr>
              <w:t>.</w:t>
            </w:r>
          </w:p>
          <w:p w14:paraId="765681CA" w14:textId="77777777" w:rsidR="009A4724" w:rsidRDefault="009A4724" w:rsidP="00F70A88">
            <w:pPr>
              <w:jc w:val="both"/>
            </w:pPr>
            <w:r w:rsidRPr="00105402">
              <w:rPr>
                <w:caps/>
              </w:rPr>
              <w:t>Illingworth, S., Allen G</w:t>
            </w:r>
            <w:r w:rsidRPr="000B232A">
              <w:t xml:space="preserve">. Effective Science Communication. </w:t>
            </w:r>
            <w:r>
              <w:t>Dostupné online:</w:t>
            </w:r>
            <w:r w:rsidRPr="000B232A">
              <w:t xml:space="preserve"> </w:t>
            </w:r>
            <w:hyperlink r:id="rId39" w:history="1">
              <w:r w:rsidRPr="0062315C">
                <w:rPr>
                  <w:rStyle w:val="Hypertextovodkaz"/>
                  <w:iCs/>
                </w:rPr>
                <w:t>http://www.iopscience.iop.org</w:t>
              </w:r>
            </w:hyperlink>
            <w:r>
              <w:rPr>
                <w:rStyle w:val="Hypertextovodkaz"/>
                <w:iCs/>
              </w:rPr>
              <w:t>.</w:t>
            </w:r>
          </w:p>
        </w:tc>
      </w:tr>
      <w:tr w:rsidR="009A4724" w14:paraId="28391DDA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68DAAD59" w14:textId="77777777" w:rsidR="009A4724" w:rsidRDefault="009A4724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7A5A24" w14:paraId="6A7DB176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4726" w:type="dxa"/>
            <w:gridSpan w:val="2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23B0AF7" w14:textId="77777777" w:rsidR="009A4724" w:rsidRDefault="009A47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5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0663F" w14:textId="77777777" w:rsidR="009A4724" w:rsidRDefault="00B45D88" w:rsidP="007A5A24">
            <w:pPr>
              <w:jc w:val="center"/>
            </w:pPr>
            <w:r w:rsidRPr="008E7127">
              <w:t>120</w:t>
            </w:r>
          </w:p>
        </w:tc>
        <w:tc>
          <w:tcPr>
            <w:tcW w:w="4412" w:type="dxa"/>
            <w:gridSpan w:val="5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FF416C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A4724" w14:paraId="7713D82B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30DE4E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A4724" w14:paraId="3AFAC9EB" w14:textId="77777777" w:rsidTr="007B2524">
        <w:trPr>
          <w:gridBefore w:val="1"/>
          <w:gridAfter w:val="5"/>
          <w:wBefore w:w="28" w:type="dxa"/>
          <w:wAfter w:w="156" w:type="dxa"/>
          <w:trHeight w:val="930"/>
        </w:trPr>
        <w:tc>
          <w:tcPr>
            <w:tcW w:w="10023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F0DE" w14:textId="77777777" w:rsidR="009A4724" w:rsidRPr="00A77D22" w:rsidRDefault="009A4724" w:rsidP="007A5A24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7643">
              <w:rPr>
                <w:rFonts w:ascii="Times New Roman" w:hAnsi="Times New Roman" w:cs="Times New Roman"/>
                <w:sz w:val="20"/>
                <w:szCs w:val="20"/>
              </w:rPr>
              <w:t>Student prokáže znalosti z absolvovaného studia a schopnost vypracovat samostatnou práci na zadané téma včetně návrhu, realizace a vyhodnocení výsledků experimentu. Výsledkem je diplomová práce, kterou student obhájí v průběhu státní závěrečné zkoušky.</w:t>
            </w:r>
            <w:r w:rsidRPr="00A77D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1D493F" w14:textId="77777777" w:rsidR="009A4724" w:rsidRDefault="009A4724" w:rsidP="007A5A24">
            <w:pPr>
              <w:jc w:val="both"/>
            </w:pPr>
          </w:p>
          <w:p w14:paraId="588FAC22" w14:textId="22EC10FF" w:rsidR="00A60415" w:rsidDel="003C69AF" w:rsidRDefault="00293DB5" w:rsidP="00F70A88">
            <w:pPr>
              <w:spacing w:line="252" w:lineRule="auto"/>
              <w:jc w:val="both"/>
              <w:rPr>
                <w:del w:id="97" w:author="Simona Mrkvičková" w:date="2018-04-13T14:12:00Z"/>
              </w:rPr>
            </w:pPr>
            <w:r w:rsidRPr="00F50281">
              <w:t xml:space="preserve">Možnosti komunikace s garantem předmětu: </w:t>
            </w:r>
            <w:hyperlink r:id="rId40" w:history="1">
              <w:r w:rsidRPr="00350F80">
                <w:rPr>
                  <w:rStyle w:val="Hypertextovodkaz"/>
                </w:rPr>
                <w:t>stanek@utb.cz</w:t>
              </w:r>
            </w:hyperlink>
            <w:r>
              <w:t>, 57</w:t>
            </w:r>
            <w:r w:rsidRPr="00804FA6">
              <w:t>6</w:t>
            </w:r>
            <w:r>
              <w:t> </w:t>
            </w:r>
            <w:r w:rsidRPr="00804FA6">
              <w:t>035</w:t>
            </w:r>
            <w:r>
              <w:t> </w:t>
            </w:r>
            <w:r w:rsidRPr="00804FA6">
              <w:t>169</w:t>
            </w:r>
            <w:r>
              <w:t xml:space="preserve">. </w:t>
            </w:r>
            <w:r w:rsidRPr="00F50281">
              <w:t xml:space="preserve">Kontakty na jednotlivé vedoucí DP viz Telefonní seznam UTB </w:t>
            </w:r>
            <w:hyperlink r:id="rId41" w:history="1">
              <w:r w:rsidRPr="00F50281">
                <w:rPr>
                  <w:rStyle w:val="Hypertextovodkaz"/>
                </w:rPr>
                <w:t>http://phonebook.utb.cz/</w:t>
              </w:r>
            </w:hyperlink>
            <w:r w:rsidRPr="00F50281">
              <w:t>.</w:t>
            </w:r>
          </w:p>
          <w:p w14:paraId="1ACB81AD" w14:textId="5EED8EF4" w:rsidR="00A60415" w:rsidDel="003C69AF" w:rsidRDefault="00A60415" w:rsidP="00F70A88">
            <w:pPr>
              <w:spacing w:line="252" w:lineRule="auto"/>
              <w:jc w:val="both"/>
              <w:rPr>
                <w:del w:id="98" w:author="Simona Mrkvičková" w:date="2018-04-13T14:12:00Z"/>
              </w:rPr>
            </w:pPr>
          </w:p>
          <w:p w14:paraId="0C3A7DDA" w14:textId="77777777" w:rsidR="00A60415" w:rsidRDefault="00A60415" w:rsidP="00F70A88">
            <w:pPr>
              <w:spacing w:line="252" w:lineRule="auto"/>
              <w:jc w:val="both"/>
            </w:pPr>
          </w:p>
        </w:tc>
      </w:tr>
      <w:tr w:rsidR="009A4724" w14:paraId="0BB9B7A5" w14:textId="77777777" w:rsidTr="007B2524">
        <w:trPr>
          <w:gridBefore w:val="1"/>
          <w:gridAfter w:val="5"/>
          <w:wBefore w:w="28" w:type="dxa"/>
          <w:wAfter w:w="156" w:type="dxa"/>
          <w:trHeight w:val="282"/>
        </w:trPr>
        <w:tc>
          <w:tcPr>
            <w:tcW w:w="10023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2211F47" w14:textId="77777777" w:rsidR="009A4724" w:rsidRPr="009A4724" w:rsidRDefault="009A4724" w:rsidP="009A4724">
            <w:pPr>
              <w:pStyle w:val="Defaul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47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Pr="009A4724">
              <w:rPr>
                <w:rFonts w:ascii="Times New Roman" w:hAnsi="Times New Roman" w:cs="Times New Roman"/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9A4724" w:rsidRPr="00F41D23" w14:paraId="010CF683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C6E80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90" w:type="dxa"/>
            <w:gridSpan w:val="8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0C330" w14:textId="77777777" w:rsidR="009A4724" w:rsidRPr="00F41D23" w:rsidRDefault="009A4724" w:rsidP="007A5A24">
            <w:pPr>
              <w:jc w:val="both"/>
              <w:rPr>
                <w:b/>
              </w:rPr>
            </w:pPr>
            <w:bookmarkStart w:id="99" w:name="FEM"/>
            <w:bookmarkEnd w:id="99"/>
            <w:r w:rsidRPr="00F41D23">
              <w:rPr>
                <w:b/>
              </w:rPr>
              <w:t>FEM</w:t>
            </w:r>
          </w:p>
        </w:tc>
      </w:tr>
      <w:tr w:rsidR="007A5A24" w14:paraId="63A76EBE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59AC8B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38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D501A" w14:textId="77777777" w:rsidR="009A4724" w:rsidRDefault="00156BA0" w:rsidP="007A5A24">
            <w:pPr>
              <w:jc w:val="both"/>
            </w:pPr>
            <w:r>
              <w:t>p</w:t>
            </w:r>
            <w:r w:rsidR="009A4724">
              <w:t>ovinný</w:t>
            </w:r>
            <w:r>
              <w:t>, PZ (specializace VI)</w:t>
            </w:r>
          </w:p>
        </w:tc>
        <w:tc>
          <w:tcPr>
            <w:tcW w:w="2671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36C133" w14:textId="77777777" w:rsidR="009A4724" w:rsidRDefault="009A4724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93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8D81" w14:textId="77777777" w:rsidR="009A4724" w:rsidRDefault="00156BA0" w:rsidP="007A5A24">
            <w:pPr>
              <w:jc w:val="both"/>
            </w:pPr>
            <w:r>
              <w:t>1/ZS</w:t>
            </w:r>
          </w:p>
        </w:tc>
      </w:tr>
      <w:tr w:rsidR="007A5A24" w14:paraId="6D6DB9F1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5069E8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BBEED" w14:textId="77777777" w:rsidR="009A4724" w:rsidRDefault="00156BA0" w:rsidP="007A5A24">
            <w:pPr>
              <w:jc w:val="both"/>
            </w:pPr>
            <w:r w:rsidRPr="003D6AB6">
              <w:t>28p+0s+28l</w:t>
            </w:r>
          </w:p>
        </w:tc>
        <w:tc>
          <w:tcPr>
            <w:tcW w:w="8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D8552D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0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87955" w14:textId="77777777" w:rsidR="009A4724" w:rsidRDefault="009A4724" w:rsidP="007A5A24">
            <w:pPr>
              <w:jc w:val="both"/>
            </w:pPr>
            <w:r>
              <w:t>56</w:t>
            </w:r>
          </w:p>
        </w:tc>
        <w:tc>
          <w:tcPr>
            <w:tcW w:w="21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563B7D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6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0F757" w14:textId="77777777" w:rsidR="009A4724" w:rsidRDefault="009A4724" w:rsidP="007A5A24">
            <w:pPr>
              <w:jc w:val="both"/>
            </w:pPr>
            <w:r>
              <w:t>4</w:t>
            </w:r>
          </w:p>
        </w:tc>
      </w:tr>
      <w:tr w:rsidR="009A4724" w14:paraId="240711E5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5833DC6" w14:textId="77777777" w:rsidR="009A4724" w:rsidRDefault="009A47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5AC12" w14:textId="77777777" w:rsidR="009A4724" w:rsidRDefault="009A4724" w:rsidP="007A5A24">
            <w:pPr>
              <w:jc w:val="both"/>
            </w:pPr>
          </w:p>
        </w:tc>
      </w:tr>
      <w:tr w:rsidR="007A5A24" w14:paraId="1D01FD69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46527C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386" w:type="dxa"/>
            <w:gridSpan w:val="3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4626" w14:textId="77777777" w:rsidR="009A4724" w:rsidRDefault="009A4724" w:rsidP="007A5A24">
            <w:pPr>
              <w:jc w:val="both"/>
            </w:pPr>
            <w:r>
              <w:t>zápočet, zkouška</w:t>
            </w:r>
          </w:p>
        </w:tc>
        <w:tc>
          <w:tcPr>
            <w:tcW w:w="15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AAF740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64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04C0" w14:textId="77777777" w:rsidR="00156BA0" w:rsidRDefault="009A4724" w:rsidP="007A5A24">
            <w:pPr>
              <w:jc w:val="both"/>
            </w:pPr>
            <w:r>
              <w:t xml:space="preserve">přednášky, </w:t>
            </w:r>
          </w:p>
          <w:p w14:paraId="1FAF23ED" w14:textId="77777777" w:rsidR="009A4724" w:rsidRDefault="009A4724" w:rsidP="007A5A24">
            <w:pPr>
              <w:jc w:val="both"/>
            </w:pPr>
            <w:r>
              <w:t>laboratorní cvičení</w:t>
            </w:r>
          </w:p>
        </w:tc>
      </w:tr>
      <w:tr w:rsidR="009A4724" w14:paraId="1A2EACA5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637577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E4BA5" w14:textId="77777777" w:rsidR="009A4724" w:rsidRDefault="009A4724" w:rsidP="007A5A24">
            <w:pPr>
              <w:jc w:val="both"/>
            </w:pPr>
            <w:r>
              <w:t xml:space="preserve">Účast na cvičeních 80%, úspěšně provedený zápočtový test. </w:t>
            </w:r>
          </w:p>
          <w:p w14:paraId="7DC8C4B1" w14:textId="77777777" w:rsidR="009A4724" w:rsidRDefault="009A4724" w:rsidP="007A5A24">
            <w:pPr>
              <w:jc w:val="both"/>
            </w:pPr>
            <w:r>
              <w:t>Při ústní zkoušce je nutno prokázat znalosti probíraných tematických okruhů.</w:t>
            </w:r>
          </w:p>
        </w:tc>
      </w:tr>
      <w:tr w:rsidR="009A4724" w14:paraId="19858664" w14:textId="77777777" w:rsidTr="007B2524">
        <w:trPr>
          <w:gridBefore w:val="1"/>
          <w:gridAfter w:val="5"/>
          <w:wBefore w:w="28" w:type="dxa"/>
          <w:wAfter w:w="156" w:type="dxa"/>
          <w:trHeight w:val="197"/>
        </w:trPr>
        <w:tc>
          <w:tcPr>
            <w:tcW w:w="30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A1F09D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7320" w14:textId="77777777" w:rsidR="009A4724" w:rsidRDefault="009A4724" w:rsidP="007A5A24">
            <w:pPr>
              <w:jc w:val="both"/>
            </w:pPr>
            <w:r>
              <w:rPr>
                <w:color w:val="00000A"/>
              </w:rPr>
              <w:t>doc. Ing. Jakub Javořík, Ph.D.</w:t>
            </w:r>
          </w:p>
        </w:tc>
      </w:tr>
      <w:tr w:rsidR="009A4724" w14:paraId="01BEB816" w14:textId="77777777" w:rsidTr="007B2524">
        <w:trPr>
          <w:gridBefore w:val="1"/>
          <w:gridAfter w:val="5"/>
          <w:wBefore w:w="28" w:type="dxa"/>
          <w:wAfter w:w="156" w:type="dxa"/>
          <w:trHeight w:val="243"/>
        </w:trPr>
        <w:tc>
          <w:tcPr>
            <w:tcW w:w="30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2817628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90" w:type="dxa"/>
            <w:gridSpan w:val="8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AF7A" w14:textId="77777777" w:rsidR="009A4724" w:rsidRDefault="00E1712D" w:rsidP="007A5A24">
            <w:pPr>
              <w:jc w:val="both"/>
            </w:pPr>
            <w:r>
              <w:t>100% p</w:t>
            </w:r>
          </w:p>
        </w:tc>
      </w:tr>
      <w:tr w:rsidR="009A4724" w14:paraId="19DA1C4E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CA8D287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3A130CE" w14:textId="77777777" w:rsidR="009A4724" w:rsidRDefault="009A4724" w:rsidP="007A5A24">
            <w:pPr>
              <w:jc w:val="both"/>
            </w:pPr>
          </w:p>
        </w:tc>
      </w:tr>
      <w:tr w:rsidR="009A4724" w14:paraId="4B0D148F" w14:textId="77777777" w:rsidTr="007B2524">
        <w:trPr>
          <w:gridBefore w:val="1"/>
          <w:gridAfter w:val="5"/>
          <w:wBefore w:w="28" w:type="dxa"/>
          <w:wAfter w:w="156" w:type="dxa"/>
          <w:trHeight w:val="150"/>
        </w:trPr>
        <w:tc>
          <w:tcPr>
            <w:tcW w:w="10023" w:type="dxa"/>
            <w:gridSpan w:val="8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9FD8" w14:textId="77777777" w:rsidR="009A4724" w:rsidRDefault="009A4724" w:rsidP="007A5A24">
            <w:pPr>
              <w:spacing w:before="60" w:after="60"/>
              <w:jc w:val="both"/>
            </w:pPr>
            <w:r w:rsidRPr="00664CED">
              <w:rPr>
                <w:b/>
                <w:color w:val="00000A"/>
              </w:rPr>
              <w:t>doc. Ing. Jakub Javořík, Ph.D.</w:t>
            </w:r>
            <w:r w:rsidR="00E1712D">
              <w:rPr>
                <w:color w:val="00000A"/>
              </w:rPr>
              <w:t xml:space="preserve"> (</w:t>
            </w:r>
            <w:r w:rsidR="00E1712D">
              <w:t>100% p)</w:t>
            </w:r>
          </w:p>
        </w:tc>
      </w:tr>
      <w:tr w:rsidR="009A4724" w14:paraId="1F56707A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DA8BC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31960F" w14:textId="77777777" w:rsidR="009A4724" w:rsidRDefault="009A4724" w:rsidP="007A5A24">
            <w:pPr>
              <w:jc w:val="both"/>
            </w:pPr>
          </w:p>
        </w:tc>
      </w:tr>
      <w:tr w:rsidR="009A4724" w14:paraId="110574D0" w14:textId="77777777" w:rsidTr="007B2524">
        <w:trPr>
          <w:gridBefore w:val="1"/>
          <w:gridAfter w:val="5"/>
          <w:wBefore w:w="28" w:type="dxa"/>
          <w:wAfter w:w="156" w:type="dxa"/>
          <w:trHeight w:val="3938"/>
        </w:trPr>
        <w:tc>
          <w:tcPr>
            <w:tcW w:w="10023" w:type="dxa"/>
            <w:gridSpan w:val="86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225C68B" w14:textId="77777777" w:rsidR="009A4724" w:rsidRDefault="009A4724" w:rsidP="007A5A24">
            <w:pPr>
              <w:jc w:val="both"/>
            </w:pPr>
            <w:r>
              <w:t xml:space="preserve">Cílem předmětu je osvojení principů numerických systémů využívajících metodu konečných prvků (FEM). Důraz je kladen především na využití těchto systémů v oblasti strojírenství a mechaniky polymerů. Studenti si osvojí praktické dovednosti práce v těchto systémech při řešení konkrétních úloh v rámci laboratorních cvičení. </w:t>
            </w:r>
            <w:r w:rsidRPr="00AD100D">
              <w:t>Obsah předmětu tvoří tyto tematické celky:</w:t>
            </w:r>
          </w:p>
          <w:p w14:paraId="0E3EB49E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Teorie metody konečných prvků a její využití v mechanice pevných těles.</w:t>
            </w:r>
          </w:p>
          <w:p w14:paraId="16A3B704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Mechanika pevných těles.</w:t>
            </w:r>
          </w:p>
          <w:p w14:paraId="21B0CEF9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Charakteristika napětí v mechanice pevných těles.</w:t>
            </w:r>
          </w:p>
          <w:p w14:paraId="1700FAFB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Charakteristika deformace v mechanice pevných těles.</w:t>
            </w:r>
          </w:p>
          <w:p w14:paraId="1BA91E77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Popis závislosti mezi napětím a deformací.</w:t>
            </w:r>
          </w:p>
          <w:p w14:paraId="4202864F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Teorie lineární elasticity.</w:t>
            </w:r>
          </w:p>
          <w:p w14:paraId="75E75EAF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Velká posunutí a velké deformace.</w:t>
            </w:r>
          </w:p>
          <w:p w14:paraId="4828658C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Teorie nelineární elasticity.</w:t>
            </w:r>
          </w:p>
          <w:p w14:paraId="50CC7D02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Hyperelasticita.</w:t>
            </w:r>
          </w:p>
          <w:p w14:paraId="4FE484B3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FEM systémy a jejich základní struktura.</w:t>
            </w:r>
          </w:p>
          <w:p w14:paraId="0CC3B21A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Numerické analýzy mechanického chování.</w:t>
            </w:r>
          </w:p>
          <w:p w14:paraId="4A945893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Teorie prvků se speciálním tvarem.</w:t>
            </w:r>
          </w:p>
          <w:p w14:paraId="3816E408" w14:textId="77777777" w:rsidR="009A4724" w:rsidRPr="006D3D5B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Okrajové podmínky a zatížení.</w:t>
            </w:r>
          </w:p>
          <w:p w14:paraId="6136DE92" w14:textId="77777777" w:rsidR="009A4724" w:rsidRDefault="009A4724" w:rsidP="007A5A24">
            <w:pPr>
              <w:pStyle w:val="Odstavecseseznamem"/>
              <w:numPr>
                <w:ilvl w:val="0"/>
                <w:numId w:val="12"/>
              </w:numPr>
              <w:ind w:left="284" w:hanging="57"/>
              <w:jc w:val="both"/>
            </w:pPr>
            <w:r w:rsidRPr="006D3D5B">
              <w:t>Postprocesing ve FEM systémech.</w:t>
            </w:r>
          </w:p>
        </w:tc>
      </w:tr>
      <w:tr w:rsidR="009A4724" w14:paraId="31B63DEF" w14:textId="77777777" w:rsidTr="007B2524">
        <w:trPr>
          <w:gridBefore w:val="1"/>
          <w:gridAfter w:val="5"/>
          <w:wBefore w:w="28" w:type="dxa"/>
          <w:wAfter w:w="156" w:type="dxa"/>
          <w:trHeight w:val="265"/>
        </w:trPr>
        <w:tc>
          <w:tcPr>
            <w:tcW w:w="3571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5F0703" w14:textId="77777777" w:rsidR="009A4724" w:rsidRDefault="009A47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52" w:type="dxa"/>
            <w:gridSpan w:val="7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9CC173" w14:textId="77777777" w:rsidR="009A4724" w:rsidRDefault="009A4724" w:rsidP="007A5A24">
            <w:pPr>
              <w:jc w:val="both"/>
            </w:pPr>
          </w:p>
        </w:tc>
      </w:tr>
      <w:tr w:rsidR="009A4724" w14:paraId="0E1A3652" w14:textId="77777777" w:rsidTr="007B2524">
        <w:trPr>
          <w:gridBefore w:val="1"/>
          <w:gridAfter w:val="5"/>
          <w:wBefore w:w="28" w:type="dxa"/>
          <w:wAfter w:w="156" w:type="dxa"/>
          <w:trHeight w:val="1497"/>
        </w:trPr>
        <w:tc>
          <w:tcPr>
            <w:tcW w:w="10023" w:type="dxa"/>
            <w:gridSpan w:val="8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B5B1" w14:textId="77777777" w:rsidR="009A4724" w:rsidRDefault="009A4724" w:rsidP="007A5A24">
            <w:pPr>
              <w:jc w:val="both"/>
            </w:pPr>
            <w:r>
              <w:rPr>
                <w:u w:val="single"/>
              </w:rPr>
              <w:t>Povinná literatura</w:t>
            </w:r>
            <w:r>
              <w:t>:</w:t>
            </w:r>
          </w:p>
          <w:p w14:paraId="46B12629" w14:textId="77777777" w:rsidR="009A4724" w:rsidRDefault="009A4724" w:rsidP="007A5A24">
            <w:pPr>
              <w:jc w:val="both"/>
            </w:pPr>
            <w:r>
              <w:rPr>
                <w:caps/>
              </w:rPr>
              <w:t>Bower,</w:t>
            </w:r>
            <w:r>
              <w:t xml:space="preserve"> </w:t>
            </w:r>
            <w:proofErr w:type="gramStart"/>
            <w:r>
              <w:t>A.F.</w:t>
            </w:r>
            <w:proofErr w:type="gramEnd"/>
            <w:r>
              <w:t xml:space="preserve"> Applied Mechanics of Solids. Boca Raton: CRC Press, 2010. </w:t>
            </w:r>
            <w:r w:rsidRPr="004D680E">
              <w:t>xxv, 794 s. ISBN 978-1-4398-0247-2</w:t>
            </w:r>
          </w:p>
          <w:p w14:paraId="1511CB17" w14:textId="77777777" w:rsidR="009A4724" w:rsidRDefault="009A4724" w:rsidP="007A5A24">
            <w:pPr>
              <w:jc w:val="both"/>
            </w:pPr>
            <w:r>
              <w:rPr>
                <w:caps/>
              </w:rPr>
              <w:t xml:space="preserve">Volek, F. </w:t>
            </w:r>
            <w:r>
              <w:t>Základy pružnosti a pevnosti. Zlín: UTB, 20</w:t>
            </w:r>
            <w:r>
              <w:rPr>
                <w:caps/>
              </w:rPr>
              <w:t>06. ISBN 80-7318-440-0.</w:t>
            </w:r>
          </w:p>
          <w:p w14:paraId="66A8DCD0" w14:textId="77777777" w:rsidR="009A4724" w:rsidRDefault="009A4724" w:rsidP="007A5A24">
            <w:pPr>
              <w:jc w:val="both"/>
            </w:pPr>
            <w:r>
              <w:t xml:space="preserve">OGDEN, </w:t>
            </w:r>
            <w:proofErr w:type="gramStart"/>
            <w:r>
              <w:t>R.W.</w:t>
            </w:r>
            <w:proofErr w:type="gramEnd"/>
            <w:r>
              <w:t xml:space="preserve"> Non-Linear Elastic Deformations. Ellis Harwood Ltd., 1984.</w:t>
            </w:r>
          </w:p>
          <w:p w14:paraId="772BFEE3" w14:textId="77777777" w:rsidR="009A4724" w:rsidRDefault="009A4724" w:rsidP="007A5A24">
            <w:pPr>
              <w:jc w:val="both"/>
            </w:pPr>
          </w:p>
          <w:p w14:paraId="6DDE36CF" w14:textId="77777777" w:rsidR="009A4724" w:rsidRDefault="009A4724" w:rsidP="007A5A24">
            <w:pPr>
              <w:jc w:val="both"/>
            </w:pPr>
            <w:r>
              <w:rPr>
                <w:u w:val="single"/>
              </w:rPr>
              <w:t>Doporučená literatura</w:t>
            </w:r>
            <w:r>
              <w:t>:</w:t>
            </w:r>
          </w:p>
          <w:p w14:paraId="00E99638" w14:textId="77777777" w:rsidR="009A4724" w:rsidRDefault="009A4724" w:rsidP="007A5A24">
            <w:pPr>
              <w:jc w:val="both"/>
            </w:pPr>
            <w:r>
              <w:t>KOLÁŘ, V., NĚMEC, I., KANICKÝ, V. FEM Principy a praxe metody konečných prvků. Praha: Computer Press, 1997.</w:t>
            </w:r>
          </w:p>
          <w:p w14:paraId="1C348EEE" w14:textId="77777777" w:rsidR="009A4724" w:rsidRDefault="009A4724" w:rsidP="007A5A24">
            <w:pPr>
              <w:jc w:val="both"/>
            </w:pPr>
            <w:r>
              <w:t xml:space="preserve">CHOU, </w:t>
            </w:r>
            <w:proofErr w:type="gramStart"/>
            <w:r>
              <w:t>P.C.</w:t>
            </w:r>
            <w:proofErr w:type="gramEnd"/>
            <w:r>
              <w:t xml:space="preserve">, PAGANO, N.J. Elasticity: Tensor, Dyadic, and Engineering Approaches. New York: Dover Publications, 1992. </w:t>
            </w:r>
            <w:r w:rsidRPr="004D680E">
              <w:t>xiv, 290 s. ISBN 9781628708196</w:t>
            </w:r>
            <w:r>
              <w:t>.</w:t>
            </w:r>
          </w:p>
          <w:p w14:paraId="275BF6DD" w14:textId="77777777" w:rsidR="009A4724" w:rsidRDefault="009A4724" w:rsidP="007A5A24">
            <w:pPr>
              <w:jc w:val="both"/>
            </w:pPr>
            <w:r>
              <w:t xml:space="preserve">GENT, </w:t>
            </w:r>
            <w:proofErr w:type="gramStart"/>
            <w:r>
              <w:t>A.N.</w:t>
            </w:r>
            <w:proofErr w:type="gramEnd"/>
            <w:r>
              <w:t xml:space="preserve"> Engineering with Rubber: How to Design Rubber Components. 3rd Ed. Munich: Hanser Publishers, 2012.</w:t>
            </w:r>
            <w:r w:rsidRPr="009E2C0A">
              <w:t xml:space="preserve"> xviii, 433 </w:t>
            </w:r>
            <w:r>
              <w:t xml:space="preserve">s. ISBN </w:t>
            </w:r>
            <w:r w:rsidRPr="009E2C0A">
              <w:t>9781613446591.</w:t>
            </w:r>
          </w:p>
        </w:tc>
      </w:tr>
      <w:tr w:rsidR="009A4724" w14:paraId="60353569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1EA2A233" w14:textId="77777777" w:rsidR="009A4724" w:rsidRDefault="009A4724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9A4724" w14:paraId="61F95A99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4726" w:type="dxa"/>
            <w:gridSpan w:val="21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4EEC26" w14:textId="77777777" w:rsidR="009A4724" w:rsidRDefault="009A47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5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65EA6" w14:textId="77777777" w:rsidR="009A4724" w:rsidRDefault="009A4724" w:rsidP="007A5A24">
            <w:pPr>
              <w:jc w:val="center"/>
            </w:pPr>
            <w:r w:rsidRPr="008E7127">
              <w:t>16</w:t>
            </w:r>
          </w:p>
        </w:tc>
        <w:tc>
          <w:tcPr>
            <w:tcW w:w="4412" w:type="dxa"/>
            <w:gridSpan w:val="5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29CF0F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A4724" w14:paraId="73A31617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158BDB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A4724" w14:paraId="54F259BB" w14:textId="77777777" w:rsidTr="007B2524">
        <w:trPr>
          <w:gridBefore w:val="1"/>
          <w:gridAfter w:val="5"/>
          <w:wBefore w:w="28" w:type="dxa"/>
          <w:wAfter w:w="156" w:type="dxa"/>
          <w:trHeight w:val="1373"/>
        </w:trPr>
        <w:tc>
          <w:tcPr>
            <w:tcW w:w="10023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5FC6" w14:textId="77777777" w:rsidR="009A4724" w:rsidRDefault="009A4724" w:rsidP="007A5A24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Cykl</w:t>
            </w:r>
            <w:r w:rsidR="00016056">
              <w:t xml:space="preserve">us přednášek je realizován v </w:t>
            </w:r>
            <w:r>
              <w:t xml:space="preserve">blocích. Přednáškové bloky jsou doplněny praktickými ukázkami, na kterých se studenti seznamují s reálnými pracovními cykly strojů. V rámci přednášek dostávají studenti zadány semestrální práce, které musí na závěr semestru obhájit. Konzultace jsou možné v rámci </w:t>
            </w:r>
            <w:r w:rsidR="00016056">
              <w:t>výuky</w:t>
            </w:r>
            <w:r>
              <w:t>, vypsaných konzultačních hodin v příslušném semestru, nebo lze kontaktovat vyučujícího viz níže.</w:t>
            </w:r>
          </w:p>
          <w:p w14:paraId="7ACE0CA9" w14:textId="77777777" w:rsidR="009A4724" w:rsidRDefault="009A4724" w:rsidP="007A5A24">
            <w:pPr>
              <w:jc w:val="both"/>
            </w:pPr>
          </w:p>
          <w:p w14:paraId="4DC8B883" w14:textId="77777777" w:rsidR="009A4724" w:rsidRDefault="009A4724" w:rsidP="007A5A24">
            <w:pPr>
              <w:jc w:val="both"/>
            </w:pPr>
            <w:r>
              <w:t>Možnosti komunikace s vyučujícím</w:t>
            </w:r>
            <w:r w:rsidRPr="00D71570">
              <w:t>:</w:t>
            </w:r>
            <w:r>
              <w:t xml:space="preserve"> </w:t>
            </w:r>
            <w:hyperlink r:id="rId42" w:history="1">
              <w:r w:rsidRPr="0062315C">
                <w:rPr>
                  <w:rStyle w:val="Hypertextovodkaz"/>
                </w:rPr>
                <w:t>javorik@utb.cz</w:t>
              </w:r>
            </w:hyperlink>
            <w:r>
              <w:t>, 576 035 151.</w:t>
            </w:r>
          </w:p>
          <w:p w14:paraId="285B6304" w14:textId="77777777" w:rsidR="009A4724" w:rsidRDefault="009A4724" w:rsidP="007A5A24">
            <w:pPr>
              <w:jc w:val="both"/>
            </w:pPr>
          </w:p>
        </w:tc>
      </w:tr>
      <w:tr w:rsidR="00DD409E" w14:paraId="12CEF6ED" w14:textId="77777777" w:rsidTr="007B2524">
        <w:trPr>
          <w:gridBefore w:val="1"/>
          <w:gridAfter w:val="5"/>
          <w:wBefore w:w="28" w:type="dxa"/>
          <w:wAfter w:w="156" w:type="dxa"/>
          <w:trHeight w:val="274"/>
        </w:trPr>
        <w:tc>
          <w:tcPr>
            <w:tcW w:w="10023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70694D7F" w14:textId="77777777" w:rsidR="00DD409E" w:rsidRPr="00DD409E" w:rsidRDefault="00DD409E" w:rsidP="00DD409E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DD409E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DD409E" w:rsidRPr="00B8656D" w14:paraId="5189AE1D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3068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14:paraId="28E3AA41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68" w:type="dxa"/>
            <w:gridSpan w:val="82"/>
            <w:tcBorders>
              <w:top w:val="double" w:sz="4" w:space="0" w:color="auto"/>
            </w:tcBorders>
          </w:tcPr>
          <w:p w14:paraId="41075661" w14:textId="77777777" w:rsidR="00DD409E" w:rsidRPr="00B8656D" w:rsidRDefault="00DD409E" w:rsidP="00DD409E">
            <w:pPr>
              <w:jc w:val="both"/>
              <w:rPr>
                <w:b/>
              </w:rPr>
            </w:pPr>
            <w:bookmarkStart w:id="100" w:name="Gum_a_plast_tech_v_angl"/>
            <w:bookmarkEnd w:id="100"/>
            <w:r w:rsidRPr="00CB463F">
              <w:rPr>
                <w:b/>
              </w:rPr>
              <w:t>Gumárenská a plastikářská technologie v angličtině/Rubber and Plastics Technology in English</w:t>
            </w:r>
          </w:p>
        </w:tc>
      </w:tr>
      <w:tr w:rsidR="00DD409E" w14:paraId="312FFDFC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3068" w:type="dxa"/>
            <w:gridSpan w:val="6"/>
            <w:shd w:val="clear" w:color="auto" w:fill="F7CAAC"/>
          </w:tcPr>
          <w:p w14:paraId="29E97770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1" w:type="dxa"/>
            <w:gridSpan w:val="38"/>
          </w:tcPr>
          <w:p w14:paraId="7C97C28D" w14:textId="77777777" w:rsidR="00DD409E" w:rsidRDefault="00DD409E" w:rsidP="00DD409E">
            <w:pPr>
              <w:jc w:val="both"/>
            </w:pPr>
            <w:r>
              <w:t xml:space="preserve">povinný </w:t>
            </w:r>
            <w:r w:rsidRPr="00704F07">
              <w:t>(specializace SNZPK)</w:t>
            </w:r>
          </w:p>
        </w:tc>
        <w:tc>
          <w:tcPr>
            <w:tcW w:w="2685" w:type="dxa"/>
            <w:gridSpan w:val="35"/>
            <w:shd w:val="clear" w:color="auto" w:fill="F7CAAC"/>
          </w:tcPr>
          <w:p w14:paraId="650F8445" w14:textId="77777777" w:rsidR="00DD409E" w:rsidRDefault="00DD409E" w:rsidP="00DD409E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72" w:type="dxa"/>
            <w:gridSpan w:val="9"/>
          </w:tcPr>
          <w:p w14:paraId="1F523E62" w14:textId="77777777" w:rsidR="00DD409E" w:rsidRDefault="00DD409E" w:rsidP="00DD409E">
            <w:pPr>
              <w:jc w:val="both"/>
            </w:pPr>
            <w:r>
              <w:t>1/LS</w:t>
            </w:r>
          </w:p>
        </w:tc>
      </w:tr>
      <w:tr w:rsidR="00DD409E" w14:paraId="37E0ED98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3068" w:type="dxa"/>
            <w:gridSpan w:val="6"/>
            <w:shd w:val="clear" w:color="auto" w:fill="F7CAAC"/>
          </w:tcPr>
          <w:p w14:paraId="192F71DC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6" w:type="dxa"/>
            <w:gridSpan w:val="19"/>
          </w:tcPr>
          <w:p w14:paraId="4C2FB912" w14:textId="77777777" w:rsidR="00DD409E" w:rsidRDefault="00DD409E" w:rsidP="00DD409E">
            <w:pPr>
              <w:jc w:val="both"/>
            </w:pPr>
            <w:r>
              <w:t>0p+28s+0l</w:t>
            </w:r>
          </w:p>
        </w:tc>
        <w:tc>
          <w:tcPr>
            <w:tcW w:w="891" w:type="dxa"/>
            <w:gridSpan w:val="10"/>
            <w:shd w:val="clear" w:color="auto" w:fill="F7CAAC"/>
          </w:tcPr>
          <w:p w14:paraId="5DDBD190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4" w:type="dxa"/>
            <w:gridSpan w:val="9"/>
          </w:tcPr>
          <w:p w14:paraId="55035BFA" w14:textId="77777777" w:rsidR="00DD409E" w:rsidRDefault="00DD409E" w:rsidP="00DD409E">
            <w:pPr>
              <w:jc w:val="both"/>
            </w:pPr>
            <w:r>
              <w:t>28</w:t>
            </w:r>
          </w:p>
        </w:tc>
        <w:tc>
          <w:tcPr>
            <w:tcW w:w="2147" w:type="dxa"/>
            <w:gridSpan w:val="23"/>
            <w:shd w:val="clear" w:color="auto" w:fill="F7CAAC"/>
          </w:tcPr>
          <w:p w14:paraId="7CEC576A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10" w:type="dxa"/>
            <w:gridSpan w:val="21"/>
          </w:tcPr>
          <w:p w14:paraId="11E2764C" w14:textId="77777777" w:rsidR="00DD409E" w:rsidRDefault="00DD409E" w:rsidP="00DD409E">
            <w:pPr>
              <w:jc w:val="both"/>
            </w:pPr>
            <w:r>
              <w:t>2</w:t>
            </w:r>
          </w:p>
        </w:tc>
      </w:tr>
      <w:tr w:rsidR="00DD409E" w14:paraId="6C5DE0C0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3068" w:type="dxa"/>
            <w:gridSpan w:val="6"/>
            <w:shd w:val="clear" w:color="auto" w:fill="F7CAAC"/>
          </w:tcPr>
          <w:p w14:paraId="4B07AB99" w14:textId="77777777" w:rsidR="00DD409E" w:rsidRDefault="00DD409E" w:rsidP="00DD409E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68" w:type="dxa"/>
            <w:gridSpan w:val="82"/>
          </w:tcPr>
          <w:p w14:paraId="004EDC16" w14:textId="77777777" w:rsidR="00DD409E" w:rsidRDefault="00DD409E" w:rsidP="00DD409E">
            <w:pPr>
              <w:jc w:val="both"/>
            </w:pPr>
          </w:p>
        </w:tc>
      </w:tr>
      <w:tr w:rsidR="00DD409E" w14:paraId="38342A9D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3068" w:type="dxa"/>
            <w:gridSpan w:val="6"/>
            <w:shd w:val="clear" w:color="auto" w:fill="F7CAAC"/>
          </w:tcPr>
          <w:p w14:paraId="68841EC2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1" w:type="dxa"/>
            <w:gridSpan w:val="38"/>
            <w:tcBorders>
              <w:bottom w:val="single" w:sz="4" w:space="0" w:color="auto"/>
            </w:tcBorders>
          </w:tcPr>
          <w:p w14:paraId="2F9CEE31" w14:textId="77777777" w:rsidR="00DD409E" w:rsidRDefault="00DD409E" w:rsidP="00DD409E">
            <w:pPr>
              <w:jc w:val="both"/>
            </w:pPr>
            <w:r>
              <w:t>zkouška</w:t>
            </w:r>
          </w:p>
        </w:tc>
        <w:tc>
          <w:tcPr>
            <w:tcW w:w="1549" w:type="dxa"/>
            <w:gridSpan w:val="12"/>
            <w:tcBorders>
              <w:bottom w:val="single" w:sz="4" w:space="0" w:color="auto"/>
            </w:tcBorders>
            <w:shd w:val="clear" w:color="auto" w:fill="F7CAAC"/>
          </w:tcPr>
          <w:p w14:paraId="326A8EFD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08" w:type="dxa"/>
            <w:gridSpan w:val="32"/>
            <w:tcBorders>
              <w:bottom w:val="single" w:sz="4" w:space="0" w:color="auto"/>
            </w:tcBorders>
          </w:tcPr>
          <w:p w14:paraId="3CFC5ACC" w14:textId="77777777" w:rsidR="00DD409E" w:rsidRDefault="00DD409E" w:rsidP="00DD409E">
            <w:pPr>
              <w:jc w:val="both"/>
            </w:pPr>
            <w:r>
              <w:t>semináře</w:t>
            </w:r>
          </w:p>
        </w:tc>
      </w:tr>
      <w:tr w:rsidR="00DD409E" w14:paraId="67419B9D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3068" w:type="dxa"/>
            <w:gridSpan w:val="6"/>
            <w:shd w:val="clear" w:color="auto" w:fill="F7CAAC"/>
          </w:tcPr>
          <w:p w14:paraId="44538F18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68" w:type="dxa"/>
            <w:gridSpan w:val="82"/>
            <w:tcBorders>
              <w:bottom w:val="single" w:sz="4" w:space="0" w:color="auto"/>
            </w:tcBorders>
          </w:tcPr>
          <w:p w14:paraId="54A55F30" w14:textId="77777777" w:rsidR="00DD409E" w:rsidRDefault="00DD409E" w:rsidP="00DD409E">
            <w:pPr>
              <w:jc w:val="both"/>
            </w:pPr>
            <w:r>
              <w:t>Práce studentů je sledována komunikačními aktivitami v hodinách. Každý student v průběhu semestru prezentuje technické téma z jeho studijní oblasti. Na konci semestru absolvuje závěrečný test, který musí splnit na 60%. Student musí splnit 80% účast na seminářích. Znalost angličtiny je na úrovni pokročilý B2.</w:t>
            </w:r>
          </w:p>
        </w:tc>
      </w:tr>
      <w:tr w:rsidR="00DD409E" w14:paraId="75313F14" w14:textId="77777777" w:rsidTr="007B2524">
        <w:trPr>
          <w:gridBefore w:val="1"/>
          <w:gridAfter w:val="3"/>
          <w:wBefore w:w="28" w:type="dxa"/>
          <w:wAfter w:w="143" w:type="dxa"/>
          <w:trHeight w:val="197"/>
        </w:trPr>
        <w:tc>
          <w:tcPr>
            <w:tcW w:w="3068" w:type="dxa"/>
            <w:gridSpan w:val="6"/>
            <w:tcBorders>
              <w:top w:val="nil"/>
            </w:tcBorders>
            <w:shd w:val="clear" w:color="auto" w:fill="F7CAAC"/>
          </w:tcPr>
          <w:p w14:paraId="5AFBB472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68" w:type="dxa"/>
            <w:gridSpan w:val="82"/>
            <w:tcBorders>
              <w:top w:val="single" w:sz="4" w:space="0" w:color="auto"/>
            </w:tcBorders>
          </w:tcPr>
          <w:p w14:paraId="05464E29" w14:textId="77777777" w:rsidR="00DD409E" w:rsidRDefault="00DD409E" w:rsidP="00DD409E">
            <w:pPr>
              <w:jc w:val="both"/>
            </w:pPr>
          </w:p>
        </w:tc>
      </w:tr>
      <w:tr w:rsidR="00DD409E" w14:paraId="1827189F" w14:textId="77777777" w:rsidTr="007B2524">
        <w:trPr>
          <w:gridBefore w:val="1"/>
          <w:gridAfter w:val="3"/>
          <w:wBefore w:w="28" w:type="dxa"/>
          <w:wAfter w:w="143" w:type="dxa"/>
          <w:trHeight w:val="243"/>
        </w:trPr>
        <w:tc>
          <w:tcPr>
            <w:tcW w:w="3068" w:type="dxa"/>
            <w:gridSpan w:val="6"/>
            <w:tcBorders>
              <w:top w:val="nil"/>
            </w:tcBorders>
            <w:shd w:val="clear" w:color="auto" w:fill="F7CAAC"/>
          </w:tcPr>
          <w:p w14:paraId="7D4DC757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68" w:type="dxa"/>
            <w:gridSpan w:val="82"/>
            <w:tcBorders>
              <w:top w:val="nil"/>
            </w:tcBorders>
          </w:tcPr>
          <w:p w14:paraId="2BE55628" w14:textId="77777777" w:rsidR="00DD409E" w:rsidRDefault="00DD409E" w:rsidP="00DD409E">
            <w:pPr>
              <w:jc w:val="both"/>
            </w:pPr>
          </w:p>
        </w:tc>
      </w:tr>
      <w:tr w:rsidR="00DD409E" w14:paraId="1FA9498A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3068" w:type="dxa"/>
            <w:gridSpan w:val="6"/>
            <w:shd w:val="clear" w:color="auto" w:fill="F7CAAC"/>
          </w:tcPr>
          <w:p w14:paraId="2EE8484E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68" w:type="dxa"/>
            <w:gridSpan w:val="82"/>
            <w:tcBorders>
              <w:bottom w:val="nil"/>
            </w:tcBorders>
          </w:tcPr>
          <w:p w14:paraId="202AA930" w14:textId="77777777" w:rsidR="00DD409E" w:rsidRDefault="00DD409E" w:rsidP="00DD409E">
            <w:pPr>
              <w:jc w:val="both"/>
            </w:pPr>
          </w:p>
        </w:tc>
      </w:tr>
      <w:tr w:rsidR="00DD409E" w14:paraId="3D874626" w14:textId="77777777" w:rsidTr="007B2524">
        <w:trPr>
          <w:gridBefore w:val="1"/>
          <w:gridAfter w:val="3"/>
          <w:wBefore w:w="28" w:type="dxa"/>
          <w:wAfter w:w="143" w:type="dxa"/>
          <w:trHeight w:val="213"/>
        </w:trPr>
        <w:tc>
          <w:tcPr>
            <w:tcW w:w="10036" w:type="dxa"/>
            <w:gridSpan w:val="88"/>
            <w:tcBorders>
              <w:top w:val="nil"/>
            </w:tcBorders>
          </w:tcPr>
          <w:p w14:paraId="3C770854" w14:textId="77777777" w:rsidR="00DD409E" w:rsidRDefault="00DD409E" w:rsidP="00DD409E">
            <w:pPr>
              <w:spacing w:before="60" w:after="60"/>
              <w:jc w:val="both"/>
            </w:pPr>
            <w:r w:rsidRPr="00167933">
              <w:rPr>
                <w:i/>
              </w:rPr>
              <w:t>Předmět má pro zaměření SP doplňující charakter.</w:t>
            </w:r>
          </w:p>
        </w:tc>
      </w:tr>
      <w:tr w:rsidR="00DD409E" w14:paraId="3C69EC1B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3068" w:type="dxa"/>
            <w:gridSpan w:val="6"/>
            <w:shd w:val="clear" w:color="auto" w:fill="F7CAAC"/>
          </w:tcPr>
          <w:p w14:paraId="099AEC29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68" w:type="dxa"/>
            <w:gridSpan w:val="82"/>
            <w:tcBorders>
              <w:bottom w:val="nil"/>
            </w:tcBorders>
          </w:tcPr>
          <w:p w14:paraId="176297E5" w14:textId="77777777" w:rsidR="00DD409E" w:rsidRDefault="00DD409E" w:rsidP="00DD409E">
            <w:pPr>
              <w:jc w:val="both"/>
            </w:pPr>
          </w:p>
        </w:tc>
      </w:tr>
      <w:tr w:rsidR="00DD409E" w14:paraId="04D91780" w14:textId="77777777" w:rsidTr="007B2524">
        <w:trPr>
          <w:gridBefore w:val="1"/>
          <w:gridAfter w:val="3"/>
          <w:wBefore w:w="28" w:type="dxa"/>
          <w:wAfter w:w="143" w:type="dxa"/>
          <w:trHeight w:val="3938"/>
        </w:trPr>
        <w:tc>
          <w:tcPr>
            <w:tcW w:w="10036" w:type="dxa"/>
            <w:gridSpan w:val="88"/>
            <w:tcBorders>
              <w:top w:val="nil"/>
              <w:bottom w:val="single" w:sz="12" w:space="0" w:color="auto"/>
            </w:tcBorders>
          </w:tcPr>
          <w:p w14:paraId="46939F53" w14:textId="77777777" w:rsidR="00DD409E" w:rsidRDefault="00DD409E" w:rsidP="00DD409E">
            <w:pPr>
              <w:jc w:val="both"/>
            </w:pPr>
            <w:r>
              <w:t>Cílem předmětu je naučit studenty pracovat s odbornými tématy, písemně i ústně prezentovat technické informace v angličtině. Zabývá se rozvojem komunikačních schopností studentů i v obecné oblasti a profesních situacích. Obsah předmětu tvoří tyto tematické celky:</w:t>
            </w:r>
          </w:p>
          <w:p w14:paraId="285412FD" w14:textId="77777777" w:rsidR="00DD409E" w:rsidRPr="00CE4780" w:rsidRDefault="00DD409E" w:rsidP="00B812BB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Základní gramatické struktury</w:t>
            </w:r>
            <w:r>
              <w:t>.</w:t>
            </w:r>
          </w:p>
          <w:p w14:paraId="3C69339A" w14:textId="77777777" w:rsidR="00DD409E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Struktura odborných textů</w:t>
            </w:r>
            <w:r>
              <w:t>.</w:t>
            </w:r>
          </w:p>
          <w:p w14:paraId="2AED5D8F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>
              <w:t>Specifika prezentace v angličtině.</w:t>
            </w:r>
          </w:p>
          <w:p w14:paraId="6F2AFCC8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Polymerní materiály</w:t>
            </w:r>
            <w:r>
              <w:t>.</w:t>
            </w:r>
          </w:p>
          <w:p w14:paraId="5F306995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Kaučuky, pryže, termosety</w:t>
            </w:r>
            <w:r>
              <w:t>.</w:t>
            </w:r>
          </w:p>
          <w:p w14:paraId="5F4F6CBE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Příprava směsí a míchání</w:t>
            </w:r>
            <w:r>
              <w:t>.</w:t>
            </w:r>
          </w:p>
          <w:p w14:paraId="050B9948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Vytlačování</w:t>
            </w:r>
            <w:r>
              <w:t>.</w:t>
            </w:r>
          </w:p>
          <w:p w14:paraId="290413FC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Vstřikování</w:t>
            </w:r>
            <w:r>
              <w:t>.</w:t>
            </w:r>
          </w:p>
          <w:p w14:paraId="1C7F6033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Vyfukování</w:t>
            </w:r>
            <w:r>
              <w:t>.</w:t>
            </w:r>
          </w:p>
          <w:p w14:paraId="5D9A3A19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Válcování</w:t>
            </w:r>
            <w:r>
              <w:t>.</w:t>
            </w:r>
          </w:p>
          <w:p w14:paraId="00B3CC6B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Tvarování a další plastikářské technologie</w:t>
            </w:r>
            <w:r>
              <w:t>.</w:t>
            </w:r>
          </w:p>
          <w:p w14:paraId="0CB5D79A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Vulkanizace</w:t>
            </w:r>
            <w:r>
              <w:t>.</w:t>
            </w:r>
          </w:p>
          <w:p w14:paraId="371CE14D" w14:textId="77777777" w:rsidR="00DD409E" w:rsidRPr="00CE4780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 w:rsidRPr="00CE4780">
              <w:t>Výroba pneumatik</w:t>
            </w:r>
            <w:r>
              <w:t>.</w:t>
            </w:r>
          </w:p>
          <w:p w14:paraId="69FC0858" w14:textId="77777777" w:rsidR="00DD409E" w:rsidRDefault="00DD409E" w:rsidP="00DD409E">
            <w:pPr>
              <w:pStyle w:val="Odstavecseseznamem"/>
              <w:numPr>
                <w:ilvl w:val="0"/>
                <w:numId w:val="46"/>
              </w:numPr>
              <w:ind w:left="284" w:hanging="57"/>
              <w:jc w:val="both"/>
            </w:pPr>
            <w:r>
              <w:t>Prezentace vlastní odborné práce.</w:t>
            </w:r>
          </w:p>
        </w:tc>
      </w:tr>
      <w:tr w:rsidR="00DD409E" w14:paraId="67E242A2" w14:textId="77777777" w:rsidTr="007B2524">
        <w:trPr>
          <w:gridBefore w:val="1"/>
          <w:gridAfter w:val="3"/>
          <w:wBefore w:w="28" w:type="dxa"/>
          <w:wAfter w:w="143" w:type="dxa"/>
          <w:trHeight w:val="265"/>
        </w:trPr>
        <w:tc>
          <w:tcPr>
            <w:tcW w:w="3635" w:type="dxa"/>
            <w:gridSpan w:val="16"/>
            <w:tcBorders>
              <w:top w:val="nil"/>
            </w:tcBorders>
            <w:shd w:val="clear" w:color="auto" w:fill="F7CAAC"/>
          </w:tcPr>
          <w:p w14:paraId="176742D3" w14:textId="77777777" w:rsidR="00DD409E" w:rsidRDefault="00DD409E" w:rsidP="00DD409E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1" w:type="dxa"/>
            <w:gridSpan w:val="72"/>
            <w:tcBorders>
              <w:top w:val="nil"/>
              <w:bottom w:val="nil"/>
            </w:tcBorders>
          </w:tcPr>
          <w:p w14:paraId="6F7B4A67" w14:textId="77777777" w:rsidR="00DD409E" w:rsidRDefault="00DD409E" w:rsidP="00DD409E">
            <w:pPr>
              <w:jc w:val="both"/>
            </w:pPr>
          </w:p>
        </w:tc>
      </w:tr>
      <w:tr w:rsidR="00DD409E" w14:paraId="2CCDECAB" w14:textId="77777777" w:rsidTr="007B2524">
        <w:trPr>
          <w:gridBefore w:val="1"/>
          <w:gridAfter w:val="3"/>
          <w:wBefore w:w="28" w:type="dxa"/>
          <w:wAfter w:w="143" w:type="dxa"/>
          <w:trHeight w:val="1497"/>
        </w:trPr>
        <w:tc>
          <w:tcPr>
            <w:tcW w:w="10036" w:type="dxa"/>
            <w:gridSpan w:val="88"/>
            <w:tcBorders>
              <w:top w:val="nil"/>
            </w:tcBorders>
          </w:tcPr>
          <w:p w14:paraId="6E232C5F" w14:textId="77777777" w:rsidR="00DD409E" w:rsidRPr="002D524F" w:rsidRDefault="00DD409E" w:rsidP="00DD409E">
            <w:pPr>
              <w:jc w:val="both"/>
            </w:pPr>
            <w:r w:rsidRPr="002D524F">
              <w:rPr>
                <w:u w:val="single"/>
              </w:rPr>
              <w:t>Povinná literatura</w:t>
            </w:r>
            <w:r w:rsidRPr="002D524F">
              <w:t>:</w:t>
            </w:r>
          </w:p>
          <w:p w14:paraId="566A2B73" w14:textId="77777777" w:rsidR="00DD409E" w:rsidRPr="002D524F" w:rsidRDefault="00DD409E" w:rsidP="00DD409E">
            <w:pPr>
              <w:jc w:val="both"/>
            </w:pPr>
            <w:proofErr w:type="gramStart"/>
            <w:r w:rsidRPr="00900F3D">
              <w:rPr>
                <w:caps/>
                <w:kern w:val="20"/>
              </w:rPr>
              <w:t>Glendinning</w:t>
            </w:r>
            <w:r w:rsidRPr="002D524F">
              <w:t>, E.H.</w:t>
            </w:r>
            <w:proofErr w:type="gramEnd"/>
            <w:r w:rsidRPr="002D524F">
              <w:t xml:space="preserve"> </w:t>
            </w:r>
            <w:r w:rsidRPr="00900F3D">
              <w:t>Oxford English for Careers: Technology</w:t>
            </w:r>
            <w:r w:rsidRPr="002D524F">
              <w:t xml:space="preserve">. OUP, 2007. ISBN 0194569535. </w:t>
            </w:r>
          </w:p>
          <w:p w14:paraId="4211CD31" w14:textId="77777777" w:rsidR="00DD409E" w:rsidRPr="002D524F" w:rsidRDefault="00DD409E" w:rsidP="00DD409E">
            <w:pPr>
              <w:jc w:val="both"/>
            </w:pPr>
          </w:p>
          <w:p w14:paraId="3FF9B8A7" w14:textId="77777777" w:rsidR="00DD409E" w:rsidRPr="002D524F" w:rsidRDefault="00DD409E" w:rsidP="00DD409E">
            <w:pPr>
              <w:jc w:val="both"/>
            </w:pPr>
            <w:r w:rsidRPr="002D524F">
              <w:rPr>
                <w:u w:val="single"/>
              </w:rPr>
              <w:t>Doporučená literatura</w:t>
            </w:r>
            <w:r w:rsidRPr="002D524F">
              <w:t>:</w:t>
            </w:r>
          </w:p>
          <w:p w14:paraId="6A2DAF10" w14:textId="77777777" w:rsidR="00DD409E" w:rsidRPr="002D524F" w:rsidRDefault="00DD409E" w:rsidP="00DD409E">
            <w:pPr>
              <w:jc w:val="both"/>
            </w:pPr>
            <w:r w:rsidRPr="00900F3D">
              <w:rPr>
                <w:caps/>
                <w:kern w:val="20"/>
              </w:rPr>
              <w:t>Comfort, J</w:t>
            </w:r>
            <w:r w:rsidRPr="002D524F">
              <w:t xml:space="preserve">. </w:t>
            </w:r>
            <w:r w:rsidRPr="00900F3D">
              <w:t>Effective Presentations.</w:t>
            </w:r>
            <w:r w:rsidRPr="002D524F">
              <w:t xml:space="preserve"> Oxford: Oxford University Press, 1995. ISBN 0194570657. </w:t>
            </w:r>
          </w:p>
          <w:p w14:paraId="75A1F531" w14:textId="77777777" w:rsidR="00DD409E" w:rsidRPr="002D524F" w:rsidRDefault="00DD409E" w:rsidP="00DD409E">
            <w:pPr>
              <w:jc w:val="both"/>
            </w:pPr>
            <w:r w:rsidRPr="00900F3D">
              <w:rPr>
                <w:caps/>
                <w:kern w:val="20"/>
              </w:rPr>
              <w:t>Murphy, R.</w:t>
            </w:r>
            <w:r w:rsidRPr="002D524F">
              <w:t xml:space="preserve"> </w:t>
            </w:r>
            <w:r w:rsidRPr="00900F3D">
              <w:t>English Grammar in Use.</w:t>
            </w:r>
            <w:r w:rsidRPr="002D524F">
              <w:t xml:space="preserve"> Cambridge, 2003. ISBN 0-521-5293-X. </w:t>
            </w:r>
          </w:p>
          <w:p w14:paraId="614846B8" w14:textId="77777777" w:rsidR="00DD409E" w:rsidRDefault="00DD409E" w:rsidP="00DD409E">
            <w:pPr>
              <w:jc w:val="both"/>
            </w:pPr>
            <w:r w:rsidRPr="002D524F">
              <w:t>Vlastní doplňující materiály v e-learningové podobě.</w:t>
            </w:r>
          </w:p>
        </w:tc>
      </w:tr>
      <w:tr w:rsidR="00DD409E" w14:paraId="737CB908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10036" w:type="dxa"/>
            <w:gridSpan w:val="8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2FD1E34" w14:textId="77777777" w:rsidR="00DD409E" w:rsidRDefault="00DD409E" w:rsidP="00DD409E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D409E" w14:paraId="338D7280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4774" w:type="dxa"/>
            <w:gridSpan w:val="25"/>
            <w:tcBorders>
              <w:top w:val="single" w:sz="2" w:space="0" w:color="auto"/>
            </w:tcBorders>
            <w:shd w:val="clear" w:color="auto" w:fill="F7CAAC"/>
          </w:tcPr>
          <w:p w14:paraId="12D369C3" w14:textId="77777777" w:rsidR="00DD409E" w:rsidRDefault="00DD409E" w:rsidP="00DD409E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10"/>
            <w:tcBorders>
              <w:top w:val="single" w:sz="2" w:space="0" w:color="auto"/>
            </w:tcBorders>
          </w:tcPr>
          <w:p w14:paraId="538D0913" w14:textId="77777777" w:rsidR="00DD409E" w:rsidRDefault="00DD409E" w:rsidP="00DD409E">
            <w:pPr>
              <w:jc w:val="center"/>
            </w:pPr>
            <w:r w:rsidRPr="008E7127">
              <w:t>9</w:t>
            </w:r>
          </w:p>
        </w:tc>
        <w:tc>
          <w:tcPr>
            <w:tcW w:w="4371" w:type="dxa"/>
            <w:gridSpan w:val="53"/>
            <w:tcBorders>
              <w:top w:val="single" w:sz="2" w:space="0" w:color="auto"/>
            </w:tcBorders>
            <w:shd w:val="clear" w:color="auto" w:fill="F7CAAC"/>
          </w:tcPr>
          <w:p w14:paraId="64A1F052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D409E" w14:paraId="29FA7E3D" w14:textId="77777777" w:rsidTr="007B2524">
        <w:trPr>
          <w:gridBefore w:val="1"/>
          <w:gridAfter w:val="3"/>
          <w:wBefore w:w="28" w:type="dxa"/>
          <w:wAfter w:w="143" w:type="dxa"/>
        </w:trPr>
        <w:tc>
          <w:tcPr>
            <w:tcW w:w="10036" w:type="dxa"/>
            <w:gridSpan w:val="88"/>
            <w:shd w:val="clear" w:color="auto" w:fill="F7CAAC"/>
          </w:tcPr>
          <w:p w14:paraId="546E63E0" w14:textId="77777777" w:rsidR="00DD409E" w:rsidRDefault="00DD409E" w:rsidP="00DD409E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D409E" w14:paraId="263BD0B2" w14:textId="77777777" w:rsidTr="007B2524">
        <w:trPr>
          <w:gridBefore w:val="1"/>
          <w:gridAfter w:val="3"/>
          <w:wBefore w:w="28" w:type="dxa"/>
          <w:wAfter w:w="143" w:type="dxa"/>
          <w:trHeight w:val="1373"/>
        </w:trPr>
        <w:tc>
          <w:tcPr>
            <w:tcW w:w="10036" w:type="dxa"/>
            <w:gridSpan w:val="88"/>
          </w:tcPr>
          <w:p w14:paraId="09C9B94A" w14:textId="77777777" w:rsidR="00DD409E" w:rsidRPr="00B31BE4" w:rsidRDefault="00DD409E" w:rsidP="00DD409E">
            <w:pPr>
              <w:pStyle w:val="western"/>
              <w:spacing w:before="0" w:line="240" w:lineRule="auto"/>
              <w:jc w:val="both"/>
            </w:pPr>
            <w:r>
              <w:t xml:space="preserve">Studenti samostatně studují předložené materiály a využívají e-learningovou podporu. Prezentují technické téma z jejich studijní oblasti. </w:t>
            </w:r>
            <w:r w:rsidRPr="00B31BE4">
              <w:t xml:space="preserve">V případě potřeby mají možnost domluvit si individuální konzultaci. </w:t>
            </w:r>
          </w:p>
          <w:p w14:paraId="1AD5F82B" w14:textId="77777777" w:rsidR="00DD409E" w:rsidRDefault="00DD409E" w:rsidP="00DD409E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43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1D9E4A83" w14:textId="77777777" w:rsidR="00293DB5" w:rsidRDefault="00293DB5" w:rsidP="00DD409E">
            <w:pPr>
              <w:jc w:val="both"/>
            </w:pPr>
          </w:p>
          <w:p w14:paraId="5C9D429A" w14:textId="77777777" w:rsidR="00DD409E" w:rsidRDefault="00DD409E" w:rsidP="00DD409E">
            <w:pPr>
              <w:jc w:val="both"/>
            </w:pPr>
          </w:p>
          <w:p w14:paraId="181104EF" w14:textId="77777777" w:rsidR="00DD409E" w:rsidRDefault="00DD409E" w:rsidP="00DD409E">
            <w:pPr>
              <w:jc w:val="both"/>
            </w:pPr>
          </w:p>
          <w:p w14:paraId="5FF70962" w14:textId="77777777" w:rsidR="00DD409E" w:rsidRDefault="00DD409E" w:rsidP="00DD409E">
            <w:pPr>
              <w:jc w:val="both"/>
            </w:pPr>
          </w:p>
          <w:p w14:paraId="232FD629" w14:textId="77777777" w:rsidR="00DD409E" w:rsidRDefault="00DD409E" w:rsidP="00DD409E">
            <w:pPr>
              <w:jc w:val="both"/>
            </w:pPr>
          </w:p>
          <w:p w14:paraId="7D37A966" w14:textId="77777777" w:rsidR="00DD409E" w:rsidRDefault="00DD409E" w:rsidP="00DD409E">
            <w:pPr>
              <w:jc w:val="both"/>
            </w:pPr>
          </w:p>
          <w:p w14:paraId="5B6AAB55" w14:textId="77777777" w:rsidR="00DD409E" w:rsidRDefault="00DD409E" w:rsidP="00DD409E">
            <w:pPr>
              <w:jc w:val="both"/>
            </w:pPr>
          </w:p>
        </w:tc>
      </w:tr>
      <w:tr w:rsidR="009A4724" w14:paraId="2F2BFAFC" w14:textId="77777777" w:rsidTr="007B2524">
        <w:trPr>
          <w:gridBefore w:val="1"/>
          <w:gridAfter w:val="5"/>
          <w:wBefore w:w="28" w:type="dxa"/>
          <w:wAfter w:w="156" w:type="dxa"/>
          <w:trHeight w:val="274"/>
        </w:trPr>
        <w:tc>
          <w:tcPr>
            <w:tcW w:w="10023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FC1F6F5" w14:textId="77777777" w:rsidR="009A4724" w:rsidRPr="009A4724" w:rsidRDefault="00C1544E" w:rsidP="007A5A24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="009A4724" w:rsidRPr="009A4724">
              <w:br w:type="page"/>
            </w:r>
            <w:r w:rsidR="009A4724">
              <w:br w:type="page"/>
            </w:r>
            <w:r w:rsidR="009A4724" w:rsidRPr="009A4724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9A4724" w:rsidRPr="00F41D23" w14:paraId="26F466AB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45485131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90" w:type="dxa"/>
            <w:gridSpan w:val="84"/>
            <w:tcBorders>
              <w:top w:val="double" w:sz="4" w:space="0" w:color="auto"/>
            </w:tcBorders>
          </w:tcPr>
          <w:p w14:paraId="025F8EC2" w14:textId="77777777" w:rsidR="009A4724" w:rsidRPr="00F41D23" w:rsidRDefault="009A4724" w:rsidP="007A5A24">
            <w:pPr>
              <w:jc w:val="both"/>
              <w:rPr>
                <w:b/>
              </w:rPr>
            </w:pPr>
            <w:bookmarkStart w:id="101" w:name="Konstr_jednoúč_str"/>
            <w:bookmarkEnd w:id="101"/>
            <w:r w:rsidRPr="00F41D23">
              <w:rPr>
                <w:b/>
              </w:rPr>
              <w:t>Konstrukce jednoúčelových strojů</w:t>
            </w:r>
          </w:p>
        </w:tc>
      </w:tr>
      <w:tr w:rsidR="007A5A24" w14:paraId="3A97D3C4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09137ED3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386" w:type="dxa"/>
            <w:gridSpan w:val="38"/>
          </w:tcPr>
          <w:p w14:paraId="4BF520D2" w14:textId="77777777" w:rsidR="009A4724" w:rsidRDefault="00156BA0" w:rsidP="00156BA0">
            <w:pPr>
              <w:jc w:val="both"/>
            </w:pPr>
            <w:r>
              <w:t>povinný, PZ (specializace VI)</w:t>
            </w:r>
          </w:p>
        </w:tc>
        <w:tc>
          <w:tcPr>
            <w:tcW w:w="2671" w:type="dxa"/>
            <w:gridSpan w:val="34"/>
            <w:shd w:val="clear" w:color="auto" w:fill="F7CAAC"/>
          </w:tcPr>
          <w:p w14:paraId="15F8ECA9" w14:textId="77777777" w:rsidR="009A4724" w:rsidRDefault="009A4724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933" w:type="dxa"/>
            <w:gridSpan w:val="12"/>
          </w:tcPr>
          <w:p w14:paraId="099BD71B" w14:textId="77777777" w:rsidR="009A4724" w:rsidRDefault="009A4724" w:rsidP="007A5A24">
            <w:pPr>
              <w:jc w:val="both"/>
            </w:pPr>
            <w:r>
              <w:t>2/ZS</w:t>
            </w:r>
          </w:p>
        </w:tc>
      </w:tr>
      <w:tr w:rsidR="007A5A24" w14:paraId="652F86D2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6DA3DF71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3" w:type="dxa"/>
            <w:gridSpan w:val="19"/>
          </w:tcPr>
          <w:p w14:paraId="42BFD8B4" w14:textId="77777777" w:rsidR="009A4724" w:rsidRDefault="00156BA0" w:rsidP="007A5A24">
            <w:pPr>
              <w:jc w:val="both"/>
            </w:pPr>
            <w:r w:rsidRPr="003D6AB6">
              <w:t>28p+0s+28l</w:t>
            </w:r>
          </w:p>
        </w:tc>
        <w:tc>
          <w:tcPr>
            <w:tcW w:w="885" w:type="dxa"/>
            <w:gridSpan w:val="9"/>
            <w:shd w:val="clear" w:color="auto" w:fill="F7CAAC"/>
          </w:tcPr>
          <w:p w14:paraId="54E94589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08" w:type="dxa"/>
            <w:gridSpan w:val="10"/>
          </w:tcPr>
          <w:p w14:paraId="141D71F0" w14:textId="77777777" w:rsidR="009A4724" w:rsidRDefault="009A4724" w:rsidP="007A5A24">
            <w:pPr>
              <w:jc w:val="both"/>
            </w:pPr>
            <w:r>
              <w:t>56</w:t>
            </w:r>
          </w:p>
        </w:tc>
        <w:tc>
          <w:tcPr>
            <w:tcW w:w="2135" w:type="dxa"/>
            <w:gridSpan w:val="22"/>
            <w:shd w:val="clear" w:color="auto" w:fill="F7CAAC"/>
          </w:tcPr>
          <w:p w14:paraId="48A8BD82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69" w:type="dxa"/>
            <w:gridSpan w:val="24"/>
          </w:tcPr>
          <w:p w14:paraId="0C7AFC59" w14:textId="77777777" w:rsidR="009A4724" w:rsidRDefault="009A4724" w:rsidP="007A5A24">
            <w:pPr>
              <w:jc w:val="both"/>
            </w:pPr>
            <w:r>
              <w:t>4</w:t>
            </w:r>
          </w:p>
        </w:tc>
      </w:tr>
      <w:tr w:rsidR="009A4724" w14:paraId="1723382B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6B5411BC" w14:textId="77777777" w:rsidR="009A4724" w:rsidRDefault="009A47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90" w:type="dxa"/>
            <w:gridSpan w:val="84"/>
          </w:tcPr>
          <w:p w14:paraId="13394546" w14:textId="77777777" w:rsidR="009A4724" w:rsidRDefault="009A4724" w:rsidP="007A5A24">
            <w:pPr>
              <w:jc w:val="both"/>
            </w:pPr>
          </w:p>
        </w:tc>
      </w:tr>
      <w:tr w:rsidR="007A5A24" w14:paraId="30CF63D3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3D2E83C4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386" w:type="dxa"/>
            <w:gridSpan w:val="38"/>
          </w:tcPr>
          <w:p w14:paraId="3C81CE3F" w14:textId="77777777" w:rsidR="009A4724" w:rsidRDefault="00156BA0" w:rsidP="007A5A24">
            <w:pPr>
              <w:jc w:val="both"/>
            </w:pPr>
            <w:r>
              <w:t>z</w:t>
            </w:r>
            <w:r w:rsidR="009A4724">
              <w:t>ápočet, zkouška</w:t>
            </w:r>
          </w:p>
        </w:tc>
        <w:tc>
          <w:tcPr>
            <w:tcW w:w="1540" w:type="dxa"/>
            <w:gridSpan w:val="12"/>
            <w:shd w:val="clear" w:color="auto" w:fill="F7CAAC"/>
          </w:tcPr>
          <w:p w14:paraId="5AD20AC5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64" w:type="dxa"/>
            <w:gridSpan w:val="34"/>
          </w:tcPr>
          <w:p w14:paraId="46F41722" w14:textId="77777777" w:rsidR="009A4724" w:rsidRDefault="009A4724" w:rsidP="007A5A24">
            <w:pPr>
              <w:jc w:val="both"/>
            </w:pPr>
            <w:r>
              <w:t>přednášky,</w:t>
            </w:r>
          </w:p>
          <w:p w14:paraId="1D285EF3" w14:textId="77777777" w:rsidR="009A4724" w:rsidRDefault="009A4724" w:rsidP="007A5A24">
            <w:pPr>
              <w:jc w:val="both"/>
            </w:pPr>
            <w:r>
              <w:t>laboratorní cvičení</w:t>
            </w:r>
          </w:p>
        </w:tc>
      </w:tr>
      <w:tr w:rsidR="009A4724" w14:paraId="5C2546A3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1F355D70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90" w:type="dxa"/>
            <w:gridSpan w:val="84"/>
            <w:tcBorders>
              <w:bottom w:val="single" w:sz="4" w:space="0" w:color="auto"/>
            </w:tcBorders>
          </w:tcPr>
          <w:p w14:paraId="5D4E459D" w14:textId="77777777" w:rsidR="009A4724" w:rsidRDefault="009A4724" w:rsidP="007A5A24">
            <w:pPr>
              <w:jc w:val="both"/>
            </w:pPr>
            <w:r>
              <w:t>K zápočtu student vypracuje seminární práci na vybrané téma.</w:t>
            </w:r>
          </w:p>
          <w:p w14:paraId="1ED16D28" w14:textId="77777777" w:rsidR="009A4724" w:rsidRDefault="009A4724" w:rsidP="007A5A24">
            <w:pPr>
              <w:jc w:val="both"/>
            </w:pPr>
            <w:r>
              <w:t>Písemná a ústní zkouška.</w:t>
            </w:r>
          </w:p>
          <w:p w14:paraId="63555831" w14:textId="77777777" w:rsidR="009A4724" w:rsidRDefault="009A4724" w:rsidP="007A5A24">
            <w:pPr>
              <w:jc w:val="both"/>
            </w:pPr>
          </w:p>
        </w:tc>
      </w:tr>
      <w:tr w:rsidR="009A4724" w14:paraId="29F86A47" w14:textId="77777777" w:rsidTr="007B2524">
        <w:trPr>
          <w:gridBefore w:val="1"/>
          <w:gridAfter w:val="5"/>
          <w:wBefore w:w="28" w:type="dxa"/>
          <w:wAfter w:w="156" w:type="dxa"/>
          <w:trHeight w:val="197"/>
        </w:trPr>
        <w:tc>
          <w:tcPr>
            <w:tcW w:w="3033" w:type="dxa"/>
            <w:gridSpan w:val="2"/>
            <w:tcBorders>
              <w:top w:val="nil"/>
            </w:tcBorders>
            <w:shd w:val="clear" w:color="auto" w:fill="F7CAAC"/>
          </w:tcPr>
          <w:p w14:paraId="1D13B834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</w:tcBorders>
          </w:tcPr>
          <w:p w14:paraId="188E6654" w14:textId="77777777" w:rsidR="009A4724" w:rsidRDefault="009A4724" w:rsidP="007A5A24">
            <w:pPr>
              <w:jc w:val="both"/>
            </w:pPr>
            <w:r>
              <w:t>doc. Ing. Jakub Javořík, Ph.D.</w:t>
            </w:r>
          </w:p>
        </w:tc>
      </w:tr>
      <w:tr w:rsidR="009A4724" w14:paraId="3FDBD509" w14:textId="77777777" w:rsidTr="007B2524">
        <w:trPr>
          <w:gridBefore w:val="1"/>
          <w:gridAfter w:val="5"/>
          <w:wBefore w:w="28" w:type="dxa"/>
          <w:wAfter w:w="156" w:type="dxa"/>
          <w:trHeight w:val="243"/>
        </w:trPr>
        <w:tc>
          <w:tcPr>
            <w:tcW w:w="3033" w:type="dxa"/>
            <w:gridSpan w:val="2"/>
            <w:tcBorders>
              <w:top w:val="nil"/>
            </w:tcBorders>
            <w:shd w:val="clear" w:color="auto" w:fill="F7CAAC"/>
          </w:tcPr>
          <w:p w14:paraId="3A11DD64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90" w:type="dxa"/>
            <w:gridSpan w:val="84"/>
            <w:tcBorders>
              <w:top w:val="nil"/>
            </w:tcBorders>
          </w:tcPr>
          <w:p w14:paraId="5A6716A0" w14:textId="77777777" w:rsidR="009A4724" w:rsidRDefault="00246D45" w:rsidP="00156BA0">
            <w:pPr>
              <w:jc w:val="both"/>
            </w:pPr>
            <w:r w:rsidRPr="00FC3CAA">
              <w:t>100% p</w:t>
            </w:r>
          </w:p>
        </w:tc>
      </w:tr>
      <w:tr w:rsidR="009A4724" w14:paraId="7B4F25E2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6F889D19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66FFB853" w14:textId="77777777" w:rsidR="009A4724" w:rsidRDefault="009A4724" w:rsidP="007A5A24">
            <w:pPr>
              <w:jc w:val="both"/>
            </w:pPr>
          </w:p>
        </w:tc>
      </w:tr>
      <w:tr w:rsidR="009A4724" w14:paraId="4BDE45C4" w14:textId="77777777" w:rsidTr="007B2524">
        <w:trPr>
          <w:gridBefore w:val="1"/>
          <w:gridAfter w:val="5"/>
          <w:wBefore w:w="28" w:type="dxa"/>
          <w:wAfter w:w="156" w:type="dxa"/>
          <w:trHeight w:val="290"/>
        </w:trPr>
        <w:tc>
          <w:tcPr>
            <w:tcW w:w="10023" w:type="dxa"/>
            <w:gridSpan w:val="86"/>
            <w:tcBorders>
              <w:top w:val="nil"/>
            </w:tcBorders>
          </w:tcPr>
          <w:p w14:paraId="266D5839" w14:textId="77777777" w:rsidR="009A4724" w:rsidRDefault="009A4724" w:rsidP="00246D45">
            <w:pPr>
              <w:spacing w:before="60" w:after="60"/>
              <w:jc w:val="both"/>
            </w:pPr>
            <w:r w:rsidRPr="00664CED">
              <w:rPr>
                <w:b/>
              </w:rPr>
              <w:t>doc. Ing. Jakub Javořík, Ph.D.</w:t>
            </w:r>
            <w:r w:rsidR="00246D45">
              <w:t xml:space="preserve"> (</w:t>
            </w:r>
            <w:r w:rsidR="00246D45" w:rsidRPr="00FC3CAA">
              <w:t>100% p</w:t>
            </w:r>
            <w:r w:rsidR="00246D45">
              <w:t>)</w:t>
            </w:r>
          </w:p>
        </w:tc>
      </w:tr>
      <w:tr w:rsidR="009A4724" w14:paraId="76972CB1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29275FD9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6694D408" w14:textId="77777777" w:rsidR="009A4724" w:rsidRDefault="009A4724" w:rsidP="007A5A24">
            <w:pPr>
              <w:jc w:val="both"/>
            </w:pPr>
          </w:p>
        </w:tc>
      </w:tr>
      <w:tr w:rsidR="009A4724" w14:paraId="462DF542" w14:textId="77777777" w:rsidTr="007B2524">
        <w:trPr>
          <w:gridBefore w:val="1"/>
          <w:gridAfter w:val="5"/>
          <w:wBefore w:w="28" w:type="dxa"/>
          <w:wAfter w:w="156" w:type="dxa"/>
          <w:trHeight w:val="3421"/>
        </w:trPr>
        <w:tc>
          <w:tcPr>
            <w:tcW w:w="10023" w:type="dxa"/>
            <w:gridSpan w:val="86"/>
            <w:tcBorders>
              <w:top w:val="nil"/>
              <w:bottom w:val="single" w:sz="12" w:space="0" w:color="auto"/>
            </w:tcBorders>
          </w:tcPr>
          <w:p w14:paraId="209A70D2" w14:textId="77777777" w:rsidR="009A4724" w:rsidRDefault="009A4724" w:rsidP="007A5A24">
            <w:pPr>
              <w:jc w:val="both"/>
            </w:pPr>
            <w:r w:rsidRPr="008463EE">
              <w:t>Cílem předmětu je seznámit studenty s principy konstruování jednoúčelových strojů a zařízení.</w:t>
            </w:r>
            <w:r>
              <w:t xml:space="preserve"> Student má porozumět funkci jednotlivých pohonů a mechanismů. Dále si osvojí </w:t>
            </w:r>
            <w:r w:rsidRPr="00AF0FFC">
              <w:t>metod</w:t>
            </w:r>
            <w:r>
              <w:t>y</w:t>
            </w:r>
            <w:r w:rsidRPr="00AF0FFC">
              <w:t xml:space="preserve"> konstruování a výpočetní kontroly navržených strojních součástí a</w:t>
            </w:r>
            <w:r>
              <w:t xml:space="preserve"> </w:t>
            </w:r>
            <w:r w:rsidRPr="00AF0FFC">
              <w:t>mechanismů, jejich dimenzování a stanovení spolehlivosti pro zadanou</w:t>
            </w:r>
            <w:r>
              <w:t xml:space="preserve"> dobu životnosti. </w:t>
            </w:r>
            <w:r w:rsidRPr="00AD100D">
              <w:t>Obsah předmětu tvoří tyto tematické celky:</w:t>
            </w:r>
          </w:p>
          <w:p w14:paraId="5FE6FF21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Stavba stroje, účel, použití.</w:t>
            </w:r>
          </w:p>
          <w:p w14:paraId="3BD682D5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Základní části jednoúčelových strojů a zařízení.</w:t>
            </w:r>
          </w:p>
          <w:p w14:paraId="2F660A29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Rámy jednoúčelových strojů a zařízení.</w:t>
            </w:r>
          </w:p>
          <w:p w14:paraId="78A08622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Uložení a vedení pohyblivých částí.</w:t>
            </w:r>
          </w:p>
          <w:p w14:paraId="4146ABE1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Pohony elektrické - elektromotory.</w:t>
            </w:r>
          </w:p>
          <w:p w14:paraId="4F3CB55F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Pohony elektrické - krokové motory a elektromagnety.</w:t>
            </w:r>
          </w:p>
          <w:p w14:paraId="6706E729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Řízení elektropohonů.</w:t>
            </w:r>
          </w:p>
          <w:p w14:paraId="0EDEEE15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Pneumatické pohony.</w:t>
            </w:r>
          </w:p>
          <w:p w14:paraId="19605B78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Řízení pneumatických pohonů.</w:t>
            </w:r>
          </w:p>
          <w:p w14:paraId="20A1DB25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Hydraulické pohony.</w:t>
            </w:r>
          </w:p>
          <w:p w14:paraId="7C60D807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Řízení hydraulických pohonů.</w:t>
            </w:r>
          </w:p>
          <w:p w14:paraId="2A4C9096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Polohovací mechanismy.</w:t>
            </w:r>
          </w:p>
          <w:p w14:paraId="565390B3" w14:textId="77777777" w:rsidR="009A4724" w:rsidRPr="00F43E99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Čidla a senzory.</w:t>
            </w:r>
          </w:p>
          <w:p w14:paraId="5EE3046F" w14:textId="77777777" w:rsidR="009A4724" w:rsidRDefault="009A4724" w:rsidP="00C77552">
            <w:pPr>
              <w:pStyle w:val="Odstavecseseznamem"/>
              <w:numPr>
                <w:ilvl w:val="0"/>
                <w:numId w:val="23"/>
              </w:numPr>
              <w:ind w:left="284" w:hanging="57"/>
              <w:jc w:val="both"/>
            </w:pPr>
            <w:r w:rsidRPr="00F43E99">
              <w:t>Pomocné a fixační prvky.</w:t>
            </w:r>
          </w:p>
        </w:tc>
      </w:tr>
      <w:tr w:rsidR="009A4724" w14:paraId="63970A48" w14:textId="77777777" w:rsidTr="007B2524">
        <w:trPr>
          <w:gridBefore w:val="1"/>
          <w:gridAfter w:val="5"/>
          <w:wBefore w:w="28" w:type="dxa"/>
          <w:wAfter w:w="156" w:type="dxa"/>
          <w:trHeight w:val="265"/>
        </w:trPr>
        <w:tc>
          <w:tcPr>
            <w:tcW w:w="3618" w:type="dxa"/>
            <w:gridSpan w:val="14"/>
            <w:tcBorders>
              <w:top w:val="nil"/>
            </w:tcBorders>
            <w:shd w:val="clear" w:color="auto" w:fill="F7CAAC"/>
          </w:tcPr>
          <w:p w14:paraId="6C26C422" w14:textId="77777777" w:rsidR="009A4724" w:rsidRDefault="009A47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bottom w:val="nil"/>
            </w:tcBorders>
          </w:tcPr>
          <w:p w14:paraId="263F406B" w14:textId="77777777" w:rsidR="009A4724" w:rsidRDefault="009A4724" w:rsidP="007A5A24">
            <w:pPr>
              <w:jc w:val="both"/>
            </w:pPr>
          </w:p>
        </w:tc>
      </w:tr>
      <w:tr w:rsidR="009A4724" w14:paraId="763FF17B" w14:textId="77777777" w:rsidTr="007B2524">
        <w:trPr>
          <w:gridBefore w:val="1"/>
          <w:gridAfter w:val="5"/>
          <w:wBefore w:w="28" w:type="dxa"/>
          <w:wAfter w:w="156" w:type="dxa"/>
          <w:trHeight w:val="1497"/>
        </w:trPr>
        <w:tc>
          <w:tcPr>
            <w:tcW w:w="10023" w:type="dxa"/>
            <w:gridSpan w:val="86"/>
            <w:tcBorders>
              <w:top w:val="nil"/>
            </w:tcBorders>
          </w:tcPr>
          <w:p w14:paraId="34725BF3" w14:textId="77777777" w:rsidR="009A4724" w:rsidRPr="00A672B2" w:rsidRDefault="009A4724" w:rsidP="007A5A24">
            <w:pPr>
              <w:contextualSpacing/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A672B2">
              <w:rPr>
                <w:u w:val="single"/>
              </w:rPr>
              <w:t>:</w:t>
            </w:r>
          </w:p>
          <w:p w14:paraId="223E536B" w14:textId="77777777" w:rsidR="009A4724" w:rsidRPr="00160987" w:rsidRDefault="009A4724" w:rsidP="007A5A24">
            <w:pPr>
              <w:jc w:val="both"/>
            </w:pPr>
            <w:r w:rsidRPr="003976B6">
              <w:rPr>
                <w:caps/>
              </w:rPr>
              <w:t>Kaňovský,</w:t>
            </w:r>
            <w:r w:rsidRPr="00183BC1">
              <w:t xml:space="preserve"> J. a</w:t>
            </w:r>
            <w:r>
              <w:t xml:space="preserve"> kol</w:t>
            </w:r>
            <w:r w:rsidRPr="00183BC1">
              <w:t>. Cvičení z části strojů. Brno: VUT, 1979. </w:t>
            </w:r>
          </w:p>
          <w:p w14:paraId="4C12F70D" w14:textId="77777777" w:rsidR="009A4724" w:rsidRPr="00160987" w:rsidRDefault="009A4724" w:rsidP="007A5A24">
            <w:pPr>
              <w:jc w:val="both"/>
            </w:pPr>
            <w:r>
              <w:t>RUDOLF, B</w:t>
            </w:r>
            <w:r w:rsidRPr="00023E41">
              <w:t>. Jednoúčelové stroje, automaty a výro</w:t>
            </w:r>
            <w:r>
              <w:t xml:space="preserve">bní systémy. Praha: ČVUT, 1984. </w:t>
            </w:r>
            <w:r w:rsidRPr="00023E41">
              <w:t>164 s.</w:t>
            </w:r>
          </w:p>
          <w:p w14:paraId="0E9C9CFF" w14:textId="77777777" w:rsidR="009A4724" w:rsidRPr="003976B6" w:rsidRDefault="009A4724" w:rsidP="007A5A24">
            <w:pPr>
              <w:jc w:val="both"/>
              <w:rPr>
                <w:sz w:val="19"/>
                <w:szCs w:val="19"/>
              </w:rPr>
            </w:pPr>
            <w:r w:rsidRPr="003976B6">
              <w:rPr>
                <w:caps/>
              </w:rPr>
              <w:t>Maňas,</w:t>
            </w:r>
            <w:r w:rsidRPr="00183BC1">
              <w:t xml:space="preserve"> M</w:t>
            </w:r>
            <w:r>
              <w:t>.</w:t>
            </w:r>
            <w:r w:rsidRPr="00183BC1">
              <w:t>, STANĚK</w:t>
            </w:r>
            <w:r>
              <w:t xml:space="preserve">, M., </w:t>
            </w:r>
            <w:r w:rsidRPr="00183BC1">
              <w:t>MAŇAS</w:t>
            </w:r>
            <w:r>
              <w:t>, D</w:t>
            </w:r>
            <w:r w:rsidRPr="00183BC1">
              <w:t xml:space="preserve">. Výrobní stroje a zařízení I. Zlín: </w:t>
            </w:r>
            <w:r>
              <w:t xml:space="preserve">UTB, 2007. </w:t>
            </w:r>
            <w:r w:rsidRPr="00183BC1">
              <w:t xml:space="preserve">264 s. </w:t>
            </w:r>
            <w:r w:rsidRPr="003976B6">
              <w:rPr>
                <w:sz w:val="19"/>
                <w:szCs w:val="19"/>
              </w:rPr>
              <w:t>ISBN 978-80-7318-596-1.</w:t>
            </w:r>
          </w:p>
          <w:p w14:paraId="293F8C00" w14:textId="77777777" w:rsidR="009A4724" w:rsidRDefault="009A4724" w:rsidP="007A5A24">
            <w:pPr>
              <w:ind w:left="720"/>
              <w:jc w:val="both"/>
            </w:pPr>
          </w:p>
          <w:p w14:paraId="05EA99AB" w14:textId="77777777" w:rsidR="009A4724" w:rsidRPr="00A672B2" w:rsidRDefault="009A4724" w:rsidP="007A5A24">
            <w:pPr>
              <w:contextualSpacing/>
              <w:jc w:val="both"/>
              <w:rPr>
                <w:u w:val="single"/>
              </w:rPr>
            </w:pPr>
            <w:r w:rsidRPr="00A672B2">
              <w:rPr>
                <w:u w:val="single"/>
              </w:rPr>
              <w:t>Doporučená literatura:</w:t>
            </w:r>
          </w:p>
          <w:p w14:paraId="1415FB68" w14:textId="77777777" w:rsidR="009A4724" w:rsidRPr="00160987" w:rsidRDefault="009A4724" w:rsidP="007A5A24">
            <w:pPr>
              <w:jc w:val="both"/>
            </w:pPr>
            <w:r w:rsidRPr="00023E41">
              <w:t xml:space="preserve">NÓBREGA, </w:t>
            </w:r>
            <w:proofErr w:type="gramStart"/>
            <w:r w:rsidRPr="00023E41">
              <w:t>J.</w:t>
            </w:r>
            <w:r>
              <w:t>M.</w:t>
            </w:r>
            <w:proofErr w:type="gramEnd"/>
            <w:r>
              <w:t xml:space="preserve">, </w:t>
            </w:r>
            <w:r w:rsidRPr="00023E41">
              <w:t>CARNEIRO</w:t>
            </w:r>
            <w:r>
              <w:t xml:space="preserve">, O.S. </w:t>
            </w:r>
            <w:r w:rsidRPr="00023E41">
              <w:t xml:space="preserve">Design of </w:t>
            </w:r>
            <w:r>
              <w:t>E</w:t>
            </w:r>
            <w:r w:rsidRPr="00023E41">
              <w:t xml:space="preserve">xtrusion </w:t>
            </w:r>
            <w:r>
              <w:t>F</w:t>
            </w:r>
            <w:r w:rsidRPr="00023E41">
              <w:t xml:space="preserve">orming </w:t>
            </w:r>
            <w:r>
              <w:t>T</w:t>
            </w:r>
            <w:r w:rsidRPr="00023E41">
              <w:t xml:space="preserve">ools. Shawbury, Shrewsbury, Shropshire: </w:t>
            </w:r>
            <w:r>
              <w:t xml:space="preserve">Smithers Rapra Technology, 2012. </w:t>
            </w:r>
            <w:r w:rsidRPr="00023E41">
              <w:t>xii, 292 s. ISBN 978-1-84735-518-8.</w:t>
            </w:r>
          </w:p>
          <w:p w14:paraId="2A5A86CB" w14:textId="77777777" w:rsidR="009A4724" w:rsidRPr="00525F44" w:rsidRDefault="009A4724" w:rsidP="007A5A24">
            <w:pPr>
              <w:jc w:val="both"/>
            </w:pPr>
            <w:r w:rsidRPr="003976B6">
              <w:rPr>
                <w:caps/>
              </w:rPr>
              <w:t>Bolek,</w:t>
            </w:r>
            <w:r>
              <w:t xml:space="preserve"> A. Části strojů. 5. přep</w:t>
            </w:r>
            <w:r w:rsidRPr="00183BC1">
              <w:t>. vyd. Praha: SNTL, 1989. ISBN 80-03-00046-7.</w:t>
            </w:r>
          </w:p>
          <w:p w14:paraId="6DF1F48F" w14:textId="77777777" w:rsidR="009A4724" w:rsidRDefault="009A4724" w:rsidP="007A5A24">
            <w:pPr>
              <w:jc w:val="both"/>
            </w:pPr>
            <w:r w:rsidRPr="003976B6">
              <w:rPr>
                <w:caps/>
              </w:rPr>
              <w:t>Volek</w:t>
            </w:r>
            <w:r w:rsidRPr="00183BC1">
              <w:t xml:space="preserve">, F. Základy konstruování a části strojů I. 1. vyd. Zlín: </w:t>
            </w:r>
            <w:r>
              <w:t>UTB</w:t>
            </w:r>
            <w:r w:rsidRPr="00183BC1">
              <w:t>, 2009. ISBN 978-80-7318-654-8.</w:t>
            </w:r>
          </w:p>
        </w:tc>
      </w:tr>
      <w:tr w:rsidR="009A4724" w14:paraId="79B9201C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E1FEC4E" w14:textId="77777777" w:rsidR="009A4724" w:rsidRDefault="009A4724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7A5A24" w14:paraId="555428C4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4726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14:paraId="4E11BFB7" w14:textId="77777777" w:rsidR="009A4724" w:rsidRDefault="009A47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5" w:type="dxa"/>
            <w:gridSpan w:val="9"/>
            <w:tcBorders>
              <w:top w:val="single" w:sz="2" w:space="0" w:color="auto"/>
            </w:tcBorders>
          </w:tcPr>
          <w:p w14:paraId="19F4BEE7" w14:textId="77777777" w:rsidR="009A4724" w:rsidRDefault="00B45D88" w:rsidP="007A5A24">
            <w:pPr>
              <w:jc w:val="center"/>
            </w:pPr>
            <w:r w:rsidRPr="008E7127">
              <w:t>16</w:t>
            </w:r>
          </w:p>
        </w:tc>
        <w:tc>
          <w:tcPr>
            <w:tcW w:w="4412" w:type="dxa"/>
            <w:gridSpan w:val="56"/>
            <w:tcBorders>
              <w:top w:val="single" w:sz="2" w:space="0" w:color="auto"/>
            </w:tcBorders>
            <w:shd w:val="clear" w:color="auto" w:fill="F7CAAC"/>
          </w:tcPr>
          <w:p w14:paraId="5D4C5B37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A4724" w14:paraId="3964D2EA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shd w:val="clear" w:color="auto" w:fill="F7CAAC"/>
          </w:tcPr>
          <w:p w14:paraId="18ACD49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A4724" w14:paraId="2B4DDA0A" w14:textId="77777777" w:rsidTr="007B2524">
        <w:trPr>
          <w:gridBefore w:val="1"/>
          <w:gridAfter w:val="5"/>
          <w:wBefore w:w="28" w:type="dxa"/>
          <w:wAfter w:w="156" w:type="dxa"/>
          <w:trHeight w:val="1373"/>
        </w:trPr>
        <w:tc>
          <w:tcPr>
            <w:tcW w:w="10023" w:type="dxa"/>
            <w:gridSpan w:val="86"/>
          </w:tcPr>
          <w:p w14:paraId="6BFC32F9" w14:textId="77777777" w:rsidR="009A4724" w:rsidRPr="00837602" w:rsidRDefault="009A4724" w:rsidP="007A5A24">
            <w:pPr>
              <w:jc w:val="both"/>
            </w:pPr>
            <w:r>
              <w:t xml:space="preserve">Cyklus přednášek je rozdělen do několika bloků. K zápočtu student vypracuje seminární práci obsahující teoretický návrh konkrétního zařízení včetně potřebných výpočtů. Zakončení probíhá formou písemné a ústní zkoušky. </w:t>
            </w:r>
            <w:r w:rsidRPr="00837602">
              <w:t xml:space="preserve">Konzultace jsou možné v rámci </w:t>
            </w:r>
            <w:r>
              <w:t>výuky</w:t>
            </w:r>
            <w:r w:rsidRPr="00837602">
              <w:t xml:space="preserve"> nebo </w:t>
            </w:r>
            <w:r w:rsidRPr="00293DB5">
              <w:t>lze vyučujícího kontaktovat</w:t>
            </w:r>
            <w:r w:rsidRPr="00837602">
              <w:t xml:space="preserve"> viz níže.</w:t>
            </w:r>
          </w:p>
          <w:p w14:paraId="453C5DBD" w14:textId="77777777" w:rsidR="009A4724" w:rsidRDefault="009A4724" w:rsidP="007A5A24">
            <w:pPr>
              <w:jc w:val="both"/>
            </w:pPr>
          </w:p>
          <w:p w14:paraId="37E4E910" w14:textId="77777777" w:rsidR="009A4724" w:rsidRDefault="009A4724" w:rsidP="007A5A24">
            <w:pPr>
              <w:jc w:val="both"/>
            </w:pPr>
            <w:r w:rsidRPr="00293DB5">
              <w:t>Možnosti komunikace s vyučujícím:</w:t>
            </w:r>
            <w:r w:rsidRPr="00293DB5">
              <w:rPr>
                <w:sz w:val="18"/>
                <w:szCs w:val="18"/>
              </w:rPr>
              <w:t xml:space="preserve"> </w:t>
            </w:r>
            <w:hyperlink r:id="rId44" w:history="1">
              <w:r w:rsidRPr="00293DB5">
                <w:rPr>
                  <w:rStyle w:val="Hypertextovodkaz"/>
                </w:rPr>
                <w:t>javorik@utb.cz</w:t>
              </w:r>
            </w:hyperlink>
            <w:r w:rsidRPr="00293DB5">
              <w:t>, 576 035</w:t>
            </w:r>
            <w:r w:rsidR="00293DB5" w:rsidRPr="00293DB5">
              <w:t> </w:t>
            </w:r>
            <w:r w:rsidRPr="00293DB5">
              <w:t>151</w:t>
            </w:r>
            <w:r w:rsidR="00293DB5" w:rsidRPr="00293DB5">
              <w:t>.</w:t>
            </w:r>
          </w:p>
          <w:p w14:paraId="63CDD6A3" w14:textId="77777777" w:rsidR="009A4724" w:rsidRDefault="009A4724" w:rsidP="007A5A24">
            <w:pPr>
              <w:jc w:val="both"/>
            </w:pPr>
          </w:p>
          <w:p w14:paraId="6AB02485" w14:textId="77777777" w:rsidR="009A4724" w:rsidRDefault="009A4724" w:rsidP="007A5A24">
            <w:pPr>
              <w:jc w:val="both"/>
            </w:pPr>
          </w:p>
          <w:p w14:paraId="02760572" w14:textId="77777777" w:rsidR="006902CD" w:rsidRDefault="006902CD" w:rsidP="007A5A24">
            <w:pPr>
              <w:jc w:val="both"/>
            </w:pPr>
          </w:p>
          <w:p w14:paraId="04BB94F3" w14:textId="77777777" w:rsidR="009A4724" w:rsidRDefault="009A4724" w:rsidP="007A5A24">
            <w:pPr>
              <w:jc w:val="both"/>
            </w:pPr>
          </w:p>
        </w:tc>
      </w:tr>
      <w:tr w:rsidR="009A4724" w:rsidRPr="003A7196" w14:paraId="2EC2CBFF" w14:textId="77777777" w:rsidTr="007B2524">
        <w:trPr>
          <w:gridAfter w:val="5"/>
          <w:wAfter w:w="156" w:type="dxa"/>
          <w:trHeight w:val="283"/>
        </w:trPr>
        <w:tc>
          <w:tcPr>
            <w:tcW w:w="10051" w:type="dxa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64B27F19" w14:textId="77777777" w:rsidR="009A4724" w:rsidRPr="003A7196" w:rsidRDefault="009A4724" w:rsidP="007A5A24">
            <w:pPr>
              <w:jc w:val="both"/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 w:rsidRPr="00941B7D">
              <w:rPr>
                <w:b/>
                <w:sz w:val="28"/>
              </w:rPr>
              <w:t>B-III – Charakteristika studijního předmětu</w:t>
            </w:r>
          </w:p>
        </w:tc>
      </w:tr>
      <w:tr w:rsidR="009A4724" w:rsidRPr="00F41D23" w14:paraId="229D45C3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0218B2A2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90" w:type="dxa"/>
            <w:gridSpan w:val="84"/>
            <w:tcBorders>
              <w:top w:val="double" w:sz="4" w:space="0" w:color="auto"/>
            </w:tcBorders>
          </w:tcPr>
          <w:p w14:paraId="08899EC9" w14:textId="77777777" w:rsidR="009A4724" w:rsidRPr="00F41D23" w:rsidRDefault="009A4724" w:rsidP="007A5A24">
            <w:pPr>
              <w:jc w:val="both"/>
              <w:rPr>
                <w:b/>
              </w:rPr>
            </w:pPr>
            <w:bookmarkStart w:id="102" w:name="Navrh_nástr_pro_zprac_polym"/>
            <w:bookmarkEnd w:id="102"/>
            <w:r w:rsidRPr="00F41D23">
              <w:rPr>
                <w:b/>
              </w:rPr>
              <w:t>Navrhování nástrojů pro zpracování polymerů</w:t>
            </w:r>
          </w:p>
        </w:tc>
      </w:tr>
      <w:tr w:rsidR="007A5A24" w14:paraId="223BC5A9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068A11E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6" w:type="dxa"/>
            <w:gridSpan w:val="40"/>
          </w:tcPr>
          <w:p w14:paraId="79DDFE8E" w14:textId="77777777" w:rsidR="009A4724" w:rsidRDefault="00156BA0" w:rsidP="007A5A24">
            <w:pPr>
              <w:jc w:val="both"/>
            </w:pPr>
            <w:r>
              <w:t>povinný, ZT (specializace VI)</w:t>
            </w:r>
          </w:p>
          <w:p w14:paraId="547B8D27" w14:textId="77777777" w:rsidR="00704F07" w:rsidRDefault="00704F07" w:rsidP="007A5A24">
            <w:pPr>
              <w:jc w:val="both"/>
            </w:pPr>
            <w:r>
              <w:t xml:space="preserve">povinný, ZT </w:t>
            </w:r>
            <w:r w:rsidRPr="00704F07">
              <w:t>(specializace SNZPK)</w:t>
            </w:r>
          </w:p>
        </w:tc>
        <w:tc>
          <w:tcPr>
            <w:tcW w:w="2689" w:type="dxa"/>
            <w:gridSpan w:val="35"/>
            <w:shd w:val="clear" w:color="auto" w:fill="F7CAAC"/>
          </w:tcPr>
          <w:p w14:paraId="22E2E145" w14:textId="77777777" w:rsidR="009A4724" w:rsidRDefault="009A4724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75" w:type="dxa"/>
            <w:gridSpan w:val="9"/>
          </w:tcPr>
          <w:p w14:paraId="74E8CE35" w14:textId="77777777" w:rsidR="009A4724" w:rsidRDefault="009A4724" w:rsidP="007A5A24">
            <w:pPr>
              <w:jc w:val="both"/>
            </w:pPr>
            <w:r>
              <w:t>2/ZS</w:t>
            </w:r>
          </w:p>
        </w:tc>
      </w:tr>
      <w:tr w:rsidR="007A5A24" w14:paraId="04812F28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6A1AA85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1" w:type="dxa"/>
            <w:gridSpan w:val="20"/>
          </w:tcPr>
          <w:p w14:paraId="1BB97B3C" w14:textId="77777777" w:rsidR="009A4724" w:rsidRDefault="00156BA0" w:rsidP="007A5A24">
            <w:pPr>
              <w:jc w:val="both"/>
            </w:pPr>
            <w:r w:rsidRPr="003D6AB6">
              <w:t>28p+0s+28l</w:t>
            </w:r>
          </w:p>
        </w:tc>
        <w:tc>
          <w:tcPr>
            <w:tcW w:w="891" w:type="dxa"/>
            <w:gridSpan w:val="9"/>
            <w:shd w:val="clear" w:color="auto" w:fill="F7CAAC"/>
          </w:tcPr>
          <w:p w14:paraId="35B96DE9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4" w:type="dxa"/>
            <w:gridSpan w:val="11"/>
          </w:tcPr>
          <w:p w14:paraId="25BA5791" w14:textId="77777777" w:rsidR="009A4724" w:rsidRDefault="009A4724" w:rsidP="007A5A24">
            <w:pPr>
              <w:jc w:val="both"/>
            </w:pPr>
            <w:r>
              <w:t>56</w:t>
            </w:r>
          </w:p>
        </w:tc>
        <w:tc>
          <w:tcPr>
            <w:tcW w:w="2149" w:type="dxa"/>
            <w:gridSpan w:val="23"/>
            <w:shd w:val="clear" w:color="auto" w:fill="F7CAAC"/>
          </w:tcPr>
          <w:p w14:paraId="78BE19EF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15" w:type="dxa"/>
            <w:gridSpan w:val="21"/>
          </w:tcPr>
          <w:p w14:paraId="2FF5D1DF" w14:textId="77777777" w:rsidR="009A4724" w:rsidRDefault="009A4724" w:rsidP="007A5A24">
            <w:pPr>
              <w:jc w:val="both"/>
            </w:pPr>
            <w:r>
              <w:t>4</w:t>
            </w:r>
          </w:p>
        </w:tc>
      </w:tr>
      <w:tr w:rsidR="009A4724" w14:paraId="33983DA2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6AFACE85" w14:textId="77777777" w:rsidR="009A4724" w:rsidRDefault="009A47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90" w:type="dxa"/>
            <w:gridSpan w:val="84"/>
          </w:tcPr>
          <w:p w14:paraId="32D1BEFA" w14:textId="77777777" w:rsidR="009A4724" w:rsidRDefault="009A4724" w:rsidP="007A5A24">
            <w:pPr>
              <w:jc w:val="both"/>
            </w:pPr>
          </w:p>
        </w:tc>
      </w:tr>
      <w:tr w:rsidR="007A5A24" w14:paraId="1C236B5E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72814E42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6" w:type="dxa"/>
            <w:gridSpan w:val="40"/>
          </w:tcPr>
          <w:p w14:paraId="65A43515" w14:textId="77777777" w:rsidR="009A4724" w:rsidRDefault="00156BA0" w:rsidP="007A5A24">
            <w:pPr>
              <w:jc w:val="both"/>
            </w:pPr>
            <w:r>
              <w:t>zápočet, zkouška</w:t>
            </w:r>
          </w:p>
        </w:tc>
        <w:tc>
          <w:tcPr>
            <w:tcW w:w="1548" w:type="dxa"/>
            <w:gridSpan w:val="12"/>
            <w:shd w:val="clear" w:color="auto" w:fill="F7CAAC"/>
          </w:tcPr>
          <w:p w14:paraId="67955140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16" w:type="dxa"/>
            <w:gridSpan w:val="32"/>
          </w:tcPr>
          <w:p w14:paraId="665AF04B" w14:textId="77777777" w:rsidR="009A4724" w:rsidRDefault="009A4724" w:rsidP="007A5A24">
            <w:pPr>
              <w:jc w:val="both"/>
            </w:pPr>
            <w:r>
              <w:t>přednášky,</w:t>
            </w:r>
          </w:p>
          <w:p w14:paraId="49C16A9A" w14:textId="77777777" w:rsidR="009A4724" w:rsidRDefault="009A4724" w:rsidP="007A5A24">
            <w:pPr>
              <w:jc w:val="both"/>
            </w:pPr>
            <w:r>
              <w:t>laboratorní cvičení</w:t>
            </w:r>
          </w:p>
        </w:tc>
      </w:tr>
      <w:tr w:rsidR="009A4724" w14:paraId="5E47F690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15DAAB53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90" w:type="dxa"/>
            <w:gridSpan w:val="84"/>
            <w:tcBorders>
              <w:bottom w:val="single" w:sz="4" w:space="0" w:color="auto"/>
            </w:tcBorders>
          </w:tcPr>
          <w:p w14:paraId="00EB4F25" w14:textId="77777777" w:rsidR="009A4724" w:rsidRDefault="009A4724" w:rsidP="007A5A24">
            <w:pPr>
              <w:jc w:val="both"/>
            </w:pPr>
            <w:r>
              <w:t>Písemný test, semestrální práce.</w:t>
            </w:r>
          </w:p>
        </w:tc>
      </w:tr>
      <w:tr w:rsidR="009A4724" w14:paraId="1978C5FA" w14:textId="77777777" w:rsidTr="007B2524">
        <w:trPr>
          <w:gridAfter w:val="5"/>
          <w:wAfter w:w="156" w:type="dxa"/>
          <w:trHeight w:val="197"/>
        </w:trPr>
        <w:tc>
          <w:tcPr>
            <w:tcW w:w="3061" w:type="dxa"/>
            <w:gridSpan w:val="3"/>
            <w:tcBorders>
              <w:top w:val="nil"/>
            </w:tcBorders>
            <w:shd w:val="clear" w:color="auto" w:fill="F7CAAC"/>
          </w:tcPr>
          <w:p w14:paraId="09CACE08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</w:tcBorders>
          </w:tcPr>
          <w:p w14:paraId="444EAE12" w14:textId="77777777" w:rsidR="009A4724" w:rsidRDefault="009A4724" w:rsidP="007A5A24">
            <w:pPr>
              <w:jc w:val="both"/>
            </w:pPr>
            <w:r>
              <w:t>doc. Ing. Michal Staněk, Ph.D.</w:t>
            </w:r>
          </w:p>
        </w:tc>
      </w:tr>
      <w:tr w:rsidR="009A4724" w14:paraId="0DA6D93B" w14:textId="77777777" w:rsidTr="007B2524">
        <w:trPr>
          <w:gridAfter w:val="5"/>
          <w:wAfter w:w="156" w:type="dxa"/>
          <w:trHeight w:val="243"/>
        </w:trPr>
        <w:tc>
          <w:tcPr>
            <w:tcW w:w="3061" w:type="dxa"/>
            <w:gridSpan w:val="3"/>
            <w:tcBorders>
              <w:top w:val="nil"/>
            </w:tcBorders>
            <w:shd w:val="clear" w:color="auto" w:fill="F7CAAC"/>
          </w:tcPr>
          <w:p w14:paraId="494FCEB4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90" w:type="dxa"/>
            <w:gridSpan w:val="84"/>
            <w:tcBorders>
              <w:top w:val="nil"/>
            </w:tcBorders>
          </w:tcPr>
          <w:p w14:paraId="15B9A2CA" w14:textId="77777777" w:rsidR="009A4724" w:rsidRDefault="00FC3CAA" w:rsidP="007A5A24">
            <w:pPr>
              <w:jc w:val="both"/>
            </w:pPr>
            <w:r w:rsidRPr="00FC3CAA">
              <w:t>100% p</w:t>
            </w:r>
          </w:p>
        </w:tc>
      </w:tr>
      <w:tr w:rsidR="009A4724" w14:paraId="22D5DB22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54E8689A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7301B050" w14:textId="77777777" w:rsidR="009A4724" w:rsidRDefault="009A4724" w:rsidP="007A5A24">
            <w:pPr>
              <w:jc w:val="both"/>
            </w:pPr>
          </w:p>
        </w:tc>
      </w:tr>
      <w:tr w:rsidR="009A4724" w14:paraId="3B25D198" w14:textId="77777777" w:rsidTr="007B2524">
        <w:trPr>
          <w:gridAfter w:val="5"/>
          <w:wAfter w:w="156" w:type="dxa"/>
          <w:trHeight w:val="299"/>
        </w:trPr>
        <w:tc>
          <w:tcPr>
            <w:tcW w:w="10051" w:type="dxa"/>
            <w:gridSpan w:val="87"/>
            <w:tcBorders>
              <w:top w:val="nil"/>
            </w:tcBorders>
          </w:tcPr>
          <w:p w14:paraId="01447AC0" w14:textId="77777777" w:rsidR="009A4724" w:rsidRDefault="009A4724" w:rsidP="00FC3CAA">
            <w:pPr>
              <w:spacing w:before="60" w:after="60"/>
              <w:jc w:val="both"/>
            </w:pPr>
            <w:r w:rsidRPr="00664CED">
              <w:rPr>
                <w:b/>
              </w:rPr>
              <w:t>doc. Ing. Michal Staněk, Ph.D.</w:t>
            </w:r>
            <w:r w:rsidR="00FC3CAA">
              <w:t xml:space="preserve"> (</w:t>
            </w:r>
            <w:r w:rsidR="00FC3CAA" w:rsidRPr="00FC3CAA">
              <w:t>100% p</w:t>
            </w:r>
            <w:r w:rsidR="00FC3CAA">
              <w:t>)</w:t>
            </w:r>
          </w:p>
        </w:tc>
      </w:tr>
      <w:tr w:rsidR="009A4724" w14:paraId="578BF12E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34E696C0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0D322396" w14:textId="77777777" w:rsidR="009A4724" w:rsidRDefault="009A4724" w:rsidP="007A5A24">
            <w:pPr>
              <w:jc w:val="both"/>
            </w:pPr>
          </w:p>
        </w:tc>
      </w:tr>
      <w:tr w:rsidR="009A4724" w14:paraId="4ABAB335" w14:textId="77777777" w:rsidTr="007B2524">
        <w:trPr>
          <w:gridAfter w:val="5"/>
          <w:wAfter w:w="156" w:type="dxa"/>
          <w:trHeight w:val="3317"/>
        </w:trPr>
        <w:tc>
          <w:tcPr>
            <w:tcW w:w="10051" w:type="dxa"/>
            <w:gridSpan w:val="87"/>
            <w:tcBorders>
              <w:top w:val="nil"/>
              <w:bottom w:val="single" w:sz="12" w:space="0" w:color="auto"/>
            </w:tcBorders>
          </w:tcPr>
          <w:p w14:paraId="2EB05AB0" w14:textId="77777777" w:rsidR="009A4724" w:rsidRDefault="009A4724" w:rsidP="007A5A24">
            <w:pPr>
              <w:jc w:val="both"/>
            </w:pPr>
            <w:r w:rsidRPr="008C1F55">
              <w:t xml:space="preserve">Cílem předmětu je </w:t>
            </w:r>
            <w:r>
              <w:t>seznámit</w:t>
            </w:r>
            <w:r w:rsidRPr="008C1F55">
              <w:t xml:space="preserve"> studenty</w:t>
            </w:r>
            <w:r>
              <w:t xml:space="preserve"> s</w:t>
            </w:r>
            <w:r w:rsidRPr="008C1F55">
              <w:t xml:space="preserve"> postup</w:t>
            </w:r>
            <w:r>
              <w:t>em</w:t>
            </w:r>
            <w:r w:rsidRPr="008C1F55">
              <w:t xml:space="preserve"> při konstrukci vstřikovací formy pomocí CAD a CAE nástrojů, tj. zpracování návrhu vstřikovací formy pro výrobu zadaného dílu. Návrh začíná technologickou analýzou dílu pomocí SW MoldFlow a pokračuje konstrukcí sestavy vstřikovací formy pomocí CAD</w:t>
            </w:r>
            <w:r>
              <w:t xml:space="preserve">. </w:t>
            </w:r>
            <w:r w:rsidRPr="00AD100D">
              <w:t>Obsah předmětu tvoří tyto tematické celky:</w:t>
            </w:r>
          </w:p>
          <w:p w14:paraId="3E93D7C5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Konstrukční zásady výrobku vyráběného vstřikováním. </w:t>
            </w:r>
          </w:p>
          <w:p w14:paraId="48C9857F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Konstrukce vstřikovací formy. </w:t>
            </w:r>
          </w:p>
          <w:p w14:paraId="7613264F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>Využití CAD/CAM/CAE při návrhu a optimalizaci dílů z polymerních materiálů a nástrojů pro jejich výrobu.</w:t>
            </w:r>
          </w:p>
          <w:p w14:paraId="57B1A859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Postup a požadavky zadávání analýz, procesních podmínek a dalších okrajových podmínek. </w:t>
            </w:r>
          </w:p>
          <w:p w14:paraId="55943DB7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Vtokové systémy. </w:t>
            </w:r>
          </w:p>
          <w:p w14:paraId="33107816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Odformování výrobků a vyhození výrobku z formy. </w:t>
            </w:r>
          </w:p>
          <w:p w14:paraId="19DBBF55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Temperace forem. </w:t>
            </w:r>
          </w:p>
          <w:p w14:paraId="1E47E377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Materiály vstřikovacích forem. </w:t>
            </w:r>
          </w:p>
          <w:p w14:paraId="46EE1FED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Výroba a zkoušení vstřikovacích forem. Manipulace a skladování, opravy a údržba vstřikovacích forem. </w:t>
            </w:r>
          </w:p>
          <w:p w14:paraId="384B9CD1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Výpočty a označování forem. </w:t>
            </w:r>
          </w:p>
          <w:p w14:paraId="47CBCFF9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Vyhodnocování a popis výsledků u analýz umístění vtoku, plnění a dotlaku. </w:t>
            </w:r>
          </w:p>
          <w:p w14:paraId="70F65952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Vyhodnocování a popis výsledků u analýz chlazení, deformací a smrštění. </w:t>
            </w:r>
          </w:p>
          <w:p w14:paraId="35CDA523" w14:textId="77777777" w:rsidR="009A4724" w:rsidRPr="00F43E99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 xml:space="preserve">Problematika zapracování výsledků analýz při úpravách nástroje (vstřikovací formy). </w:t>
            </w:r>
          </w:p>
          <w:p w14:paraId="2D44FD6B" w14:textId="77777777" w:rsidR="009A4724" w:rsidRDefault="009A4724" w:rsidP="00C77552">
            <w:pPr>
              <w:pStyle w:val="Odstavecseseznamem"/>
              <w:numPr>
                <w:ilvl w:val="0"/>
                <w:numId w:val="20"/>
              </w:numPr>
              <w:ind w:left="284" w:hanging="57"/>
              <w:jc w:val="both"/>
            </w:pPr>
            <w:r w:rsidRPr="00F43E99">
              <w:t>Optimalizace vstřikovacího procesu.</w:t>
            </w:r>
          </w:p>
        </w:tc>
      </w:tr>
      <w:tr w:rsidR="009A4724" w14:paraId="7380F3FF" w14:textId="77777777" w:rsidTr="007B2524">
        <w:trPr>
          <w:gridAfter w:val="5"/>
          <w:wAfter w:w="156" w:type="dxa"/>
          <w:trHeight w:val="265"/>
        </w:trPr>
        <w:tc>
          <w:tcPr>
            <w:tcW w:w="3646" w:type="dxa"/>
            <w:gridSpan w:val="15"/>
            <w:tcBorders>
              <w:top w:val="nil"/>
            </w:tcBorders>
            <w:shd w:val="clear" w:color="auto" w:fill="F7CAAC"/>
          </w:tcPr>
          <w:p w14:paraId="7779E113" w14:textId="77777777" w:rsidR="009A4724" w:rsidRDefault="009A47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bottom w:val="nil"/>
            </w:tcBorders>
          </w:tcPr>
          <w:p w14:paraId="19BC9A87" w14:textId="77777777" w:rsidR="009A4724" w:rsidRDefault="009A4724" w:rsidP="007A5A24">
            <w:pPr>
              <w:jc w:val="both"/>
            </w:pPr>
          </w:p>
        </w:tc>
      </w:tr>
      <w:tr w:rsidR="009A4724" w:rsidRPr="005634AD" w14:paraId="7478B173" w14:textId="77777777" w:rsidTr="007B2524">
        <w:trPr>
          <w:gridAfter w:val="5"/>
          <w:wAfter w:w="156" w:type="dxa"/>
          <w:trHeight w:val="1497"/>
        </w:trPr>
        <w:tc>
          <w:tcPr>
            <w:tcW w:w="10051" w:type="dxa"/>
            <w:gridSpan w:val="87"/>
            <w:tcBorders>
              <w:top w:val="nil"/>
            </w:tcBorders>
          </w:tcPr>
          <w:p w14:paraId="351D7E5D" w14:textId="77777777" w:rsidR="009A4724" w:rsidRPr="000B232A" w:rsidRDefault="009A4724" w:rsidP="007A5A24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0B232A">
              <w:rPr>
                <w:u w:val="single"/>
              </w:rPr>
              <w:t>:</w:t>
            </w:r>
          </w:p>
          <w:p w14:paraId="47859206" w14:textId="77777777" w:rsidR="009A4724" w:rsidRPr="000B232A" w:rsidRDefault="009A4724" w:rsidP="007A5A24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BOBČÍK, L. </w:t>
            </w:r>
            <w:r w:rsidRPr="000B232A">
              <w:rPr>
                <w:iCs/>
                <w:color w:val="000000"/>
              </w:rPr>
              <w:t>Formy pro zpracování plastů: vstřikování termoplastů</w:t>
            </w:r>
            <w:r w:rsidRPr="000B232A">
              <w:rPr>
                <w:color w:val="000000"/>
              </w:rPr>
              <w:t xml:space="preserve">. Díl 1. 2. </w:t>
            </w:r>
            <w:r>
              <w:rPr>
                <w:color w:val="000000"/>
              </w:rPr>
              <w:t xml:space="preserve">opr. vyd. Brno: Uniplast, 1999. </w:t>
            </w:r>
            <w:r w:rsidRPr="000B232A">
              <w:rPr>
                <w:color w:val="000000"/>
              </w:rPr>
              <w:t>133 s.</w:t>
            </w:r>
          </w:p>
          <w:p w14:paraId="6A3FBAA8" w14:textId="77777777" w:rsidR="009A4724" w:rsidRPr="000B232A" w:rsidRDefault="009A4724" w:rsidP="007A5A24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BOBČÍK, </w:t>
            </w:r>
            <w:r>
              <w:rPr>
                <w:color w:val="000000"/>
              </w:rPr>
              <w:t>L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>Formy pro zpracování plastů: vstřikování termoplastů</w:t>
            </w:r>
            <w:r w:rsidRPr="000B232A">
              <w:rPr>
                <w:color w:val="000000"/>
              </w:rPr>
              <w:t>. Díl 2. Brno: Uniplast, 1999, 214 s.</w:t>
            </w:r>
          </w:p>
          <w:p w14:paraId="29E8AE00" w14:textId="77777777" w:rsidR="009A4724" w:rsidRPr="000B232A" w:rsidRDefault="009A4724" w:rsidP="007A5A24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BEAUMONT, </w:t>
            </w:r>
            <w:proofErr w:type="gramStart"/>
            <w:r w:rsidRPr="000B232A">
              <w:rPr>
                <w:color w:val="000000"/>
              </w:rPr>
              <w:t>J</w:t>
            </w:r>
            <w:r>
              <w:rPr>
                <w:color w:val="000000"/>
              </w:rPr>
              <w:t>.</w:t>
            </w:r>
            <w:r w:rsidRPr="000B232A">
              <w:rPr>
                <w:color w:val="000000"/>
              </w:rPr>
              <w:t>P.</w:t>
            </w:r>
            <w:proofErr w:type="gramEnd"/>
            <w:r w:rsidRPr="000B232A">
              <w:rPr>
                <w:color w:val="000000"/>
              </w:rPr>
              <w:t>, NAGEL</w:t>
            </w:r>
            <w:r>
              <w:rPr>
                <w:color w:val="000000"/>
              </w:rPr>
              <w:t xml:space="preserve">, R.L., </w:t>
            </w:r>
            <w:r w:rsidRPr="000B232A">
              <w:rPr>
                <w:color w:val="000000"/>
              </w:rPr>
              <w:t>SHERMAN</w:t>
            </w:r>
            <w:r>
              <w:rPr>
                <w:color w:val="000000"/>
              </w:rPr>
              <w:t>, R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 xml:space="preserve">Successful </w:t>
            </w:r>
            <w:r>
              <w:rPr>
                <w:iCs/>
                <w:color w:val="000000"/>
              </w:rPr>
              <w:t>I</w:t>
            </w:r>
            <w:r w:rsidRPr="000B232A">
              <w:rPr>
                <w:iCs/>
                <w:color w:val="000000"/>
              </w:rPr>
              <w:t xml:space="preserve">njection </w:t>
            </w:r>
            <w:r>
              <w:rPr>
                <w:iCs/>
                <w:color w:val="000000"/>
              </w:rPr>
              <w:t>M</w:t>
            </w:r>
            <w:r w:rsidRPr="000B232A">
              <w:rPr>
                <w:iCs/>
                <w:color w:val="000000"/>
              </w:rPr>
              <w:t xml:space="preserve">olding: </w:t>
            </w:r>
            <w:r>
              <w:rPr>
                <w:iCs/>
                <w:color w:val="000000"/>
              </w:rPr>
              <w:t>P</w:t>
            </w:r>
            <w:r w:rsidRPr="000B232A">
              <w:rPr>
                <w:iCs/>
                <w:color w:val="000000"/>
              </w:rPr>
              <w:t xml:space="preserve">rocess, </w:t>
            </w:r>
            <w:r>
              <w:rPr>
                <w:iCs/>
                <w:color w:val="000000"/>
              </w:rPr>
              <w:t>D</w:t>
            </w:r>
            <w:r w:rsidRPr="000B232A">
              <w:rPr>
                <w:iCs/>
                <w:color w:val="000000"/>
              </w:rPr>
              <w:t xml:space="preserve">esign, and </w:t>
            </w:r>
            <w:r>
              <w:rPr>
                <w:iCs/>
                <w:color w:val="000000"/>
              </w:rPr>
              <w:t>S</w:t>
            </w:r>
            <w:r w:rsidRPr="000B232A">
              <w:rPr>
                <w:iCs/>
                <w:color w:val="000000"/>
              </w:rPr>
              <w:t>imulation</w:t>
            </w:r>
            <w:r>
              <w:rPr>
                <w:color w:val="000000"/>
              </w:rPr>
              <w:t xml:space="preserve">. Munich: Hanser Publishers, </w:t>
            </w:r>
            <w:r w:rsidRPr="000B232A">
              <w:rPr>
                <w:color w:val="000000"/>
              </w:rPr>
              <w:t>2002</w:t>
            </w:r>
            <w:r>
              <w:rPr>
                <w:color w:val="000000"/>
              </w:rPr>
              <w:t xml:space="preserve">. </w:t>
            </w:r>
            <w:r w:rsidRPr="000B232A">
              <w:rPr>
                <w:color w:val="000000"/>
              </w:rPr>
              <w:t>xiii, 362 s. ISBN 1-56990-291-7.</w:t>
            </w:r>
          </w:p>
          <w:p w14:paraId="5E681036" w14:textId="77777777" w:rsidR="009A4724" w:rsidRPr="000B232A" w:rsidRDefault="009A4724" w:rsidP="007A5A24">
            <w:pPr>
              <w:jc w:val="both"/>
            </w:pPr>
          </w:p>
          <w:p w14:paraId="5942DC21" w14:textId="77777777" w:rsidR="009A4724" w:rsidRPr="000B232A" w:rsidRDefault="009A4724" w:rsidP="007A5A24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7503C922" w14:textId="77777777" w:rsidR="009A4724" w:rsidRPr="000B232A" w:rsidRDefault="009A4724" w:rsidP="007A5A24">
            <w:pPr>
              <w:jc w:val="both"/>
              <w:rPr>
                <w:color w:val="000000"/>
              </w:rPr>
            </w:pPr>
            <w:r w:rsidRPr="005E1481">
              <w:rPr>
                <w:iCs/>
                <w:caps/>
                <w:color w:val="000000"/>
              </w:rPr>
              <w:t>Gastrow</w:t>
            </w:r>
            <w:r>
              <w:rPr>
                <w:iCs/>
                <w:color w:val="000000"/>
              </w:rPr>
              <w:t>, P. I</w:t>
            </w:r>
            <w:r w:rsidRPr="000B232A">
              <w:rPr>
                <w:iCs/>
                <w:color w:val="000000"/>
              </w:rPr>
              <w:t xml:space="preserve">njection </w:t>
            </w:r>
            <w:r>
              <w:rPr>
                <w:iCs/>
                <w:color w:val="000000"/>
              </w:rPr>
              <w:t>M</w:t>
            </w:r>
            <w:r w:rsidRPr="000B232A">
              <w:rPr>
                <w:iCs/>
                <w:color w:val="000000"/>
              </w:rPr>
              <w:t xml:space="preserve">olds: 130 </w:t>
            </w:r>
            <w:r>
              <w:rPr>
                <w:iCs/>
                <w:color w:val="000000"/>
              </w:rPr>
              <w:t>P</w:t>
            </w:r>
            <w:r w:rsidRPr="000B232A">
              <w:rPr>
                <w:iCs/>
                <w:color w:val="000000"/>
              </w:rPr>
              <w:t xml:space="preserve">roven </w:t>
            </w:r>
            <w:r>
              <w:rPr>
                <w:iCs/>
                <w:color w:val="000000"/>
              </w:rPr>
              <w:t>D</w:t>
            </w:r>
            <w:r w:rsidRPr="000B232A">
              <w:rPr>
                <w:iCs/>
                <w:color w:val="000000"/>
              </w:rPr>
              <w:t>esigns</w:t>
            </w:r>
            <w:r w:rsidRPr="000B232A">
              <w:rPr>
                <w:color w:val="000000"/>
              </w:rPr>
              <w:t xml:space="preserve">. 4th </w:t>
            </w:r>
            <w:r>
              <w:rPr>
                <w:color w:val="000000"/>
              </w:rPr>
              <w:t>E</w:t>
            </w:r>
            <w:r w:rsidRPr="000B232A">
              <w:rPr>
                <w:color w:val="000000"/>
              </w:rPr>
              <w:t>d. M</w:t>
            </w:r>
            <w:r>
              <w:rPr>
                <w:color w:val="000000"/>
              </w:rPr>
              <w:t xml:space="preserve">unich: Hanser Publishers, 2006. </w:t>
            </w:r>
            <w:r w:rsidRPr="000B232A">
              <w:rPr>
                <w:color w:val="000000"/>
              </w:rPr>
              <w:t>x, 335 s. ISBN 1569904022.</w:t>
            </w:r>
          </w:p>
          <w:p w14:paraId="2D4813D1" w14:textId="77777777" w:rsidR="009A4724" w:rsidRPr="005E1481" w:rsidRDefault="009A4724" w:rsidP="007A5A24">
            <w:pPr>
              <w:jc w:val="both"/>
              <w:rPr>
                <w:color w:val="000000"/>
                <w:sz w:val="18"/>
                <w:szCs w:val="18"/>
              </w:rPr>
            </w:pPr>
            <w:r w:rsidRPr="000B232A">
              <w:rPr>
                <w:color w:val="000000"/>
              </w:rPr>
              <w:t xml:space="preserve">KAZMER, D. </w:t>
            </w:r>
            <w:r w:rsidRPr="000B232A">
              <w:rPr>
                <w:iCs/>
                <w:color w:val="000000"/>
              </w:rPr>
              <w:t xml:space="preserve">Injection </w:t>
            </w:r>
            <w:r>
              <w:rPr>
                <w:iCs/>
                <w:color w:val="000000"/>
              </w:rPr>
              <w:t>M</w:t>
            </w:r>
            <w:r w:rsidRPr="000B232A">
              <w:rPr>
                <w:iCs/>
                <w:color w:val="000000"/>
              </w:rPr>
              <w:t xml:space="preserve">old </w:t>
            </w:r>
            <w:r>
              <w:rPr>
                <w:iCs/>
                <w:color w:val="000000"/>
              </w:rPr>
              <w:t>D</w:t>
            </w:r>
            <w:r w:rsidRPr="000B232A">
              <w:rPr>
                <w:iCs/>
                <w:color w:val="000000"/>
              </w:rPr>
              <w:t xml:space="preserve">esign </w:t>
            </w:r>
            <w:r>
              <w:rPr>
                <w:iCs/>
                <w:color w:val="000000"/>
              </w:rPr>
              <w:t>E</w:t>
            </w:r>
            <w:r w:rsidRPr="000B232A">
              <w:rPr>
                <w:iCs/>
                <w:color w:val="000000"/>
              </w:rPr>
              <w:t>ngineering</w:t>
            </w:r>
            <w:r>
              <w:rPr>
                <w:color w:val="000000"/>
              </w:rPr>
              <w:t xml:space="preserve">. Munich: Hanser Publishers, </w:t>
            </w:r>
            <w:r w:rsidRPr="000B232A">
              <w:rPr>
                <w:color w:val="000000"/>
              </w:rPr>
              <w:t>2007</w:t>
            </w:r>
            <w:r>
              <w:rPr>
                <w:color w:val="000000"/>
              </w:rPr>
              <w:t xml:space="preserve">. </w:t>
            </w:r>
            <w:r w:rsidRPr="000B232A">
              <w:rPr>
                <w:color w:val="000000"/>
              </w:rPr>
              <w:t xml:space="preserve">xx, 423 s. </w:t>
            </w:r>
            <w:r w:rsidRPr="005E1481">
              <w:rPr>
                <w:color w:val="000000"/>
                <w:sz w:val="18"/>
                <w:szCs w:val="18"/>
              </w:rPr>
              <w:t>ISBN 978-3-446-41266-8.</w:t>
            </w:r>
          </w:p>
          <w:p w14:paraId="412CF325" w14:textId="77777777" w:rsidR="009A4724" w:rsidRPr="005634AD" w:rsidRDefault="009A4724" w:rsidP="007A5A24">
            <w:pPr>
              <w:jc w:val="both"/>
            </w:pPr>
            <w:r w:rsidRPr="000B232A">
              <w:rPr>
                <w:color w:val="000000"/>
              </w:rPr>
              <w:t xml:space="preserve">REES, H. </w:t>
            </w:r>
            <w:r w:rsidRPr="000B232A">
              <w:rPr>
                <w:iCs/>
                <w:color w:val="000000"/>
              </w:rPr>
              <w:t xml:space="preserve">Mold </w:t>
            </w:r>
            <w:r>
              <w:rPr>
                <w:iCs/>
                <w:color w:val="000000"/>
              </w:rPr>
              <w:t>E</w:t>
            </w:r>
            <w:r w:rsidRPr="000B232A">
              <w:rPr>
                <w:iCs/>
                <w:color w:val="000000"/>
              </w:rPr>
              <w:t>ngineering</w:t>
            </w:r>
            <w:r w:rsidRPr="000B232A">
              <w:rPr>
                <w:color w:val="000000"/>
              </w:rPr>
              <w:t xml:space="preserve">. 2nd </w:t>
            </w:r>
            <w:r>
              <w:rPr>
                <w:color w:val="000000"/>
              </w:rPr>
              <w:t xml:space="preserve">Ed. Munich: Hanser, </w:t>
            </w:r>
            <w:r w:rsidRPr="000B232A">
              <w:rPr>
                <w:color w:val="000000"/>
              </w:rPr>
              <w:t>2002</w:t>
            </w:r>
            <w:r>
              <w:rPr>
                <w:color w:val="000000"/>
              </w:rPr>
              <w:t xml:space="preserve">. </w:t>
            </w:r>
            <w:r w:rsidRPr="000B232A">
              <w:rPr>
                <w:color w:val="000000"/>
              </w:rPr>
              <w:t>xxiii, 688 s. ISBN 1-56990-322-0.</w:t>
            </w:r>
          </w:p>
        </w:tc>
      </w:tr>
      <w:tr w:rsidR="009A4724" w14:paraId="0A7783F0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53C6EE7" w14:textId="77777777" w:rsidR="009A4724" w:rsidRDefault="009A4724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9A4724" w14:paraId="2C36FD4E" w14:textId="77777777" w:rsidTr="007B2524">
        <w:trPr>
          <w:gridAfter w:val="5"/>
          <w:wAfter w:w="156" w:type="dxa"/>
        </w:trPr>
        <w:tc>
          <w:tcPr>
            <w:tcW w:w="477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14:paraId="260D56DF" w14:textId="77777777" w:rsidR="009A4724" w:rsidRDefault="009A47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9"/>
            <w:tcBorders>
              <w:top w:val="single" w:sz="2" w:space="0" w:color="auto"/>
            </w:tcBorders>
          </w:tcPr>
          <w:p w14:paraId="68CA63D4" w14:textId="77777777" w:rsidR="009A4724" w:rsidRDefault="009A4724" w:rsidP="007A5A24">
            <w:pPr>
              <w:jc w:val="center"/>
            </w:pPr>
            <w:r w:rsidRPr="008E7127">
              <w:t>16</w:t>
            </w:r>
          </w:p>
        </w:tc>
        <w:tc>
          <w:tcPr>
            <w:tcW w:w="4388" w:type="dxa"/>
            <w:gridSpan w:val="55"/>
            <w:tcBorders>
              <w:top w:val="single" w:sz="2" w:space="0" w:color="auto"/>
            </w:tcBorders>
            <w:shd w:val="clear" w:color="auto" w:fill="F7CAAC"/>
          </w:tcPr>
          <w:p w14:paraId="3764AC69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A4724" w14:paraId="28728DE9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shd w:val="clear" w:color="auto" w:fill="F7CAAC"/>
          </w:tcPr>
          <w:p w14:paraId="54A065E9" w14:textId="77777777" w:rsidR="009A4724" w:rsidRDefault="009A4724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A4724" w14:paraId="2D8B4983" w14:textId="77777777" w:rsidTr="007B2524">
        <w:trPr>
          <w:gridAfter w:val="5"/>
          <w:wAfter w:w="156" w:type="dxa"/>
          <w:trHeight w:val="930"/>
        </w:trPr>
        <w:tc>
          <w:tcPr>
            <w:tcW w:w="10051" w:type="dxa"/>
            <w:gridSpan w:val="87"/>
          </w:tcPr>
          <w:p w14:paraId="4DBAFD8F" w14:textId="77777777" w:rsidR="009A4724" w:rsidRPr="00837602" w:rsidRDefault="009A4724" w:rsidP="007A5A24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Cyklus přednášek je rea</w:t>
            </w:r>
            <w:r w:rsidR="00016056">
              <w:t xml:space="preserve">lizován v </w:t>
            </w:r>
            <w:r>
              <w:t xml:space="preserve">blocích. Studentům budou v průběhu semestru zadány samostatné úkoly. Zakončení je formou písemné a ústní zkoušky. </w:t>
            </w:r>
            <w:r w:rsidRPr="00837602">
              <w:t xml:space="preserve">Konzultace jsou možné v rámci </w:t>
            </w:r>
            <w:r w:rsidR="00016056">
              <w:t>výuky</w:t>
            </w:r>
            <w:r w:rsidRPr="00837602">
              <w:t xml:space="preserve"> nebo </w:t>
            </w:r>
            <w:r>
              <w:t>lze</w:t>
            </w:r>
            <w:r w:rsidRPr="00837602">
              <w:t xml:space="preserve"> vyučujícího kontaktovat viz níže.</w:t>
            </w:r>
          </w:p>
          <w:p w14:paraId="199E2F98" w14:textId="77777777" w:rsidR="009A4724" w:rsidRDefault="009A4724" w:rsidP="007A5A24">
            <w:pPr>
              <w:jc w:val="both"/>
            </w:pPr>
          </w:p>
          <w:p w14:paraId="6494891F" w14:textId="77777777" w:rsidR="009A4724" w:rsidRDefault="009A4724" w:rsidP="007A5A24">
            <w:pPr>
              <w:jc w:val="both"/>
            </w:pPr>
            <w:r w:rsidRPr="00866DBF">
              <w:t xml:space="preserve">Možnosti komunikace s vyučujícím: </w:t>
            </w:r>
            <w:hyperlink r:id="rId45" w:history="1">
              <w:r w:rsidRPr="00350F80">
                <w:rPr>
                  <w:rStyle w:val="Hypertextovodkaz"/>
                </w:rPr>
                <w:t>stanek@utb.cz</w:t>
              </w:r>
            </w:hyperlink>
            <w:r>
              <w:t>, 57</w:t>
            </w:r>
            <w:r w:rsidRPr="00804FA6">
              <w:t>6</w:t>
            </w:r>
            <w:r>
              <w:t> </w:t>
            </w:r>
            <w:r w:rsidRPr="00804FA6">
              <w:t>035</w:t>
            </w:r>
            <w:r>
              <w:t> </w:t>
            </w:r>
            <w:r w:rsidRPr="00804FA6">
              <w:t>169</w:t>
            </w:r>
            <w:r>
              <w:t>.</w:t>
            </w:r>
          </w:p>
          <w:p w14:paraId="315D5F3A" w14:textId="77777777" w:rsidR="009A4724" w:rsidRDefault="009A4724" w:rsidP="007A5A24">
            <w:pPr>
              <w:jc w:val="both"/>
            </w:pPr>
          </w:p>
          <w:p w14:paraId="661AFC4D" w14:textId="77777777" w:rsidR="009A4724" w:rsidRDefault="009A4724" w:rsidP="007A5A24">
            <w:pPr>
              <w:jc w:val="both"/>
            </w:pPr>
          </w:p>
          <w:p w14:paraId="344DF3B6" w14:textId="77777777" w:rsidR="00FC3CAA" w:rsidRDefault="00FC3CAA" w:rsidP="007A5A24">
            <w:pPr>
              <w:jc w:val="both"/>
            </w:pPr>
          </w:p>
        </w:tc>
      </w:tr>
      <w:tr w:rsidR="00B8656D" w:rsidRPr="00B21CE7" w14:paraId="52FDB535" w14:textId="77777777" w:rsidTr="007B2524">
        <w:trPr>
          <w:gridAfter w:val="5"/>
          <w:wAfter w:w="156" w:type="dxa"/>
          <w:trHeight w:val="282"/>
        </w:trPr>
        <w:tc>
          <w:tcPr>
            <w:tcW w:w="10051" w:type="dxa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38FE980" w14:textId="77777777" w:rsidR="00B8656D" w:rsidRPr="00B8656D" w:rsidRDefault="00B8656D" w:rsidP="00B8656D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B8656D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B8656D" w:rsidRPr="00F41D23" w14:paraId="718F7B96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6A1D86B2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90" w:type="dxa"/>
            <w:gridSpan w:val="84"/>
            <w:tcBorders>
              <w:top w:val="double" w:sz="4" w:space="0" w:color="auto"/>
            </w:tcBorders>
          </w:tcPr>
          <w:p w14:paraId="09C54FB5" w14:textId="77777777" w:rsidR="00B8656D" w:rsidRPr="00F41D23" w:rsidRDefault="00B8656D" w:rsidP="00B8656D">
            <w:pPr>
              <w:jc w:val="both"/>
              <w:rPr>
                <w:b/>
              </w:rPr>
            </w:pPr>
            <w:bookmarkStart w:id="103" w:name="Navrh_tvář_nástr"/>
            <w:bookmarkEnd w:id="103"/>
            <w:r w:rsidRPr="00F41D23">
              <w:rPr>
                <w:b/>
              </w:rPr>
              <w:t>Navrhování tvářecích nástrojů</w:t>
            </w:r>
          </w:p>
        </w:tc>
      </w:tr>
      <w:tr w:rsidR="00B8656D" w14:paraId="742F70E9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28852979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6" w:type="dxa"/>
            <w:gridSpan w:val="40"/>
          </w:tcPr>
          <w:p w14:paraId="1794C3BA" w14:textId="77777777" w:rsidR="00B8656D" w:rsidRDefault="00435047" w:rsidP="00B8656D">
            <w:pPr>
              <w:jc w:val="both"/>
            </w:pPr>
            <w:r>
              <w:t>povinný, ZT (specializace VI)</w:t>
            </w:r>
            <w:r w:rsidR="00B8656D">
              <w:t xml:space="preserve"> </w:t>
            </w:r>
          </w:p>
        </w:tc>
        <w:tc>
          <w:tcPr>
            <w:tcW w:w="2689" w:type="dxa"/>
            <w:gridSpan w:val="35"/>
            <w:shd w:val="clear" w:color="auto" w:fill="F7CAAC"/>
          </w:tcPr>
          <w:p w14:paraId="412575F6" w14:textId="77777777" w:rsidR="00B8656D" w:rsidRDefault="00B8656D" w:rsidP="00B8656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75" w:type="dxa"/>
            <w:gridSpan w:val="9"/>
          </w:tcPr>
          <w:p w14:paraId="552B2B78" w14:textId="77777777" w:rsidR="00B8656D" w:rsidRDefault="00B8656D" w:rsidP="00B8656D">
            <w:pPr>
              <w:jc w:val="both"/>
            </w:pPr>
            <w:r>
              <w:t>2/ZS</w:t>
            </w:r>
          </w:p>
        </w:tc>
      </w:tr>
      <w:tr w:rsidR="00B8656D" w14:paraId="05C87F09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5B0B7E13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1" w:type="dxa"/>
            <w:gridSpan w:val="20"/>
          </w:tcPr>
          <w:p w14:paraId="62F07A3D" w14:textId="77777777" w:rsidR="00B8656D" w:rsidRDefault="00435047" w:rsidP="00B8656D">
            <w:pPr>
              <w:jc w:val="both"/>
            </w:pPr>
            <w:r w:rsidRPr="003D6AB6">
              <w:t>28p+0s+28l</w:t>
            </w:r>
          </w:p>
        </w:tc>
        <w:tc>
          <w:tcPr>
            <w:tcW w:w="891" w:type="dxa"/>
            <w:gridSpan w:val="9"/>
            <w:shd w:val="clear" w:color="auto" w:fill="F7CAAC"/>
          </w:tcPr>
          <w:p w14:paraId="3E8E601C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4" w:type="dxa"/>
            <w:gridSpan w:val="11"/>
          </w:tcPr>
          <w:p w14:paraId="7709E5DD" w14:textId="77777777" w:rsidR="00B8656D" w:rsidRDefault="00B8656D" w:rsidP="00B8656D">
            <w:pPr>
              <w:jc w:val="both"/>
            </w:pPr>
            <w:r>
              <w:t>56</w:t>
            </w:r>
          </w:p>
        </w:tc>
        <w:tc>
          <w:tcPr>
            <w:tcW w:w="2149" w:type="dxa"/>
            <w:gridSpan w:val="23"/>
            <w:shd w:val="clear" w:color="auto" w:fill="F7CAAC"/>
          </w:tcPr>
          <w:p w14:paraId="51C44B5E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15" w:type="dxa"/>
            <w:gridSpan w:val="21"/>
          </w:tcPr>
          <w:p w14:paraId="728C2731" w14:textId="77777777" w:rsidR="00B8656D" w:rsidRDefault="00435047" w:rsidP="00B8656D">
            <w:pPr>
              <w:jc w:val="both"/>
            </w:pPr>
            <w:r>
              <w:t>3</w:t>
            </w:r>
          </w:p>
        </w:tc>
      </w:tr>
      <w:tr w:rsidR="00B8656D" w14:paraId="4D03CBCE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77BE3609" w14:textId="77777777" w:rsidR="00B8656D" w:rsidRDefault="00B8656D" w:rsidP="00B8656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90" w:type="dxa"/>
            <w:gridSpan w:val="84"/>
          </w:tcPr>
          <w:p w14:paraId="572BF932" w14:textId="77777777" w:rsidR="00B8656D" w:rsidRDefault="00B8656D" w:rsidP="00B8656D">
            <w:pPr>
              <w:jc w:val="both"/>
            </w:pPr>
          </w:p>
        </w:tc>
      </w:tr>
      <w:tr w:rsidR="00B8656D" w14:paraId="63FBDADF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25AE731B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6" w:type="dxa"/>
            <w:gridSpan w:val="40"/>
          </w:tcPr>
          <w:p w14:paraId="3082A169" w14:textId="77777777" w:rsidR="00B8656D" w:rsidRDefault="00156BA0" w:rsidP="00B8656D">
            <w:pPr>
              <w:jc w:val="both"/>
            </w:pPr>
            <w:r>
              <w:t>z</w:t>
            </w:r>
            <w:r w:rsidR="00B8656D">
              <w:t>ápočet, zkouška</w:t>
            </w:r>
          </w:p>
        </w:tc>
        <w:tc>
          <w:tcPr>
            <w:tcW w:w="1548" w:type="dxa"/>
            <w:gridSpan w:val="12"/>
            <w:shd w:val="clear" w:color="auto" w:fill="F7CAAC"/>
          </w:tcPr>
          <w:p w14:paraId="1E770161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16" w:type="dxa"/>
            <w:gridSpan w:val="32"/>
          </w:tcPr>
          <w:p w14:paraId="567C9D9C" w14:textId="77777777" w:rsidR="00B8656D" w:rsidRDefault="00B8656D" w:rsidP="00B8656D">
            <w:pPr>
              <w:jc w:val="both"/>
            </w:pPr>
            <w:r>
              <w:t>přednášky,</w:t>
            </w:r>
          </w:p>
          <w:p w14:paraId="05B74C6E" w14:textId="77777777" w:rsidR="00B8656D" w:rsidRDefault="00B8656D" w:rsidP="00B8656D">
            <w:pPr>
              <w:jc w:val="both"/>
            </w:pPr>
            <w:r>
              <w:t>laboratorní cvičení</w:t>
            </w:r>
          </w:p>
        </w:tc>
      </w:tr>
      <w:tr w:rsidR="00B8656D" w14:paraId="0B2CC34D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50087EB8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90" w:type="dxa"/>
            <w:gridSpan w:val="84"/>
            <w:tcBorders>
              <w:bottom w:val="single" w:sz="4" w:space="0" w:color="auto"/>
            </w:tcBorders>
          </w:tcPr>
          <w:p w14:paraId="70F22D49" w14:textId="77777777" w:rsidR="00B8656D" w:rsidRDefault="00B8656D" w:rsidP="00B8656D">
            <w:pPr>
              <w:jc w:val="both"/>
            </w:pPr>
            <w:r>
              <w:t>Podmínky udělení zápočtu: účast ve cvičeních, odevzdání zadaných protokolů. Písemná a ústní zkouška: prokázání znalostí probíraných tematických okruhů.</w:t>
            </w:r>
          </w:p>
          <w:p w14:paraId="15C03E8F" w14:textId="77777777" w:rsidR="00B8656D" w:rsidRDefault="00B8656D" w:rsidP="00B8656D">
            <w:pPr>
              <w:jc w:val="both"/>
            </w:pPr>
          </w:p>
        </w:tc>
      </w:tr>
      <w:tr w:rsidR="00B8656D" w14:paraId="56953428" w14:textId="77777777" w:rsidTr="007B2524">
        <w:trPr>
          <w:gridAfter w:val="5"/>
          <w:wAfter w:w="156" w:type="dxa"/>
          <w:trHeight w:val="197"/>
        </w:trPr>
        <w:tc>
          <w:tcPr>
            <w:tcW w:w="3061" w:type="dxa"/>
            <w:gridSpan w:val="3"/>
            <w:tcBorders>
              <w:top w:val="nil"/>
            </w:tcBorders>
            <w:shd w:val="clear" w:color="auto" w:fill="F7CAAC"/>
          </w:tcPr>
          <w:p w14:paraId="4F4D2229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</w:tcBorders>
          </w:tcPr>
          <w:p w14:paraId="5D2459C8" w14:textId="77777777" w:rsidR="00B8656D" w:rsidRDefault="00246D45" w:rsidP="00B8656D">
            <w:pPr>
              <w:jc w:val="both"/>
            </w:pPr>
            <w:r>
              <w:t>doc. Ing. Michal Staněk, Ph.D.</w:t>
            </w:r>
          </w:p>
        </w:tc>
      </w:tr>
      <w:tr w:rsidR="00B8656D" w14:paraId="3D002B59" w14:textId="77777777" w:rsidTr="007B2524">
        <w:trPr>
          <w:gridAfter w:val="5"/>
          <w:wAfter w:w="156" w:type="dxa"/>
          <w:trHeight w:val="243"/>
        </w:trPr>
        <w:tc>
          <w:tcPr>
            <w:tcW w:w="3061" w:type="dxa"/>
            <w:gridSpan w:val="3"/>
            <w:tcBorders>
              <w:top w:val="nil"/>
            </w:tcBorders>
            <w:shd w:val="clear" w:color="auto" w:fill="F7CAAC"/>
          </w:tcPr>
          <w:p w14:paraId="34FECEF4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90" w:type="dxa"/>
            <w:gridSpan w:val="84"/>
            <w:tcBorders>
              <w:top w:val="nil"/>
            </w:tcBorders>
          </w:tcPr>
          <w:p w14:paraId="2E563A1D" w14:textId="77777777" w:rsidR="00B8656D" w:rsidRDefault="00246D45" w:rsidP="00B8656D">
            <w:pPr>
              <w:jc w:val="both"/>
            </w:pPr>
            <w:r w:rsidRPr="00FC3CAA">
              <w:t>100% p</w:t>
            </w:r>
          </w:p>
        </w:tc>
      </w:tr>
      <w:tr w:rsidR="00B8656D" w14:paraId="4A28EDC0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4A8BD3BE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7146F4C4" w14:textId="77777777" w:rsidR="00B8656D" w:rsidRDefault="00B8656D" w:rsidP="00B8656D">
            <w:pPr>
              <w:jc w:val="both"/>
            </w:pPr>
          </w:p>
        </w:tc>
      </w:tr>
      <w:tr w:rsidR="00B8656D" w14:paraId="6CAC36DE" w14:textId="77777777" w:rsidTr="007B2524">
        <w:trPr>
          <w:gridAfter w:val="5"/>
          <w:wAfter w:w="156" w:type="dxa"/>
          <w:trHeight w:val="292"/>
        </w:trPr>
        <w:tc>
          <w:tcPr>
            <w:tcW w:w="10051" w:type="dxa"/>
            <w:gridSpan w:val="87"/>
            <w:tcBorders>
              <w:top w:val="nil"/>
            </w:tcBorders>
          </w:tcPr>
          <w:p w14:paraId="1F35C3FB" w14:textId="0417477B" w:rsidR="00B8656D" w:rsidRDefault="0056205E" w:rsidP="00B8656D">
            <w:pPr>
              <w:spacing w:before="60" w:after="60"/>
              <w:jc w:val="both"/>
            </w:pPr>
            <w:ins w:id="104" w:author="Simona Mrkvičková" w:date="2018-04-13T13:02:00Z">
              <w:r w:rsidRPr="0056205E">
                <w:rPr>
                  <w:b/>
                </w:rPr>
                <w:t>prof. Ing. Karel Kocman, DrSc.</w:t>
              </w:r>
              <w:r w:rsidRPr="0056205E" w:rsidDel="0056205E">
                <w:rPr>
                  <w:b/>
                </w:rPr>
                <w:t xml:space="preserve"> </w:t>
              </w:r>
            </w:ins>
            <w:del w:id="105" w:author="Simona Mrkvičková" w:date="2018-04-13T13:02:00Z">
              <w:r w:rsidR="00246D45" w:rsidRPr="00664CED" w:rsidDel="0056205E">
                <w:rPr>
                  <w:b/>
                </w:rPr>
                <w:delText>doc. Ing. Michal Staněk, Ph.D.</w:delText>
              </w:r>
              <w:r w:rsidR="00246D45" w:rsidDel="0056205E">
                <w:delText xml:space="preserve"> </w:delText>
              </w:r>
            </w:del>
            <w:r w:rsidR="00246D45">
              <w:t>(</w:t>
            </w:r>
            <w:r w:rsidR="00246D45" w:rsidRPr="00FC3CAA">
              <w:t>100% p</w:t>
            </w:r>
            <w:r w:rsidR="00246D45">
              <w:t>)</w:t>
            </w:r>
          </w:p>
        </w:tc>
      </w:tr>
      <w:tr w:rsidR="00B8656D" w14:paraId="2E5782EF" w14:textId="77777777" w:rsidTr="007B2524">
        <w:trPr>
          <w:gridAfter w:val="5"/>
          <w:wAfter w:w="156" w:type="dxa"/>
        </w:trPr>
        <w:tc>
          <w:tcPr>
            <w:tcW w:w="3061" w:type="dxa"/>
            <w:gridSpan w:val="3"/>
            <w:shd w:val="clear" w:color="auto" w:fill="F7CAAC"/>
          </w:tcPr>
          <w:p w14:paraId="25C1D5D1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18346D73" w14:textId="77777777" w:rsidR="00B8656D" w:rsidRDefault="00B8656D" w:rsidP="00B8656D">
            <w:pPr>
              <w:jc w:val="both"/>
            </w:pPr>
          </w:p>
        </w:tc>
      </w:tr>
      <w:tr w:rsidR="00B8656D" w14:paraId="44108C98" w14:textId="77777777" w:rsidTr="007B2524">
        <w:trPr>
          <w:gridAfter w:val="5"/>
          <w:wAfter w:w="156" w:type="dxa"/>
          <w:trHeight w:val="3704"/>
        </w:trPr>
        <w:tc>
          <w:tcPr>
            <w:tcW w:w="10051" w:type="dxa"/>
            <w:gridSpan w:val="87"/>
            <w:tcBorders>
              <w:top w:val="nil"/>
              <w:bottom w:val="single" w:sz="12" w:space="0" w:color="auto"/>
            </w:tcBorders>
          </w:tcPr>
          <w:p w14:paraId="6E46E077" w14:textId="77777777" w:rsidR="00B8656D" w:rsidRDefault="00B8656D" w:rsidP="00B8656D">
            <w:pPr>
              <w:jc w:val="both"/>
            </w:pPr>
            <w:r>
              <w:t xml:space="preserve">Cílem předmětu je podat ucelené informace z oblasti tváření materiálů se zaměřením na návrh a konstrukci tvářecích nástrojů pro jednotlivé technologie tváření, včetně následné kontroly a výpočtů. </w:t>
            </w:r>
            <w:r w:rsidRPr="00AD100D">
              <w:t>Obsah předmětu tvoří tyto tematické celky:</w:t>
            </w:r>
          </w:p>
          <w:p w14:paraId="301E26AC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 xml:space="preserve">Fyzikální podstata tvárné deformace, tvářitelnost kovů a slitin, podmínky vzniku plastické deformace. </w:t>
            </w:r>
          </w:p>
          <w:p w14:paraId="0FBE6EA0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 xml:space="preserve">Rozdělení tvářecích nástrojů, zásady pro jejich konstrukci. </w:t>
            </w:r>
          </w:p>
          <w:p w14:paraId="17A6B74F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>Metody řešení tvářecích nástrojů, kontrolní výpočty nástrojů.</w:t>
            </w:r>
          </w:p>
          <w:p w14:paraId="71D31A9A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 xml:space="preserve">Základní operace plošného a objemového tváření. </w:t>
            </w:r>
          </w:p>
          <w:p w14:paraId="4AB07C08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>Střižné nástroje, střižníky, dorazy, vodící lišty.</w:t>
            </w:r>
          </w:p>
          <w:p w14:paraId="6F9322EF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>Technologie stříhání, přesné stříhání plechů, stříhání povrchově upravených plechů.</w:t>
            </w:r>
          </w:p>
          <w:p w14:paraId="7AB01778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>Nástroje pro ohýbání, rovnání a zakružování.</w:t>
            </w:r>
          </w:p>
          <w:p w14:paraId="50813F1E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 xml:space="preserve">Nástroje pro tažení, technologické parametry tažení válcových výtažků, technologické aplikace tažení plechů. </w:t>
            </w:r>
          </w:p>
          <w:p w14:paraId="095F4ABA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>Nástroje pro protlačování a pěchování.</w:t>
            </w:r>
          </w:p>
          <w:p w14:paraId="27C27978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>Nástroje pro volné kování.</w:t>
            </w:r>
          </w:p>
          <w:p w14:paraId="6ABAB766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 xml:space="preserve">Ohřev kovů pro tváření, výroba předkovků pro zápustkové kování, konstrukce a výroba polotovaru - předkovku. </w:t>
            </w:r>
          </w:p>
          <w:p w14:paraId="181AB6D9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 xml:space="preserve">Nástroje pro kování na bucharech. </w:t>
            </w:r>
          </w:p>
          <w:p w14:paraId="53E560CC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>Nástroje pro kování na svislých a vřetenových lisech.</w:t>
            </w:r>
          </w:p>
          <w:p w14:paraId="21BF5445" w14:textId="77777777" w:rsidR="00B8656D" w:rsidRDefault="00B8656D" w:rsidP="00C77552">
            <w:pPr>
              <w:pStyle w:val="Odstavecseseznamem"/>
              <w:numPr>
                <w:ilvl w:val="0"/>
                <w:numId w:val="21"/>
              </w:numPr>
              <w:ind w:left="284" w:hanging="57"/>
              <w:jc w:val="both"/>
            </w:pPr>
            <w:r>
              <w:t xml:space="preserve">Nástroje pro kování na vodorovných lisech. </w:t>
            </w:r>
          </w:p>
        </w:tc>
      </w:tr>
      <w:tr w:rsidR="00B8656D" w14:paraId="44AD770B" w14:textId="77777777" w:rsidTr="007B2524">
        <w:trPr>
          <w:gridAfter w:val="5"/>
          <w:wAfter w:w="156" w:type="dxa"/>
          <w:trHeight w:val="265"/>
        </w:trPr>
        <w:tc>
          <w:tcPr>
            <w:tcW w:w="3646" w:type="dxa"/>
            <w:gridSpan w:val="15"/>
            <w:tcBorders>
              <w:top w:val="nil"/>
            </w:tcBorders>
            <w:shd w:val="clear" w:color="auto" w:fill="F7CAAC"/>
          </w:tcPr>
          <w:p w14:paraId="49EE7F88" w14:textId="77777777" w:rsidR="00B8656D" w:rsidRDefault="00B8656D" w:rsidP="00B8656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bottom w:val="nil"/>
            </w:tcBorders>
          </w:tcPr>
          <w:p w14:paraId="5D9F55DA" w14:textId="77777777" w:rsidR="00B8656D" w:rsidRDefault="00B8656D" w:rsidP="00B8656D">
            <w:pPr>
              <w:jc w:val="both"/>
            </w:pPr>
          </w:p>
        </w:tc>
      </w:tr>
      <w:tr w:rsidR="00B8656D" w:rsidRPr="000D3093" w14:paraId="6D1D8A48" w14:textId="77777777" w:rsidTr="007B2524">
        <w:trPr>
          <w:gridAfter w:val="5"/>
          <w:wAfter w:w="156" w:type="dxa"/>
          <w:trHeight w:val="1497"/>
        </w:trPr>
        <w:tc>
          <w:tcPr>
            <w:tcW w:w="10051" w:type="dxa"/>
            <w:gridSpan w:val="87"/>
            <w:tcBorders>
              <w:top w:val="nil"/>
            </w:tcBorders>
          </w:tcPr>
          <w:p w14:paraId="4DBCBB95" w14:textId="77777777" w:rsidR="00B8656D" w:rsidRPr="000B232A" w:rsidRDefault="00B8656D" w:rsidP="00B8656D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0B232A">
              <w:rPr>
                <w:u w:val="single"/>
              </w:rPr>
              <w:t>:</w:t>
            </w:r>
          </w:p>
          <w:p w14:paraId="5C75341F" w14:textId="77777777" w:rsidR="00B8656D" w:rsidRPr="000B232A" w:rsidRDefault="00B8656D" w:rsidP="00B8656D">
            <w:pPr>
              <w:jc w:val="both"/>
              <w:rPr>
                <w:b/>
              </w:rPr>
            </w:pPr>
            <w:r w:rsidRPr="000B232A">
              <w:t>DVOŘÁK, M</w:t>
            </w:r>
            <w:r>
              <w:t>.</w:t>
            </w:r>
            <w:r w:rsidRPr="000B232A">
              <w:t>, GAJDOŠ</w:t>
            </w:r>
            <w:r>
              <w:t xml:space="preserve">, F., </w:t>
            </w:r>
            <w:r w:rsidRPr="000B232A">
              <w:t>NOVOTNÝ</w:t>
            </w:r>
            <w:r>
              <w:t>, K</w:t>
            </w:r>
            <w:r w:rsidRPr="000B232A">
              <w:t>. Technologie tváření: plošné a objemové tváření. Učební texty vysokých škol. 5.</w:t>
            </w:r>
            <w:r>
              <w:t xml:space="preserve"> vyd. Brno: CERM, 2013.</w:t>
            </w:r>
            <w:r w:rsidRPr="000B232A">
              <w:t xml:space="preserve"> 169 s. ISBN 978-80-214-4747-9.</w:t>
            </w:r>
          </w:p>
          <w:p w14:paraId="175D5FCF" w14:textId="77777777" w:rsidR="00B8656D" w:rsidRPr="000B232A" w:rsidRDefault="00B8656D" w:rsidP="00B8656D">
            <w:pPr>
              <w:jc w:val="both"/>
              <w:rPr>
                <w:b/>
              </w:rPr>
            </w:pPr>
            <w:r w:rsidRPr="000B232A">
              <w:t>BÍLEK, O</w:t>
            </w:r>
            <w:r>
              <w:t xml:space="preserve">., </w:t>
            </w:r>
            <w:r w:rsidRPr="000B232A">
              <w:t>LUKOVICS</w:t>
            </w:r>
            <w:r>
              <w:t>, I</w:t>
            </w:r>
            <w:r w:rsidRPr="000B232A">
              <w:t xml:space="preserve">. Výrobní inženýrství a technologie. </w:t>
            </w:r>
            <w:r>
              <w:t>Zlín</w:t>
            </w:r>
            <w:r w:rsidRPr="000B232A">
              <w:t xml:space="preserve">: </w:t>
            </w:r>
            <w:r>
              <w:t xml:space="preserve">UTB, 2014. </w:t>
            </w:r>
            <w:r w:rsidRPr="000B232A">
              <w:t>173 s. ISBN 978-80-7454-471-2.</w:t>
            </w:r>
          </w:p>
          <w:p w14:paraId="743133CE" w14:textId="77777777" w:rsidR="00B8656D" w:rsidRPr="000B232A" w:rsidRDefault="00B8656D" w:rsidP="00B8656D">
            <w:pPr>
              <w:jc w:val="both"/>
              <w:rPr>
                <w:b/>
              </w:rPr>
            </w:pPr>
            <w:r w:rsidRPr="000B232A">
              <w:t>KOTOUČ, J. Tvář</w:t>
            </w:r>
            <w:r>
              <w:t>ecí nástroje. Praha: ČVUT, 1993.</w:t>
            </w:r>
            <w:r w:rsidRPr="000B232A">
              <w:t xml:space="preserve"> 349 s. ISBN 80-01-01003-1.</w:t>
            </w:r>
          </w:p>
          <w:p w14:paraId="1E9D5B1A" w14:textId="77777777" w:rsidR="00B8656D" w:rsidRPr="000B232A" w:rsidRDefault="00B8656D" w:rsidP="00B8656D">
            <w:pPr>
              <w:pStyle w:val="Odstavecseseznamem"/>
              <w:jc w:val="both"/>
              <w:rPr>
                <w:b/>
              </w:rPr>
            </w:pPr>
          </w:p>
          <w:p w14:paraId="15BCB244" w14:textId="77777777" w:rsidR="00B8656D" w:rsidRPr="000B232A" w:rsidRDefault="00B8656D" w:rsidP="00B8656D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030F8890" w14:textId="77777777" w:rsidR="00B8656D" w:rsidRPr="000B232A" w:rsidRDefault="00B8656D" w:rsidP="00B8656D">
            <w:pPr>
              <w:jc w:val="both"/>
              <w:rPr>
                <w:b/>
              </w:rPr>
            </w:pPr>
            <w:r>
              <w:t xml:space="preserve">RAJPUT, </w:t>
            </w:r>
            <w:proofErr w:type="gramStart"/>
            <w:r>
              <w:t>R.</w:t>
            </w:r>
            <w:r w:rsidRPr="000B232A">
              <w:t>K.</w:t>
            </w:r>
            <w:proofErr w:type="gramEnd"/>
            <w:r w:rsidRPr="000B232A">
              <w:t xml:space="preserve"> A </w:t>
            </w:r>
            <w:r>
              <w:t>T</w:t>
            </w:r>
            <w:r w:rsidRPr="000B232A">
              <w:t xml:space="preserve">extbook of </w:t>
            </w:r>
            <w:r>
              <w:t>M</w:t>
            </w:r>
            <w:r w:rsidRPr="000B232A">
              <w:t xml:space="preserve">anufacturing </w:t>
            </w:r>
            <w:r>
              <w:t>T</w:t>
            </w:r>
            <w:r w:rsidRPr="000B232A">
              <w:t xml:space="preserve">echnology: </w:t>
            </w:r>
            <w:r>
              <w:t>Manufacturing P</w:t>
            </w:r>
            <w:r w:rsidRPr="000B232A">
              <w:t>rocesses</w:t>
            </w:r>
            <w:r>
              <w:t xml:space="preserve">. 2nd Ed. </w:t>
            </w:r>
            <w:r w:rsidRPr="000B232A">
              <w:t>B</w:t>
            </w:r>
            <w:r>
              <w:t xml:space="preserve">engaluru: Laxmi Publications, 2015. </w:t>
            </w:r>
            <w:r w:rsidRPr="000B232A">
              <w:t>xxvii, 899</w:t>
            </w:r>
            <w:r>
              <w:t xml:space="preserve"> s. </w:t>
            </w:r>
            <w:r w:rsidRPr="000B232A">
              <w:t>ISBN 978-81-318-0244-1.</w:t>
            </w:r>
          </w:p>
          <w:p w14:paraId="05F6B616" w14:textId="77777777" w:rsidR="00B8656D" w:rsidRPr="000B232A" w:rsidRDefault="00B8656D" w:rsidP="00B8656D">
            <w:pPr>
              <w:jc w:val="both"/>
              <w:rPr>
                <w:b/>
              </w:rPr>
            </w:pPr>
            <w:r>
              <w:t>ČADA, R</w:t>
            </w:r>
            <w:r w:rsidRPr="000B232A">
              <w:t xml:space="preserve">. Technologie tváření a slévání. Ostrava: VŠB </w:t>
            </w:r>
            <w:r>
              <w:t>-</w:t>
            </w:r>
            <w:r w:rsidRPr="000B232A">
              <w:t xml:space="preserve"> </w:t>
            </w:r>
            <w:r>
              <w:t xml:space="preserve">TU, </w:t>
            </w:r>
            <w:r w:rsidRPr="000B232A">
              <w:t>2010</w:t>
            </w:r>
            <w:r>
              <w:t xml:space="preserve">. </w:t>
            </w:r>
            <w:r w:rsidRPr="000B232A">
              <w:t>78 s. ISBN 978-80-248-2273-0.</w:t>
            </w:r>
          </w:p>
          <w:p w14:paraId="64B41F31" w14:textId="77777777" w:rsidR="00B8656D" w:rsidRPr="000D3093" w:rsidRDefault="00B8656D" w:rsidP="00B8656D">
            <w:pPr>
              <w:jc w:val="both"/>
              <w:rPr>
                <w:b/>
              </w:rPr>
            </w:pPr>
            <w:r w:rsidRPr="000B232A">
              <w:t xml:space="preserve">LUKOVICS, I. Konstrukční materiály </w:t>
            </w:r>
            <w:r>
              <w:t xml:space="preserve">a technologie. Brno: VUT, 1992. </w:t>
            </w:r>
            <w:r w:rsidRPr="000B232A">
              <w:t>273 s. ISBN 8021403993.</w:t>
            </w:r>
          </w:p>
        </w:tc>
      </w:tr>
      <w:tr w:rsidR="00B8656D" w14:paraId="6B21DEED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14EE7DD" w14:textId="77777777" w:rsidR="00B8656D" w:rsidRDefault="00B8656D" w:rsidP="00B8656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B8656D" w14:paraId="16BE5318" w14:textId="77777777" w:rsidTr="007B2524">
        <w:trPr>
          <w:gridAfter w:val="5"/>
          <w:wAfter w:w="156" w:type="dxa"/>
        </w:trPr>
        <w:tc>
          <w:tcPr>
            <w:tcW w:w="477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14:paraId="0D721B8B" w14:textId="77777777" w:rsidR="00B8656D" w:rsidRDefault="00B8656D" w:rsidP="00B8656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9"/>
            <w:tcBorders>
              <w:top w:val="single" w:sz="2" w:space="0" w:color="auto"/>
            </w:tcBorders>
          </w:tcPr>
          <w:p w14:paraId="6D975745" w14:textId="77777777" w:rsidR="00B8656D" w:rsidRDefault="00B8656D" w:rsidP="00B8656D">
            <w:pPr>
              <w:jc w:val="center"/>
            </w:pPr>
            <w:r w:rsidRPr="008E7127">
              <w:t>16</w:t>
            </w:r>
          </w:p>
        </w:tc>
        <w:tc>
          <w:tcPr>
            <w:tcW w:w="4388" w:type="dxa"/>
            <w:gridSpan w:val="55"/>
            <w:tcBorders>
              <w:top w:val="single" w:sz="2" w:space="0" w:color="auto"/>
            </w:tcBorders>
            <w:shd w:val="clear" w:color="auto" w:fill="F7CAAC"/>
          </w:tcPr>
          <w:p w14:paraId="61FBDF9C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B8656D" w14:paraId="2790B03E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shd w:val="clear" w:color="auto" w:fill="F7CAAC"/>
          </w:tcPr>
          <w:p w14:paraId="1E867705" w14:textId="77777777" w:rsidR="00B8656D" w:rsidRDefault="00B8656D" w:rsidP="00B8656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B8656D" w14:paraId="58A11A9C" w14:textId="77777777" w:rsidTr="007B2524">
        <w:trPr>
          <w:gridAfter w:val="5"/>
          <w:wAfter w:w="156" w:type="dxa"/>
          <w:trHeight w:val="1133"/>
        </w:trPr>
        <w:tc>
          <w:tcPr>
            <w:tcW w:w="10051" w:type="dxa"/>
            <w:gridSpan w:val="87"/>
          </w:tcPr>
          <w:p w14:paraId="74C6018D" w14:textId="77777777" w:rsidR="00B8656D" w:rsidRPr="00837602" w:rsidRDefault="00B8656D" w:rsidP="00B8656D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Cykl</w:t>
            </w:r>
            <w:r w:rsidR="00016056">
              <w:t xml:space="preserve">us přednášek je realizován v </w:t>
            </w:r>
            <w:r>
              <w:t xml:space="preserve">blocích. Podmínkou pro získání zápočtu je vypracování a obhájení seminární práce na zadané téma. Zakončení předmětu je formou písemné a ústní zkoušky. </w:t>
            </w:r>
            <w:r w:rsidRPr="00837602">
              <w:t>Konzultace jsou možné v rámci</w:t>
            </w:r>
            <w:r w:rsidR="00016056">
              <w:t xml:space="preserve"> výuky</w:t>
            </w:r>
            <w:r w:rsidR="00016056" w:rsidRPr="00837602">
              <w:t xml:space="preserve"> </w:t>
            </w:r>
            <w:r w:rsidRPr="00837602">
              <w:t xml:space="preserve">nebo </w:t>
            </w:r>
            <w:r>
              <w:t>lze</w:t>
            </w:r>
            <w:r w:rsidRPr="00837602">
              <w:t xml:space="preserve"> vyučujícího kontaktovat viz níže.</w:t>
            </w:r>
          </w:p>
          <w:p w14:paraId="6B3685EA" w14:textId="77777777" w:rsidR="00B8656D" w:rsidRDefault="00B8656D" w:rsidP="00B8656D">
            <w:pPr>
              <w:jc w:val="both"/>
            </w:pPr>
          </w:p>
          <w:p w14:paraId="25BC606A" w14:textId="77777777" w:rsidR="00B8656D" w:rsidRDefault="00B8656D" w:rsidP="00B8656D">
            <w:pPr>
              <w:jc w:val="both"/>
            </w:pPr>
            <w:r w:rsidRPr="00866DBF">
              <w:t>Možnosti komunikace s vyučujícím:</w:t>
            </w:r>
            <w:r>
              <w:rPr>
                <w:sz w:val="18"/>
                <w:szCs w:val="18"/>
              </w:rPr>
              <w:t xml:space="preserve"> </w:t>
            </w:r>
            <w:hyperlink r:id="rId46" w:history="1">
              <w:r w:rsidR="00293DB5" w:rsidRPr="00350F80">
                <w:rPr>
                  <w:rStyle w:val="Hypertextovodkaz"/>
                </w:rPr>
                <w:t>stanek@utb.cz</w:t>
              </w:r>
            </w:hyperlink>
            <w:r w:rsidR="00293DB5">
              <w:t>, 57</w:t>
            </w:r>
            <w:r w:rsidR="00293DB5" w:rsidRPr="00804FA6">
              <w:t>6</w:t>
            </w:r>
            <w:r w:rsidR="00293DB5">
              <w:t> </w:t>
            </w:r>
            <w:r w:rsidR="00293DB5" w:rsidRPr="00804FA6">
              <w:t>035</w:t>
            </w:r>
            <w:r w:rsidR="00293DB5">
              <w:t> </w:t>
            </w:r>
            <w:r w:rsidR="00293DB5" w:rsidRPr="00804FA6">
              <w:t>169</w:t>
            </w:r>
            <w:r w:rsidR="00293DB5">
              <w:t>.</w:t>
            </w:r>
          </w:p>
          <w:p w14:paraId="46CB8678" w14:textId="77777777" w:rsidR="00B8656D" w:rsidRDefault="00B8656D" w:rsidP="00B8656D">
            <w:pPr>
              <w:jc w:val="both"/>
            </w:pPr>
          </w:p>
          <w:p w14:paraId="08F279C5" w14:textId="77777777" w:rsidR="00B8656D" w:rsidRDefault="00B8656D" w:rsidP="00B8656D">
            <w:pPr>
              <w:jc w:val="both"/>
            </w:pPr>
          </w:p>
          <w:p w14:paraId="59363BAE" w14:textId="77777777" w:rsidR="00B8656D" w:rsidRDefault="00B8656D" w:rsidP="00B8656D">
            <w:pPr>
              <w:jc w:val="both"/>
            </w:pPr>
          </w:p>
          <w:p w14:paraId="109C5622" w14:textId="77777777" w:rsidR="00B8656D" w:rsidRDefault="00B8656D" w:rsidP="00B8656D">
            <w:pPr>
              <w:jc w:val="both"/>
            </w:pPr>
          </w:p>
        </w:tc>
      </w:tr>
      <w:tr w:rsidR="007A5A24" w:rsidRPr="00FF0454" w14:paraId="474F6FD6" w14:textId="77777777" w:rsidTr="007B2524">
        <w:trPr>
          <w:gridAfter w:val="5"/>
          <w:wAfter w:w="156" w:type="dxa"/>
          <w:trHeight w:val="282"/>
        </w:trPr>
        <w:tc>
          <w:tcPr>
            <w:tcW w:w="10051" w:type="dxa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3786BEB8" w14:textId="77777777" w:rsidR="007A5A24" w:rsidRPr="007A5A24" w:rsidRDefault="007A5A24" w:rsidP="007A5A24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7A5A24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7A5A24" w:rsidRPr="00F40F9D" w14:paraId="093C4951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4D823A29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90" w:type="dxa"/>
            <w:gridSpan w:val="84"/>
            <w:tcBorders>
              <w:top w:val="double" w:sz="4" w:space="0" w:color="auto"/>
            </w:tcBorders>
          </w:tcPr>
          <w:p w14:paraId="17FE136F" w14:textId="77777777" w:rsidR="007A5A24" w:rsidRPr="00F40F9D" w:rsidRDefault="007A5A24" w:rsidP="007A5A24">
            <w:pPr>
              <w:jc w:val="both"/>
              <w:rPr>
                <w:b/>
              </w:rPr>
            </w:pPr>
            <w:bookmarkStart w:id="106" w:name="Nekonv_techno"/>
            <w:bookmarkEnd w:id="106"/>
            <w:r w:rsidRPr="00F40F9D">
              <w:rPr>
                <w:b/>
              </w:rPr>
              <w:t>Nekonvenční technologie</w:t>
            </w:r>
          </w:p>
        </w:tc>
      </w:tr>
      <w:tr w:rsidR="007A5A24" w14:paraId="412BA1E0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68D5608B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386" w:type="dxa"/>
            <w:gridSpan w:val="38"/>
          </w:tcPr>
          <w:p w14:paraId="5CE5B692" w14:textId="77777777" w:rsidR="007A5A24" w:rsidRDefault="00435047" w:rsidP="007A5A24">
            <w:pPr>
              <w:jc w:val="both"/>
            </w:pPr>
            <w:r>
              <w:t>p</w:t>
            </w:r>
            <w:r w:rsidR="007A5A24">
              <w:t>ovinný</w:t>
            </w:r>
            <w:r>
              <w:t>, PZ (specializace VI)</w:t>
            </w:r>
          </w:p>
          <w:p w14:paraId="7399E577" w14:textId="77777777" w:rsidR="00435047" w:rsidRDefault="00791C7F" w:rsidP="007A5A24">
            <w:pPr>
              <w:jc w:val="both"/>
            </w:pPr>
            <w:r>
              <w:t xml:space="preserve">povinný, PZ </w:t>
            </w:r>
            <w:r w:rsidRPr="00791C7F">
              <w:t>(specializace SNZPK)</w:t>
            </w:r>
          </w:p>
        </w:tc>
        <w:tc>
          <w:tcPr>
            <w:tcW w:w="2671" w:type="dxa"/>
            <w:gridSpan w:val="34"/>
            <w:shd w:val="clear" w:color="auto" w:fill="F7CAAC"/>
          </w:tcPr>
          <w:p w14:paraId="7204EBAE" w14:textId="77777777" w:rsidR="007A5A24" w:rsidRDefault="007A5A24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933" w:type="dxa"/>
            <w:gridSpan w:val="12"/>
          </w:tcPr>
          <w:p w14:paraId="41D27051" w14:textId="77777777" w:rsidR="007A5A24" w:rsidRDefault="007A5A24" w:rsidP="007A5A24">
            <w:pPr>
              <w:jc w:val="both"/>
            </w:pPr>
            <w:r>
              <w:t>2/ZS</w:t>
            </w:r>
          </w:p>
        </w:tc>
      </w:tr>
      <w:tr w:rsidR="007A5A24" w14:paraId="21AEB3AD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41EDEF08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3" w:type="dxa"/>
            <w:gridSpan w:val="19"/>
          </w:tcPr>
          <w:p w14:paraId="5FF7EBE2" w14:textId="77777777" w:rsidR="007A5A24" w:rsidRDefault="00435047" w:rsidP="007A5A24">
            <w:pPr>
              <w:jc w:val="both"/>
            </w:pPr>
            <w:r w:rsidRPr="003D6AB6">
              <w:t>28p+0s+28l</w:t>
            </w:r>
          </w:p>
        </w:tc>
        <w:tc>
          <w:tcPr>
            <w:tcW w:w="885" w:type="dxa"/>
            <w:gridSpan w:val="9"/>
            <w:shd w:val="clear" w:color="auto" w:fill="F7CAAC"/>
          </w:tcPr>
          <w:p w14:paraId="45211F1C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08" w:type="dxa"/>
            <w:gridSpan w:val="10"/>
          </w:tcPr>
          <w:p w14:paraId="22B33F21" w14:textId="77777777" w:rsidR="007A5A24" w:rsidRDefault="007A5A24" w:rsidP="007A5A24">
            <w:pPr>
              <w:jc w:val="both"/>
            </w:pPr>
            <w:r>
              <w:t>56</w:t>
            </w:r>
          </w:p>
        </w:tc>
        <w:tc>
          <w:tcPr>
            <w:tcW w:w="2135" w:type="dxa"/>
            <w:gridSpan w:val="22"/>
            <w:shd w:val="clear" w:color="auto" w:fill="F7CAAC"/>
          </w:tcPr>
          <w:p w14:paraId="5189932E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69" w:type="dxa"/>
            <w:gridSpan w:val="24"/>
          </w:tcPr>
          <w:p w14:paraId="25E01C69" w14:textId="77777777" w:rsidR="007A5A24" w:rsidRDefault="007A5A24" w:rsidP="007A5A24">
            <w:pPr>
              <w:jc w:val="both"/>
            </w:pPr>
            <w:r>
              <w:t>4</w:t>
            </w:r>
          </w:p>
        </w:tc>
      </w:tr>
      <w:tr w:rsidR="007A5A24" w14:paraId="42E80ECB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462FAAEB" w14:textId="77777777" w:rsidR="007A5A24" w:rsidRDefault="007A5A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90" w:type="dxa"/>
            <w:gridSpan w:val="84"/>
          </w:tcPr>
          <w:p w14:paraId="2DBCE69E" w14:textId="77777777" w:rsidR="007A5A24" w:rsidRDefault="007A5A24" w:rsidP="007A5A24">
            <w:pPr>
              <w:jc w:val="both"/>
            </w:pPr>
          </w:p>
        </w:tc>
      </w:tr>
      <w:tr w:rsidR="007A5A24" w14:paraId="11771DEC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5B8C61F4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386" w:type="dxa"/>
            <w:gridSpan w:val="38"/>
          </w:tcPr>
          <w:p w14:paraId="3396B02C" w14:textId="77777777" w:rsidR="007A5A24" w:rsidRDefault="007A5A24" w:rsidP="007A5A24">
            <w:pPr>
              <w:jc w:val="both"/>
            </w:pPr>
            <w:r>
              <w:t>zápočet, zkouška</w:t>
            </w:r>
          </w:p>
        </w:tc>
        <w:tc>
          <w:tcPr>
            <w:tcW w:w="1540" w:type="dxa"/>
            <w:gridSpan w:val="12"/>
            <w:shd w:val="clear" w:color="auto" w:fill="F7CAAC"/>
          </w:tcPr>
          <w:p w14:paraId="36F15C5B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64" w:type="dxa"/>
            <w:gridSpan w:val="34"/>
          </w:tcPr>
          <w:p w14:paraId="6470D6C3" w14:textId="77777777" w:rsidR="00435047" w:rsidRDefault="007A5A24" w:rsidP="007A5A24">
            <w:pPr>
              <w:jc w:val="both"/>
            </w:pPr>
            <w:r>
              <w:t xml:space="preserve">přednášky, </w:t>
            </w:r>
          </w:p>
          <w:p w14:paraId="57EBF086" w14:textId="77777777" w:rsidR="007A5A24" w:rsidRDefault="007A5A24" w:rsidP="007A5A24">
            <w:pPr>
              <w:jc w:val="both"/>
            </w:pPr>
            <w:r>
              <w:t>laboratorní cvičení</w:t>
            </w:r>
          </w:p>
        </w:tc>
      </w:tr>
      <w:tr w:rsidR="007A5A24" w14:paraId="4340CAE2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21C3A706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90" w:type="dxa"/>
            <w:gridSpan w:val="84"/>
            <w:tcBorders>
              <w:bottom w:val="single" w:sz="4" w:space="0" w:color="auto"/>
            </w:tcBorders>
          </w:tcPr>
          <w:p w14:paraId="69EB652C" w14:textId="77777777" w:rsidR="007A5A24" w:rsidRDefault="007A5A24" w:rsidP="007A5A24">
            <w:pPr>
              <w:jc w:val="both"/>
            </w:pPr>
            <w:r>
              <w:t>Písemná a ústní zkouška.</w:t>
            </w:r>
          </w:p>
          <w:p w14:paraId="06953A94" w14:textId="77777777" w:rsidR="007A5A24" w:rsidRDefault="007A5A24" w:rsidP="007A5A24">
            <w:pPr>
              <w:jc w:val="both"/>
            </w:pPr>
            <w:r>
              <w:t>Součástí výuky jsou exkurze do výrobních podniků, požaduje se 100% účast.</w:t>
            </w:r>
          </w:p>
          <w:p w14:paraId="25F50154" w14:textId="77777777" w:rsidR="007A5A24" w:rsidRDefault="007A5A24" w:rsidP="007A5A24">
            <w:pPr>
              <w:jc w:val="both"/>
            </w:pPr>
            <w:r>
              <w:t>K zápočtu student vypracuje seminární práci na vybrané téma.</w:t>
            </w:r>
          </w:p>
        </w:tc>
      </w:tr>
      <w:tr w:rsidR="007A5A24" w14:paraId="600AFFAF" w14:textId="77777777" w:rsidTr="007B2524">
        <w:trPr>
          <w:gridBefore w:val="1"/>
          <w:gridAfter w:val="5"/>
          <w:wBefore w:w="28" w:type="dxa"/>
          <w:wAfter w:w="156" w:type="dxa"/>
          <w:trHeight w:val="197"/>
        </w:trPr>
        <w:tc>
          <w:tcPr>
            <w:tcW w:w="3033" w:type="dxa"/>
            <w:gridSpan w:val="2"/>
            <w:tcBorders>
              <w:top w:val="nil"/>
            </w:tcBorders>
            <w:shd w:val="clear" w:color="auto" w:fill="F7CAAC"/>
          </w:tcPr>
          <w:p w14:paraId="27B41200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</w:tcBorders>
          </w:tcPr>
          <w:p w14:paraId="422351EE" w14:textId="77777777" w:rsidR="007A5A24" w:rsidRDefault="007A5A24" w:rsidP="007A5A24">
            <w:pPr>
              <w:jc w:val="both"/>
            </w:pPr>
            <w:r>
              <w:t>doc. Ing. Libuše Sýkorová, Ph.D.</w:t>
            </w:r>
          </w:p>
        </w:tc>
      </w:tr>
      <w:tr w:rsidR="007A5A24" w14:paraId="3A9B4109" w14:textId="77777777" w:rsidTr="007B2524">
        <w:trPr>
          <w:gridBefore w:val="1"/>
          <w:gridAfter w:val="5"/>
          <w:wBefore w:w="28" w:type="dxa"/>
          <w:wAfter w:w="156" w:type="dxa"/>
          <w:trHeight w:val="243"/>
        </w:trPr>
        <w:tc>
          <w:tcPr>
            <w:tcW w:w="3033" w:type="dxa"/>
            <w:gridSpan w:val="2"/>
            <w:tcBorders>
              <w:top w:val="nil"/>
            </w:tcBorders>
            <w:shd w:val="clear" w:color="auto" w:fill="F7CAAC"/>
          </w:tcPr>
          <w:p w14:paraId="20FFCFD1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90" w:type="dxa"/>
            <w:gridSpan w:val="84"/>
            <w:tcBorders>
              <w:top w:val="nil"/>
            </w:tcBorders>
          </w:tcPr>
          <w:p w14:paraId="10D44657" w14:textId="77777777" w:rsidR="007A5A24" w:rsidRPr="00FC3CAA" w:rsidRDefault="00FC3CAA" w:rsidP="007A5A24">
            <w:pPr>
              <w:jc w:val="both"/>
            </w:pPr>
            <w:r w:rsidRPr="00FC3CAA">
              <w:t>100% p</w:t>
            </w:r>
          </w:p>
        </w:tc>
      </w:tr>
      <w:tr w:rsidR="007A5A24" w14:paraId="79844691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711AD068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2CBA1354" w14:textId="77777777" w:rsidR="007A5A24" w:rsidRDefault="007A5A24" w:rsidP="007A5A24">
            <w:pPr>
              <w:jc w:val="both"/>
            </w:pPr>
          </w:p>
        </w:tc>
      </w:tr>
      <w:tr w:rsidR="007A5A24" w14:paraId="6983AAF6" w14:textId="77777777" w:rsidTr="007B2524">
        <w:trPr>
          <w:gridBefore w:val="1"/>
          <w:gridAfter w:val="5"/>
          <w:wBefore w:w="28" w:type="dxa"/>
          <w:wAfter w:w="156" w:type="dxa"/>
          <w:trHeight w:val="291"/>
        </w:trPr>
        <w:tc>
          <w:tcPr>
            <w:tcW w:w="10023" w:type="dxa"/>
            <w:gridSpan w:val="86"/>
            <w:tcBorders>
              <w:top w:val="nil"/>
            </w:tcBorders>
          </w:tcPr>
          <w:p w14:paraId="62942CB3" w14:textId="77777777" w:rsidR="007A5A24" w:rsidRDefault="007A5A24" w:rsidP="00435047">
            <w:pPr>
              <w:spacing w:before="60" w:after="60"/>
              <w:jc w:val="both"/>
            </w:pPr>
            <w:r w:rsidRPr="00664CED">
              <w:rPr>
                <w:b/>
              </w:rPr>
              <w:t>doc. Ing. Libuše Sýkorová, Ph.D.</w:t>
            </w:r>
            <w:r w:rsidR="00FC3CAA">
              <w:t xml:space="preserve"> (</w:t>
            </w:r>
            <w:r w:rsidR="00FC3CAA" w:rsidRPr="00FC3CAA">
              <w:t>100% p</w:t>
            </w:r>
            <w:r w:rsidR="00FC3CAA">
              <w:t>)</w:t>
            </w:r>
          </w:p>
        </w:tc>
      </w:tr>
      <w:tr w:rsidR="007A5A24" w14:paraId="34FFBDB1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7B429AB2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45359E1E" w14:textId="77777777" w:rsidR="007A5A24" w:rsidRDefault="007A5A24" w:rsidP="007A5A24">
            <w:pPr>
              <w:jc w:val="both"/>
            </w:pPr>
          </w:p>
        </w:tc>
      </w:tr>
      <w:tr w:rsidR="007A5A24" w14:paraId="15389EB4" w14:textId="77777777" w:rsidTr="007B2524">
        <w:trPr>
          <w:gridBefore w:val="1"/>
          <w:gridAfter w:val="5"/>
          <w:wBefore w:w="28" w:type="dxa"/>
          <w:wAfter w:w="156" w:type="dxa"/>
          <w:trHeight w:val="3938"/>
        </w:trPr>
        <w:tc>
          <w:tcPr>
            <w:tcW w:w="10023" w:type="dxa"/>
            <w:gridSpan w:val="86"/>
            <w:tcBorders>
              <w:top w:val="nil"/>
              <w:bottom w:val="single" w:sz="12" w:space="0" w:color="auto"/>
            </w:tcBorders>
          </w:tcPr>
          <w:p w14:paraId="521CEC24" w14:textId="77777777" w:rsidR="007A5A24" w:rsidRDefault="007A5A24" w:rsidP="007A5A24">
            <w:pPr>
              <w:jc w:val="both"/>
            </w:pPr>
            <w:r w:rsidRPr="00CD52B7">
              <w:t>Cílem předmětu je podat přehled o tzv. netradičních výrobních technologiích úběru a jejich místa ve výrobním proces</w:t>
            </w:r>
            <w:r>
              <w:t>u současnosti,</w:t>
            </w:r>
            <w:r w:rsidRPr="00CD52B7">
              <w:t xml:space="preserve"> zároveň podat ucelený přehled informací a poznatků z oblasti těchto technologií, které využívají i jiné formy energie než </w:t>
            </w:r>
            <w:r>
              <w:t xml:space="preserve">je energie mechanická - </w:t>
            </w:r>
            <w:r w:rsidRPr="00CD52B7">
              <w:t>využívají známé fyzikální a ch</w:t>
            </w:r>
            <w:r>
              <w:t>emické jevy na úběr materiálu (</w:t>
            </w:r>
            <w:r w:rsidRPr="00CD52B7">
              <w:t xml:space="preserve">akustické vlnění, vysokotlaký vodní paprsek, plazmu, tok fotonů </w:t>
            </w:r>
            <w:r>
              <w:t>-</w:t>
            </w:r>
            <w:r w:rsidRPr="00CD52B7">
              <w:t xml:space="preserve"> laser, elektrický výboj, elektrolýzu, tok elektronů a iontů).</w:t>
            </w:r>
            <w:r>
              <w:t xml:space="preserve"> </w:t>
            </w:r>
            <w:r w:rsidRPr="00AD100D">
              <w:t>Obsah předmětu tvoří tyto tematické celky:</w:t>
            </w:r>
          </w:p>
          <w:p w14:paraId="3A9C0DCD" w14:textId="77777777" w:rsidR="007A5A24" w:rsidRPr="00D873ED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873ED">
              <w:t>Úvod</w:t>
            </w:r>
            <w:r>
              <w:t xml:space="preserve"> </w:t>
            </w:r>
            <w:r w:rsidRPr="00D873ED">
              <w:t xml:space="preserve">- </w:t>
            </w:r>
            <w:r>
              <w:t>v</w:t>
            </w:r>
            <w:r w:rsidRPr="00D873ED">
              <w:t xml:space="preserve">ýznam a pojem technologie, </w:t>
            </w:r>
            <w:r>
              <w:t>k</w:t>
            </w:r>
            <w:r w:rsidRPr="00D873ED">
              <w:t>lasifikace způsobů obrábění</w:t>
            </w:r>
            <w:r>
              <w:t>.</w:t>
            </w:r>
          </w:p>
          <w:p w14:paraId="0FCA3A75" w14:textId="77777777" w:rsidR="007A5A24" w:rsidRPr="00D873ED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873ED">
              <w:t>Progresivní technologie úběru materiálu - jejich základní charakteristika</w:t>
            </w:r>
            <w:r>
              <w:t>.</w:t>
            </w:r>
          </w:p>
          <w:p w14:paraId="5C314AD5" w14:textId="77777777" w:rsidR="007A5A24" w:rsidRPr="00D873ED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873ED">
              <w:t>Mech</w:t>
            </w:r>
            <w:r>
              <w:t>anické procesy úběru materiálu, o</w:t>
            </w:r>
            <w:r w:rsidRPr="00D873ED">
              <w:t>brábění ultrazvukem</w:t>
            </w:r>
            <w:r>
              <w:t>.</w:t>
            </w:r>
          </w:p>
          <w:p w14:paraId="6A10AD49" w14:textId="77777777" w:rsidR="007A5A24" w:rsidRPr="00D873ED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873ED">
              <w:t>Technologie abrazivního paprsku pro úběr materiálu</w:t>
            </w:r>
            <w:r>
              <w:t>.</w:t>
            </w:r>
          </w:p>
          <w:p w14:paraId="1CD4B68B" w14:textId="77777777" w:rsidR="007A5A24" w:rsidRPr="00D873ED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873ED">
              <w:t>Vodní paprsek a abrazivní vodní paprsek pro obrábění</w:t>
            </w:r>
            <w:r>
              <w:t>.</w:t>
            </w:r>
          </w:p>
          <w:p w14:paraId="276BB0FD" w14:textId="77777777" w:rsidR="007A5A24" w:rsidRPr="00D873ED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873ED">
              <w:t xml:space="preserve">Chemické a elektrochemické procesy úběru materiálu, </w:t>
            </w:r>
            <w:r>
              <w:t>c</w:t>
            </w:r>
            <w:r w:rsidRPr="00D873ED">
              <w:t>hemické obrábění</w:t>
            </w:r>
            <w:r>
              <w:t>.</w:t>
            </w:r>
          </w:p>
          <w:p w14:paraId="6971A01E" w14:textId="77777777" w:rsidR="007A5A24" w:rsidRPr="00D873ED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873ED">
              <w:t>Elektrochemické obrábění</w:t>
            </w:r>
            <w:r>
              <w:t>.</w:t>
            </w:r>
          </w:p>
          <w:p w14:paraId="4718804E" w14:textId="77777777" w:rsidR="007A5A24" w:rsidRPr="00D873ED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873ED">
              <w:t xml:space="preserve">Elektrotepelné procesy úběru materiálu, </w:t>
            </w:r>
            <w:r>
              <w:t>e</w:t>
            </w:r>
            <w:r w:rsidRPr="00D873ED">
              <w:t>lektroerozivní obrábění</w:t>
            </w:r>
            <w:r>
              <w:t>.</w:t>
            </w:r>
          </w:p>
          <w:p w14:paraId="11FF0F46" w14:textId="77777777" w:rsidR="007A5A24" w:rsidRPr="00D873ED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873ED">
              <w:t>Obrábění paprskem plazmy</w:t>
            </w:r>
            <w:r>
              <w:t>.</w:t>
            </w:r>
          </w:p>
          <w:p w14:paraId="00F9A93B" w14:textId="77777777" w:rsidR="007A5A24" w:rsidRPr="00DA3F8E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A3F8E">
              <w:t>Technologie iontového paprsku</w:t>
            </w:r>
            <w:r>
              <w:t>.</w:t>
            </w:r>
          </w:p>
          <w:p w14:paraId="04DDE3C6" w14:textId="77777777" w:rsidR="007A5A24" w:rsidRPr="00DA3F8E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A3F8E">
              <w:t>Opracování svazkem elektronů</w:t>
            </w:r>
            <w:r>
              <w:t>.</w:t>
            </w:r>
          </w:p>
          <w:p w14:paraId="4F77E445" w14:textId="77777777" w:rsidR="007A5A24" w:rsidRPr="00DA3F8E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A3F8E">
              <w:t xml:space="preserve">Opracování laserem </w:t>
            </w:r>
            <w:r>
              <w:t>-</w:t>
            </w:r>
            <w:r w:rsidRPr="00DA3F8E">
              <w:t xml:space="preserve"> definice laseru a základní vlastnosti světla</w:t>
            </w:r>
            <w:r>
              <w:t>.</w:t>
            </w:r>
          </w:p>
          <w:p w14:paraId="457CF906" w14:textId="77777777" w:rsidR="007A5A24" w:rsidRPr="00DA3F8E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A3F8E">
              <w:t>Zařízení pro laserové opracování, kri</w:t>
            </w:r>
            <w:r>
              <w:t>téria hodnocení kvality povrchu.</w:t>
            </w:r>
          </w:p>
          <w:p w14:paraId="666A407B" w14:textId="77777777" w:rsidR="007A5A24" w:rsidRDefault="007A5A24" w:rsidP="00C77552">
            <w:pPr>
              <w:pStyle w:val="Odstavecseseznamem"/>
              <w:numPr>
                <w:ilvl w:val="0"/>
                <w:numId w:val="27"/>
              </w:numPr>
              <w:ind w:left="284" w:hanging="57"/>
            </w:pPr>
            <w:r w:rsidRPr="00DA3F8E">
              <w:t>Řezání a dělení materiálů laserem, vrtání laserem, mikroobrábění, soustružení, laserové dokončování povrchu, LAM</w:t>
            </w:r>
            <w:r>
              <w:t>.</w:t>
            </w:r>
          </w:p>
        </w:tc>
      </w:tr>
      <w:tr w:rsidR="007A5A24" w14:paraId="099F523D" w14:textId="77777777" w:rsidTr="007B2524">
        <w:trPr>
          <w:gridBefore w:val="1"/>
          <w:gridAfter w:val="5"/>
          <w:wBefore w:w="28" w:type="dxa"/>
          <w:wAfter w:w="156" w:type="dxa"/>
          <w:trHeight w:val="265"/>
        </w:trPr>
        <w:tc>
          <w:tcPr>
            <w:tcW w:w="3618" w:type="dxa"/>
            <w:gridSpan w:val="14"/>
            <w:tcBorders>
              <w:top w:val="nil"/>
            </w:tcBorders>
            <w:shd w:val="clear" w:color="auto" w:fill="F7CAAC"/>
          </w:tcPr>
          <w:p w14:paraId="382D2812" w14:textId="77777777" w:rsidR="007A5A24" w:rsidRDefault="007A5A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bottom w:val="nil"/>
            </w:tcBorders>
          </w:tcPr>
          <w:p w14:paraId="37671BB9" w14:textId="77777777" w:rsidR="007A5A24" w:rsidRDefault="007A5A24" w:rsidP="007A5A24">
            <w:pPr>
              <w:jc w:val="both"/>
            </w:pPr>
          </w:p>
        </w:tc>
      </w:tr>
      <w:tr w:rsidR="007A5A24" w14:paraId="14E1898A" w14:textId="77777777" w:rsidTr="007B2524">
        <w:trPr>
          <w:gridBefore w:val="1"/>
          <w:gridAfter w:val="5"/>
          <w:wBefore w:w="28" w:type="dxa"/>
          <w:wAfter w:w="156" w:type="dxa"/>
          <w:trHeight w:val="1497"/>
        </w:trPr>
        <w:tc>
          <w:tcPr>
            <w:tcW w:w="10023" w:type="dxa"/>
            <w:gridSpan w:val="86"/>
            <w:tcBorders>
              <w:top w:val="nil"/>
            </w:tcBorders>
          </w:tcPr>
          <w:p w14:paraId="4022B352" w14:textId="77777777" w:rsidR="007A5A24" w:rsidRPr="001329B1" w:rsidRDefault="007A5A24" w:rsidP="007A5A24">
            <w:pPr>
              <w:jc w:val="both"/>
              <w:rPr>
                <w:bCs/>
                <w:u w:val="single"/>
              </w:rPr>
            </w:pPr>
            <w:r>
              <w:rPr>
                <w:bCs/>
                <w:u w:val="single"/>
              </w:rPr>
              <w:t>Povinná literatura</w:t>
            </w:r>
            <w:r w:rsidRPr="001329B1">
              <w:rPr>
                <w:bCs/>
                <w:u w:val="single"/>
              </w:rPr>
              <w:t>:</w:t>
            </w:r>
          </w:p>
          <w:p w14:paraId="0E461D5E" w14:textId="77777777" w:rsidR="007A5A24" w:rsidRDefault="007A5A24" w:rsidP="007A5A24">
            <w:pPr>
              <w:jc w:val="both"/>
              <w:rPr>
                <w:iCs/>
              </w:rPr>
            </w:pPr>
            <w:r w:rsidRPr="001329B1">
              <w:rPr>
                <w:iCs/>
                <w:caps/>
              </w:rPr>
              <w:t>Sýkorová, L.</w:t>
            </w:r>
            <w:r>
              <w:rPr>
                <w:iCs/>
              </w:rPr>
              <w:t xml:space="preserve"> </w:t>
            </w:r>
            <w:r w:rsidRPr="001329B1">
              <w:rPr>
                <w:iCs/>
              </w:rPr>
              <w:t xml:space="preserve">Nekonvenční technologie. Elektronická skripta. Dostupné </w:t>
            </w:r>
            <w:r>
              <w:rPr>
                <w:iCs/>
              </w:rPr>
              <w:t>online:</w:t>
            </w:r>
            <w:r w:rsidRPr="001329B1">
              <w:rPr>
                <w:iCs/>
              </w:rPr>
              <w:t xml:space="preserve"> </w:t>
            </w:r>
            <w:hyperlink r:id="rId47" w:history="1">
              <w:r w:rsidRPr="009E22CA">
                <w:rPr>
                  <w:rStyle w:val="Hypertextovodkaz"/>
                  <w:iCs/>
                </w:rPr>
                <w:t>http://www.utb.cz/ft/intranet-ft/studijni-podpora</w:t>
              </w:r>
            </w:hyperlink>
            <w:r>
              <w:rPr>
                <w:iCs/>
              </w:rPr>
              <w:t>.</w:t>
            </w:r>
          </w:p>
          <w:p w14:paraId="32E16B0D" w14:textId="77777777" w:rsidR="007A5A24" w:rsidRPr="001329B1" w:rsidRDefault="007A5A24" w:rsidP="007A5A24">
            <w:pPr>
              <w:jc w:val="both"/>
            </w:pPr>
            <w:r w:rsidRPr="001329B1">
              <w:rPr>
                <w:caps/>
              </w:rPr>
              <w:t>Maňková, I.</w:t>
            </w:r>
            <w:r w:rsidRPr="001329B1">
              <w:t xml:space="preserve"> </w:t>
            </w:r>
            <w:r w:rsidRPr="001329B1">
              <w:rPr>
                <w:iCs/>
              </w:rPr>
              <w:t>Progresívne technológie</w:t>
            </w:r>
            <w:r w:rsidRPr="001329B1">
              <w:t xml:space="preserve">. </w:t>
            </w:r>
            <w:r>
              <w:t xml:space="preserve">Košice: Vienala, </w:t>
            </w:r>
            <w:r w:rsidRPr="001329B1">
              <w:t>2000. ISBN 80-7099-430-4.</w:t>
            </w:r>
          </w:p>
          <w:p w14:paraId="0CD4ABA4" w14:textId="77777777" w:rsidR="007A5A24" w:rsidRPr="001329B1" w:rsidRDefault="007A5A24" w:rsidP="007A5A24">
            <w:pPr>
              <w:jc w:val="both"/>
            </w:pPr>
            <w:r w:rsidRPr="001329B1">
              <w:rPr>
                <w:caps/>
              </w:rPr>
              <w:t>Řasa, J., Pokorný, P., Gabriel, V.</w:t>
            </w:r>
            <w:r w:rsidRPr="001329B1">
              <w:t xml:space="preserve"> </w:t>
            </w:r>
            <w:r w:rsidRPr="001329B1">
              <w:rPr>
                <w:iCs/>
              </w:rPr>
              <w:t>Strojírenská technologie 3</w:t>
            </w:r>
            <w:r>
              <w:rPr>
                <w:iCs/>
              </w:rPr>
              <w:t xml:space="preserve">. Díl 2. Praha: </w:t>
            </w:r>
            <w:r w:rsidRPr="001329B1">
              <w:t>Scient</w:t>
            </w:r>
            <w:r>
              <w:t>i</w:t>
            </w:r>
            <w:r w:rsidRPr="001329B1">
              <w:t>a, 2005.</w:t>
            </w:r>
            <w:r>
              <w:t xml:space="preserve"> </w:t>
            </w:r>
            <w:r w:rsidRPr="001329B1">
              <w:t>ISBN 80-7183-336-3.</w:t>
            </w:r>
          </w:p>
          <w:p w14:paraId="55C964DB" w14:textId="77777777" w:rsidR="007A5A24" w:rsidRPr="001329B1" w:rsidRDefault="007A5A24" w:rsidP="007A5A24">
            <w:pPr>
              <w:jc w:val="both"/>
            </w:pPr>
          </w:p>
          <w:p w14:paraId="2A2EFAD4" w14:textId="77777777" w:rsidR="007A5A24" w:rsidRPr="001329B1" w:rsidRDefault="007A5A24" w:rsidP="007A5A24">
            <w:pPr>
              <w:jc w:val="both"/>
              <w:rPr>
                <w:u w:val="single"/>
              </w:rPr>
            </w:pPr>
            <w:r w:rsidRPr="001329B1">
              <w:rPr>
                <w:u w:val="single"/>
              </w:rPr>
              <w:t>Doporučená literatura:</w:t>
            </w:r>
          </w:p>
          <w:p w14:paraId="6759659D" w14:textId="77777777" w:rsidR="007A5A24" w:rsidRPr="001329B1" w:rsidRDefault="007A5A24" w:rsidP="007A5A24">
            <w:pPr>
              <w:jc w:val="both"/>
            </w:pPr>
            <w:r w:rsidRPr="001329B1">
              <w:t xml:space="preserve">MORÁVEK, R. </w:t>
            </w:r>
            <w:r w:rsidRPr="001329B1">
              <w:rPr>
                <w:iCs/>
              </w:rPr>
              <w:t>Nekonvenční metody obrábění</w:t>
            </w:r>
            <w:r w:rsidRPr="001329B1">
              <w:t xml:space="preserve">. 2. vyd. Plzeň: </w:t>
            </w:r>
            <w:r>
              <w:t xml:space="preserve">FS ZČU, </w:t>
            </w:r>
            <w:r w:rsidRPr="001329B1">
              <w:t>1999</w:t>
            </w:r>
            <w:r>
              <w:t xml:space="preserve">. </w:t>
            </w:r>
            <w:r w:rsidRPr="001329B1">
              <w:t>102 s. ISBN 80-7082-518-9</w:t>
            </w:r>
            <w:r>
              <w:t>.</w:t>
            </w:r>
          </w:p>
          <w:p w14:paraId="6B9C26A1" w14:textId="77777777" w:rsidR="007A5A24" w:rsidRPr="001329B1" w:rsidRDefault="007A5A24" w:rsidP="007A5A24">
            <w:pPr>
              <w:jc w:val="both"/>
            </w:pPr>
            <w:r w:rsidRPr="001329B1">
              <w:t xml:space="preserve">GELETA, V. </w:t>
            </w:r>
            <w:r w:rsidRPr="001329B1">
              <w:rPr>
                <w:iCs/>
              </w:rPr>
              <w:t>Progresívne technológie obrábania</w:t>
            </w:r>
            <w:r w:rsidRPr="001329B1">
              <w:t>. Bratislava: STU, 2013. ISBN 978-80-227-3997-9.</w:t>
            </w:r>
          </w:p>
          <w:p w14:paraId="6082CC39" w14:textId="77777777" w:rsidR="007A5A24" w:rsidRDefault="007A5A24" w:rsidP="007A5A24">
            <w:pPr>
              <w:jc w:val="both"/>
            </w:pPr>
            <w:proofErr w:type="gramStart"/>
            <w:r w:rsidRPr="00D77929">
              <w:rPr>
                <w:caps/>
              </w:rPr>
              <w:t>Rai,</w:t>
            </w:r>
            <w:r>
              <w:t xml:space="preserve"> G.D</w:t>
            </w:r>
            <w:r w:rsidRPr="001329B1">
              <w:t>.</w:t>
            </w:r>
            <w:proofErr w:type="gramEnd"/>
            <w:r w:rsidRPr="001329B1">
              <w:t xml:space="preserve"> Non-</w:t>
            </w:r>
            <w:r>
              <w:t>C</w:t>
            </w:r>
            <w:r w:rsidRPr="001329B1">
              <w:t>onventional Energy Sources. Khanna Publisher, 2010. ISBN 8174090738.</w:t>
            </w:r>
          </w:p>
        </w:tc>
      </w:tr>
      <w:tr w:rsidR="007A5A24" w14:paraId="0C3F79AE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B663D04" w14:textId="77777777" w:rsidR="007A5A24" w:rsidRDefault="007A5A24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7A5A24" w14:paraId="78C34865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4726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14:paraId="7A2BB6AA" w14:textId="77777777" w:rsidR="007A5A24" w:rsidRDefault="007A5A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5" w:type="dxa"/>
            <w:gridSpan w:val="9"/>
            <w:tcBorders>
              <w:top w:val="single" w:sz="2" w:space="0" w:color="auto"/>
            </w:tcBorders>
          </w:tcPr>
          <w:p w14:paraId="7A0B8945" w14:textId="77777777" w:rsidR="007A5A24" w:rsidRDefault="007A5A24" w:rsidP="00B45D88">
            <w:pPr>
              <w:jc w:val="center"/>
            </w:pPr>
            <w:r w:rsidRPr="008E7127">
              <w:t>1</w:t>
            </w:r>
            <w:r w:rsidR="00B45D88" w:rsidRPr="008E7127">
              <w:t>6</w:t>
            </w:r>
          </w:p>
        </w:tc>
        <w:tc>
          <w:tcPr>
            <w:tcW w:w="4412" w:type="dxa"/>
            <w:gridSpan w:val="56"/>
            <w:tcBorders>
              <w:top w:val="single" w:sz="2" w:space="0" w:color="auto"/>
            </w:tcBorders>
            <w:shd w:val="clear" w:color="auto" w:fill="F7CAAC"/>
          </w:tcPr>
          <w:p w14:paraId="279E2377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A5A24" w14:paraId="561D2E74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shd w:val="clear" w:color="auto" w:fill="F7CAAC"/>
          </w:tcPr>
          <w:p w14:paraId="76BD456C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7A5A24" w14:paraId="45A561DB" w14:textId="77777777" w:rsidTr="007B2524">
        <w:trPr>
          <w:gridBefore w:val="1"/>
          <w:gridAfter w:val="5"/>
          <w:wBefore w:w="28" w:type="dxa"/>
          <w:wAfter w:w="156" w:type="dxa"/>
          <w:trHeight w:val="1134"/>
        </w:trPr>
        <w:tc>
          <w:tcPr>
            <w:tcW w:w="10023" w:type="dxa"/>
            <w:gridSpan w:val="86"/>
          </w:tcPr>
          <w:p w14:paraId="388BF979" w14:textId="77777777" w:rsidR="007A5A24" w:rsidRDefault="007A5A24" w:rsidP="007A5A24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Cykl</w:t>
            </w:r>
            <w:r w:rsidR="00016056">
              <w:t xml:space="preserve">us přednášek je realizován v </w:t>
            </w:r>
            <w:r>
              <w:t>blocích. Jeden blok je věnován práci na CO</w:t>
            </w:r>
            <w:r w:rsidRPr="001329B1">
              <w:rPr>
                <w:vertAlign w:val="subscript"/>
              </w:rPr>
              <w:t>2</w:t>
            </w:r>
            <w:r w:rsidRPr="00E670ED">
              <w:t xml:space="preserve">  </w:t>
            </w:r>
            <w:r>
              <w:t>laseru v laboratořích ÚVI. Student zpracuje návrh v programu CorelDraw, následně provede na laseru obrábění (nutná 100% účast). K zápočtu vypracuje seminární práci na vybrané téma. Zakončení je formou písemné a ústní zkoušky. Konzultace jsou možné v rámci výuky nebo lze vyučujícího kontaktovat viz níže.</w:t>
            </w:r>
          </w:p>
          <w:p w14:paraId="6CEE6EEC" w14:textId="77777777" w:rsidR="007A5A24" w:rsidRDefault="007A5A24" w:rsidP="007A5A24">
            <w:pPr>
              <w:jc w:val="both"/>
            </w:pPr>
          </w:p>
          <w:p w14:paraId="12223704" w14:textId="77777777" w:rsidR="007A5A24" w:rsidRDefault="007A5A24" w:rsidP="007A5A24">
            <w:pPr>
              <w:jc w:val="both"/>
            </w:pPr>
            <w:r w:rsidRPr="00E670ED">
              <w:t xml:space="preserve">Možnosti </w:t>
            </w:r>
            <w:r w:rsidRPr="00293DB5">
              <w:t xml:space="preserve">komunikace s vyučujícím: </w:t>
            </w:r>
            <w:hyperlink r:id="rId48" w:history="1">
              <w:r w:rsidRPr="00293DB5">
                <w:rPr>
                  <w:rStyle w:val="Hypertextovodkaz"/>
                </w:rPr>
                <w:t>sykorova@utb.cz</w:t>
              </w:r>
            </w:hyperlink>
            <w:r w:rsidRPr="00293DB5">
              <w:t xml:space="preserve">, </w:t>
            </w:r>
            <w:r w:rsidRPr="00293DB5">
              <w:rPr>
                <w:color w:val="000000"/>
              </w:rPr>
              <w:t>576 035 169.</w:t>
            </w:r>
          </w:p>
        </w:tc>
      </w:tr>
      <w:tr w:rsidR="007A5A24" w:rsidRPr="002901F6" w14:paraId="6671DAE9" w14:textId="77777777" w:rsidTr="007B2524">
        <w:trPr>
          <w:gridBefore w:val="1"/>
          <w:gridAfter w:val="5"/>
          <w:wBefore w:w="28" w:type="dxa"/>
          <w:wAfter w:w="156" w:type="dxa"/>
          <w:trHeight w:val="282"/>
        </w:trPr>
        <w:tc>
          <w:tcPr>
            <w:tcW w:w="10023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4A7DA62" w14:textId="77777777" w:rsidR="007A5A24" w:rsidRPr="007A5A24" w:rsidRDefault="007A5A24" w:rsidP="007A5A24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7A5A24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7A5A24" w:rsidRPr="00F40F9D" w14:paraId="52732BDC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38E7F97B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90" w:type="dxa"/>
            <w:gridSpan w:val="84"/>
            <w:tcBorders>
              <w:top w:val="double" w:sz="4" w:space="0" w:color="auto"/>
            </w:tcBorders>
          </w:tcPr>
          <w:p w14:paraId="365ABF8C" w14:textId="77777777" w:rsidR="007A5A24" w:rsidRPr="00F40F9D" w:rsidRDefault="007A5A24" w:rsidP="007A5A24">
            <w:pPr>
              <w:jc w:val="both"/>
              <w:rPr>
                <w:b/>
              </w:rPr>
            </w:pPr>
            <w:bookmarkStart w:id="107" w:name="Obor_sem"/>
            <w:bookmarkEnd w:id="107"/>
            <w:r w:rsidRPr="00F40F9D">
              <w:rPr>
                <w:b/>
              </w:rPr>
              <w:t>Oborový seminář</w:t>
            </w:r>
          </w:p>
        </w:tc>
      </w:tr>
      <w:tr w:rsidR="007A5A24" w:rsidRPr="005F45E1" w14:paraId="73855052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27667422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386" w:type="dxa"/>
            <w:gridSpan w:val="38"/>
          </w:tcPr>
          <w:p w14:paraId="208214B2" w14:textId="77777777" w:rsidR="007A5A24" w:rsidRDefault="00DC5614" w:rsidP="007A5A24">
            <w:pPr>
              <w:jc w:val="both"/>
            </w:pPr>
            <w:r>
              <w:t>povinný, PZ (specializace VI)</w:t>
            </w:r>
          </w:p>
          <w:p w14:paraId="3960AA0F" w14:textId="77777777" w:rsidR="00DC5614" w:rsidRPr="00DC5614" w:rsidRDefault="003B1D92" w:rsidP="003B1D92">
            <w:pPr>
              <w:jc w:val="both"/>
            </w:pPr>
            <w:r>
              <w:t>povinný, PZ (specializace SNZPK)</w:t>
            </w:r>
          </w:p>
        </w:tc>
        <w:tc>
          <w:tcPr>
            <w:tcW w:w="2671" w:type="dxa"/>
            <w:gridSpan w:val="34"/>
            <w:shd w:val="clear" w:color="auto" w:fill="F7CAAC"/>
          </w:tcPr>
          <w:p w14:paraId="4C68E088" w14:textId="77777777" w:rsidR="007A5A24" w:rsidRPr="00DC5614" w:rsidRDefault="007A5A24" w:rsidP="007A5A24">
            <w:pPr>
              <w:jc w:val="both"/>
            </w:pPr>
            <w:r w:rsidRPr="00DC5614">
              <w:rPr>
                <w:b/>
              </w:rPr>
              <w:t>doporučený ročník / semestr</w:t>
            </w:r>
          </w:p>
        </w:tc>
        <w:tc>
          <w:tcPr>
            <w:tcW w:w="933" w:type="dxa"/>
            <w:gridSpan w:val="12"/>
          </w:tcPr>
          <w:p w14:paraId="6E7AAE80" w14:textId="77777777" w:rsidR="007A5A24" w:rsidRPr="00DC5614" w:rsidRDefault="007A5A24" w:rsidP="007A5A24">
            <w:pPr>
              <w:jc w:val="both"/>
            </w:pPr>
            <w:r w:rsidRPr="00DC5614">
              <w:t>1/LS</w:t>
            </w:r>
          </w:p>
        </w:tc>
      </w:tr>
      <w:tr w:rsidR="007A5A24" w:rsidRPr="005F45E1" w14:paraId="6397AF27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5C674250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3" w:type="dxa"/>
            <w:gridSpan w:val="19"/>
          </w:tcPr>
          <w:p w14:paraId="0067DFE4" w14:textId="77777777" w:rsidR="007A5A24" w:rsidRPr="00DC5614" w:rsidRDefault="00DC5614" w:rsidP="007A5A24">
            <w:pPr>
              <w:jc w:val="both"/>
            </w:pPr>
            <w:r w:rsidRPr="00DC5614">
              <w:t>28p+28s+0l</w:t>
            </w:r>
          </w:p>
        </w:tc>
        <w:tc>
          <w:tcPr>
            <w:tcW w:w="885" w:type="dxa"/>
            <w:gridSpan w:val="9"/>
            <w:shd w:val="clear" w:color="auto" w:fill="F7CAAC"/>
          </w:tcPr>
          <w:p w14:paraId="2C04E5BA" w14:textId="77777777" w:rsidR="007A5A24" w:rsidRPr="00DC5614" w:rsidRDefault="007A5A24" w:rsidP="007A5A24">
            <w:pPr>
              <w:jc w:val="both"/>
              <w:rPr>
                <w:b/>
              </w:rPr>
            </w:pPr>
            <w:r w:rsidRPr="00DC5614">
              <w:rPr>
                <w:b/>
              </w:rPr>
              <w:t xml:space="preserve">hod. </w:t>
            </w:r>
          </w:p>
        </w:tc>
        <w:tc>
          <w:tcPr>
            <w:tcW w:w="808" w:type="dxa"/>
            <w:gridSpan w:val="10"/>
          </w:tcPr>
          <w:p w14:paraId="52EDD761" w14:textId="77777777" w:rsidR="007A5A24" w:rsidRPr="00DC5614" w:rsidRDefault="007A5A24" w:rsidP="007A5A24">
            <w:pPr>
              <w:jc w:val="both"/>
            </w:pPr>
            <w:r w:rsidRPr="00DC5614">
              <w:t>56</w:t>
            </w:r>
          </w:p>
        </w:tc>
        <w:tc>
          <w:tcPr>
            <w:tcW w:w="2135" w:type="dxa"/>
            <w:gridSpan w:val="22"/>
            <w:shd w:val="clear" w:color="auto" w:fill="F7CAAC"/>
          </w:tcPr>
          <w:p w14:paraId="096C7F0E" w14:textId="77777777" w:rsidR="007A5A24" w:rsidRPr="00DC5614" w:rsidRDefault="007A5A24" w:rsidP="007A5A24">
            <w:pPr>
              <w:jc w:val="both"/>
              <w:rPr>
                <w:b/>
              </w:rPr>
            </w:pPr>
            <w:r w:rsidRPr="00DC5614">
              <w:rPr>
                <w:b/>
              </w:rPr>
              <w:t>kreditů</w:t>
            </w:r>
          </w:p>
        </w:tc>
        <w:tc>
          <w:tcPr>
            <w:tcW w:w="1469" w:type="dxa"/>
            <w:gridSpan w:val="24"/>
          </w:tcPr>
          <w:p w14:paraId="2252F542" w14:textId="77777777" w:rsidR="007A5A24" w:rsidRPr="00DC5614" w:rsidRDefault="007A5A24" w:rsidP="007A5A24">
            <w:pPr>
              <w:jc w:val="both"/>
            </w:pPr>
            <w:r w:rsidRPr="00DC5614">
              <w:t>4</w:t>
            </w:r>
          </w:p>
        </w:tc>
      </w:tr>
      <w:tr w:rsidR="007A5A24" w14:paraId="362CC34E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4D2764A0" w14:textId="77777777" w:rsidR="007A5A24" w:rsidRDefault="007A5A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90" w:type="dxa"/>
            <w:gridSpan w:val="84"/>
          </w:tcPr>
          <w:p w14:paraId="7B4C38D2" w14:textId="77777777" w:rsidR="007A5A24" w:rsidRPr="00DC5614" w:rsidRDefault="007A5A24" w:rsidP="007A5A24">
            <w:pPr>
              <w:jc w:val="both"/>
            </w:pPr>
          </w:p>
        </w:tc>
      </w:tr>
      <w:tr w:rsidR="007A5A24" w14:paraId="3E792D45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6E4D5A47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386" w:type="dxa"/>
            <w:gridSpan w:val="38"/>
          </w:tcPr>
          <w:p w14:paraId="288D58EB" w14:textId="77777777" w:rsidR="007A5A24" w:rsidRPr="00DC5614" w:rsidRDefault="007A5A24" w:rsidP="007A5A24">
            <w:pPr>
              <w:jc w:val="both"/>
            </w:pPr>
            <w:r w:rsidRPr="00DC5614">
              <w:t>zápočet</w:t>
            </w:r>
          </w:p>
        </w:tc>
        <w:tc>
          <w:tcPr>
            <w:tcW w:w="1540" w:type="dxa"/>
            <w:gridSpan w:val="12"/>
            <w:shd w:val="clear" w:color="auto" w:fill="F7CAAC"/>
          </w:tcPr>
          <w:p w14:paraId="5199046A" w14:textId="77777777" w:rsidR="007A5A24" w:rsidRPr="00DC5614" w:rsidRDefault="007A5A24" w:rsidP="007A5A24">
            <w:pPr>
              <w:jc w:val="both"/>
              <w:rPr>
                <w:b/>
              </w:rPr>
            </w:pPr>
            <w:r w:rsidRPr="00DC5614">
              <w:rPr>
                <w:b/>
              </w:rPr>
              <w:t>Forma výuky</w:t>
            </w:r>
          </w:p>
        </w:tc>
        <w:tc>
          <w:tcPr>
            <w:tcW w:w="2064" w:type="dxa"/>
            <w:gridSpan w:val="34"/>
          </w:tcPr>
          <w:p w14:paraId="764B3690" w14:textId="77777777" w:rsidR="007A5A24" w:rsidRPr="00DC5614" w:rsidRDefault="007A5A24" w:rsidP="007A5A24">
            <w:pPr>
              <w:jc w:val="both"/>
            </w:pPr>
            <w:r w:rsidRPr="00DC5614">
              <w:t>přednášky, semináře</w:t>
            </w:r>
          </w:p>
        </w:tc>
      </w:tr>
      <w:tr w:rsidR="007A5A24" w14:paraId="1836D3E1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49CA8CC1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90" w:type="dxa"/>
            <w:gridSpan w:val="84"/>
            <w:tcBorders>
              <w:bottom w:val="single" w:sz="4" w:space="0" w:color="auto"/>
            </w:tcBorders>
          </w:tcPr>
          <w:p w14:paraId="7A869609" w14:textId="77777777" w:rsidR="007A5A24" w:rsidRDefault="007A5A24" w:rsidP="007A5A24">
            <w:pPr>
              <w:jc w:val="both"/>
            </w:pPr>
            <w:r w:rsidRPr="000A018B">
              <w:t>Požadavek na udělení zápočtu:</w:t>
            </w:r>
            <w:r>
              <w:t xml:space="preserve"> ú</w:t>
            </w:r>
            <w:r w:rsidRPr="00110516">
              <w:t>čast formou absolvování odborné stáže v daném časovém rozsahu nebo 80% účast na exkurzích, seminářích a workshopech.</w:t>
            </w:r>
          </w:p>
        </w:tc>
      </w:tr>
      <w:tr w:rsidR="007A5A24" w14:paraId="3C48591F" w14:textId="77777777" w:rsidTr="007B2524">
        <w:trPr>
          <w:gridBefore w:val="1"/>
          <w:gridAfter w:val="5"/>
          <w:wBefore w:w="28" w:type="dxa"/>
          <w:wAfter w:w="156" w:type="dxa"/>
          <w:trHeight w:val="197"/>
        </w:trPr>
        <w:tc>
          <w:tcPr>
            <w:tcW w:w="3033" w:type="dxa"/>
            <w:gridSpan w:val="2"/>
            <w:tcBorders>
              <w:top w:val="nil"/>
            </w:tcBorders>
            <w:shd w:val="clear" w:color="auto" w:fill="F7CAAC"/>
          </w:tcPr>
          <w:p w14:paraId="0A6B14EA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</w:tcBorders>
          </w:tcPr>
          <w:p w14:paraId="490E14FF" w14:textId="77777777" w:rsidR="007A5A24" w:rsidRDefault="007A5A24" w:rsidP="007A5A24">
            <w:pPr>
              <w:jc w:val="both"/>
            </w:pPr>
            <w:r>
              <w:t>prof. Ing. Berenika Hausnerová, Ph.D.</w:t>
            </w:r>
          </w:p>
        </w:tc>
      </w:tr>
      <w:tr w:rsidR="007A5A24" w14:paraId="2A9F9E8E" w14:textId="77777777" w:rsidTr="007B2524">
        <w:trPr>
          <w:gridBefore w:val="1"/>
          <w:gridAfter w:val="5"/>
          <w:wBefore w:w="28" w:type="dxa"/>
          <w:wAfter w:w="156" w:type="dxa"/>
          <w:trHeight w:val="243"/>
        </w:trPr>
        <w:tc>
          <w:tcPr>
            <w:tcW w:w="3033" w:type="dxa"/>
            <w:gridSpan w:val="2"/>
            <w:tcBorders>
              <w:top w:val="nil"/>
            </w:tcBorders>
            <w:shd w:val="clear" w:color="auto" w:fill="F7CAAC"/>
          </w:tcPr>
          <w:p w14:paraId="3E8FD5F9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90" w:type="dxa"/>
            <w:gridSpan w:val="84"/>
            <w:tcBorders>
              <w:top w:val="nil"/>
            </w:tcBorders>
          </w:tcPr>
          <w:p w14:paraId="2F1097E3" w14:textId="77777777" w:rsidR="007A5A24" w:rsidRDefault="00DC5614" w:rsidP="007A5A24">
            <w:pPr>
              <w:jc w:val="both"/>
            </w:pPr>
            <w:r>
              <w:t>100% p</w:t>
            </w:r>
          </w:p>
        </w:tc>
      </w:tr>
      <w:tr w:rsidR="007A5A24" w14:paraId="3DEEF1BD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4892852D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380BF626" w14:textId="77777777" w:rsidR="007A5A24" w:rsidRDefault="007A5A24" w:rsidP="007A5A24">
            <w:pPr>
              <w:jc w:val="both"/>
            </w:pPr>
          </w:p>
        </w:tc>
      </w:tr>
      <w:tr w:rsidR="007A5A24" w14:paraId="69B87C9D" w14:textId="77777777" w:rsidTr="007B2524">
        <w:trPr>
          <w:gridBefore w:val="1"/>
          <w:gridAfter w:val="5"/>
          <w:wBefore w:w="28" w:type="dxa"/>
          <w:wAfter w:w="156" w:type="dxa"/>
          <w:trHeight w:val="299"/>
        </w:trPr>
        <w:tc>
          <w:tcPr>
            <w:tcW w:w="10023" w:type="dxa"/>
            <w:gridSpan w:val="86"/>
            <w:tcBorders>
              <w:top w:val="nil"/>
            </w:tcBorders>
          </w:tcPr>
          <w:p w14:paraId="12BCA2A6" w14:textId="77777777" w:rsidR="007A5A24" w:rsidRDefault="007A5A24" w:rsidP="007A5A24">
            <w:pPr>
              <w:spacing w:before="60" w:after="60"/>
              <w:jc w:val="both"/>
            </w:pPr>
            <w:r w:rsidRPr="006902CD">
              <w:rPr>
                <w:b/>
              </w:rPr>
              <w:t>prof. Ing. Berenika Hausnerová, Ph.D.</w:t>
            </w:r>
            <w:r w:rsidR="00D71549">
              <w:t xml:space="preserve"> (100% p)</w:t>
            </w:r>
          </w:p>
        </w:tc>
      </w:tr>
      <w:tr w:rsidR="007A5A24" w14:paraId="6569A8A7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659189B8" w14:textId="77777777" w:rsidR="007A5A24" w:rsidRDefault="007A5A24" w:rsidP="007A5A24">
            <w:pPr>
              <w:jc w:val="both"/>
              <w:rPr>
                <w:b/>
              </w:rPr>
            </w:pP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1B5D4D42" w14:textId="77777777" w:rsidR="007A5A24" w:rsidRDefault="007A5A24" w:rsidP="007A5A24">
            <w:pPr>
              <w:jc w:val="both"/>
            </w:pPr>
          </w:p>
        </w:tc>
      </w:tr>
      <w:tr w:rsidR="007A5A24" w14:paraId="1E80D4DE" w14:textId="77777777" w:rsidTr="007B2524">
        <w:trPr>
          <w:gridBefore w:val="1"/>
          <w:gridAfter w:val="5"/>
          <w:wBefore w:w="28" w:type="dxa"/>
          <w:wAfter w:w="156" w:type="dxa"/>
          <w:trHeight w:val="2667"/>
        </w:trPr>
        <w:tc>
          <w:tcPr>
            <w:tcW w:w="10023" w:type="dxa"/>
            <w:gridSpan w:val="86"/>
            <w:tcBorders>
              <w:top w:val="nil"/>
              <w:bottom w:val="single" w:sz="12" w:space="0" w:color="auto"/>
            </w:tcBorders>
          </w:tcPr>
          <w:p w14:paraId="2177FA0B" w14:textId="77777777" w:rsidR="007A5A24" w:rsidRDefault="007A5A24" w:rsidP="007A5A24">
            <w:pPr>
              <w:jc w:val="both"/>
            </w:pPr>
            <w:r w:rsidRPr="00110516">
              <w:t xml:space="preserve">Předmět je realizován formou organizace a podpory pracovních stáží, exkurzí, seminářů a workshopů s účastí firem a vývojových organizací působících v oboru (např. Hella, Varroc, Robert Bosch, firmy sdružené v Plastikářském klastru a spolupracující v rámci projektu Center kompetence řešeném na UTB ve Zlíně). </w:t>
            </w:r>
            <w:r>
              <w:t xml:space="preserve">Studenti se během firemních přednášek učí vytvářet odborný výtah a hodnotit relevantnost vybraných témat i jejich zpracování. </w:t>
            </w:r>
            <w:r w:rsidRPr="00110516">
              <w:t>Cílem je připravit studenty na kontakt s praxí a seznámit je s aktuálními vývojovými úkoly. Následně mají studenti možnost zpracovávat závěrečnou diplomovou práci přímo ve firemním prostředí. Tato příprava jim usnadní budoucí uplatnění na trhu práce. Nastavení efektivní spolupráce mezi akademickou a firemní sférou též umožní partnerům konkurenční výhody při realizaci výzkumných, vývojových a inovačních aktivit.</w:t>
            </w:r>
          </w:p>
          <w:p w14:paraId="12C036A4" w14:textId="77777777" w:rsidR="007A5A24" w:rsidRDefault="007A5A24" w:rsidP="007A5A24">
            <w:pPr>
              <w:jc w:val="both"/>
            </w:pPr>
          </w:p>
          <w:p w14:paraId="72FCDF5B" w14:textId="77777777" w:rsidR="007A5A24" w:rsidRDefault="007A5A24" w:rsidP="007A5A24">
            <w:pPr>
              <w:jc w:val="both"/>
            </w:pPr>
          </w:p>
          <w:p w14:paraId="6A11A596" w14:textId="77777777" w:rsidR="007A5A24" w:rsidRDefault="007A5A24" w:rsidP="007A5A24">
            <w:pPr>
              <w:jc w:val="both"/>
            </w:pPr>
          </w:p>
          <w:p w14:paraId="420A4B53" w14:textId="77777777" w:rsidR="007A5A24" w:rsidRDefault="007A5A24" w:rsidP="007A5A24">
            <w:pPr>
              <w:jc w:val="both"/>
            </w:pPr>
          </w:p>
          <w:p w14:paraId="1FF89535" w14:textId="77777777" w:rsidR="007A5A24" w:rsidRDefault="007A5A24" w:rsidP="007A5A24">
            <w:pPr>
              <w:jc w:val="both"/>
            </w:pPr>
          </w:p>
        </w:tc>
      </w:tr>
      <w:tr w:rsidR="007A5A24" w14:paraId="60837936" w14:textId="77777777" w:rsidTr="007B2524">
        <w:trPr>
          <w:gridBefore w:val="1"/>
          <w:gridAfter w:val="5"/>
          <w:wBefore w:w="28" w:type="dxa"/>
          <w:wAfter w:w="156" w:type="dxa"/>
          <w:trHeight w:val="265"/>
        </w:trPr>
        <w:tc>
          <w:tcPr>
            <w:tcW w:w="3618" w:type="dxa"/>
            <w:gridSpan w:val="14"/>
            <w:tcBorders>
              <w:top w:val="nil"/>
            </w:tcBorders>
            <w:shd w:val="clear" w:color="auto" w:fill="F7CAAC"/>
          </w:tcPr>
          <w:p w14:paraId="4F730E7B" w14:textId="77777777" w:rsidR="007A5A24" w:rsidRDefault="007A5A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bottom w:val="nil"/>
            </w:tcBorders>
          </w:tcPr>
          <w:p w14:paraId="0BFF699E" w14:textId="77777777" w:rsidR="007A5A24" w:rsidRDefault="007A5A24" w:rsidP="007A5A24">
            <w:pPr>
              <w:jc w:val="both"/>
            </w:pPr>
          </w:p>
        </w:tc>
      </w:tr>
      <w:tr w:rsidR="007A5A24" w:rsidRPr="00686000" w14:paraId="7026B18C" w14:textId="77777777" w:rsidTr="007B2524">
        <w:trPr>
          <w:gridBefore w:val="1"/>
          <w:gridAfter w:val="5"/>
          <w:wBefore w:w="28" w:type="dxa"/>
          <w:wAfter w:w="156" w:type="dxa"/>
          <w:trHeight w:val="1497"/>
        </w:trPr>
        <w:tc>
          <w:tcPr>
            <w:tcW w:w="10023" w:type="dxa"/>
            <w:gridSpan w:val="86"/>
            <w:tcBorders>
              <w:top w:val="nil"/>
            </w:tcBorders>
          </w:tcPr>
          <w:p w14:paraId="2ECDE9E7" w14:textId="77777777" w:rsidR="007A5A24" w:rsidRDefault="007A5A24" w:rsidP="007A5A24">
            <w:pPr>
              <w:autoSpaceDE w:val="0"/>
              <w:autoSpaceDN w:val="0"/>
              <w:adjustRightInd w:val="0"/>
              <w:ind w:left="398" w:hanging="398"/>
              <w:jc w:val="both"/>
              <w:rPr>
                <w:rFonts w:eastAsia="MS Mincho"/>
                <w:u w:val="single"/>
                <w:lang w:eastAsia="ja-JP"/>
              </w:rPr>
            </w:pPr>
            <w:r w:rsidRPr="003C2167">
              <w:rPr>
                <w:rFonts w:eastAsia="MS Mincho"/>
                <w:u w:val="single"/>
                <w:lang w:eastAsia="ja-JP"/>
              </w:rPr>
              <w:t>Doporučená literatura:</w:t>
            </w:r>
          </w:p>
          <w:p w14:paraId="2C93223A" w14:textId="77777777" w:rsidR="007A5A24" w:rsidRDefault="007A5A24" w:rsidP="007A5A24">
            <w:pPr>
              <w:shd w:val="clear" w:color="auto" w:fill="FFFFFF"/>
              <w:jc w:val="both"/>
            </w:pPr>
            <w:r>
              <w:t>P</w:t>
            </w:r>
            <w:r w:rsidRPr="00505447">
              <w:t xml:space="preserve">rezentace </w:t>
            </w:r>
            <w:r>
              <w:t xml:space="preserve">přednášejících odborníků ze zapojených firem, webové stránky a propagační materiály. </w:t>
            </w:r>
          </w:p>
          <w:p w14:paraId="2394E6B6" w14:textId="77777777" w:rsidR="007A5A24" w:rsidRPr="00505447" w:rsidRDefault="007A5A24" w:rsidP="007A5A24">
            <w:pPr>
              <w:shd w:val="clear" w:color="auto" w:fill="FFFFFF"/>
              <w:jc w:val="both"/>
            </w:pPr>
            <w:r w:rsidRPr="00505447">
              <w:rPr>
                <w:caps/>
              </w:rPr>
              <w:t>Mařík,</w:t>
            </w:r>
            <w:r>
              <w:t xml:space="preserve"> V. </w:t>
            </w:r>
            <w:r w:rsidRPr="00505447">
              <w:t>Průmysl 4.0 Výzva pro Českou republiku</w:t>
            </w:r>
            <w:r>
              <w:t xml:space="preserve">. Praha: </w:t>
            </w:r>
            <w:r w:rsidRPr="00505447">
              <w:t>Management Press, 2016</w:t>
            </w:r>
            <w:r>
              <w:t>. ISBN 978-80-7261-440-0.</w:t>
            </w:r>
          </w:p>
          <w:p w14:paraId="22638D37" w14:textId="77777777" w:rsidR="007A5A24" w:rsidRDefault="007A5A24" w:rsidP="007A5A24">
            <w:pPr>
              <w:shd w:val="clear" w:color="auto" w:fill="FFFFFF"/>
              <w:jc w:val="both"/>
              <w:rPr>
                <w:shd w:val="clear" w:color="auto" w:fill="FFFFFF"/>
              </w:rPr>
            </w:pPr>
            <w:r w:rsidRPr="00505447">
              <w:t>Technické listy -</w:t>
            </w:r>
            <w:r>
              <w:t xml:space="preserve"> týdeník pro odbornou veřejnost.</w:t>
            </w:r>
          </w:p>
          <w:p w14:paraId="602D3A31" w14:textId="77777777" w:rsidR="007A5A24" w:rsidRPr="00505447" w:rsidRDefault="007A5A24" w:rsidP="007A5A24">
            <w:pPr>
              <w:jc w:val="both"/>
            </w:pPr>
            <w:r w:rsidRPr="00505447">
              <w:rPr>
                <w:caps/>
                <w:shd w:val="clear" w:color="auto" w:fill="FFFFFF"/>
              </w:rPr>
              <w:t>Leinveber, J., Vávra, P.</w:t>
            </w:r>
            <w:r w:rsidRPr="00505447">
              <w:rPr>
                <w:shd w:val="clear" w:color="auto" w:fill="FFFFFF"/>
              </w:rPr>
              <w:t xml:space="preserve"> Strojnické tabulky. 6. vyd. Albra, 02/2017.</w:t>
            </w:r>
          </w:p>
          <w:p w14:paraId="421E4104" w14:textId="77777777" w:rsidR="007A5A24" w:rsidRDefault="007A5A24" w:rsidP="007A5A24">
            <w:pPr>
              <w:jc w:val="both"/>
              <w:rPr>
                <w:shd w:val="clear" w:color="auto" w:fill="FFFFFF"/>
              </w:rPr>
            </w:pPr>
            <w:proofErr w:type="gramStart"/>
            <w:r w:rsidRPr="00A86912">
              <w:rPr>
                <w:shd w:val="clear" w:color="auto" w:fill="FFFFFF"/>
              </w:rPr>
              <w:t>De</w:t>
            </w:r>
            <w:r w:rsidRPr="00A86912">
              <w:rPr>
                <w:caps/>
                <w:shd w:val="clear" w:color="auto" w:fill="FFFFFF"/>
              </w:rPr>
              <w:t>Garmo, E.P.</w:t>
            </w:r>
            <w:proofErr w:type="gramEnd"/>
            <w:r w:rsidRPr="00A86912">
              <w:rPr>
                <w:caps/>
                <w:shd w:val="clear" w:color="auto" w:fill="FFFFFF"/>
              </w:rPr>
              <w:t>, Black, J.T., Kosher</w:t>
            </w:r>
            <w:r>
              <w:rPr>
                <w:shd w:val="clear" w:color="auto" w:fill="FFFFFF"/>
              </w:rPr>
              <w:t xml:space="preserve">, R.A. </w:t>
            </w:r>
            <w:r w:rsidRPr="00A86912">
              <w:rPr>
                <w:shd w:val="clear" w:color="auto" w:fill="FFFFFF"/>
              </w:rPr>
              <w:t>Materials and Processes in Manufacturing</w:t>
            </w:r>
            <w:r>
              <w:rPr>
                <w:shd w:val="clear" w:color="auto" w:fill="FFFFFF"/>
              </w:rPr>
              <w:t xml:space="preserve">. </w:t>
            </w:r>
            <w:r w:rsidRPr="00A86912">
              <w:rPr>
                <w:shd w:val="clear" w:color="auto" w:fill="FFFFFF"/>
              </w:rPr>
              <w:t>8</w:t>
            </w:r>
            <w:r>
              <w:rPr>
                <w:shd w:val="clear" w:color="auto" w:fill="FFFFFF"/>
              </w:rPr>
              <w:t xml:space="preserve">th Ed. NJ: </w:t>
            </w:r>
            <w:r w:rsidRPr="00A86912">
              <w:rPr>
                <w:shd w:val="clear" w:color="auto" w:fill="FFFFFF"/>
              </w:rPr>
              <w:t>Prentice Hall, 1997</w:t>
            </w:r>
            <w:r>
              <w:rPr>
                <w:shd w:val="clear" w:color="auto" w:fill="FFFFFF"/>
              </w:rPr>
              <w:t>.</w:t>
            </w:r>
          </w:p>
          <w:p w14:paraId="1DB120C7" w14:textId="77777777" w:rsidR="007A5A24" w:rsidRDefault="007A5A24" w:rsidP="007A5A24">
            <w:pPr>
              <w:ind w:left="357"/>
            </w:pPr>
          </w:p>
          <w:p w14:paraId="2F434278" w14:textId="77777777" w:rsidR="007A5A24" w:rsidRDefault="007A5A24" w:rsidP="007A5A24">
            <w:pPr>
              <w:ind w:left="357"/>
            </w:pPr>
          </w:p>
          <w:p w14:paraId="4259B6B5" w14:textId="77777777" w:rsidR="007A5A24" w:rsidRDefault="007A5A24" w:rsidP="007A5A24">
            <w:pPr>
              <w:ind w:left="357"/>
            </w:pPr>
          </w:p>
          <w:p w14:paraId="06C311AD" w14:textId="77777777" w:rsidR="007A5A24" w:rsidRDefault="007A5A24" w:rsidP="007A5A24">
            <w:pPr>
              <w:ind w:left="357"/>
            </w:pPr>
          </w:p>
          <w:p w14:paraId="0489DE1C" w14:textId="77777777" w:rsidR="007A5A24" w:rsidRDefault="007A5A24" w:rsidP="007A5A24">
            <w:pPr>
              <w:ind w:left="357"/>
            </w:pPr>
          </w:p>
          <w:p w14:paraId="381A9DDB" w14:textId="77777777" w:rsidR="007A5A24" w:rsidRPr="00686000" w:rsidRDefault="007A5A24" w:rsidP="007A5A24">
            <w:pPr>
              <w:ind w:left="357"/>
            </w:pPr>
          </w:p>
        </w:tc>
      </w:tr>
      <w:tr w:rsidR="007A5A24" w14:paraId="2F0DC71E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77643A5" w14:textId="77777777" w:rsidR="007A5A24" w:rsidRDefault="007A5A24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7A5A24" w14:paraId="4E170056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4726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14:paraId="3E9C89E3" w14:textId="77777777" w:rsidR="007A5A24" w:rsidRDefault="007A5A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5" w:type="dxa"/>
            <w:gridSpan w:val="9"/>
            <w:tcBorders>
              <w:top w:val="single" w:sz="2" w:space="0" w:color="auto"/>
            </w:tcBorders>
          </w:tcPr>
          <w:p w14:paraId="1662A7F4" w14:textId="77777777" w:rsidR="007A5A24" w:rsidRDefault="00B60377" w:rsidP="00B60377">
            <w:pPr>
              <w:jc w:val="center"/>
            </w:pPr>
            <w:r w:rsidRPr="008E7127">
              <w:t>16</w:t>
            </w:r>
          </w:p>
        </w:tc>
        <w:tc>
          <w:tcPr>
            <w:tcW w:w="4412" w:type="dxa"/>
            <w:gridSpan w:val="56"/>
            <w:tcBorders>
              <w:top w:val="single" w:sz="2" w:space="0" w:color="auto"/>
            </w:tcBorders>
            <w:shd w:val="clear" w:color="auto" w:fill="F7CAAC"/>
          </w:tcPr>
          <w:p w14:paraId="61D1F0FD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A5A24" w14:paraId="12442C42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shd w:val="clear" w:color="auto" w:fill="F7CAAC"/>
          </w:tcPr>
          <w:p w14:paraId="6374C8B1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7A5A24" w14:paraId="012F82ED" w14:textId="77777777" w:rsidTr="007B2524">
        <w:trPr>
          <w:gridBefore w:val="1"/>
          <w:gridAfter w:val="5"/>
          <w:wBefore w:w="28" w:type="dxa"/>
          <w:wAfter w:w="156" w:type="dxa"/>
          <w:trHeight w:val="930"/>
        </w:trPr>
        <w:tc>
          <w:tcPr>
            <w:tcW w:w="10023" w:type="dxa"/>
            <w:gridSpan w:val="86"/>
          </w:tcPr>
          <w:p w14:paraId="5C62A06A" w14:textId="77777777" w:rsidR="00F432B7" w:rsidRDefault="00F432B7" w:rsidP="00F432B7">
            <w:pPr>
              <w:jc w:val="both"/>
            </w:pPr>
            <w:r>
              <w:t>V kombinované formě bude předmět realizován formou seminárních prací o vývojových či výzkumných zaměřeních a projektech firem, kde studenti pracují. Alternativou seminární práce bude absolvování semináře formou odborné stáže v rámci každoroční nabídky firem. Konzultace jsou možné v rámci výuky nebo lze vyučujícího kontaktovat viz níže.</w:t>
            </w:r>
          </w:p>
          <w:p w14:paraId="4EB0E470" w14:textId="77777777" w:rsidR="00F432B7" w:rsidRDefault="00F432B7" w:rsidP="00F432B7">
            <w:pPr>
              <w:jc w:val="both"/>
            </w:pPr>
          </w:p>
          <w:p w14:paraId="73388609" w14:textId="77777777" w:rsidR="007A5A24" w:rsidRDefault="00F432B7" w:rsidP="007A5A24">
            <w:pPr>
              <w:jc w:val="both"/>
            </w:pPr>
            <w:r w:rsidRPr="00E670ED">
              <w:t xml:space="preserve">Možnosti </w:t>
            </w:r>
            <w:r w:rsidRPr="00293DB5">
              <w:t xml:space="preserve">komunikace s vyučujícím: </w:t>
            </w:r>
            <w:hyperlink r:id="rId49" w:history="1">
              <w:r w:rsidRPr="00E879F3">
                <w:rPr>
                  <w:rStyle w:val="Hypertextovodkaz"/>
                </w:rPr>
                <w:t>hausnerova@utb.cz</w:t>
              </w:r>
            </w:hyperlink>
            <w:r>
              <w:t>, 576</w:t>
            </w:r>
            <w:r w:rsidR="00876500">
              <w:t xml:space="preserve"> 03</w:t>
            </w:r>
            <w:r>
              <w:t>5 166.</w:t>
            </w:r>
          </w:p>
          <w:p w14:paraId="5A7AEFF1" w14:textId="77777777" w:rsidR="007A5A24" w:rsidRDefault="007A5A24" w:rsidP="007A5A24">
            <w:pPr>
              <w:jc w:val="both"/>
            </w:pPr>
          </w:p>
          <w:p w14:paraId="3953E750" w14:textId="77777777" w:rsidR="007A5A24" w:rsidRDefault="007A5A24" w:rsidP="007A5A24">
            <w:pPr>
              <w:jc w:val="both"/>
            </w:pPr>
          </w:p>
          <w:p w14:paraId="62DDBE14" w14:textId="77777777" w:rsidR="007A5A24" w:rsidRDefault="007A5A24" w:rsidP="007A5A24">
            <w:pPr>
              <w:jc w:val="both"/>
            </w:pPr>
          </w:p>
          <w:p w14:paraId="6FD1F32F" w14:textId="77777777" w:rsidR="007A5A24" w:rsidRDefault="007A5A24" w:rsidP="007A5A24">
            <w:pPr>
              <w:jc w:val="both"/>
            </w:pPr>
          </w:p>
          <w:p w14:paraId="646B3DD2" w14:textId="77777777" w:rsidR="007A5A24" w:rsidRDefault="007A5A24" w:rsidP="007A5A24">
            <w:pPr>
              <w:jc w:val="both"/>
            </w:pPr>
          </w:p>
        </w:tc>
      </w:tr>
      <w:tr w:rsidR="00945997" w14:paraId="213D9B6B" w14:textId="77777777" w:rsidTr="007B2524">
        <w:trPr>
          <w:gridAfter w:val="5"/>
          <w:wAfter w:w="156" w:type="dxa"/>
          <w:trHeight w:val="283"/>
        </w:trPr>
        <w:tc>
          <w:tcPr>
            <w:tcW w:w="10051" w:type="dxa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6BE6537" w14:textId="77777777" w:rsidR="00945997" w:rsidRPr="00945997" w:rsidRDefault="00945997" w:rsidP="00945997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 w:rsidR="000F159B" w:rsidRPr="007A5A24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945997" w:rsidRPr="00C745D6" w14:paraId="6EEEDB14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53800BD5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90" w:type="dxa"/>
            <w:gridSpan w:val="84"/>
            <w:tcBorders>
              <w:top w:val="double" w:sz="4" w:space="0" w:color="auto"/>
            </w:tcBorders>
          </w:tcPr>
          <w:p w14:paraId="7252D629" w14:textId="77777777" w:rsidR="00945997" w:rsidRPr="00C745D6" w:rsidRDefault="00945997" w:rsidP="00B8656D">
            <w:pPr>
              <w:jc w:val="both"/>
              <w:rPr>
                <w:b/>
              </w:rPr>
            </w:pPr>
            <w:bookmarkStart w:id="108" w:name="Optimal_výr_proc_I"/>
            <w:bookmarkEnd w:id="108"/>
            <w:r w:rsidRPr="006E1F74">
              <w:rPr>
                <w:b/>
              </w:rPr>
              <w:t>Optimalizace výrobních procesů I</w:t>
            </w:r>
          </w:p>
        </w:tc>
      </w:tr>
      <w:tr w:rsidR="00945997" w14:paraId="73D6E85C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5C577597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392" w:type="dxa"/>
            <w:gridSpan w:val="39"/>
          </w:tcPr>
          <w:p w14:paraId="22470E47" w14:textId="77777777" w:rsidR="00945997" w:rsidRDefault="006E1F74" w:rsidP="00B8656D">
            <w:pPr>
              <w:jc w:val="both"/>
            </w:pPr>
            <w:r>
              <w:t>povinný (specializace VI)</w:t>
            </w:r>
          </w:p>
        </w:tc>
        <w:tc>
          <w:tcPr>
            <w:tcW w:w="2676" w:type="dxa"/>
            <w:gridSpan w:val="34"/>
            <w:shd w:val="clear" w:color="auto" w:fill="F7CAAC"/>
          </w:tcPr>
          <w:p w14:paraId="1AFB8D44" w14:textId="77777777" w:rsidR="00945997" w:rsidRDefault="00945997" w:rsidP="00B8656D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922" w:type="dxa"/>
            <w:gridSpan w:val="11"/>
          </w:tcPr>
          <w:p w14:paraId="3F672A84" w14:textId="77777777" w:rsidR="00945997" w:rsidRDefault="00945997" w:rsidP="00B8656D">
            <w:pPr>
              <w:jc w:val="both"/>
            </w:pPr>
            <w:r>
              <w:t>1/LS</w:t>
            </w:r>
          </w:p>
        </w:tc>
      </w:tr>
      <w:tr w:rsidR="00B8656D" w14:paraId="3E7EF946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169D0C88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693" w:type="dxa"/>
            <w:gridSpan w:val="19"/>
          </w:tcPr>
          <w:p w14:paraId="21F681AB" w14:textId="77777777" w:rsidR="00945997" w:rsidRPr="00532492" w:rsidRDefault="006E1F74" w:rsidP="00B8656D">
            <w:pPr>
              <w:jc w:val="both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3D6AB6">
              <w:t>28p+0s+28l</w:t>
            </w:r>
          </w:p>
        </w:tc>
        <w:tc>
          <w:tcPr>
            <w:tcW w:w="885" w:type="dxa"/>
            <w:gridSpan w:val="9"/>
            <w:shd w:val="clear" w:color="auto" w:fill="F7CAAC"/>
          </w:tcPr>
          <w:p w14:paraId="08D942CF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4" w:type="dxa"/>
            <w:gridSpan w:val="11"/>
          </w:tcPr>
          <w:p w14:paraId="11E4AFD5" w14:textId="77777777" w:rsidR="00945997" w:rsidRDefault="00945997" w:rsidP="00B8656D">
            <w:pPr>
              <w:jc w:val="both"/>
            </w:pPr>
            <w:r>
              <w:t>56</w:t>
            </w:r>
          </w:p>
        </w:tc>
        <w:tc>
          <w:tcPr>
            <w:tcW w:w="2138" w:type="dxa"/>
            <w:gridSpan w:val="22"/>
            <w:shd w:val="clear" w:color="auto" w:fill="F7CAAC"/>
          </w:tcPr>
          <w:p w14:paraId="0D3A2D70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60" w:type="dxa"/>
            <w:gridSpan w:val="23"/>
          </w:tcPr>
          <w:p w14:paraId="0BEDD7DD" w14:textId="77777777" w:rsidR="00945997" w:rsidRDefault="00945997" w:rsidP="00B8656D">
            <w:pPr>
              <w:jc w:val="both"/>
            </w:pPr>
            <w:r>
              <w:t>4</w:t>
            </w:r>
          </w:p>
        </w:tc>
      </w:tr>
      <w:tr w:rsidR="00945997" w14:paraId="27218546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282DD0EB" w14:textId="77777777" w:rsidR="00945997" w:rsidRDefault="00945997" w:rsidP="00B8656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90" w:type="dxa"/>
            <w:gridSpan w:val="84"/>
          </w:tcPr>
          <w:p w14:paraId="00B47CB9" w14:textId="77777777" w:rsidR="00945997" w:rsidRDefault="00945997" w:rsidP="00B8656D">
            <w:pPr>
              <w:jc w:val="both"/>
            </w:pPr>
          </w:p>
        </w:tc>
      </w:tr>
      <w:tr w:rsidR="00945997" w14:paraId="57C66686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4C028D85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392" w:type="dxa"/>
            <w:gridSpan w:val="39"/>
          </w:tcPr>
          <w:p w14:paraId="18FC0A69" w14:textId="77777777" w:rsidR="00945997" w:rsidRDefault="006E1F74" w:rsidP="00B8656D">
            <w:pPr>
              <w:jc w:val="both"/>
            </w:pPr>
            <w:r>
              <w:t>klasifikovaný zápočet</w:t>
            </w:r>
          </w:p>
        </w:tc>
        <w:tc>
          <w:tcPr>
            <w:tcW w:w="1541" w:type="dxa"/>
            <w:gridSpan w:val="12"/>
            <w:shd w:val="clear" w:color="auto" w:fill="F7CAAC"/>
          </w:tcPr>
          <w:p w14:paraId="18282D46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57" w:type="dxa"/>
            <w:gridSpan w:val="33"/>
          </w:tcPr>
          <w:p w14:paraId="585D82B6" w14:textId="77777777" w:rsidR="002033FB" w:rsidRDefault="00945997" w:rsidP="002033FB">
            <w:pPr>
              <w:jc w:val="both"/>
            </w:pPr>
            <w:r>
              <w:t xml:space="preserve">přednášky, </w:t>
            </w:r>
          </w:p>
          <w:p w14:paraId="166C675F" w14:textId="77777777" w:rsidR="00945997" w:rsidRDefault="006E1F74" w:rsidP="002033FB">
            <w:pPr>
              <w:jc w:val="both"/>
            </w:pPr>
            <w:r>
              <w:t>laboratorní cvičení</w:t>
            </w:r>
          </w:p>
        </w:tc>
      </w:tr>
      <w:tr w:rsidR="00945997" w14:paraId="5A91E9D7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715819AA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90" w:type="dxa"/>
            <w:gridSpan w:val="84"/>
            <w:tcBorders>
              <w:bottom w:val="single" w:sz="4" w:space="0" w:color="auto"/>
            </w:tcBorders>
          </w:tcPr>
          <w:p w14:paraId="5BDD79AE" w14:textId="77777777" w:rsidR="00945997" w:rsidRDefault="00945997" w:rsidP="006E1F74">
            <w:pPr>
              <w:jc w:val="both"/>
            </w:pPr>
            <w:r>
              <w:t xml:space="preserve">Docházka, seminární práce, prezentace, </w:t>
            </w:r>
            <w:r w:rsidR="006E1F74">
              <w:t xml:space="preserve">ověření znalostí probírané látky písemnou formou. </w:t>
            </w:r>
          </w:p>
        </w:tc>
      </w:tr>
      <w:tr w:rsidR="00945997" w14:paraId="575862F1" w14:textId="77777777" w:rsidTr="007B2524">
        <w:trPr>
          <w:gridBefore w:val="1"/>
          <w:gridAfter w:val="5"/>
          <w:wBefore w:w="28" w:type="dxa"/>
          <w:wAfter w:w="156" w:type="dxa"/>
          <w:trHeight w:val="197"/>
        </w:trPr>
        <w:tc>
          <w:tcPr>
            <w:tcW w:w="3033" w:type="dxa"/>
            <w:gridSpan w:val="2"/>
            <w:tcBorders>
              <w:top w:val="nil"/>
            </w:tcBorders>
            <w:shd w:val="clear" w:color="auto" w:fill="F7CAAC"/>
          </w:tcPr>
          <w:p w14:paraId="2AC4D0F2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90" w:type="dxa"/>
            <w:gridSpan w:val="84"/>
            <w:tcBorders>
              <w:top w:val="single" w:sz="4" w:space="0" w:color="auto"/>
            </w:tcBorders>
          </w:tcPr>
          <w:p w14:paraId="5B90A6B5" w14:textId="77777777" w:rsidR="00945997" w:rsidRDefault="00945997" w:rsidP="006E1F74">
            <w:pPr>
              <w:jc w:val="both"/>
            </w:pPr>
          </w:p>
        </w:tc>
      </w:tr>
      <w:tr w:rsidR="00945997" w14:paraId="58EBBBBA" w14:textId="77777777" w:rsidTr="007B2524">
        <w:trPr>
          <w:gridBefore w:val="1"/>
          <w:gridAfter w:val="5"/>
          <w:wBefore w:w="28" w:type="dxa"/>
          <w:wAfter w:w="156" w:type="dxa"/>
          <w:trHeight w:val="243"/>
        </w:trPr>
        <w:tc>
          <w:tcPr>
            <w:tcW w:w="3033" w:type="dxa"/>
            <w:gridSpan w:val="2"/>
            <w:tcBorders>
              <w:top w:val="nil"/>
            </w:tcBorders>
            <w:shd w:val="clear" w:color="auto" w:fill="F7CAAC"/>
          </w:tcPr>
          <w:p w14:paraId="74D894AF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90" w:type="dxa"/>
            <w:gridSpan w:val="84"/>
            <w:tcBorders>
              <w:top w:val="nil"/>
            </w:tcBorders>
          </w:tcPr>
          <w:p w14:paraId="33CCF550" w14:textId="77777777" w:rsidR="00945997" w:rsidRDefault="00945997" w:rsidP="00B8656D">
            <w:pPr>
              <w:jc w:val="both"/>
            </w:pPr>
          </w:p>
        </w:tc>
      </w:tr>
      <w:tr w:rsidR="00945997" w14:paraId="42C41EDF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668DBB37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6654155B" w14:textId="77777777" w:rsidR="00945997" w:rsidRDefault="00945997" w:rsidP="00B8656D">
            <w:pPr>
              <w:jc w:val="both"/>
            </w:pPr>
          </w:p>
        </w:tc>
      </w:tr>
      <w:tr w:rsidR="00945997" w14:paraId="72103509" w14:textId="77777777" w:rsidTr="007B2524">
        <w:trPr>
          <w:gridBefore w:val="1"/>
          <w:gridAfter w:val="5"/>
          <w:wBefore w:w="28" w:type="dxa"/>
          <w:wAfter w:w="156" w:type="dxa"/>
          <w:trHeight w:val="231"/>
        </w:trPr>
        <w:tc>
          <w:tcPr>
            <w:tcW w:w="10023" w:type="dxa"/>
            <w:gridSpan w:val="86"/>
            <w:tcBorders>
              <w:top w:val="nil"/>
            </w:tcBorders>
          </w:tcPr>
          <w:p w14:paraId="78E1308B" w14:textId="77777777" w:rsidR="00945997" w:rsidRDefault="00945997" w:rsidP="00B8656D">
            <w:pPr>
              <w:spacing w:before="60" w:after="60"/>
              <w:jc w:val="both"/>
            </w:pPr>
            <w:r>
              <w:t>Ing. Jitka Baďurová, Ph.D.</w:t>
            </w:r>
            <w:r w:rsidR="00D71549">
              <w:t xml:space="preserve"> (100% p)</w:t>
            </w:r>
          </w:p>
        </w:tc>
      </w:tr>
      <w:tr w:rsidR="00945997" w14:paraId="74F5A471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33" w:type="dxa"/>
            <w:gridSpan w:val="2"/>
            <w:shd w:val="clear" w:color="auto" w:fill="F7CAAC"/>
          </w:tcPr>
          <w:p w14:paraId="72CF93E0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90" w:type="dxa"/>
            <w:gridSpan w:val="84"/>
            <w:tcBorders>
              <w:bottom w:val="nil"/>
            </w:tcBorders>
          </w:tcPr>
          <w:p w14:paraId="2068F116" w14:textId="77777777" w:rsidR="00945997" w:rsidRDefault="00945997" w:rsidP="00B8656D">
            <w:pPr>
              <w:jc w:val="both"/>
            </w:pPr>
          </w:p>
        </w:tc>
      </w:tr>
      <w:tr w:rsidR="00945997" w:rsidRPr="005B1F5E" w14:paraId="15FA7F6F" w14:textId="77777777" w:rsidTr="007B2524">
        <w:trPr>
          <w:gridBefore w:val="1"/>
          <w:gridAfter w:val="5"/>
          <w:wBefore w:w="28" w:type="dxa"/>
          <w:wAfter w:w="156" w:type="dxa"/>
          <w:trHeight w:val="3234"/>
        </w:trPr>
        <w:tc>
          <w:tcPr>
            <w:tcW w:w="10023" w:type="dxa"/>
            <w:gridSpan w:val="86"/>
            <w:tcBorders>
              <w:top w:val="nil"/>
              <w:bottom w:val="single" w:sz="12" w:space="0" w:color="auto"/>
            </w:tcBorders>
          </w:tcPr>
          <w:p w14:paraId="0EB27FE2" w14:textId="77777777" w:rsidR="00945997" w:rsidRPr="00AD100D" w:rsidRDefault="00945997" w:rsidP="00B8656D">
            <w:pPr>
              <w:jc w:val="both"/>
            </w:pPr>
            <w:r w:rsidRPr="006F76EC">
              <w:rPr>
                <w:color w:val="000000"/>
                <w:shd w:val="clear" w:color="auto" w:fill="FFFFFF"/>
              </w:rPr>
              <w:t>Cílem předmětu je seznámení se vznikem, vývojem a základy organizace výrobních i pomocných procesů, používaných k dosažení konkurenční výhody podnikatelských subjektů. Studenti jsou seznámeni s hlavními nástroji a technologiemi používanými v řízení výrobních i nevýrobních procesů spojených s tokem informací a materiálu jak v interních, tak externích podnikových řetězcích.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AD100D">
              <w:t>Obsah předmětu tvoří tyto tematické celky:</w:t>
            </w:r>
          </w:p>
          <w:p w14:paraId="70E0CC41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Historický vývoj, definice a cíle řídících procesů.</w:t>
            </w:r>
          </w:p>
          <w:p w14:paraId="7B08BA91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Klasifikace a systémové pojetí zavádění řídících procesů.</w:t>
            </w:r>
          </w:p>
          <w:p w14:paraId="18EA4EAE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Organizace informačních toků v podniku.</w:t>
            </w:r>
          </w:p>
          <w:p w14:paraId="6FD92261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Audit řídících procesů.</w:t>
            </w:r>
          </w:p>
          <w:p w14:paraId="7808D3C7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Zásobování - objednávka x poptávka.</w:t>
            </w:r>
          </w:p>
          <w:p w14:paraId="05B172E8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Teorie zásob a způsoby jejich řízení.</w:t>
            </w:r>
          </w:p>
          <w:p w14:paraId="0391DA45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Synchronizace zásobování s výrobou.</w:t>
            </w:r>
          </w:p>
          <w:p w14:paraId="0D6F2E16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Výrobní logistika, výrobní kapacita, výrobní cyklus, plánování. </w:t>
            </w:r>
          </w:p>
          <w:p w14:paraId="7D47AB20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Distribuce zásob.</w:t>
            </w:r>
          </w:p>
          <w:p w14:paraId="417CE01D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Skladování.</w:t>
            </w:r>
          </w:p>
          <w:p w14:paraId="6EAE8B2E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Dopravní systémy. </w:t>
            </w:r>
          </w:p>
          <w:p w14:paraId="391E4AF6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Logistika a životní prostředí. </w:t>
            </w:r>
          </w:p>
          <w:p w14:paraId="5A2EA4E5" w14:textId="77777777" w:rsidR="00945997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rPr>
                <w:color w:val="000000"/>
                <w:shd w:val="clear" w:color="auto" w:fill="FFFFFF"/>
              </w:rPr>
              <w:t>Informační systémy.</w:t>
            </w:r>
          </w:p>
          <w:p w14:paraId="4A78C3C0" w14:textId="77777777" w:rsidR="00945997" w:rsidRPr="005B1F5E" w:rsidRDefault="00945997" w:rsidP="00B8656D">
            <w:pPr>
              <w:pStyle w:val="Odstavecseseznamem"/>
              <w:numPr>
                <w:ilvl w:val="0"/>
                <w:numId w:val="4"/>
              </w:numPr>
              <w:ind w:left="284" w:hanging="57"/>
              <w:jc w:val="both"/>
              <w:rPr>
                <w:color w:val="000000"/>
                <w:shd w:val="clear" w:color="auto" w:fill="FFFFFF"/>
              </w:rPr>
            </w:pPr>
            <w:r w:rsidRPr="005B1F5E">
              <w:t>Zásady úspěšného zavádění IS.</w:t>
            </w:r>
          </w:p>
        </w:tc>
      </w:tr>
      <w:tr w:rsidR="00945997" w14:paraId="48597C7A" w14:textId="77777777" w:rsidTr="007B2524">
        <w:trPr>
          <w:gridBefore w:val="1"/>
          <w:gridAfter w:val="5"/>
          <w:wBefore w:w="28" w:type="dxa"/>
          <w:wAfter w:w="156" w:type="dxa"/>
          <w:trHeight w:val="265"/>
        </w:trPr>
        <w:tc>
          <w:tcPr>
            <w:tcW w:w="3618" w:type="dxa"/>
            <w:gridSpan w:val="14"/>
            <w:tcBorders>
              <w:top w:val="nil"/>
            </w:tcBorders>
            <w:shd w:val="clear" w:color="auto" w:fill="F7CAAC"/>
          </w:tcPr>
          <w:p w14:paraId="45F78144" w14:textId="77777777" w:rsidR="00945997" w:rsidRDefault="00945997" w:rsidP="00B8656D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bottom w:val="nil"/>
            </w:tcBorders>
          </w:tcPr>
          <w:p w14:paraId="4326F388" w14:textId="77777777" w:rsidR="00945997" w:rsidRDefault="00945997" w:rsidP="00B8656D">
            <w:pPr>
              <w:jc w:val="both"/>
            </w:pPr>
          </w:p>
        </w:tc>
      </w:tr>
      <w:tr w:rsidR="00945997" w14:paraId="023F1B42" w14:textId="77777777" w:rsidTr="007B2524">
        <w:trPr>
          <w:gridBefore w:val="1"/>
          <w:gridAfter w:val="5"/>
          <w:wBefore w:w="28" w:type="dxa"/>
          <w:wAfter w:w="156" w:type="dxa"/>
          <w:trHeight w:val="1497"/>
        </w:trPr>
        <w:tc>
          <w:tcPr>
            <w:tcW w:w="10023" w:type="dxa"/>
            <w:gridSpan w:val="86"/>
            <w:tcBorders>
              <w:top w:val="nil"/>
            </w:tcBorders>
          </w:tcPr>
          <w:p w14:paraId="2C092685" w14:textId="77777777" w:rsidR="00945997" w:rsidRPr="000B232A" w:rsidRDefault="00945997" w:rsidP="00B8656D">
            <w:pPr>
              <w:contextualSpacing/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0B232A">
              <w:rPr>
                <w:u w:val="single"/>
              </w:rPr>
              <w:t>:</w:t>
            </w:r>
          </w:p>
          <w:p w14:paraId="761779C1" w14:textId="77777777" w:rsidR="00945997" w:rsidRPr="003056DD" w:rsidRDefault="00945997" w:rsidP="00B8656D">
            <w:pPr>
              <w:jc w:val="both"/>
              <w:rPr>
                <w:color w:val="000000"/>
                <w:shd w:val="clear" w:color="auto" w:fill="FFFFFF"/>
              </w:rPr>
            </w:pPr>
            <w:proofErr w:type="gramStart"/>
            <w:r>
              <w:rPr>
                <w:color w:val="000000"/>
                <w:shd w:val="clear" w:color="auto" w:fill="FFFFFF"/>
              </w:rPr>
              <w:t xml:space="preserve">GOLDRATT, </w:t>
            </w:r>
            <w:r w:rsidRPr="003056DD">
              <w:rPr>
                <w:color w:val="000000"/>
                <w:shd w:val="clear" w:color="auto" w:fill="FFFFFF"/>
              </w:rPr>
              <w:t>E</w:t>
            </w:r>
            <w:r>
              <w:rPr>
                <w:color w:val="000000"/>
                <w:shd w:val="clear" w:color="auto" w:fill="FFFFFF"/>
              </w:rPr>
              <w:t>.</w:t>
            </w:r>
            <w:r w:rsidRPr="003056DD">
              <w:rPr>
                <w:color w:val="000000"/>
                <w:shd w:val="clear" w:color="auto" w:fill="FFFFFF"/>
              </w:rPr>
              <w:t>M.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, </w:t>
            </w:r>
            <w:r w:rsidRPr="003056DD">
              <w:rPr>
                <w:color w:val="000000"/>
                <w:shd w:val="clear" w:color="auto" w:fill="FFFFFF"/>
              </w:rPr>
              <w:t>COX</w:t>
            </w:r>
            <w:r>
              <w:rPr>
                <w:color w:val="000000"/>
                <w:shd w:val="clear" w:color="auto" w:fill="FFFFFF"/>
              </w:rPr>
              <w:t>, J</w:t>
            </w:r>
            <w:r w:rsidRPr="003056DD">
              <w:rPr>
                <w:color w:val="000000"/>
                <w:shd w:val="clear" w:color="auto" w:fill="FFFFFF"/>
              </w:rPr>
              <w:t xml:space="preserve">. Cíl: proces trvalého zlepšování. </w:t>
            </w:r>
            <w:r>
              <w:rPr>
                <w:color w:val="000000"/>
                <w:shd w:val="clear" w:color="auto" w:fill="FFFFFF"/>
              </w:rPr>
              <w:t xml:space="preserve">3. vyd. Praha: InterQuality, 2012. </w:t>
            </w:r>
            <w:r w:rsidRPr="003056DD">
              <w:rPr>
                <w:color w:val="000000"/>
                <w:shd w:val="clear" w:color="auto" w:fill="FFFFFF"/>
              </w:rPr>
              <w:t>333 s. ISBN 978-80-902770-8-3.</w:t>
            </w:r>
          </w:p>
          <w:p w14:paraId="7DA6DF37" w14:textId="77777777" w:rsidR="00945997" w:rsidRPr="0007733F" w:rsidRDefault="00945997" w:rsidP="00B8656D">
            <w:pPr>
              <w:jc w:val="both"/>
              <w:rPr>
                <w:color w:val="000000"/>
                <w:sz w:val="19"/>
                <w:szCs w:val="19"/>
                <w:shd w:val="clear" w:color="auto" w:fill="FFFFFF"/>
              </w:rPr>
            </w:pPr>
            <w:r w:rsidRPr="00854F95">
              <w:rPr>
                <w:caps/>
                <w:color w:val="000000"/>
                <w:shd w:val="clear" w:color="auto" w:fill="FFFFFF"/>
              </w:rPr>
              <w:t>Macurová, P., Tvrdoň, L., Klabusayová,</w:t>
            </w:r>
            <w:r w:rsidRPr="000B232A">
              <w:rPr>
                <w:color w:val="000000"/>
                <w:shd w:val="clear" w:color="auto" w:fill="FFFFFF"/>
              </w:rPr>
              <w:t xml:space="preserve"> N. Logistika. Ostrava: VŠB</w:t>
            </w:r>
            <w:r>
              <w:rPr>
                <w:color w:val="000000"/>
                <w:shd w:val="clear" w:color="auto" w:fill="FFFFFF"/>
              </w:rPr>
              <w:t xml:space="preserve"> - TU, </w:t>
            </w:r>
            <w:r w:rsidRPr="000B232A">
              <w:rPr>
                <w:color w:val="000000"/>
                <w:shd w:val="clear" w:color="auto" w:fill="FFFFFF"/>
              </w:rPr>
              <w:t xml:space="preserve">2014. </w:t>
            </w:r>
            <w:r w:rsidRPr="0007733F">
              <w:rPr>
                <w:color w:val="000000"/>
                <w:sz w:val="19"/>
                <w:szCs w:val="19"/>
                <w:shd w:val="clear" w:color="auto" w:fill="FFFFFF"/>
              </w:rPr>
              <w:t>ISBN 978-80-248-3791-8.</w:t>
            </w:r>
          </w:p>
          <w:p w14:paraId="05CE35CC" w14:textId="77777777" w:rsidR="00945997" w:rsidRPr="000B232A" w:rsidRDefault="006743C1" w:rsidP="00B8656D">
            <w:pPr>
              <w:jc w:val="both"/>
              <w:rPr>
                <w:color w:val="000000"/>
                <w:shd w:val="clear" w:color="auto" w:fill="FFFFFF"/>
              </w:rPr>
            </w:pPr>
            <w:hyperlink r:id="rId50" w:tgtFrame="_blank" w:history="1">
              <w:r w:rsidR="00945997" w:rsidRPr="000B232A">
                <w:rPr>
                  <w:color w:val="000000"/>
                  <w:shd w:val="clear" w:color="auto" w:fill="FFFFFF"/>
                </w:rPr>
                <w:t>SIXTA</w:t>
              </w:r>
              <w:r w:rsidR="00945997">
                <w:rPr>
                  <w:color w:val="000000"/>
                  <w:shd w:val="clear" w:color="auto" w:fill="FFFFFF"/>
                </w:rPr>
                <w:t>,</w:t>
              </w:r>
              <w:r w:rsidR="00945997" w:rsidRPr="000B232A">
                <w:rPr>
                  <w:color w:val="000000"/>
                  <w:shd w:val="clear" w:color="auto" w:fill="FFFFFF"/>
                </w:rPr>
                <w:t xml:space="preserve"> J., MAČÁT</w:t>
              </w:r>
              <w:r w:rsidR="00945997">
                <w:rPr>
                  <w:color w:val="000000"/>
                  <w:shd w:val="clear" w:color="auto" w:fill="FFFFFF"/>
                </w:rPr>
                <w:t>,</w:t>
              </w:r>
              <w:r w:rsidR="00945997" w:rsidRPr="000B232A">
                <w:rPr>
                  <w:color w:val="000000"/>
                  <w:shd w:val="clear" w:color="auto" w:fill="FFFFFF"/>
                </w:rPr>
                <w:t xml:space="preserve"> V. Logistika, teorie a praxe. CP Books, a.s., 2005. ISBN 80-251-0573-3. </w:t>
              </w:r>
            </w:hyperlink>
          </w:p>
          <w:p w14:paraId="52F28D7A" w14:textId="77777777" w:rsidR="00945997" w:rsidRPr="000B232A" w:rsidRDefault="00945997" w:rsidP="00B8656D">
            <w:pPr>
              <w:jc w:val="both"/>
              <w:rPr>
                <w:color w:val="000000"/>
                <w:shd w:val="clear" w:color="auto" w:fill="FFFFFF"/>
              </w:rPr>
            </w:pPr>
          </w:p>
          <w:p w14:paraId="3E2A6E44" w14:textId="77777777" w:rsidR="00945997" w:rsidRPr="000B232A" w:rsidRDefault="00945997" w:rsidP="00B8656D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7CD50496" w14:textId="77777777" w:rsidR="00945997" w:rsidRPr="000B232A" w:rsidRDefault="006743C1" w:rsidP="00B8656D">
            <w:pPr>
              <w:jc w:val="both"/>
              <w:rPr>
                <w:color w:val="000000"/>
                <w:shd w:val="clear" w:color="auto" w:fill="FFFFFF"/>
              </w:rPr>
            </w:pPr>
            <w:hyperlink r:id="rId51" w:tgtFrame="_blank" w:history="1">
              <w:r w:rsidR="00945997" w:rsidRPr="00854F95">
                <w:rPr>
                  <w:caps/>
                  <w:color w:val="000000"/>
                  <w:shd w:val="clear" w:color="auto" w:fill="FFFFFF"/>
                </w:rPr>
                <w:t>Sixta, J</w:t>
              </w:r>
              <w:r w:rsidR="00945997" w:rsidRPr="000B232A">
                <w:rPr>
                  <w:color w:val="000000"/>
                  <w:shd w:val="clear" w:color="auto" w:fill="FFFFFF"/>
                </w:rPr>
                <w:t>. Logistika: metody používané pro řešení logistických projektů. 1.</w:t>
              </w:r>
              <w:r w:rsidR="00945997">
                <w:rPr>
                  <w:color w:val="000000"/>
                  <w:shd w:val="clear" w:color="auto" w:fill="FFFFFF"/>
                </w:rPr>
                <w:t xml:space="preserve"> vyd.</w:t>
              </w:r>
              <w:r w:rsidR="00945997" w:rsidRPr="000B232A">
                <w:rPr>
                  <w:color w:val="000000"/>
                  <w:shd w:val="clear" w:color="auto" w:fill="FFFFFF"/>
                </w:rPr>
                <w:t xml:space="preserve"> Brno: Computer Press, 2009. ISBN 978-80-251-2563-2. </w:t>
              </w:r>
            </w:hyperlink>
          </w:p>
          <w:p w14:paraId="131DDF30" w14:textId="77777777" w:rsidR="00945997" w:rsidRPr="000B232A" w:rsidRDefault="00945997" w:rsidP="00B8656D">
            <w:pPr>
              <w:jc w:val="both"/>
              <w:rPr>
                <w:color w:val="000000"/>
                <w:shd w:val="clear" w:color="auto" w:fill="FFFFFF"/>
              </w:rPr>
            </w:pPr>
            <w:r w:rsidRPr="00854F95">
              <w:t>BAZALA</w:t>
            </w:r>
            <w:r>
              <w:t>,</w:t>
            </w:r>
            <w:r w:rsidRPr="00854F95">
              <w:t xml:space="preserve"> J. a kol.</w:t>
            </w:r>
            <w:r>
              <w:t xml:space="preserve"> </w:t>
            </w:r>
            <w:hyperlink r:id="rId52" w:tgtFrame="_blank" w:history="1">
              <w:r w:rsidRPr="000B232A">
                <w:rPr>
                  <w:color w:val="000000"/>
                  <w:shd w:val="clear" w:color="auto" w:fill="FFFFFF"/>
                </w:rPr>
                <w:t xml:space="preserve">Logistika v </w:t>
              </w:r>
              <w:r>
                <w:rPr>
                  <w:color w:val="000000"/>
                  <w:shd w:val="clear" w:color="auto" w:fill="FFFFFF"/>
                </w:rPr>
                <w:t>p</w:t>
              </w:r>
              <w:r w:rsidRPr="000B232A">
                <w:rPr>
                  <w:color w:val="000000"/>
                  <w:shd w:val="clear" w:color="auto" w:fill="FFFFFF"/>
                </w:rPr>
                <w:t>raxi</w:t>
              </w:r>
            </w:hyperlink>
            <w:r>
              <w:rPr>
                <w:color w:val="000000"/>
                <w:shd w:val="clear" w:color="auto" w:fill="FFFFFF"/>
              </w:rPr>
              <w:t>:</w:t>
            </w:r>
            <w:r w:rsidRPr="00854F95">
              <w:rPr>
                <w:color w:val="000000"/>
                <w:shd w:val="clear" w:color="auto" w:fill="FFFFFF"/>
              </w:rPr>
              <w:t xml:space="preserve"> praktická příručka manažera logistiky</w:t>
            </w:r>
            <w:r>
              <w:rPr>
                <w:color w:val="000000"/>
                <w:shd w:val="clear" w:color="auto" w:fill="FFFFFF"/>
              </w:rPr>
              <w:t xml:space="preserve">. Praha: Verlag Dashöfer, 2005. </w:t>
            </w:r>
            <w:r w:rsidRPr="00854F95">
              <w:rPr>
                <w:color w:val="000000"/>
                <w:shd w:val="clear" w:color="auto" w:fill="FFFFFF"/>
              </w:rPr>
              <w:t>ISBN 8086229718.</w:t>
            </w:r>
          </w:p>
          <w:p w14:paraId="7C07EF1A" w14:textId="77777777" w:rsidR="00945997" w:rsidRDefault="006743C1" w:rsidP="00B8656D">
            <w:pPr>
              <w:jc w:val="both"/>
              <w:rPr>
                <w:color w:val="000000"/>
                <w:shd w:val="clear" w:color="auto" w:fill="FFFFFF"/>
              </w:rPr>
            </w:pPr>
            <w:hyperlink r:id="rId53" w:tgtFrame="_blank" w:history="1">
              <w:r w:rsidR="00945997" w:rsidRPr="00854F95">
                <w:rPr>
                  <w:caps/>
                  <w:color w:val="000000"/>
                  <w:shd w:val="clear" w:color="auto" w:fill="FFFFFF"/>
                </w:rPr>
                <w:t>Tomek</w:t>
              </w:r>
              <w:r w:rsidR="00945997">
                <w:rPr>
                  <w:caps/>
                  <w:color w:val="000000"/>
                  <w:shd w:val="clear" w:color="auto" w:fill="FFFFFF"/>
                </w:rPr>
                <w:t>,</w:t>
              </w:r>
              <w:r w:rsidR="00945997" w:rsidRPr="00854F95">
                <w:rPr>
                  <w:caps/>
                  <w:color w:val="000000"/>
                  <w:shd w:val="clear" w:color="auto" w:fill="FFFFFF"/>
                </w:rPr>
                <w:t xml:space="preserve"> G., Vávrová</w:t>
              </w:r>
              <w:r w:rsidR="00945997">
                <w:rPr>
                  <w:caps/>
                  <w:color w:val="000000"/>
                  <w:shd w:val="clear" w:color="auto" w:fill="FFFFFF"/>
                </w:rPr>
                <w:t>,</w:t>
              </w:r>
              <w:r w:rsidR="00945997" w:rsidRPr="00854F95">
                <w:rPr>
                  <w:caps/>
                  <w:color w:val="000000"/>
                  <w:shd w:val="clear" w:color="auto" w:fill="FFFFFF"/>
                </w:rPr>
                <w:t xml:space="preserve"> V</w:t>
              </w:r>
              <w:r w:rsidR="00945997" w:rsidRPr="000B232A">
                <w:rPr>
                  <w:color w:val="000000"/>
                  <w:shd w:val="clear" w:color="auto" w:fill="FFFFFF"/>
                </w:rPr>
                <w:t xml:space="preserve">. Řízení výroby. </w:t>
              </w:r>
              <w:r w:rsidR="00945997">
                <w:rPr>
                  <w:color w:val="000000"/>
                  <w:shd w:val="clear" w:color="auto" w:fill="FFFFFF"/>
                </w:rPr>
                <w:t xml:space="preserve">Praha: </w:t>
              </w:r>
              <w:r w:rsidR="00945997" w:rsidRPr="000B232A">
                <w:rPr>
                  <w:color w:val="000000"/>
                  <w:shd w:val="clear" w:color="auto" w:fill="FFFFFF"/>
                </w:rPr>
                <w:t>Grada, 2000. ISBN 80-7169-955-1.</w:t>
              </w:r>
            </w:hyperlink>
          </w:p>
          <w:p w14:paraId="576CC143" w14:textId="77777777" w:rsidR="00945997" w:rsidRDefault="006743C1" w:rsidP="00B8656D">
            <w:hyperlink r:id="rId54" w:history="1">
              <w:r w:rsidR="00945997" w:rsidRPr="00C11E4C">
                <w:t>P</w:t>
              </w:r>
              <w:r w:rsidR="00945997">
                <w:t>ILBEAM, A.</w:t>
              </w:r>
            </w:hyperlink>
            <w:r w:rsidR="00945997">
              <w:t xml:space="preserve"> M</w:t>
            </w:r>
            <w:r w:rsidR="00945997" w:rsidRPr="00C11E4C">
              <w:t>arket Leader ESP Book - Logistics Management</w:t>
            </w:r>
            <w:r w:rsidR="00945997">
              <w:t xml:space="preserve">. Pearson Longman, 2010. ISBN </w:t>
            </w:r>
            <w:r w:rsidR="00945997" w:rsidRPr="00C11E4C">
              <w:t>978-1-4082-2006-1</w:t>
            </w:r>
            <w:r w:rsidR="00945997">
              <w:t>.</w:t>
            </w:r>
          </w:p>
        </w:tc>
      </w:tr>
      <w:tr w:rsidR="00945997" w14:paraId="4C3561F2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A056661" w14:textId="77777777" w:rsidR="00945997" w:rsidRDefault="00945997" w:rsidP="00B8656D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945997" w14:paraId="1E8EE9BE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4726" w:type="dxa"/>
            <w:gridSpan w:val="21"/>
            <w:tcBorders>
              <w:top w:val="single" w:sz="2" w:space="0" w:color="auto"/>
            </w:tcBorders>
            <w:shd w:val="clear" w:color="auto" w:fill="F7CAAC"/>
          </w:tcPr>
          <w:p w14:paraId="36FB4F11" w14:textId="77777777" w:rsidR="00945997" w:rsidRDefault="00945997" w:rsidP="00B8656D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5" w:type="dxa"/>
            <w:gridSpan w:val="9"/>
            <w:tcBorders>
              <w:top w:val="single" w:sz="2" w:space="0" w:color="auto"/>
            </w:tcBorders>
          </w:tcPr>
          <w:p w14:paraId="621503F5" w14:textId="77777777" w:rsidR="00945997" w:rsidRDefault="00945997" w:rsidP="00B8656D">
            <w:pPr>
              <w:jc w:val="center"/>
            </w:pPr>
            <w:r w:rsidRPr="008E7127">
              <w:t>16</w:t>
            </w:r>
          </w:p>
        </w:tc>
        <w:tc>
          <w:tcPr>
            <w:tcW w:w="4412" w:type="dxa"/>
            <w:gridSpan w:val="56"/>
            <w:tcBorders>
              <w:top w:val="single" w:sz="2" w:space="0" w:color="auto"/>
            </w:tcBorders>
            <w:shd w:val="clear" w:color="auto" w:fill="F7CAAC"/>
          </w:tcPr>
          <w:p w14:paraId="5B45C477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945997" w14:paraId="6C91F046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shd w:val="clear" w:color="auto" w:fill="F7CAAC"/>
          </w:tcPr>
          <w:p w14:paraId="6BA9CFB3" w14:textId="77777777" w:rsidR="00945997" w:rsidRDefault="00945997" w:rsidP="00B8656D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945997" w14:paraId="4FB5AD32" w14:textId="77777777" w:rsidTr="007B2524">
        <w:trPr>
          <w:gridBefore w:val="1"/>
          <w:gridAfter w:val="5"/>
          <w:wBefore w:w="28" w:type="dxa"/>
          <w:wAfter w:w="156" w:type="dxa"/>
          <w:trHeight w:val="1373"/>
        </w:trPr>
        <w:tc>
          <w:tcPr>
            <w:tcW w:w="10023" w:type="dxa"/>
            <w:gridSpan w:val="86"/>
          </w:tcPr>
          <w:p w14:paraId="35BB9D26" w14:textId="77777777" w:rsidR="00945997" w:rsidRDefault="00945997" w:rsidP="00B8656D">
            <w:pPr>
              <w:jc w:val="both"/>
            </w:pPr>
            <w:r>
              <w:t xml:space="preserve">Podmínkou k udělení zápočtu je vypracování a prezentace výsledků seminární práce na zadané téma. Zkouška probíhá písemnou formou. Po dohodě s vyučujícím lze využít konzultací k diskusi probírané problematiky a rovněž se dohodnout na ústní zkoušce v případě, že tuto student preferuje. </w:t>
            </w:r>
          </w:p>
          <w:p w14:paraId="79888E0C" w14:textId="77777777" w:rsidR="00945997" w:rsidRDefault="00945997" w:rsidP="00B8656D">
            <w:pPr>
              <w:jc w:val="both"/>
            </w:pPr>
          </w:p>
          <w:p w14:paraId="06BE5AFF" w14:textId="77777777" w:rsidR="00945997" w:rsidRDefault="00945997" w:rsidP="00B8656D">
            <w:pPr>
              <w:jc w:val="both"/>
            </w:pPr>
            <w:r>
              <w:t>Možnosti komunikace s vyučujícím</w:t>
            </w:r>
            <w:r w:rsidRPr="00D71570">
              <w:t xml:space="preserve">: </w:t>
            </w:r>
            <w:hyperlink r:id="rId55" w:history="1">
              <w:r w:rsidRPr="006E6339">
                <w:rPr>
                  <w:rStyle w:val="Hypertextovodkaz"/>
                </w:rPr>
                <w:t>badurova@utb.cz</w:t>
              </w:r>
            </w:hyperlink>
            <w:r>
              <w:rPr>
                <w:rStyle w:val="Hypertextovodkaz"/>
              </w:rPr>
              <w:t>,</w:t>
            </w:r>
            <w:r w:rsidRPr="00313BA1">
              <w:rPr>
                <w:rStyle w:val="Hypertextovodkaz"/>
                <w:u w:val="none"/>
              </w:rPr>
              <w:t xml:space="preserve"> </w:t>
            </w:r>
            <w:r w:rsidRPr="00313BA1">
              <w:t>576 03</w:t>
            </w:r>
            <w:r w:rsidRPr="00313BA1">
              <w:rPr>
                <w:bCs/>
              </w:rPr>
              <w:t>5 105.</w:t>
            </w:r>
          </w:p>
        </w:tc>
      </w:tr>
      <w:tr w:rsidR="007A5A24" w:rsidRPr="00175C48" w14:paraId="4106D7B7" w14:textId="77777777" w:rsidTr="007B2524">
        <w:trPr>
          <w:gridAfter w:val="5"/>
          <w:wAfter w:w="156" w:type="dxa"/>
          <w:trHeight w:val="283"/>
        </w:trPr>
        <w:tc>
          <w:tcPr>
            <w:tcW w:w="10051" w:type="dxa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7C238B9" w14:textId="77777777" w:rsidR="007A5A24" w:rsidRPr="007A5A24" w:rsidRDefault="009A4724" w:rsidP="007A5A24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="007A5A24">
              <w:br w:type="page"/>
            </w:r>
            <w:r w:rsidR="007A5A24" w:rsidRPr="007A5A24">
              <w:br w:type="page"/>
            </w:r>
            <w:r w:rsidR="007A5A24" w:rsidRPr="007A5A24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7A5A24" w:rsidRPr="00900F3D" w14:paraId="7AEC5E84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3E8E5E66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83" w:type="dxa"/>
            <w:gridSpan w:val="83"/>
            <w:tcBorders>
              <w:top w:val="double" w:sz="4" w:space="0" w:color="auto"/>
            </w:tcBorders>
          </w:tcPr>
          <w:p w14:paraId="76C83D80" w14:textId="77777777" w:rsidR="007A5A24" w:rsidRPr="00900F3D" w:rsidRDefault="007A5A24" w:rsidP="007A5A24">
            <w:pPr>
              <w:jc w:val="both"/>
              <w:rPr>
                <w:b/>
              </w:rPr>
            </w:pPr>
            <w:bookmarkStart w:id="109" w:name="Podnik_akt_II"/>
            <w:bookmarkEnd w:id="109"/>
            <w:r w:rsidRPr="00593122">
              <w:rPr>
                <w:b/>
              </w:rPr>
              <w:t>Podnikatelské aktivity II</w:t>
            </w:r>
          </w:p>
        </w:tc>
      </w:tr>
      <w:tr w:rsidR="007A5A24" w:rsidRPr="002C6D37" w14:paraId="690857D7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58F2FA71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19" w:type="dxa"/>
            <w:gridSpan w:val="39"/>
          </w:tcPr>
          <w:p w14:paraId="7C7EB111" w14:textId="77777777" w:rsidR="006E1F74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povinně volitelný</w:t>
            </w:r>
            <w:r w:rsidR="006E1F74">
              <w:rPr>
                <w:sz w:val="19"/>
                <w:szCs w:val="19"/>
              </w:rPr>
              <w:t xml:space="preserve"> (specializace VI)</w:t>
            </w:r>
          </w:p>
          <w:p w14:paraId="235BC839" w14:textId="77777777" w:rsidR="007A5A24" w:rsidRPr="002C6D37" w:rsidRDefault="006E1F74" w:rsidP="006E1F7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povinně volitelný</w:t>
            </w:r>
            <w:r>
              <w:rPr>
                <w:sz w:val="19"/>
                <w:szCs w:val="19"/>
              </w:rPr>
              <w:t xml:space="preserve"> (specializace SNZPK)</w:t>
            </w:r>
          </w:p>
        </w:tc>
        <w:tc>
          <w:tcPr>
            <w:tcW w:w="2682" w:type="dxa"/>
            <w:gridSpan w:val="34"/>
            <w:shd w:val="clear" w:color="auto" w:fill="F7CAAC"/>
          </w:tcPr>
          <w:p w14:paraId="131CEDAE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882" w:type="dxa"/>
            <w:gridSpan w:val="10"/>
          </w:tcPr>
          <w:p w14:paraId="57D6DDD0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2/ZS</w:t>
            </w:r>
          </w:p>
        </w:tc>
      </w:tr>
      <w:tr w:rsidR="007A5A24" w:rsidRPr="002C6D37" w14:paraId="138A11FE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001EC6CD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04" w:type="dxa"/>
            <w:gridSpan w:val="19"/>
          </w:tcPr>
          <w:p w14:paraId="37BD44F8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14p+14s+0l</w:t>
            </w:r>
          </w:p>
        </w:tc>
        <w:tc>
          <w:tcPr>
            <w:tcW w:w="891" w:type="dxa"/>
            <w:gridSpan w:val="9"/>
            <w:shd w:val="clear" w:color="auto" w:fill="F7CAAC"/>
          </w:tcPr>
          <w:p w14:paraId="730BB529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24" w:type="dxa"/>
            <w:gridSpan w:val="11"/>
          </w:tcPr>
          <w:p w14:paraId="2331D0AB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28</w:t>
            </w:r>
          </w:p>
        </w:tc>
        <w:tc>
          <w:tcPr>
            <w:tcW w:w="2142" w:type="dxa"/>
            <w:gridSpan w:val="22"/>
            <w:shd w:val="clear" w:color="auto" w:fill="F7CAAC"/>
          </w:tcPr>
          <w:p w14:paraId="491F03D1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422" w:type="dxa"/>
            <w:gridSpan w:val="22"/>
          </w:tcPr>
          <w:p w14:paraId="45E23EA5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2</w:t>
            </w:r>
          </w:p>
        </w:tc>
      </w:tr>
      <w:tr w:rsidR="007A5A24" w:rsidRPr="002C6D37" w14:paraId="64DB676B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32E0ECC7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983" w:type="dxa"/>
            <w:gridSpan w:val="83"/>
          </w:tcPr>
          <w:p w14:paraId="79E86E46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</w:p>
        </w:tc>
      </w:tr>
      <w:tr w:rsidR="007A5A24" w:rsidRPr="002C6D37" w14:paraId="0670603C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501B549A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19" w:type="dxa"/>
            <w:gridSpan w:val="39"/>
          </w:tcPr>
          <w:p w14:paraId="438984E4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klasifikovaný zápočet</w:t>
            </w:r>
          </w:p>
        </w:tc>
        <w:tc>
          <w:tcPr>
            <w:tcW w:w="1548" w:type="dxa"/>
            <w:gridSpan w:val="12"/>
            <w:shd w:val="clear" w:color="auto" w:fill="F7CAAC"/>
          </w:tcPr>
          <w:p w14:paraId="0DBBFCB7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2016" w:type="dxa"/>
            <w:gridSpan w:val="32"/>
          </w:tcPr>
          <w:p w14:paraId="7FDAC2CE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přednášky, semináře</w:t>
            </w:r>
          </w:p>
        </w:tc>
      </w:tr>
      <w:tr w:rsidR="007A5A24" w:rsidRPr="002C6D37" w14:paraId="42114627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202899F7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983" w:type="dxa"/>
            <w:gridSpan w:val="83"/>
            <w:tcBorders>
              <w:bottom w:val="single" w:sz="4" w:space="0" w:color="auto"/>
            </w:tcBorders>
          </w:tcPr>
          <w:p w14:paraId="50A76D19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Písemná forma; vypracování podnikatelského plánu.</w:t>
            </w:r>
          </w:p>
        </w:tc>
      </w:tr>
      <w:tr w:rsidR="007A5A24" w:rsidRPr="002C6D37" w14:paraId="3F842BF5" w14:textId="77777777" w:rsidTr="007B2524">
        <w:trPr>
          <w:gridAfter w:val="5"/>
          <w:wAfter w:w="156" w:type="dxa"/>
          <w:trHeight w:val="197"/>
        </w:trPr>
        <w:tc>
          <w:tcPr>
            <w:tcW w:w="3068" w:type="dxa"/>
            <w:gridSpan w:val="4"/>
            <w:tcBorders>
              <w:top w:val="nil"/>
            </w:tcBorders>
            <w:shd w:val="clear" w:color="auto" w:fill="F7CAAC"/>
          </w:tcPr>
          <w:p w14:paraId="2BBD197D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</w:tcBorders>
          </w:tcPr>
          <w:p w14:paraId="1087A9A7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</w:p>
        </w:tc>
      </w:tr>
      <w:tr w:rsidR="007A5A24" w:rsidRPr="002C6D37" w14:paraId="678F51FE" w14:textId="77777777" w:rsidTr="007B2524">
        <w:trPr>
          <w:gridAfter w:val="5"/>
          <w:wAfter w:w="156" w:type="dxa"/>
          <w:trHeight w:val="243"/>
        </w:trPr>
        <w:tc>
          <w:tcPr>
            <w:tcW w:w="3068" w:type="dxa"/>
            <w:gridSpan w:val="4"/>
            <w:tcBorders>
              <w:top w:val="nil"/>
            </w:tcBorders>
            <w:shd w:val="clear" w:color="auto" w:fill="F7CAAC"/>
          </w:tcPr>
          <w:p w14:paraId="4C972A00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983" w:type="dxa"/>
            <w:gridSpan w:val="83"/>
            <w:tcBorders>
              <w:top w:val="nil"/>
            </w:tcBorders>
          </w:tcPr>
          <w:p w14:paraId="5E330D3A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</w:p>
        </w:tc>
      </w:tr>
      <w:tr w:rsidR="007A5A24" w:rsidRPr="002C6D37" w14:paraId="1A1D7D46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00497B02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983" w:type="dxa"/>
            <w:gridSpan w:val="83"/>
            <w:tcBorders>
              <w:bottom w:val="nil"/>
            </w:tcBorders>
          </w:tcPr>
          <w:p w14:paraId="1E00A743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</w:p>
        </w:tc>
      </w:tr>
      <w:tr w:rsidR="007A5A24" w:rsidRPr="002C6D37" w14:paraId="717BF94A" w14:textId="77777777" w:rsidTr="007B2524">
        <w:trPr>
          <w:gridAfter w:val="5"/>
          <w:wAfter w:w="156" w:type="dxa"/>
          <w:trHeight w:val="304"/>
        </w:trPr>
        <w:tc>
          <w:tcPr>
            <w:tcW w:w="10051" w:type="dxa"/>
            <w:gridSpan w:val="87"/>
            <w:tcBorders>
              <w:top w:val="nil"/>
            </w:tcBorders>
          </w:tcPr>
          <w:p w14:paraId="785BB6AD" w14:textId="77777777" w:rsidR="007A5A24" w:rsidRPr="002C6D37" w:rsidRDefault="007A5A24" w:rsidP="007A5A24">
            <w:pPr>
              <w:spacing w:before="40" w:after="40"/>
              <w:jc w:val="both"/>
              <w:rPr>
                <w:sz w:val="19"/>
                <w:szCs w:val="19"/>
              </w:rPr>
            </w:pPr>
            <w:r w:rsidRPr="002C6D37">
              <w:rPr>
                <w:i/>
                <w:sz w:val="19"/>
                <w:szCs w:val="19"/>
              </w:rPr>
              <w:t>Předmět má pro zaměření SP doplňující charakter.</w:t>
            </w:r>
          </w:p>
        </w:tc>
      </w:tr>
      <w:tr w:rsidR="007A5A24" w:rsidRPr="002C6D37" w14:paraId="7CDC0E72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3C178232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983" w:type="dxa"/>
            <w:gridSpan w:val="83"/>
            <w:tcBorders>
              <w:bottom w:val="nil"/>
            </w:tcBorders>
          </w:tcPr>
          <w:p w14:paraId="6CEA8ACF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</w:p>
        </w:tc>
      </w:tr>
      <w:tr w:rsidR="007A5A24" w:rsidRPr="0067005E" w14:paraId="144C5E34" w14:textId="77777777" w:rsidTr="007B2524">
        <w:trPr>
          <w:gridAfter w:val="5"/>
          <w:wAfter w:w="156" w:type="dxa"/>
          <w:trHeight w:val="3938"/>
        </w:trPr>
        <w:tc>
          <w:tcPr>
            <w:tcW w:w="10051" w:type="dxa"/>
            <w:gridSpan w:val="87"/>
            <w:tcBorders>
              <w:top w:val="nil"/>
              <w:bottom w:val="single" w:sz="12" w:space="0" w:color="auto"/>
            </w:tcBorders>
          </w:tcPr>
          <w:p w14:paraId="2123374F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Cílem předmětu je seznámit studenty s podnikatelským prostředím v České republice a v Evropské unii. Studenti získají základní znalosti z oblasti podnikání, zakládání vlastních podnikatelských subjektů a řízení takto vzniklých subjektů. Budou se orientovat v problematice tvorby podnikatelského plánu, právním minimu pro založení a vznik firmy, a to jak fyzické osoby, tak právnické osoby. Budou dále znát základní ekonomické vazby a fungování firem. Studenti budou schopni vytvořit si vlastní podnikání, založit vlastní podnikatelský subjekt a spočítat jeho ekonomickou efektivnost. Obsah předmětu tvoří tyto tematické celky:</w:t>
            </w:r>
          </w:p>
          <w:p w14:paraId="5F0D89F8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Úvod do podnikání, podnikatelské prostředí.</w:t>
            </w:r>
          </w:p>
          <w:p w14:paraId="2572D8BF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Podnikatelské prostředí v Evropské unii.</w:t>
            </w:r>
          </w:p>
          <w:p w14:paraId="41F1CF35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Právní aspekty podnikání a právní formy podnikání v ČR.</w:t>
            </w:r>
          </w:p>
          <w:p w14:paraId="74A70A74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Životní cyklus podniku, vznik a zánik podniku. </w:t>
            </w:r>
          </w:p>
          <w:p w14:paraId="4748FB0D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Živnostenské právo.</w:t>
            </w:r>
          </w:p>
          <w:p w14:paraId="55D405C0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Založení fyzické a právnické osoby.</w:t>
            </w:r>
          </w:p>
          <w:p w14:paraId="41ED8365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Podpora podnikání.</w:t>
            </w:r>
          </w:p>
          <w:p w14:paraId="4FD6A211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Základy podnikové ekonomiky. </w:t>
            </w:r>
          </w:p>
          <w:p w14:paraId="781440FC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Řízení nákladů, výnosů a výsledku hospodaření.</w:t>
            </w:r>
          </w:p>
          <w:p w14:paraId="3C0E0972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Majetková a kapitálová struktura podniku.</w:t>
            </w:r>
          </w:p>
          <w:p w14:paraId="018D24AC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Základy financí a finančního řízení v podniku. </w:t>
            </w:r>
          </w:p>
          <w:p w14:paraId="1EC48E30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Daňové aspekty v podnikání.</w:t>
            </w:r>
          </w:p>
          <w:p w14:paraId="758F87A6" w14:textId="77777777" w:rsidR="007A5A24" w:rsidRPr="002C6D37" w:rsidRDefault="007A5A24" w:rsidP="00C77552">
            <w:pPr>
              <w:pStyle w:val="Odstavecseseznamem"/>
              <w:numPr>
                <w:ilvl w:val="0"/>
                <w:numId w:val="35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 xml:space="preserve">Tvorba podnikatelského plánu. </w:t>
            </w:r>
          </w:p>
          <w:p w14:paraId="1E53EA33" w14:textId="77777777" w:rsidR="007A5A24" w:rsidRPr="0067005E" w:rsidRDefault="007A5A24" w:rsidP="00C77552">
            <w:pPr>
              <w:pStyle w:val="Odstavecseseznamem"/>
              <w:numPr>
                <w:ilvl w:val="0"/>
                <w:numId w:val="35"/>
              </w:numPr>
              <w:suppressAutoHyphens/>
              <w:ind w:left="284" w:hanging="57"/>
            </w:pPr>
            <w:r w:rsidRPr="002C6D37">
              <w:rPr>
                <w:sz w:val="19"/>
                <w:szCs w:val="19"/>
              </w:rPr>
              <w:t>Bankovní soustava a pojišťovny v České republice.</w:t>
            </w:r>
          </w:p>
        </w:tc>
      </w:tr>
      <w:tr w:rsidR="007A5A24" w14:paraId="558050F9" w14:textId="77777777" w:rsidTr="007B2524">
        <w:trPr>
          <w:gridAfter w:val="5"/>
          <w:wAfter w:w="156" w:type="dxa"/>
          <w:trHeight w:val="265"/>
        </w:trPr>
        <w:tc>
          <w:tcPr>
            <w:tcW w:w="3646" w:type="dxa"/>
            <w:gridSpan w:val="15"/>
            <w:tcBorders>
              <w:top w:val="nil"/>
            </w:tcBorders>
            <w:shd w:val="clear" w:color="auto" w:fill="F7CAAC"/>
          </w:tcPr>
          <w:p w14:paraId="50C6A2CB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bottom w:val="nil"/>
            </w:tcBorders>
          </w:tcPr>
          <w:p w14:paraId="6F601E89" w14:textId="77777777" w:rsidR="007A5A24" w:rsidRDefault="007A5A24" w:rsidP="007A5A24">
            <w:pPr>
              <w:jc w:val="both"/>
            </w:pPr>
          </w:p>
        </w:tc>
      </w:tr>
      <w:tr w:rsidR="007A5A24" w14:paraId="21D515E6" w14:textId="77777777" w:rsidTr="007B2524">
        <w:trPr>
          <w:gridAfter w:val="5"/>
          <w:wAfter w:w="156" w:type="dxa"/>
          <w:trHeight w:val="555"/>
        </w:trPr>
        <w:tc>
          <w:tcPr>
            <w:tcW w:w="10051" w:type="dxa"/>
            <w:gridSpan w:val="87"/>
            <w:tcBorders>
              <w:top w:val="nil"/>
            </w:tcBorders>
          </w:tcPr>
          <w:p w14:paraId="36AF4D2E" w14:textId="77777777" w:rsidR="007A5A24" w:rsidRPr="002C6D37" w:rsidRDefault="007A5A24" w:rsidP="007A5A24">
            <w:pPr>
              <w:jc w:val="both"/>
            </w:pPr>
            <w:r w:rsidRPr="002C6D37">
              <w:rPr>
                <w:u w:val="single"/>
              </w:rPr>
              <w:t>Povinná literatura</w:t>
            </w:r>
            <w:r w:rsidRPr="002C6D37">
              <w:t>:</w:t>
            </w:r>
          </w:p>
          <w:p w14:paraId="7E30A6B0" w14:textId="77777777" w:rsidR="007A5A24" w:rsidRPr="002C6D37" w:rsidRDefault="007A5A24" w:rsidP="007A5A24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 xml:space="preserve">MARTINOVIČOVÁ, D., </w:t>
            </w:r>
            <w:r w:rsidRPr="002C6D37">
              <w:rPr>
                <w:rFonts w:ascii="Times New Roman" w:hAnsi="Times New Roman"/>
                <w:caps/>
                <w:sz w:val="19"/>
                <w:szCs w:val="19"/>
              </w:rPr>
              <w:t>Konečný, M., vavřina, J.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 xml:space="preserve"> Úvod do podnikové ekonomiky. 1. vyd. Praha: Grada Publishing, 2014. 208 s. ISBN 978-80-247-5316-4.</w:t>
            </w:r>
          </w:p>
          <w:p w14:paraId="2B77AAFF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caps/>
                <w:sz w:val="19"/>
                <w:szCs w:val="19"/>
              </w:rPr>
              <w:t>Synek</w:t>
            </w:r>
            <w:r w:rsidRPr="002C6D37">
              <w:rPr>
                <w:sz w:val="19"/>
                <w:szCs w:val="19"/>
              </w:rPr>
              <w:t xml:space="preserve">, M., </w:t>
            </w:r>
            <w:proofErr w:type="gramStart"/>
            <w:r w:rsidRPr="002C6D37">
              <w:rPr>
                <w:caps/>
                <w:sz w:val="19"/>
                <w:szCs w:val="19"/>
              </w:rPr>
              <w:t>Kislingerová, E.</w:t>
            </w:r>
            <w:r w:rsidRPr="002C6D37">
              <w:rPr>
                <w:sz w:val="19"/>
                <w:szCs w:val="19"/>
              </w:rPr>
              <w:t xml:space="preserve"> a kol</w:t>
            </w:r>
            <w:proofErr w:type="gramEnd"/>
            <w:r w:rsidRPr="002C6D37">
              <w:rPr>
                <w:sz w:val="19"/>
                <w:szCs w:val="19"/>
              </w:rPr>
              <w:t xml:space="preserve">. Podniková ekonomika. 6. </w:t>
            </w:r>
            <w:r>
              <w:rPr>
                <w:sz w:val="19"/>
                <w:szCs w:val="19"/>
              </w:rPr>
              <w:t>p</w:t>
            </w:r>
            <w:r w:rsidRPr="002C6D37">
              <w:rPr>
                <w:sz w:val="19"/>
                <w:szCs w:val="19"/>
              </w:rPr>
              <w:t>řep. a dopl. vyd. Praha: C. H. Beck, 2015.</w:t>
            </w:r>
          </w:p>
          <w:p w14:paraId="28E7B242" w14:textId="77777777" w:rsidR="007A5A24" w:rsidRPr="002C6D37" w:rsidRDefault="007A5A24" w:rsidP="007A5A24">
            <w:pPr>
              <w:jc w:val="both"/>
              <w:rPr>
                <w:sz w:val="8"/>
                <w:szCs w:val="8"/>
              </w:rPr>
            </w:pPr>
            <w:r w:rsidRPr="002C6D37">
              <w:rPr>
                <w:sz w:val="19"/>
                <w:szCs w:val="19"/>
                <w:shd w:val="clear" w:color="auto" w:fill="FFFFFF"/>
              </w:rPr>
              <w:t>SHELTON, H. The Secrets to Writing a Successful Business Plan: A Pro Shares a Step-by-Step Guide to Creating a Plan that Gets Results. Upd. and Exp. Ed. Rockville: Summit Valley Press, 2017. 312 s. ISBN 978-0-9899460-3-2.</w:t>
            </w:r>
          </w:p>
          <w:p w14:paraId="5BAE5B9A" w14:textId="77777777" w:rsidR="007A5A24" w:rsidRPr="002C6D37" w:rsidRDefault="007A5A24" w:rsidP="007A5A24">
            <w:pPr>
              <w:jc w:val="both"/>
              <w:rPr>
                <w:sz w:val="8"/>
                <w:szCs w:val="8"/>
              </w:rPr>
            </w:pPr>
          </w:p>
          <w:p w14:paraId="4AFD03AD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  <w:u w:val="single"/>
              </w:rPr>
              <w:t>Doporučená literatura</w:t>
            </w:r>
            <w:r w:rsidRPr="002C6D37">
              <w:rPr>
                <w:sz w:val="19"/>
                <w:szCs w:val="19"/>
              </w:rPr>
              <w:t>:</w:t>
            </w:r>
          </w:p>
          <w:p w14:paraId="6782F0CB" w14:textId="77777777" w:rsidR="007A5A24" w:rsidRPr="002C6D37" w:rsidRDefault="007A5A24" w:rsidP="007A5A24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 xml:space="preserve">SRPOVÁ, J., ŘEHOŘ, V. a kol. </w:t>
            </w:r>
            <w:r w:rsidRPr="002C6D37">
              <w:rPr>
                <w:rFonts w:ascii="Times New Roman" w:hAnsi="Times New Roman"/>
                <w:iCs/>
                <w:sz w:val="19"/>
                <w:szCs w:val="19"/>
              </w:rPr>
              <w:t>Základy podnikání: teoretické poznatky, příklady a zkušenosti českých podnikatelů.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 xml:space="preserve"> 1. vyd. Praha: Grada, 2010. 427 s. ISBN 978-80-247-3339-5.</w:t>
            </w:r>
          </w:p>
          <w:p w14:paraId="255C79A2" w14:textId="77777777" w:rsidR="007A5A24" w:rsidRPr="002C6D37" w:rsidRDefault="007A5A24" w:rsidP="007A5A24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B33105">
              <w:rPr>
                <w:rFonts w:ascii="Times New Roman" w:hAnsi="Times New Roman"/>
                <w:sz w:val="19"/>
                <w:szCs w:val="19"/>
              </w:rPr>
              <w:t>SYNEK, M.</w:t>
            </w:r>
            <w:r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>a kol. Manažerská ekonomika. 5. vyd. Praha: Grada, 2011. 480 s. ISBN 978-80-247-3494-1.</w:t>
            </w:r>
          </w:p>
          <w:p w14:paraId="67B3062E" w14:textId="77777777" w:rsidR="007A5A24" w:rsidRPr="002C6D37" w:rsidRDefault="007A5A24" w:rsidP="007A5A24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caps/>
                <w:sz w:val="19"/>
                <w:szCs w:val="19"/>
              </w:rPr>
              <w:t>Janatka</w:t>
            </w:r>
            <w:r w:rsidRPr="002C6D37">
              <w:rPr>
                <w:rFonts w:ascii="Times New Roman" w:hAnsi="Times New Roman"/>
                <w:sz w:val="19"/>
                <w:szCs w:val="19"/>
              </w:rPr>
              <w:t>, F. Podnikání v globalizovaném světě. Praha: Wolters Kluwer, 2017. 336 s.</w:t>
            </w:r>
          </w:p>
          <w:p w14:paraId="5A00F3BE" w14:textId="77777777" w:rsidR="007A5A24" w:rsidRPr="002C6D37" w:rsidRDefault="007A5A24" w:rsidP="007A5A24">
            <w:pPr>
              <w:pStyle w:val="Publikace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2C6D37">
              <w:rPr>
                <w:rFonts w:ascii="Times New Roman" w:hAnsi="Times New Roman"/>
                <w:sz w:val="19"/>
                <w:szCs w:val="19"/>
              </w:rPr>
              <w:t>ZAPLETALOVÁ, Š. Podnikání malých a středních podniků na mezinárodních trzích. 1. vyd. Praha: Ekopress, 2015. 177 s. ISBN 978-80-87865-16-3.</w:t>
            </w:r>
          </w:p>
          <w:p w14:paraId="7193A27A" w14:textId="44BA8390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Zákon č. 89/2012 Sb., Obč</w:t>
            </w:r>
            <w:r w:rsidR="00725C6C">
              <w:rPr>
                <w:sz w:val="19"/>
                <w:szCs w:val="19"/>
              </w:rPr>
              <w:t xml:space="preserve">anský zákoník v platném znění; </w:t>
            </w:r>
            <w:r w:rsidRPr="002C6D37">
              <w:rPr>
                <w:sz w:val="19"/>
                <w:szCs w:val="19"/>
              </w:rPr>
              <w:t>Zákon č. 90/2012 Sb., Zákon o obchodních společnostech a družstvech (zákon o obchodních korporacích) v platném znění.</w:t>
            </w:r>
          </w:p>
          <w:p w14:paraId="47CD1616" w14:textId="77777777" w:rsidR="007A5A24" w:rsidRDefault="007A5A24" w:rsidP="007A5A24">
            <w:pPr>
              <w:jc w:val="both"/>
            </w:pPr>
            <w:r w:rsidRPr="002C6D37">
              <w:rPr>
                <w:sz w:val="19"/>
                <w:szCs w:val="19"/>
                <w:shd w:val="clear" w:color="auto" w:fill="FFFFFF"/>
              </w:rPr>
              <w:t>JOHN, V. How to Run a Business without Risk: The Truth Revealed about Business Risk: Ten Interviews with Experienced Entrepreneurs and Advisors. London: Meriglobe Business Academy, 2017. 247 s. ISBN 978-1-911511-14-4.</w:t>
            </w:r>
          </w:p>
        </w:tc>
      </w:tr>
      <w:tr w:rsidR="007A5A24" w:rsidRPr="002C6D37" w14:paraId="07640074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6B5CC1C" w14:textId="77777777" w:rsidR="007A5A24" w:rsidRPr="002C6D37" w:rsidRDefault="007A5A24" w:rsidP="007A5A24">
            <w:pPr>
              <w:jc w:val="center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7A5A24" w:rsidRPr="002C6D37" w14:paraId="1355FB52" w14:textId="77777777" w:rsidTr="007B2524">
        <w:trPr>
          <w:gridAfter w:val="5"/>
          <w:wAfter w:w="156" w:type="dxa"/>
        </w:trPr>
        <w:tc>
          <w:tcPr>
            <w:tcW w:w="477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14:paraId="2272110C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891" w:type="dxa"/>
            <w:gridSpan w:val="9"/>
            <w:tcBorders>
              <w:top w:val="single" w:sz="2" w:space="0" w:color="auto"/>
            </w:tcBorders>
          </w:tcPr>
          <w:p w14:paraId="0D04C7F6" w14:textId="77777777" w:rsidR="007A5A24" w:rsidRPr="002C6D37" w:rsidRDefault="007A5A24" w:rsidP="007A5A24">
            <w:pPr>
              <w:jc w:val="center"/>
              <w:rPr>
                <w:sz w:val="19"/>
                <w:szCs w:val="19"/>
              </w:rPr>
            </w:pPr>
            <w:r w:rsidRPr="008E7127">
              <w:rPr>
                <w:sz w:val="19"/>
                <w:szCs w:val="19"/>
              </w:rPr>
              <w:t>8</w:t>
            </w:r>
          </w:p>
        </w:tc>
        <w:tc>
          <w:tcPr>
            <w:tcW w:w="4388" w:type="dxa"/>
            <w:gridSpan w:val="55"/>
            <w:tcBorders>
              <w:top w:val="single" w:sz="2" w:space="0" w:color="auto"/>
            </w:tcBorders>
            <w:shd w:val="clear" w:color="auto" w:fill="F7CAAC"/>
          </w:tcPr>
          <w:p w14:paraId="0B77F09A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7A5A24" w:rsidRPr="002C6D37" w14:paraId="17E00EFD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shd w:val="clear" w:color="auto" w:fill="F7CAAC"/>
          </w:tcPr>
          <w:p w14:paraId="6497352E" w14:textId="77777777" w:rsidR="007A5A24" w:rsidRPr="002C6D37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2C6D37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7A5A24" w14:paraId="31D2EB20" w14:textId="77777777" w:rsidTr="007B2524">
        <w:trPr>
          <w:gridAfter w:val="5"/>
          <w:wAfter w:w="156" w:type="dxa"/>
          <w:trHeight w:val="696"/>
        </w:trPr>
        <w:tc>
          <w:tcPr>
            <w:tcW w:w="10051" w:type="dxa"/>
            <w:gridSpan w:val="87"/>
          </w:tcPr>
          <w:p w14:paraId="09ABBB42" w14:textId="77777777" w:rsidR="007A5A24" w:rsidRPr="002C6D37" w:rsidRDefault="007A5A24" w:rsidP="007A5A24">
            <w:pPr>
              <w:jc w:val="both"/>
              <w:rPr>
                <w:sz w:val="19"/>
                <w:szCs w:val="19"/>
              </w:rPr>
            </w:pPr>
            <w:r w:rsidRPr="002C6D37">
              <w:rPr>
                <w:sz w:val="19"/>
                <w:szCs w:val="19"/>
              </w:rPr>
              <w:t>Studenti budou samostatně vypracovávat podnikatelský plán dle instrukcí zadaných během společných konzultací. Studenti mají možnost domluvit si individuální osobní konzultaci. Je možná i konzultace na dálku prostřednictvím e-mailu.</w:t>
            </w:r>
          </w:p>
          <w:p w14:paraId="1C3B810F" w14:textId="77777777" w:rsidR="007A5A24" w:rsidRDefault="007A5A24" w:rsidP="007A5A24">
            <w:pPr>
              <w:spacing w:before="60"/>
              <w:jc w:val="both"/>
            </w:pPr>
            <w:r w:rsidRPr="002C6D37">
              <w:rPr>
                <w:sz w:val="19"/>
                <w:szCs w:val="19"/>
              </w:rPr>
              <w:t xml:space="preserve">Možnosti komunikace s vyučujícím: viz Telefonní seznam UTB </w:t>
            </w:r>
            <w:hyperlink r:id="rId56" w:history="1">
              <w:r w:rsidRPr="002C6D37">
                <w:rPr>
                  <w:rStyle w:val="Hypertextovodkaz"/>
                  <w:sz w:val="19"/>
                  <w:szCs w:val="19"/>
                </w:rPr>
                <w:t>http://phonebook.utb.cz/</w:t>
              </w:r>
            </w:hyperlink>
            <w:r w:rsidRPr="002C6D37">
              <w:rPr>
                <w:sz w:val="19"/>
                <w:szCs w:val="19"/>
              </w:rPr>
              <w:t>.</w:t>
            </w:r>
          </w:p>
        </w:tc>
      </w:tr>
      <w:tr w:rsidR="007A5A24" w:rsidRPr="00076232" w14:paraId="3886ED44" w14:textId="77777777" w:rsidTr="007B2524">
        <w:trPr>
          <w:trHeight w:val="283"/>
        </w:trPr>
        <w:tc>
          <w:tcPr>
            <w:tcW w:w="10207" w:type="dxa"/>
            <w:gridSpan w:val="9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392F9D4" w14:textId="77777777" w:rsidR="007A5A24" w:rsidRPr="00076232" w:rsidRDefault="009A4724" w:rsidP="007A5A24">
            <w:pPr>
              <w:jc w:val="both"/>
              <w:rPr>
                <w:sz w:val="18"/>
                <w:szCs w:val="18"/>
              </w:rPr>
            </w:pPr>
            <w:r>
              <w:lastRenderedPageBreak/>
              <w:br w:type="page"/>
            </w:r>
            <w:r w:rsidR="007A5A24" w:rsidRPr="00076232">
              <w:rPr>
                <w:sz w:val="18"/>
                <w:szCs w:val="18"/>
              </w:rPr>
              <w:br w:type="page"/>
            </w:r>
            <w:r w:rsidR="007A5A24" w:rsidRPr="00076232">
              <w:rPr>
                <w:sz w:val="18"/>
                <w:szCs w:val="18"/>
              </w:rPr>
              <w:br w:type="page"/>
            </w:r>
            <w:r w:rsidR="007A5A24" w:rsidRPr="00076232">
              <w:rPr>
                <w:b/>
                <w:sz w:val="28"/>
              </w:rPr>
              <w:t>B-III – Charakteristika studijního předmětu</w:t>
            </w:r>
          </w:p>
        </w:tc>
      </w:tr>
      <w:tr w:rsidR="007A5A24" w:rsidRPr="00F47E36" w14:paraId="774F5E73" w14:textId="77777777" w:rsidTr="007B2524">
        <w:tc>
          <w:tcPr>
            <w:tcW w:w="3102" w:type="dxa"/>
            <w:gridSpan w:val="8"/>
            <w:tcBorders>
              <w:top w:val="double" w:sz="4" w:space="0" w:color="auto"/>
            </w:tcBorders>
            <w:shd w:val="clear" w:color="auto" w:fill="F7CAAC"/>
          </w:tcPr>
          <w:p w14:paraId="2B492CD6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Název studijního předmětu</w:t>
            </w:r>
          </w:p>
        </w:tc>
        <w:tc>
          <w:tcPr>
            <w:tcW w:w="7105" w:type="dxa"/>
            <w:gridSpan w:val="84"/>
            <w:tcBorders>
              <w:top w:val="double" w:sz="4" w:space="0" w:color="auto"/>
            </w:tcBorders>
          </w:tcPr>
          <w:p w14:paraId="3149CD22" w14:textId="77777777" w:rsidR="007A5A24" w:rsidRPr="00F47E36" w:rsidRDefault="007A5A24" w:rsidP="007A5A24">
            <w:pPr>
              <w:jc w:val="both"/>
              <w:rPr>
                <w:b/>
              </w:rPr>
            </w:pPr>
            <w:bookmarkStart w:id="110" w:name="Povrchy_a_jejich_hodn"/>
            <w:bookmarkEnd w:id="110"/>
            <w:r w:rsidRPr="00F47E36">
              <w:rPr>
                <w:b/>
              </w:rPr>
              <w:t>Povrchy a jejich hodnocení</w:t>
            </w:r>
          </w:p>
        </w:tc>
      </w:tr>
      <w:tr w:rsidR="007A5A24" w:rsidRPr="00A0702A" w14:paraId="5CFFBF46" w14:textId="77777777" w:rsidTr="007B2524">
        <w:tc>
          <w:tcPr>
            <w:tcW w:w="3102" w:type="dxa"/>
            <w:gridSpan w:val="8"/>
            <w:shd w:val="clear" w:color="auto" w:fill="F7CAAC"/>
          </w:tcPr>
          <w:p w14:paraId="3AE75E75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76" w:type="dxa"/>
            <w:gridSpan w:val="41"/>
          </w:tcPr>
          <w:p w14:paraId="591F91EF" w14:textId="77777777" w:rsidR="007A5A24" w:rsidRPr="00A0702A" w:rsidRDefault="006A5C0F" w:rsidP="007A5A24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povinný,</w:t>
            </w:r>
            <w:r w:rsidR="007A5A24" w:rsidRPr="00A0702A">
              <w:rPr>
                <w:sz w:val="19"/>
                <w:szCs w:val="19"/>
              </w:rPr>
              <w:t xml:space="preserve"> PZ</w:t>
            </w:r>
            <w:r>
              <w:rPr>
                <w:sz w:val="19"/>
                <w:szCs w:val="19"/>
              </w:rPr>
              <w:t xml:space="preserve"> (specializace VI)</w:t>
            </w:r>
          </w:p>
        </w:tc>
        <w:tc>
          <w:tcPr>
            <w:tcW w:w="2742" w:type="dxa"/>
            <w:gridSpan w:val="35"/>
            <w:shd w:val="clear" w:color="auto" w:fill="F7CAAC"/>
          </w:tcPr>
          <w:p w14:paraId="2B2E5917" w14:textId="77777777" w:rsidR="007A5A24" w:rsidRPr="003756CE" w:rsidRDefault="007A5A24" w:rsidP="007A5A24">
            <w:pPr>
              <w:jc w:val="both"/>
              <w:rPr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887" w:type="dxa"/>
            <w:gridSpan w:val="8"/>
          </w:tcPr>
          <w:p w14:paraId="2C1C83F9" w14:textId="77777777" w:rsidR="007A5A24" w:rsidRPr="00A0702A" w:rsidRDefault="007A5A24" w:rsidP="007A5A24">
            <w:pPr>
              <w:jc w:val="both"/>
              <w:rPr>
                <w:sz w:val="19"/>
                <w:szCs w:val="19"/>
              </w:rPr>
            </w:pPr>
            <w:r w:rsidRPr="00A0702A">
              <w:rPr>
                <w:sz w:val="19"/>
                <w:szCs w:val="19"/>
              </w:rPr>
              <w:t>1/LS</w:t>
            </w:r>
          </w:p>
        </w:tc>
      </w:tr>
      <w:tr w:rsidR="007A5A24" w:rsidRPr="00A0702A" w14:paraId="4EEA3FB7" w14:textId="77777777" w:rsidTr="007B2524">
        <w:tc>
          <w:tcPr>
            <w:tcW w:w="3102" w:type="dxa"/>
            <w:gridSpan w:val="8"/>
            <w:shd w:val="clear" w:color="auto" w:fill="F7CAAC"/>
          </w:tcPr>
          <w:p w14:paraId="5A59B5C6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35" w:type="dxa"/>
            <w:gridSpan w:val="20"/>
          </w:tcPr>
          <w:p w14:paraId="3E9F4280" w14:textId="77777777" w:rsidR="007A5A24" w:rsidRPr="00A0702A" w:rsidRDefault="006A5C0F" w:rsidP="007A5A24">
            <w:pPr>
              <w:jc w:val="both"/>
              <w:rPr>
                <w:sz w:val="19"/>
                <w:szCs w:val="19"/>
              </w:rPr>
            </w:pPr>
            <w:r w:rsidRPr="003D6AB6">
              <w:t>28p+0s+28l</w:t>
            </w:r>
          </w:p>
        </w:tc>
        <w:tc>
          <w:tcPr>
            <w:tcW w:w="905" w:type="dxa"/>
            <w:gridSpan w:val="10"/>
            <w:shd w:val="clear" w:color="auto" w:fill="F7CAAC"/>
          </w:tcPr>
          <w:p w14:paraId="7EC6EC9B" w14:textId="77777777" w:rsidR="007A5A24" w:rsidRPr="000F0A11" w:rsidRDefault="007A5A24" w:rsidP="007A5A24">
            <w:pPr>
              <w:jc w:val="both"/>
              <w:rPr>
                <w:b/>
              </w:rPr>
            </w:pPr>
            <w:r w:rsidRPr="000F0A11">
              <w:rPr>
                <w:b/>
              </w:rPr>
              <w:t xml:space="preserve">hod. </w:t>
            </w:r>
          </w:p>
        </w:tc>
        <w:tc>
          <w:tcPr>
            <w:tcW w:w="836" w:type="dxa"/>
            <w:gridSpan w:val="11"/>
          </w:tcPr>
          <w:p w14:paraId="306FFAC8" w14:textId="77777777" w:rsidR="007A5A24" w:rsidRPr="00A0702A" w:rsidRDefault="007A5A24" w:rsidP="007A5A24">
            <w:pPr>
              <w:jc w:val="both"/>
              <w:rPr>
                <w:sz w:val="19"/>
                <w:szCs w:val="19"/>
              </w:rPr>
            </w:pPr>
            <w:r w:rsidRPr="00A0702A">
              <w:rPr>
                <w:sz w:val="19"/>
                <w:szCs w:val="19"/>
              </w:rPr>
              <w:t>56</w:t>
            </w:r>
          </w:p>
        </w:tc>
        <w:tc>
          <w:tcPr>
            <w:tcW w:w="2191" w:type="dxa"/>
            <w:gridSpan w:val="23"/>
            <w:shd w:val="clear" w:color="auto" w:fill="F7CAAC"/>
          </w:tcPr>
          <w:p w14:paraId="52F4A9E4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438" w:type="dxa"/>
            <w:gridSpan w:val="20"/>
          </w:tcPr>
          <w:p w14:paraId="0F266480" w14:textId="77777777" w:rsidR="007A5A24" w:rsidRPr="00A0702A" w:rsidRDefault="007A5A24" w:rsidP="007A5A24">
            <w:pPr>
              <w:jc w:val="both"/>
              <w:rPr>
                <w:sz w:val="19"/>
                <w:szCs w:val="19"/>
              </w:rPr>
            </w:pPr>
            <w:r w:rsidRPr="00A0702A">
              <w:rPr>
                <w:sz w:val="19"/>
                <w:szCs w:val="19"/>
              </w:rPr>
              <w:t>4</w:t>
            </w:r>
          </w:p>
        </w:tc>
      </w:tr>
      <w:tr w:rsidR="007A5A24" w:rsidRPr="003756CE" w14:paraId="3CBA53D8" w14:textId="77777777" w:rsidTr="007B2524">
        <w:tc>
          <w:tcPr>
            <w:tcW w:w="3102" w:type="dxa"/>
            <w:gridSpan w:val="8"/>
            <w:shd w:val="clear" w:color="auto" w:fill="F7CAAC"/>
          </w:tcPr>
          <w:p w14:paraId="0B9B38AF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7105" w:type="dxa"/>
            <w:gridSpan w:val="84"/>
          </w:tcPr>
          <w:p w14:paraId="5CDA45F3" w14:textId="77777777" w:rsidR="007A5A24" w:rsidRPr="003756CE" w:rsidRDefault="007A5A24" w:rsidP="007A5A24">
            <w:pPr>
              <w:jc w:val="both"/>
              <w:rPr>
                <w:sz w:val="19"/>
                <w:szCs w:val="19"/>
              </w:rPr>
            </w:pPr>
          </w:p>
        </w:tc>
      </w:tr>
      <w:tr w:rsidR="007A5A24" w:rsidRPr="00A0702A" w14:paraId="7368B54A" w14:textId="77777777" w:rsidTr="007B2524">
        <w:tc>
          <w:tcPr>
            <w:tcW w:w="3102" w:type="dxa"/>
            <w:gridSpan w:val="8"/>
            <w:shd w:val="clear" w:color="auto" w:fill="F7CAAC"/>
          </w:tcPr>
          <w:p w14:paraId="532F53C5" w14:textId="77777777" w:rsidR="007A5A24" w:rsidRPr="003756CE" w:rsidRDefault="007A5A24" w:rsidP="007A5A24">
            <w:pPr>
              <w:jc w:val="both"/>
              <w:rPr>
                <w:b/>
              </w:rPr>
            </w:pPr>
            <w:r w:rsidRPr="003756CE">
              <w:rPr>
                <w:b/>
              </w:rPr>
              <w:t>Způsob ověření studijních výsledků</w:t>
            </w:r>
          </w:p>
        </w:tc>
        <w:tc>
          <w:tcPr>
            <w:tcW w:w="3476" w:type="dxa"/>
            <w:gridSpan w:val="41"/>
          </w:tcPr>
          <w:p w14:paraId="59AD7F49" w14:textId="77777777" w:rsidR="007A5A24" w:rsidRPr="00A0702A" w:rsidRDefault="007A5A24" w:rsidP="007A5A24">
            <w:pPr>
              <w:jc w:val="both"/>
              <w:rPr>
                <w:sz w:val="19"/>
                <w:szCs w:val="19"/>
              </w:rPr>
            </w:pPr>
            <w:r w:rsidRPr="00A0702A">
              <w:rPr>
                <w:sz w:val="19"/>
                <w:szCs w:val="19"/>
              </w:rPr>
              <w:t>zápočet, zkouška</w:t>
            </w:r>
          </w:p>
        </w:tc>
        <w:tc>
          <w:tcPr>
            <w:tcW w:w="1578" w:type="dxa"/>
            <w:gridSpan w:val="12"/>
            <w:shd w:val="clear" w:color="auto" w:fill="F7CAAC"/>
          </w:tcPr>
          <w:p w14:paraId="6FF901BD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2051" w:type="dxa"/>
            <w:gridSpan w:val="31"/>
          </w:tcPr>
          <w:p w14:paraId="3EC490EB" w14:textId="77777777" w:rsidR="00DD0141" w:rsidRDefault="007A5A24" w:rsidP="007A5A24">
            <w:pPr>
              <w:jc w:val="both"/>
              <w:rPr>
                <w:sz w:val="19"/>
                <w:szCs w:val="19"/>
              </w:rPr>
            </w:pPr>
            <w:r w:rsidRPr="00A0702A">
              <w:rPr>
                <w:sz w:val="19"/>
                <w:szCs w:val="19"/>
              </w:rPr>
              <w:t xml:space="preserve">přednášky, </w:t>
            </w:r>
          </w:p>
          <w:p w14:paraId="15F85885" w14:textId="77777777" w:rsidR="007A5A24" w:rsidRPr="00A0702A" w:rsidRDefault="007A5A24" w:rsidP="007A5A24">
            <w:pPr>
              <w:jc w:val="both"/>
              <w:rPr>
                <w:sz w:val="19"/>
                <w:szCs w:val="19"/>
              </w:rPr>
            </w:pPr>
            <w:r w:rsidRPr="00A0702A">
              <w:rPr>
                <w:sz w:val="19"/>
                <w:szCs w:val="19"/>
              </w:rPr>
              <w:t>laboratorní cvičení</w:t>
            </w:r>
          </w:p>
        </w:tc>
      </w:tr>
      <w:tr w:rsidR="007A5A24" w:rsidRPr="00A0702A" w14:paraId="5019AEDA" w14:textId="77777777" w:rsidTr="007B2524">
        <w:tc>
          <w:tcPr>
            <w:tcW w:w="3102" w:type="dxa"/>
            <w:gridSpan w:val="8"/>
            <w:shd w:val="clear" w:color="auto" w:fill="F7CAAC"/>
          </w:tcPr>
          <w:p w14:paraId="12FFC2F5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7105" w:type="dxa"/>
            <w:gridSpan w:val="84"/>
            <w:tcBorders>
              <w:bottom w:val="single" w:sz="4" w:space="0" w:color="auto"/>
            </w:tcBorders>
          </w:tcPr>
          <w:p w14:paraId="78E6FA35" w14:textId="77777777" w:rsidR="007A5A24" w:rsidRPr="00A0702A" w:rsidRDefault="007A5A24" w:rsidP="007A5A24">
            <w:pPr>
              <w:jc w:val="both"/>
              <w:rPr>
                <w:sz w:val="19"/>
                <w:szCs w:val="19"/>
              </w:rPr>
            </w:pPr>
            <w:r w:rsidRPr="00A0702A">
              <w:rPr>
                <w:sz w:val="19"/>
                <w:szCs w:val="19"/>
              </w:rPr>
              <w:t>Vypracování protokolů z laboratorních cvičení, ústní zkouška.</w:t>
            </w:r>
          </w:p>
        </w:tc>
      </w:tr>
      <w:tr w:rsidR="007A5A24" w:rsidRPr="00A0702A" w14:paraId="11D64D21" w14:textId="77777777" w:rsidTr="007B2524">
        <w:trPr>
          <w:trHeight w:val="197"/>
        </w:trPr>
        <w:tc>
          <w:tcPr>
            <w:tcW w:w="3102" w:type="dxa"/>
            <w:gridSpan w:val="8"/>
            <w:tcBorders>
              <w:top w:val="nil"/>
            </w:tcBorders>
            <w:shd w:val="clear" w:color="auto" w:fill="F7CAAC"/>
          </w:tcPr>
          <w:p w14:paraId="0455B4BF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7105" w:type="dxa"/>
            <w:gridSpan w:val="84"/>
            <w:tcBorders>
              <w:top w:val="single" w:sz="4" w:space="0" w:color="auto"/>
            </w:tcBorders>
          </w:tcPr>
          <w:p w14:paraId="6703A4CD" w14:textId="77777777" w:rsidR="007A5A24" w:rsidRPr="00A0702A" w:rsidRDefault="007A5A24" w:rsidP="007A5A24">
            <w:pPr>
              <w:jc w:val="both"/>
              <w:rPr>
                <w:sz w:val="19"/>
                <w:szCs w:val="19"/>
              </w:rPr>
            </w:pPr>
            <w:r w:rsidRPr="00A0702A">
              <w:rPr>
                <w:sz w:val="19"/>
                <w:szCs w:val="19"/>
              </w:rPr>
              <w:t xml:space="preserve">doc. Dr. Ing. Vladimír Pata </w:t>
            </w:r>
          </w:p>
        </w:tc>
      </w:tr>
      <w:tr w:rsidR="007A5A24" w:rsidRPr="00A0702A" w14:paraId="7DA4C431" w14:textId="77777777" w:rsidTr="007B2524">
        <w:trPr>
          <w:trHeight w:val="243"/>
        </w:trPr>
        <w:tc>
          <w:tcPr>
            <w:tcW w:w="3102" w:type="dxa"/>
            <w:gridSpan w:val="8"/>
            <w:tcBorders>
              <w:top w:val="nil"/>
            </w:tcBorders>
            <w:shd w:val="clear" w:color="auto" w:fill="F7CAAC"/>
          </w:tcPr>
          <w:p w14:paraId="655999BE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7105" w:type="dxa"/>
            <w:gridSpan w:val="84"/>
            <w:tcBorders>
              <w:top w:val="nil"/>
            </w:tcBorders>
          </w:tcPr>
          <w:p w14:paraId="396BF50D" w14:textId="77777777" w:rsidR="007A5A24" w:rsidRPr="00A0702A" w:rsidRDefault="00FC3CAA" w:rsidP="007A5A24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50% p</w:t>
            </w:r>
          </w:p>
        </w:tc>
      </w:tr>
      <w:tr w:rsidR="007A5A24" w14:paraId="1C6D75F1" w14:textId="77777777" w:rsidTr="007B2524">
        <w:tc>
          <w:tcPr>
            <w:tcW w:w="3102" w:type="dxa"/>
            <w:gridSpan w:val="8"/>
            <w:shd w:val="clear" w:color="auto" w:fill="F7CAAC"/>
          </w:tcPr>
          <w:p w14:paraId="35078F27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7105" w:type="dxa"/>
            <w:gridSpan w:val="84"/>
            <w:tcBorders>
              <w:bottom w:val="nil"/>
            </w:tcBorders>
          </w:tcPr>
          <w:p w14:paraId="7E0B8EAD" w14:textId="77777777" w:rsidR="007A5A24" w:rsidRDefault="007A5A24" w:rsidP="007A5A24">
            <w:pPr>
              <w:jc w:val="both"/>
            </w:pPr>
          </w:p>
        </w:tc>
      </w:tr>
      <w:tr w:rsidR="007A5A24" w14:paraId="513F1F5F" w14:textId="77777777" w:rsidTr="007B2524">
        <w:trPr>
          <w:trHeight w:val="299"/>
        </w:trPr>
        <w:tc>
          <w:tcPr>
            <w:tcW w:w="10207" w:type="dxa"/>
            <w:gridSpan w:val="92"/>
            <w:tcBorders>
              <w:top w:val="nil"/>
            </w:tcBorders>
          </w:tcPr>
          <w:p w14:paraId="2E525207" w14:textId="77777777" w:rsidR="007A5A24" w:rsidRPr="00A0702A" w:rsidRDefault="007A5A24" w:rsidP="007A5A24">
            <w:pPr>
              <w:spacing w:before="20"/>
              <w:jc w:val="both"/>
              <w:rPr>
                <w:sz w:val="19"/>
                <w:szCs w:val="19"/>
              </w:rPr>
            </w:pPr>
            <w:r w:rsidRPr="00664CED">
              <w:rPr>
                <w:b/>
                <w:sz w:val="19"/>
                <w:szCs w:val="19"/>
              </w:rPr>
              <w:t>doc. Dr. Ing. Vladimír Pata</w:t>
            </w:r>
            <w:r w:rsidR="00FC3CAA" w:rsidRPr="00664CED">
              <w:rPr>
                <w:b/>
                <w:sz w:val="19"/>
                <w:szCs w:val="19"/>
              </w:rPr>
              <w:t xml:space="preserve"> </w:t>
            </w:r>
            <w:r w:rsidR="00FC3CAA">
              <w:rPr>
                <w:sz w:val="19"/>
                <w:szCs w:val="19"/>
              </w:rPr>
              <w:t>(50% p)</w:t>
            </w:r>
          </w:p>
          <w:p w14:paraId="2721A837" w14:textId="77777777" w:rsidR="007A5A24" w:rsidRDefault="007A5A24" w:rsidP="00FC3CAA">
            <w:pPr>
              <w:jc w:val="both"/>
            </w:pPr>
            <w:r w:rsidRPr="00A0702A">
              <w:rPr>
                <w:sz w:val="19"/>
                <w:szCs w:val="19"/>
              </w:rPr>
              <w:t>doc. Mgr. Aleš Mráček, Ph.D.</w:t>
            </w:r>
            <w:r w:rsidR="00FC3CAA">
              <w:rPr>
                <w:sz w:val="19"/>
                <w:szCs w:val="19"/>
              </w:rPr>
              <w:t xml:space="preserve"> (50% p)</w:t>
            </w:r>
          </w:p>
        </w:tc>
      </w:tr>
      <w:tr w:rsidR="007A5A24" w14:paraId="3B910990" w14:textId="77777777" w:rsidTr="007B2524">
        <w:tc>
          <w:tcPr>
            <w:tcW w:w="3102" w:type="dxa"/>
            <w:gridSpan w:val="8"/>
            <w:shd w:val="clear" w:color="auto" w:fill="F7CAAC"/>
          </w:tcPr>
          <w:p w14:paraId="7DA34DBC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7105" w:type="dxa"/>
            <w:gridSpan w:val="84"/>
            <w:tcBorders>
              <w:bottom w:val="nil"/>
            </w:tcBorders>
          </w:tcPr>
          <w:p w14:paraId="7CEA1769" w14:textId="77777777" w:rsidR="007A5A24" w:rsidRDefault="007A5A24" w:rsidP="007A5A24">
            <w:pPr>
              <w:jc w:val="both"/>
            </w:pPr>
          </w:p>
        </w:tc>
      </w:tr>
      <w:tr w:rsidR="007A5A24" w:rsidRPr="00D96007" w14:paraId="4AD34046" w14:textId="77777777" w:rsidTr="007B2524">
        <w:trPr>
          <w:trHeight w:val="3317"/>
        </w:trPr>
        <w:tc>
          <w:tcPr>
            <w:tcW w:w="10207" w:type="dxa"/>
            <w:gridSpan w:val="92"/>
            <w:tcBorders>
              <w:top w:val="nil"/>
              <w:bottom w:val="single" w:sz="12" w:space="0" w:color="auto"/>
            </w:tcBorders>
          </w:tcPr>
          <w:p w14:paraId="46289AE0" w14:textId="77777777" w:rsidR="007A5A24" w:rsidRPr="00C879C8" w:rsidRDefault="007A5A24" w:rsidP="007A5A24">
            <w:pPr>
              <w:jc w:val="both"/>
              <w:rPr>
                <w:sz w:val="19"/>
                <w:szCs w:val="19"/>
              </w:rPr>
            </w:pPr>
            <w:r w:rsidRPr="003756CE">
              <w:t>Cílem předmětu je seznámení s moderními způsoby zkoumání a hodnocení technických povrchů</w:t>
            </w:r>
            <w:r w:rsidRPr="003756CE">
              <w:rPr>
                <w:sz w:val="19"/>
                <w:szCs w:val="19"/>
              </w:rPr>
              <w:t>. Obsah předmětu tvoří tyto tematické celky:</w:t>
            </w:r>
          </w:p>
          <w:p w14:paraId="1ECA5ABE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Sumarizace relevantních fyzikálních vlastností materiálů, s důrazem kladeným na vysvětlení zásadních rozdílů mezi hodnotami veličin získaných měřením uvnitř materiálu a na jeho povrchu, zdůraznění negativního vlivu povrchové degradace, oxidace, znečištění.</w:t>
            </w:r>
          </w:p>
          <w:p w14:paraId="5407FCEB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Přehled dostupných metod povrchové modifikace materiálů, jejich porovnání z hlediska účinnosti, trvanlivosti, ekonomičnosti, atd.</w:t>
            </w:r>
          </w:p>
          <w:p w14:paraId="517EB1AA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Přehled metod pro analýzu povrchových vlastností materiálů (spektroskopie, mikroskopie).</w:t>
            </w:r>
          </w:p>
          <w:p w14:paraId="0472AEFD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Povrchové úpravy polymerních materiálů v nízkoteplotním plazmatu, povrchové energie polymerů a vlivu na zlepšení potiskovatelnosti, adhezních vlastností obecně a biokompatibility.</w:t>
            </w:r>
          </w:p>
          <w:p w14:paraId="3EAFC66C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Povrchové úpravy dřeva, adhezní vlastnosti dřeva, spojování s jinými materiály a nanášení povrchových vrstev.</w:t>
            </w:r>
          </w:p>
          <w:p w14:paraId="785C0502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Povrchové úpravy kovových materiálů, ochrana proti korozi, zlepšení optických a mechanických vlastností - ochranné nátěry, nátěrové hmoty, pokovování, eloxování, nitridování, cementování, atd.</w:t>
            </w:r>
          </w:p>
          <w:p w14:paraId="7D390D84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Spektroskopické metody analýzy materiálů a jejich povrchů: XPS, AAS, UV-Vis, FTIR, FTIR-ATR, FTIR-Raman, SIMS.</w:t>
            </w:r>
          </w:p>
          <w:p w14:paraId="10C88175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Mikroskopické metody analýzy povrchu materiálů: optická mikroskopie, SEM, STM, AFM.</w:t>
            </w:r>
          </w:p>
          <w:p w14:paraId="771B2CC2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Kontaktní úhel smáčení (statický, dynamický, hystereze), vliv drsnosti povrchu a chemické heterogenity.</w:t>
            </w:r>
          </w:p>
          <w:p w14:paraId="689104B6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Povrchové napětí, povrchová energie.</w:t>
            </w:r>
          </w:p>
          <w:p w14:paraId="1E6EAC3C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Specifikace a charakterizace kovových, vysoce přesných povrchů ve vazbě na technologii výroby, způsoby měření základních charakteristik využívaných v technické praxi v oblasti 2D a 3D.</w:t>
            </w:r>
          </w:p>
          <w:p w14:paraId="16D245C7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Matematické způsoby filtrování kovových povrchů za účelem nalezení jejich drsností a vlnitostí, typy filtrů pro 2D a 3D filtrace a rozdíly v jejich použití.</w:t>
            </w:r>
          </w:p>
          <w:p w14:paraId="1BCB9DD1" w14:textId="77777777" w:rsidR="007A5A24" w:rsidRPr="00C879C8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C879C8">
              <w:rPr>
                <w:sz w:val="19"/>
                <w:szCs w:val="19"/>
              </w:rPr>
              <w:t>Využití pokročilejších matematických metod pro hodnocení nenormativních charakteristik kovových povrchů na bázi fraktálové geometrie a dále s využitím FFT algoritmů.</w:t>
            </w:r>
          </w:p>
          <w:p w14:paraId="6D720914" w14:textId="77777777" w:rsidR="007A5A24" w:rsidRPr="00D96007" w:rsidRDefault="007A5A24" w:rsidP="00C77552">
            <w:pPr>
              <w:pStyle w:val="Odstavecseseznamem"/>
              <w:numPr>
                <w:ilvl w:val="0"/>
                <w:numId w:val="34"/>
              </w:numPr>
              <w:ind w:left="284" w:hanging="57"/>
              <w:jc w:val="both"/>
            </w:pPr>
            <w:r w:rsidRPr="00C879C8">
              <w:rPr>
                <w:sz w:val="19"/>
                <w:szCs w:val="19"/>
              </w:rPr>
              <w:t>Způsoby snímání a hodnocení speciálních povrchů, např. povrchů obtížně přístupných, či zcela nepřístupných, biopovrchů apod. Statistická podstata rizika při jejich hodnocení.</w:t>
            </w:r>
          </w:p>
        </w:tc>
      </w:tr>
      <w:tr w:rsidR="007A5A24" w14:paraId="1E48307B" w14:textId="77777777" w:rsidTr="007B2524">
        <w:trPr>
          <w:trHeight w:val="222"/>
        </w:trPr>
        <w:tc>
          <w:tcPr>
            <w:tcW w:w="3686" w:type="dxa"/>
            <w:gridSpan w:val="19"/>
            <w:tcBorders>
              <w:top w:val="nil"/>
            </w:tcBorders>
            <w:shd w:val="clear" w:color="auto" w:fill="F7CAAC"/>
          </w:tcPr>
          <w:p w14:paraId="25558896" w14:textId="77777777" w:rsidR="007A5A24" w:rsidRPr="003756CE" w:rsidRDefault="007A5A24" w:rsidP="007A5A24">
            <w:pPr>
              <w:jc w:val="both"/>
              <w:rPr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521" w:type="dxa"/>
            <w:gridSpan w:val="73"/>
            <w:tcBorders>
              <w:top w:val="nil"/>
              <w:bottom w:val="nil"/>
            </w:tcBorders>
          </w:tcPr>
          <w:p w14:paraId="5D659D16" w14:textId="77777777" w:rsidR="007A5A24" w:rsidRDefault="007A5A24" w:rsidP="007A5A24">
            <w:pPr>
              <w:jc w:val="both"/>
            </w:pPr>
          </w:p>
        </w:tc>
      </w:tr>
      <w:tr w:rsidR="007A5A24" w14:paraId="72EADA18" w14:textId="77777777" w:rsidTr="007B2524">
        <w:trPr>
          <w:trHeight w:val="1497"/>
        </w:trPr>
        <w:tc>
          <w:tcPr>
            <w:tcW w:w="10207" w:type="dxa"/>
            <w:gridSpan w:val="92"/>
            <w:tcBorders>
              <w:top w:val="nil"/>
            </w:tcBorders>
          </w:tcPr>
          <w:p w14:paraId="5278B034" w14:textId="77777777" w:rsidR="007A5A24" w:rsidRPr="00C879C8" w:rsidRDefault="007A5A24" w:rsidP="007A5A24">
            <w:pPr>
              <w:jc w:val="both"/>
              <w:rPr>
                <w:sz w:val="19"/>
                <w:szCs w:val="19"/>
                <w:u w:val="single"/>
              </w:rPr>
            </w:pPr>
            <w:r w:rsidRPr="00C879C8">
              <w:rPr>
                <w:sz w:val="19"/>
                <w:szCs w:val="19"/>
                <w:u w:val="single"/>
              </w:rPr>
              <w:t>Povinná literatura:</w:t>
            </w:r>
          </w:p>
          <w:p w14:paraId="7B0CACB4" w14:textId="77777777" w:rsidR="007A5A24" w:rsidRPr="00C879C8" w:rsidRDefault="007A5A24" w:rsidP="007A5A24">
            <w:pPr>
              <w:jc w:val="both"/>
              <w:rPr>
                <w:sz w:val="19"/>
                <w:szCs w:val="19"/>
              </w:rPr>
            </w:pPr>
            <w:r w:rsidRPr="00C879C8">
              <w:rPr>
                <w:caps/>
                <w:sz w:val="19"/>
                <w:szCs w:val="19"/>
              </w:rPr>
              <w:t xml:space="preserve">Israelachvili, </w:t>
            </w:r>
            <w:proofErr w:type="gramStart"/>
            <w:r w:rsidRPr="00C879C8">
              <w:rPr>
                <w:sz w:val="19"/>
                <w:szCs w:val="19"/>
              </w:rPr>
              <w:t>J.N.</w:t>
            </w:r>
            <w:proofErr w:type="gramEnd"/>
            <w:r w:rsidRPr="00C879C8">
              <w:rPr>
                <w:sz w:val="19"/>
                <w:szCs w:val="19"/>
              </w:rPr>
              <w:t xml:space="preserve"> Intermolecular and Surface Forces. London: Academic Press, 1992. ISBN 0123751810.</w:t>
            </w:r>
          </w:p>
          <w:p w14:paraId="304A7239" w14:textId="77777777" w:rsidR="007A5A24" w:rsidRPr="00C879C8" w:rsidRDefault="007A5A24" w:rsidP="007A5A24">
            <w:pPr>
              <w:jc w:val="both"/>
              <w:rPr>
                <w:sz w:val="18"/>
                <w:szCs w:val="18"/>
              </w:rPr>
            </w:pPr>
            <w:r w:rsidRPr="00C879C8">
              <w:rPr>
                <w:caps/>
                <w:sz w:val="19"/>
                <w:szCs w:val="19"/>
              </w:rPr>
              <w:t>Butt</w:t>
            </w:r>
            <w:r w:rsidRPr="00C879C8">
              <w:rPr>
                <w:sz w:val="19"/>
                <w:szCs w:val="19"/>
              </w:rPr>
              <w:t xml:space="preserve">, </w:t>
            </w:r>
            <w:proofErr w:type="gramStart"/>
            <w:r w:rsidRPr="00C879C8">
              <w:rPr>
                <w:sz w:val="19"/>
                <w:szCs w:val="19"/>
              </w:rPr>
              <w:t>H.J.</w:t>
            </w:r>
            <w:proofErr w:type="gramEnd"/>
            <w:r w:rsidRPr="00C879C8">
              <w:rPr>
                <w:sz w:val="19"/>
                <w:szCs w:val="19"/>
              </w:rPr>
              <w:t xml:space="preserve"> Physics and Chemistry of Interfaces. 2nd Rev. and Enlarg. Ed. </w:t>
            </w:r>
            <w:r w:rsidRPr="00C879C8">
              <w:rPr>
                <w:sz w:val="18"/>
                <w:szCs w:val="18"/>
              </w:rPr>
              <w:t>Weinheim: Wiley-VCH, 2006.</w:t>
            </w:r>
            <w:r w:rsidRPr="00C879C8">
              <w:rPr>
                <w:sz w:val="19"/>
                <w:szCs w:val="19"/>
              </w:rPr>
              <w:t xml:space="preserve"> </w:t>
            </w:r>
            <w:r w:rsidRPr="00C879C8">
              <w:rPr>
                <w:sz w:val="18"/>
                <w:szCs w:val="18"/>
              </w:rPr>
              <w:t>ISBN 3-527-40629-8.</w:t>
            </w:r>
          </w:p>
          <w:p w14:paraId="330CBFDC" w14:textId="77777777" w:rsidR="007A5A24" w:rsidRPr="00C879C8" w:rsidRDefault="007A5A24" w:rsidP="007A5A24">
            <w:pPr>
              <w:jc w:val="both"/>
              <w:rPr>
                <w:sz w:val="19"/>
                <w:szCs w:val="19"/>
              </w:rPr>
            </w:pPr>
            <w:r w:rsidRPr="00C879C8">
              <w:rPr>
                <w:caps/>
                <w:sz w:val="19"/>
                <w:szCs w:val="19"/>
              </w:rPr>
              <w:t>Gauglitz, G., Vo-Dinh,</w:t>
            </w:r>
            <w:r w:rsidRPr="00C879C8">
              <w:rPr>
                <w:sz w:val="19"/>
                <w:szCs w:val="19"/>
              </w:rPr>
              <w:t xml:space="preserve"> T. Handbook of Spectroscopy. Weinheim, 2003.</w:t>
            </w:r>
          </w:p>
          <w:p w14:paraId="0B293BE2" w14:textId="77777777" w:rsidR="007A5A24" w:rsidRPr="00C879C8" w:rsidRDefault="007A5A24" w:rsidP="007A5A24">
            <w:pPr>
              <w:jc w:val="both"/>
              <w:rPr>
                <w:sz w:val="19"/>
                <w:szCs w:val="19"/>
              </w:rPr>
            </w:pPr>
            <w:r w:rsidRPr="00C879C8">
              <w:rPr>
                <w:caps/>
                <w:sz w:val="19"/>
                <w:szCs w:val="19"/>
              </w:rPr>
              <w:t xml:space="preserve">Ming, </w:t>
            </w:r>
            <w:proofErr w:type="gramStart"/>
            <w:r w:rsidRPr="00C879C8">
              <w:rPr>
                <w:caps/>
                <w:sz w:val="19"/>
                <w:szCs w:val="19"/>
              </w:rPr>
              <w:t>C.</w:t>
            </w:r>
            <w:r w:rsidRPr="00C879C8">
              <w:rPr>
                <w:sz w:val="19"/>
                <w:szCs w:val="19"/>
              </w:rPr>
              <w:t>M.</w:t>
            </w:r>
            <w:proofErr w:type="gramEnd"/>
            <w:r w:rsidRPr="00C879C8">
              <w:rPr>
                <w:sz w:val="19"/>
                <w:szCs w:val="19"/>
              </w:rPr>
              <w:t xml:space="preserve"> Polymer Surface Modification and Characterization. Munich, 1994.</w:t>
            </w:r>
          </w:p>
          <w:p w14:paraId="47EB023A" w14:textId="77777777" w:rsidR="007A5A24" w:rsidRPr="003756CE" w:rsidRDefault="007A5A24" w:rsidP="007A5A24">
            <w:pPr>
              <w:jc w:val="both"/>
              <w:rPr>
                <w:sz w:val="8"/>
                <w:szCs w:val="8"/>
              </w:rPr>
            </w:pPr>
          </w:p>
          <w:p w14:paraId="1DC13C98" w14:textId="77777777" w:rsidR="007A5A24" w:rsidRPr="00C879C8" w:rsidRDefault="007A5A24" w:rsidP="007A5A24">
            <w:pPr>
              <w:jc w:val="both"/>
              <w:rPr>
                <w:sz w:val="19"/>
                <w:szCs w:val="19"/>
                <w:u w:val="single"/>
              </w:rPr>
            </w:pPr>
            <w:r w:rsidRPr="00C879C8">
              <w:rPr>
                <w:sz w:val="19"/>
                <w:szCs w:val="19"/>
                <w:u w:val="single"/>
              </w:rPr>
              <w:t>Doporučená literatura:</w:t>
            </w:r>
          </w:p>
          <w:p w14:paraId="193E5EAD" w14:textId="77777777" w:rsidR="007A5A24" w:rsidRPr="00C879C8" w:rsidRDefault="007A5A24" w:rsidP="007A5A24">
            <w:pPr>
              <w:jc w:val="both"/>
              <w:rPr>
                <w:sz w:val="19"/>
                <w:szCs w:val="19"/>
              </w:rPr>
            </w:pPr>
            <w:r w:rsidRPr="00C879C8">
              <w:rPr>
                <w:caps/>
                <w:sz w:val="19"/>
                <w:szCs w:val="19"/>
              </w:rPr>
              <w:t>Kubínek</w:t>
            </w:r>
            <w:r w:rsidRPr="00C879C8">
              <w:rPr>
                <w:sz w:val="19"/>
                <w:szCs w:val="19"/>
              </w:rPr>
              <w:t>, R. Mikroskopie skenující sondou. 1. vyd. Olomouc: UP, 2003. ISBN 80-244-0602-0.</w:t>
            </w:r>
          </w:p>
          <w:p w14:paraId="08C2C2F5" w14:textId="77777777" w:rsidR="007A5A24" w:rsidRPr="00C879C8" w:rsidRDefault="007A5A24" w:rsidP="007A5A24">
            <w:pPr>
              <w:jc w:val="both"/>
              <w:rPr>
                <w:sz w:val="19"/>
                <w:szCs w:val="19"/>
              </w:rPr>
            </w:pPr>
            <w:r w:rsidRPr="00C879C8">
              <w:rPr>
                <w:caps/>
                <w:sz w:val="19"/>
                <w:szCs w:val="19"/>
              </w:rPr>
              <w:t>Roth,</w:t>
            </w:r>
            <w:r w:rsidRPr="00C879C8">
              <w:rPr>
                <w:sz w:val="19"/>
                <w:szCs w:val="19"/>
              </w:rPr>
              <w:t xml:space="preserve"> </w:t>
            </w:r>
            <w:proofErr w:type="gramStart"/>
            <w:r w:rsidRPr="00C879C8">
              <w:rPr>
                <w:sz w:val="19"/>
                <w:szCs w:val="19"/>
              </w:rPr>
              <w:t>J.R.</w:t>
            </w:r>
            <w:proofErr w:type="gramEnd"/>
            <w:r w:rsidRPr="00C879C8">
              <w:rPr>
                <w:sz w:val="19"/>
                <w:szCs w:val="19"/>
              </w:rPr>
              <w:t xml:space="preserve"> Industrial Plasma Engineering, Vol. 1. London, 1995.</w:t>
            </w:r>
          </w:p>
          <w:p w14:paraId="32BDD5A5" w14:textId="77777777" w:rsidR="007A5A24" w:rsidRPr="00C879C8" w:rsidRDefault="007A5A24" w:rsidP="007A5A24">
            <w:pPr>
              <w:jc w:val="both"/>
              <w:rPr>
                <w:sz w:val="19"/>
                <w:szCs w:val="19"/>
              </w:rPr>
            </w:pPr>
            <w:r w:rsidRPr="00C879C8">
              <w:rPr>
                <w:caps/>
                <w:sz w:val="19"/>
                <w:szCs w:val="19"/>
              </w:rPr>
              <w:t>Roth,</w:t>
            </w:r>
            <w:r w:rsidRPr="00C879C8">
              <w:rPr>
                <w:sz w:val="19"/>
                <w:szCs w:val="19"/>
              </w:rPr>
              <w:t xml:space="preserve"> </w:t>
            </w:r>
            <w:proofErr w:type="gramStart"/>
            <w:r w:rsidRPr="00C879C8">
              <w:rPr>
                <w:sz w:val="19"/>
                <w:szCs w:val="19"/>
              </w:rPr>
              <w:t>J.R.</w:t>
            </w:r>
            <w:proofErr w:type="gramEnd"/>
            <w:r w:rsidRPr="00C879C8">
              <w:rPr>
                <w:sz w:val="19"/>
                <w:szCs w:val="19"/>
              </w:rPr>
              <w:t xml:space="preserve"> Industrial Plasma Engineering, vol. 2. London, 2001.</w:t>
            </w:r>
          </w:p>
          <w:p w14:paraId="37B9EDF6" w14:textId="77777777" w:rsidR="007A5A24" w:rsidRDefault="007A5A24" w:rsidP="007A5A24">
            <w:pPr>
              <w:jc w:val="both"/>
            </w:pPr>
            <w:r w:rsidRPr="00C879C8">
              <w:rPr>
                <w:sz w:val="19"/>
                <w:szCs w:val="19"/>
              </w:rPr>
              <w:t xml:space="preserve">Forest Product Laboratory. </w:t>
            </w:r>
            <w:r w:rsidRPr="00C879C8">
              <w:rPr>
                <w:iCs/>
                <w:sz w:val="19"/>
                <w:szCs w:val="19"/>
              </w:rPr>
              <w:t>Wood Handbook - Wood as an Engineerign Material</w:t>
            </w:r>
            <w:r w:rsidRPr="00C879C8">
              <w:rPr>
                <w:sz w:val="19"/>
                <w:szCs w:val="19"/>
              </w:rPr>
              <w:t>. Madison, 1999.</w:t>
            </w:r>
          </w:p>
        </w:tc>
      </w:tr>
      <w:tr w:rsidR="007A5A24" w:rsidRPr="003756CE" w14:paraId="28C2C135" w14:textId="77777777" w:rsidTr="007B2524">
        <w:tc>
          <w:tcPr>
            <w:tcW w:w="10207" w:type="dxa"/>
            <w:gridSpan w:val="9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6BDC1DB" w14:textId="77777777" w:rsidR="007A5A24" w:rsidRPr="003756CE" w:rsidRDefault="007A5A24" w:rsidP="007A5A24">
            <w:pPr>
              <w:jc w:val="center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7A5A24" w:rsidRPr="003756CE" w14:paraId="196A308D" w14:textId="77777777" w:rsidTr="007B2524">
        <w:tc>
          <w:tcPr>
            <w:tcW w:w="4837" w:type="dxa"/>
            <w:gridSpan w:val="28"/>
            <w:tcBorders>
              <w:top w:val="single" w:sz="2" w:space="0" w:color="auto"/>
            </w:tcBorders>
            <w:shd w:val="clear" w:color="auto" w:fill="F7CAAC"/>
          </w:tcPr>
          <w:p w14:paraId="527ACF24" w14:textId="77777777" w:rsidR="007A5A24" w:rsidRPr="003756CE" w:rsidRDefault="007A5A24" w:rsidP="007A5A24">
            <w:pPr>
              <w:jc w:val="both"/>
              <w:rPr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905" w:type="dxa"/>
            <w:gridSpan w:val="10"/>
            <w:tcBorders>
              <w:top w:val="single" w:sz="2" w:space="0" w:color="auto"/>
            </w:tcBorders>
          </w:tcPr>
          <w:p w14:paraId="4C697D75" w14:textId="77777777" w:rsidR="007A5A24" w:rsidRPr="003756CE" w:rsidRDefault="007A5A24" w:rsidP="007A5A24">
            <w:pPr>
              <w:jc w:val="center"/>
              <w:rPr>
                <w:sz w:val="19"/>
                <w:szCs w:val="19"/>
              </w:rPr>
            </w:pPr>
            <w:r w:rsidRPr="008E7127">
              <w:rPr>
                <w:sz w:val="19"/>
                <w:szCs w:val="19"/>
              </w:rPr>
              <w:t>16</w:t>
            </w:r>
          </w:p>
        </w:tc>
        <w:tc>
          <w:tcPr>
            <w:tcW w:w="4465" w:type="dxa"/>
            <w:gridSpan w:val="54"/>
            <w:tcBorders>
              <w:top w:val="single" w:sz="2" w:space="0" w:color="auto"/>
            </w:tcBorders>
            <w:shd w:val="clear" w:color="auto" w:fill="F7CAAC"/>
          </w:tcPr>
          <w:p w14:paraId="05FEC221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7A5A24" w:rsidRPr="003756CE" w14:paraId="26E16B61" w14:textId="77777777" w:rsidTr="007B2524">
        <w:tc>
          <w:tcPr>
            <w:tcW w:w="10207" w:type="dxa"/>
            <w:gridSpan w:val="92"/>
            <w:shd w:val="clear" w:color="auto" w:fill="F7CAAC"/>
          </w:tcPr>
          <w:p w14:paraId="19D54C6B" w14:textId="77777777" w:rsidR="007A5A24" w:rsidRPr="003756CE" w:rsidRDefault="007A5A24" w:rsidP="007A5A24">
            <w:pPr>
              <w:jc w:val="both"/>
              <w:rPr>
                <w:b/>
                <w:sz w:val="19"/>
                <w:szCs w:val="19"/>
              </w:rPr>
            </w:pPr>
            <w:r w:rsidRPr="003756CE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7A5A24" w14:paraId="2C0EEE16" w14:textId="77777777" w:rsidTr="007B2524">
        <w:trPr>
          <w:trHeight w:val="141"/>
        </w:trPr>
        <w:tc>
          <w:tcPr>
            <w:tcW w:w="10207" w:type="dxa"/>
            <w:gridSpan w:val="92"/>
          </w:tcPr>
          <w:p w14:paraId="30E13F28" w14:textId="77777777" w:rsidR="007A5A24" w:rsidRPr="00293DB5" w:rsidRDefault="007A5A24" w:rsidP="007A5A24">
            <w:pPr>
              <w:jc w:val="both"/>
              <w:rPr>
                <w:sz w:val="19"/>
                <w:szCs w:val="19"/>
              </w:rPr>
            </w:pPr>
            <w:r w:rsidRPr="00C879C8">
              <w:rPr>
                <w:color w:val="000000"/>
                <w:sz w:val="19"/>
                <w:szCs w:val="19"/>
              </w:rPr>
              <w:t xml:space="preserve">Student vypracuje seminární práci a na ni navazující </w:t>
            </w:r>
            <w:r w:rsidRPr="004464FF">
              <w:rPr>
                <w:color w:val="000000"/>
                <w:sz w:val="19"/>
                <w:szCs w:val="19"/>
              </w:rPr>
              <w:t>prezentaci na zvolené téma v rámci přednášených témat.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C879C8">
              <w:rPr>
                <w:sz w:val="19"/>
                <w:szCs w:val="19"/>
              </w:rPr>
              <w:t>K</w:t>
            </w:r>
            <w:r w:rsidRPr="004464FF">
              <w:rPr>
                <w:sz w:val="19"/>
                <w:szCs w:val="19"/>
              </w:rPr>
              <w:t>onz</w:t>
            </w:r>
            <w:r w:rsidRPr="00C879C8">
              <w:rPr>
                <w:sz w:val="19"/>
                <w:szCs w:val="19"/>
              </w:rPr>
              <w:t>ultace jsou možné v rámci výuky neb</w:t>
            </w:r>
            <w:r w:rsidRPr="00293DB5">
              <w:rPr>
                <w:sz w:val="19"/>
                <w:szCs w:val="19"/>
              </w:rPr>
              <w:t>o lze vyučující kontaktovat viz níže.</w:t>
            </w:r>
          </w:p>
          <w:p w14:paraId="4C40AFFB" w14:textId="77777777" w:rsidR="007A5A24" w:rsidRPr="00293DB5" w:rsidRDefault="007A5A24" w:rsidP="007A5A24">
            <w:pPr>
              <w:jc w:val="both"/>
              <w:rPr>
                <w:sz w:val="8"/>
                <w:szCs w:val="8"/>
              </w:rPr>
            </w:pPr>
          </w:p>
          <w:p w14:paraId="68AC10D7" w14:textId="77777777" w:rsidR="007A5A24" w:rsidRDefault="007A5A24" w:rsidP="007A5A24">
            <w:pPr>
              <w:jc w:val="both"/>
            </w:pPr>
            <w:r w:rsidRPr="00293DB5">
              <w:rPr>
                <w:sz w:val="19"/>
                <w:szCs w:val="19"/>
              </w:rPr>
              <w:t>Možnosti komunikace s vyučujícím</w:t>
            </w:r>
            <w:r w:rsidR="00293DB5" w:rsidRPr="00293DB5">
              <w:rPr>
                <w:sz w:val="19"/>
                <w:szCs w:val="19"/>
              </w:rPr>
              <w:t>i</w:t>
            </w:r>
            <w:r w:rsidRPr="00293DB5">
              <w:rPr>
                <w:sz w:val="19"/>
                <w:szCs w:val="19"/>
              </w:rPr>
              <w:t xml:space="preserve">: </w:t>
            </w:r>
            <w:hyperlink r:id="rId57" w:history="1">
              <w:r w:rsidRPr="00293DB5">
                <w:rPr>
                  <w:rStyle w:val="Hypertextovodkaz"/>
                  <w:sz w:val="19"/>
                  <w:szCs w:val="19"/>
                </w:rPr>
                <w:t>pata@utb.cz</w:t>
              </w:r>
            </w:hyperlink>
            <w:r w:rsidR="00293DB5">
              <w:rPr>
                <w:sz w:val="19"/>
                <w:szCs w:val="19"/>
              </w:rPr>
              <w:t xml:space="preserve">, 576 035 203, </w:t>
            </w:r>
            <w:hyperlink r:id="rId58" w:history="1">
              <w:r w:rsidR="00293DB5" w:rsidRPr="00EC575F">
                <w:rPr>
                  <w:rStyle w:val="Hypertextovodkaz"/>
                  <w:sz w:val="19"/>
                  <w:szCs w:val="19"/>
                </w:rPr>
                <w:t>mracek@utb.cz</w:t>
              </w:r>
            </w:hyperlink>
            <w:r w:rsidR="00293DB5">
              <w:rPr>
                <w:sz w:val="19"/>
                <w:szCs w:val="19"/>
              </w:rPr>
              <w:t>, 576 035 110.</w:t>
            </w:r>
          </w:p>
        </w:tc>
      </w:tr>
      <w:tr w:rsidR="007A5A24" w14:paraId="0070A02C" w14:textId="77777777" w:rsidTr="007B2524">
        <w:trPr>
          <w:trHeight w:val="141"/>
        </w:trPr>
        <w:tc>
          <w:tcPr>
            <w:tcW w:w="10207" w:type="dxa"/>
            <w:gridSpan w:val="9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3D07DA2" w14:textId="77777777" w:rsidR="007A5A24" w:rsidRPr="007A5A24" w:rsidRDefault="007A5A24" w:rsidP="007A5A2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7A5A24">
              <w:rPr>
                <w:color w:val="000000"/>
                <w:sz w:val="19"/>
                <w:szCs w:val="19"/>
              </w:rPr>
              <w:lastRenderedPageBreak/>
              <w:br w:type="page"/>
            </w:r>
            <w:r w:rsidRPr="007A5A24">
              <w:rPr>
                <w:b/>
                <w:color w:val="000000"/>
                <w:sz w:val="28"/>
                <w:szCs w:val="28"/>
              </w:rPr>
              <w:t>B-III – Charakteristika studijního předmětu</w:t>
            </w:r>
          </w:p>
        </w:tc>
      </w:tr>
      <w:tr w:rsidR="007A5A24" w:rsidRPr="00F41D23" w14:paraId="6A433C80" w14:textId="77777777" w:rsidTr="007B2524">
        <w:tc>
          <w:tcPr>
            <w:tcW w:w="3068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7BBD762C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7139" w:type="dxa"/>
            <w:gridSpan w:val="88"/>
            <w:tcBorders>
              <w:top w:val="double" w:sz="4" w:space="0" w:color="auto"/>
            </w:tcBorders>
          </w:tcPr>
          <w:p w14:paraId="2E6B6D0C" w14:textId="77777777" w:rsidR="007A5A24" w:rsidRPr="00F41D23" w:rsidRDefault="007A5A24" w:rsidP="007A5A24">
            <w:pPr>
              <w:jc w:val="both"/>
              <w:rPr>
                <w:b/>
              </w:rPr>
            </w:pPr>
            <w:bookmarkStart w:id="111" w:name="Proc_inž_III"/>
            <w:bookmarkEnd w:id="111"/>
            <w:r w:rsidRPr="00A153D5">
              <w:rPr>
                <w:b/>
              </w:rPr>
              <w:t>Procesní inženýrství III</w:t>
            </w:r>
          </w:p>
        </w:tc>
      </w:tr>
      <w:tr w:rsidR="007A5A24" w14:paraId="594F82A9" w14:textId="77777777" w:rsidTr="007B2524">
        <w:trPr>
          <w:trHeight w:val="106"/>
        </w:trPr>
        <w:tc>
          <w:tcPr>
            <w:tcW w:w="3068" w:type="dxa"/>
            <w:gridSpan w:val="4"/>
            <w:shd w:val="clear" w:color="auto" w:fill="F7CAAC"/>
          </w:tcPr>
          <w:p w14:paraId="3074DDDB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9" w:type="dxa"/>
            <w:gridSpan w:val="39"/>
          </w:tcPr>
          <w:p w14:paraId="0E6FEEDB" w14:textId="77777777" w:rsidR="007A5A24" w:rsidRDefault="00DE5596" w:rsidP="007A5A24">
            <w:pPr>
              <w:jc w:val="both"/>
            </w:pPr>
            <w:r>
              <w:t>povinný, PZ (specializace SNZPK)</w:t>
            </w:r>
          </w:p>
        </w:tc>
        <w:tc>
          <w:tcPr>
            <w:tcW w:w="2682" w:type="dxa"/>
            <w:gridSpan w:val="34"/>
            <w:shd w:val="clear" w:color="auto" w:fill="F7CAAC"/>
          </w:tcPr>
          <w:p w14:paraId="772B084B" w14:textId="77777777" w:rsidR="007A5A24" w:rsidRDefault="007A5A24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1038" w:type="dxa"/>
            <w:gridSpan w:val="15"/>
          </w:tcPr>
          <w:p w14:paraId="48EA230D" w14:textId="77777777" w:rsidR="007A5A24" w:rsidRDefault="00DE5596" w:rsidP="00DE5596">
            <w:pPr>
              <w:jc w:val="both"/>
            </w:pPr>
            <w:r>
              <w:t>1/ZS</w:t>
            </w:r>
          </w:p>
        </w:tc>
      </w:tr>
      <w:tr w:rsidR="007A5A24" w14:paraId="0A590CE3" w14:textId="77777777" w:rsidTr="007B2524">
        <w:tc>
          <w:tcPr>
            <w:tcW w:w="3068" w:type="dxa"/>
            <w:gridSpan w:val="4"/>
            <w:shd w:val="clear" w:color="auto" w:fill="F7CAAC"/>
          </w:tcPr>
          <w:p w14:paraId="5A547E89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19"/>
          </w:tcPr>
          <w:p w14:paraId="7687323F" w14:textId="77777777" w:rsidR="007A5A24" w:rsidRDefault="00691D3A" w:rsidP="007A5A24">
            <w:pPr>
              <w:jc w:val="both"/>
            </w:pPr>
            <w:r>
              <w:t>28p+0s+28l</w:t>
            </w:r>
          </w:p>
        </w:tc>
        <w:tc>
          <w:tcPr>
            <w:tcW w:w="891" w:type="dxa"/>
            <w:gridSpan w:val="9"/>
            <w:shd w:val="clear" w:color="auto" w:fill="F7CAAC"/>
          </w:tcPr>
          <w:p w14:paraId="3B9F8AFB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4" w:type="dxa"/>
            <w:gridSpan w:val="11"/>
          </w:tcPr>
          <w:p w14:paraId="72A38ED4" w14:textId="77777777" w:rsidR="007A5A24" w:rsidRDefault="00691D3A" w:rsidP="007A5A24">
            <w:pPr>
              <w:jc w:val="both"/>
            </w:pPr>
            <w:r>
              <w:t>56</w:t>
            </w:r>
          </w:p>
        </w:tc>
        <w:tc>
          <w:tcPr>
            <w:tcW w:w="2142" w:type="dxa"/>
            <w:gridSpan w:val="22"/>
            <w:shd w:val="clear" w:color="auto" w:fill="F7CAAC"/>
          </w:tcPr>
          <w:p w14:paraId="07AB5E72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578" w:type="dxa"/>
            <w:gridSpan w:val="27"/>
          </w:tcPr>
          <w:p w14:paraId="5452DF9B" w14:textId="77777777" w:rsidR="007A5A24" w:rsidRDefault="00DE5596" w:rsidP="007A5A24">
            <w:pPr>
              <w:jc w:val="both"/>
            </w:pPr>
            <w:r>
              <w:t>4</w:t>
            </w:r>
          </w:p>
        </w:tc>
      </w:tr>
      <w:tr w:rsidR="007A5A24" w14:paraId="3C7B7390" w14:textId="77777777" w:rsidTr="007B2524">
        <w:tc>
          <w:tcPr>
            <w:tcW w:w="3068" w:type="dxa"/>
            <w:gridSpan w:val="4"/>
            <w:shd w:val="clear" w:color="auto" w:fill="F7CAAC"/>
          </w:tcPr>
          <w:p w14:paraId="15501032" w14:textId="77777777" w:rsidR="007A5A24" w:rsidRDefault="007A5A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7139" w:type="dxa"/>
            <w:gridSpan w:val="88"/>
          </w:tcPr>
          <w:p w14:paraId="3B8A1CB1" w14:textId="77777777" w:rsidR="007A5A24" w:rsidRDefault="007A5A24" w:rsidP="007A5A24">
            <w:pPr>
              <w:jc w:val="both"/>
            </w:pPr>
          </w:p>
        </w:tc>
      </w:tr>
      <w:tr w:rsidR="007A5A24" w14:paraId="45510F64" w14:textId="77777777" w:rsidTr="007B2524">
        <w:tc>
          <w:tcPr>
            <w:tcW w:w="3068" w:type="dxa"/>
            <w:gridSpan w:val="4"/>
            <w:shd w:val="clear" w:color="auto" w:fill="F7CAAC"/>
          </w:tcPr>
          <w:p w14:paraId="670D3D2B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9" w:type="dxa"/>
            <w:gridSpan w:val="39"/>
          </w:tcPr>
          <w:p w14:paraId="01F07D02" w14:textId="77777777" w:rsidR="007A5A24" w:rsidRDefault="007A5A24" w:rsidP="007A5A24">
            <w:pPr>
              <w:jc w:val="both"/>
            </w:pPr>
            <w:r>
              <w:t>zápočet, zkouška</w:t>
            </w:r>
          </w:p>
        </w:tc>
        <w:tc>
          <w:tcPr>
            <w:tcW w:w="1548" w:type="dxa"/>
            <w:gridSpan w:val="12"/>
            <w:shd w:val="clear" w:color="auto" w:fill="F7CAAC"/>
          </w:tcPr>
          <w:p w14:paraId="01F855CD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172" w:type="dxa"/>
            <w:gridSpan w:val="37"/>
          </w:tcPr>
          <w:p w14:paraId="2F004310" w14:textId="77777777" w:rsidR="007A5A24" w:rsidRPr="00691D3A" w:rsidRDefault="007A5A24" w:rsidP="007A5A24">
            <w:pPr>
              <w:jc w:val="both"/>
            </w:pPr>
            <w:r w:rsidRPr="00691D3A">
              <w:t xml:space="preserve">přednášky, </w:t>
            </w:r>
          </w:p>
          <w:p w14:paraId="38198005" w14:textId="77777777" w:rsidR="007A5A24" w:rsidRDefault="007A5A24" w:rsidP="00691D3A">
            <w:pPr>
              <w:jc w:val="both"/>
            </w:pPr>
            <w:r w:rsidRPr="00691D3A">
              <w:t>laborato</w:t>
            </w:r>
            <w:r w:rsidR="00691D3A" w:rsidRPr="00691D3A">
              <w:t>rní cvičení</w:t>
            </w:r>
          </w:p>
        </w:tc>
      </w:tr>
      <w:tr w:rsidR="007A5A24" w14:paraId="71BE475A" w14:textId="77777777" w:rsidTr="007B2524">
        <w:tc>
          <w:tcPr>
            <w:tcW w:w="3068" w:type="dxa"/>
            <w:gridSpan w:val="4"/>
            <w:shd w:val="clear" w:color="auto" w:fill="F7CAAC"/>
          </w:tcPr>
          <w:p w14:paraId="51C8456C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7139" w:type="dxa"/>
            <w:gridSpan w:val="88"/>
            <w:tcBorders>
              <w:bottom w:val="single" w:sz="4" w:space="0" w:color="auto"/>
            </w:tcBorders>
          </w:tcPr>
          <w:p w14:paraId="0B1C0EC3" w14:textId="77777777" w:rsidR="007A5A24" w:rsidRDefault="007A5A24" w:rsidP="007A5A24">
            <w:pPr>
              <w:jc w:val="both"/>
            </w:pPr>
            <w:r>
              <w:t xml:space="preserve">Docházka: povinná účast v laboratorních cvičeních. </w:t>
            </w:r>
          </w:p>
          <w:p w14:paraId="4E6F101A" w14:textId="77777777" w:rsidR="007A5A24" w:rsidRDefault="007A5A24" w:rsidP="007A5A24">
            <w:pPr>
              <w:jc w:val="both"/>
            </w:pPr>
            <w:r>
              <w:t>Zápočet: úspěšné zvládnutí zápočtové písemky.</w:t>
            </w:r>
          </w:p>
          <w:p w14:paraId="15C9974E" w14:textId="77777777" w:rsidR="007A5A24" w:rsidRDefault="007A5A24" w:rsidP="007A5A24">
            <w:pPr>
              <w:jc w:val="both"/>
            </w:pPr>
            <w:r>
              <w:t>Zkouška: prokázání znalosti probíraných tematických okruhů, písemná nebo ústní zkouška. Podmínkou k účasti na zkoušce je získání zápočtu.</w:t>
            </w:r>
          </w:p>
        </w:tc>
      </w:tr>
      <w:tr w:rsidR="007A5A24" w14:paraId="2D62ACC8" w14:textId="77777777" w:rsidTr="007B2524">
        <w:trPr>
          <w:trHeight w:val="197"/>
        </w:trPr>
        <w:tc>
          <w:tcPr>
            <w:tcW w:w="3068" w:type="dxa"/>
            <w:gridSpan w:val="4"/>
            <w:tcBorders>
              <w:top w:val="nil"/>
            </w:tcBorders>
            <w:shd w:val="clear" w:color="auto" w:fill="F7CAAC"/>
          </w:tcPr>
          <w:p w14:paraId="2BC4347E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7139" w:type="dxa"/>
            <w:gridSpan w:val="88"/>
            <w:tcBorders>
              <w:top w:val="single" w:sz="4" w:space="0" w:color="auto"/>
            </w:tcBorders>
          </w:tcPr>
          <w:p w14:paraId="211E95B9" w14:textId="77777777" w:rsidR="007A5A24" w:rsidRDefault="006743C1" w:rsidP="007A5A24">
            <w:pPr>
              <w:jc w:val="both"/>
            </w:pPr>
            <w:hyperlink r:id="rId59" w:history="1">
              <w:r w:rsidR="007A5A24" w:rsidRPr="0024730F">
                <w:t>prof. Ing. Dagmar Janáčová, CSc.</w:t>
              </w:r>
            </w:hyperlink>
            <w:r w:rsidR="007A5A24">
              <w:t> </w:t>
            </w:r>
          </w:p>
        </w:tc>
      </w:tr>
      <w:tr w:rsidR="007A5A24" w14:paraId="0BBDBC2B" w14:textId="77777777" w:rsidTr="007B2524">
        <w:trPr>
          <w:trHeight w:val="243"/>
        </w:trPr>
        <w:tc>
          <w:tcPr>
            <w:tcW w:w="3068" w:type="dxa"/>
            <w:gridSpan w:val="4"/>
            <w:tcBorders>
              <w:top w:val="nil"/>
            </w:tcBorders>
            <w:shd w:val="clear" w:color="auto" w:fill="F7CAAC"/>
          </w:tcPr>
          <w:p w14:paraId="3D8B2E94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7139" w:type="dxa"/>
            <w:gridSpan w:val="88"/>
            <w:tcBorders>
              <w:top w:val="nil"/>
            </w:tcBorders>
          </w:tcPr>
          <w:p w14:paraId="1F86A6E7" w14:textId="77777777" w:rsidR="007A5A24" w:rsidRDefault="006902CD" w:rsidP="007A5A24">
            <w:pPr>
              <w:jc w:val="both"/>
            </w:pPr>
            <w:r>
              <w:t>50% p</w:t>
            </w:r>
          </w:p>
        </w:tc>
      </w:tr>
      <w:tr w:rsidR="007A5A24" w:rsidRPr="009E0D88" w14:paraId="441F8E6F" w14:textId="77777777" w:rsidTr="007B2524">
        <w:tc>
          <w:tcPr>
            <w:tcW w:w="3068" w:type="dxa"/>
            <w:gridSpan w:val="4"/>
            <w:shd w:val="clear" w:color="auto" w:fill="F7CAAC"/>
          </w:tcPr>
          <w:p w14:paraId="08E885B5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7139" w:type="dxa"/>
            <w:gridSpan w:val="88"/>
            <w:tcBorders>
              <w:bottom w:val="nil"/>
            </w:tcBorders>
          </w:tcPr>
          <w:p w14:paraId="5B5E1A30" w14:textId="77777777" w:rsidR="007A5A24" w:rsidRPr="009E0D88" w:rsidRDefault="007A5A24" w:rsidP="007A5A24">
            <w:pPr>
              <w:spacing w:before="100" w:beforeAutospacing="1" w:after="100" w:afterAutospacing="1"/>
              <w:ind w:left="360" w:hanging="360"/>
            </w:pPr>
          </w:p>
        </w:tc>
      </w:tr>
      <w:tr w:rsidR="007A5A24" w14:paraId="4D72E46B" w14:textId="77777777" w:rsidTr="007B2524">
        <w:trPr>
          <w:trHeight w:val="554"/>
        </w:trPr>
        <w:tc>
          <w:tcPr>
            <w:tcW w:w="10207" w:type="dxa"/>
            <w:gridSpan w:val="92"/>
            <w:tcBorders>
              <w:top w:val="nil"/>
            </w:tcBorders>
          </w:tcPr>
          <w:p w14:paraId="09A820DA" w14:textId="77777777" w:rsidR="007A5A24" w:rsidRDefault="006743C1" w:rsidP="006902CD">
            <w:pPr>
              <w:spacing w:before="60" w:after="60"/>
              <w:jc w:val="both"/>
            </w:pPr>
            <w:hyperlink r:id="rId60" w:history="1">
              <w:r w:rsidR="007A5A24" w:rsidRPr="006902CD">
                <w:rPr>
                  <w:b/>
                </w:rPr>
                <w:t>prof. Ing. Dagmar Janáčová, CSc.</w:t>
              </w:r>
            </w:hyperlink>
            <w:r w:rsidR="006902CD">
              <w:t xml:space="preserve"> (50% p)</w:t>
            </w:r>
          </w:p>
          <w:p w14:paraId="12010D96" w14:textId="77777777" w:rsidR="006902CD" w:rsidRDefault="006902CD" w:rsidP="006902CD">
            <w:pPr>
              <w:spacing w:before="60" w:after="60"/>
              <w:jc w:val="both"/>
            </w:pPr>
            <w:r>
              <w:t>doc. Ing. Zdeněk Dvořák, CSc. (50% p)</w:t>
            </w:r>
          </w:p>
        </w:tc>
      </w:tr>
      <w:tr w:rsidR="007A5A24" w14:paraId="2C22D78D" w14:textId="77777777" w:rsidTr="007B2524">
        <w:tc>
          <w:tcPr>
            <w:tcW w:w="3068" w:type="dxa"/>
            <w:gridSpan w:val="4"/>
            <w:shd w:val="clear" w:color="auto" w:fill="F7CAAC"/>
          </w:tcPr>
          <w:p w14:paraId="4BB1CE2A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7139" w:type="dxa"/>
            <w:gridSpan w:val="88"/>
            <w:tcBorders>
              <w:bottom w:val="nil"/>
            </w:tcBorders>
          </w:tcPr>
          <w:p w14:paraId="7F3EED4E" w14:textId="77777777" w:rsidR="007A5A24" w:rsidRDefault="007A5A24" w:rsidP="007A5A24">
            <w:pPr>
              <w:jc w:val="both"/>
            </w:pPr>
          </w:p>
        </w:tc>
      </w:tr>
      <w:tr w:rsidR="007A5A24" w14:paraId="7E2308EC" w14:textId="77777777" w:rsidTr="007B2524">
        <w:trPr>
          <w:trHeight w:val="3938"/>
        </w:trPr>
        <w:tc>
          <w:tcPr>
            <w:tcW w:w="10207" w:type="dxa"/>
            <w:gridSpan w:val="92"/>
            <w:tcBorders>
              <w:top w:val="nil"/>
              <w:bottom w:val="single" w:sz="12" w:space="0" w:color="auto"/>
            </w:tcBorders>
          </w:tcPr>
          <w:p w14:paraId="4FB40CC5" w14:textId="77777777" w:rsidR="007A5A24" w:rsidRDefault="007A5A24" w:rsidP="007A5A24">
            <w:pPr>
              <w:jc w:val="both"/>
            </w:pPr>
            <w:r w:rsidRPr="007E5251">
              <w:t xml:space="preserve">Cílem </w:t>
            </w:r>
            <w:r>
              <w:t xml:space="preserve">předmětu je seznámení studentů s oblastí procesního inženýrství. Kurz slouží jako teoretický základ pro další technologické předměty. Získané znalosti studenti využijí pro analýzu, modelování, optimalizaci a automatizaci technologických procesů za účelem minimalizace nákladů na energii, úsporu pomocných přípravků a s tím souvisejícím snížením produkce odpadů v technologických procesech. </w:t>
            </w:r>
            <w:r w:rsidRPr="00AD100D">
              <w:t>Obsah předmětu tvoří tyto tematické celky:</w:t>
            </w:r>
          </w:p>
          <w:p w14:paraId="495AC585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 xml:space="preserve">Základní pojmy procesního inženýrství. Podobnost systémů a dějů. </w:t>
            </w:r>
          </w:p>
          <w:p w14:paraId="3A5864FF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>Sdílení tepla vedením, prouděním.</w:t>
            </w:r>
          </w:p>
          <w:p w14:paraId="6C2750C4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 xml:space="preserve">Prostup tepla. Výměníky tepla. </w:t>
            </w:r>
          </w:p>
          <w:p w14:paraId="3B527001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>Sdílení tepla sáláním.</w:t>
            </w:r>
          </w:p>
          <w:p w14:paraId="649FB97E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>Kombinované sdílení tepla sáláním a prouděním.</w:t>
            </w:r>
          </w:p>
          <w:p w14:paraId="5E9BFC86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 xml:space="preserve">Způsoby řešení úloh nestacionárního sdílení tepla vedením v tuhých látkách. </w:t>
            </w:r>
          </w:p>
          <w:p w14:paraId="21339425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 xml:space="preserve">Fourier-Kirchhoffova rovnice vedení tepla. Okrajové podmínky pro řešení. </w:t>
            </w:r>
          </w:p>
          <w:p w14:paraId="52C725C2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>Ohřev a chlazení míchaných zásobníků prostupem tepla z proudící tekutiny vně zásobníku. Způsob výpočtu teploty v zásobníku v závislosti na čase z tepelné bilance.</w:t>
            </w:r>
          </w:p>
          <w:p w14:paraId="3D0066E8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 xml:space="preserve">Sdílení tepla a hmoty: Difúze, 1. Fickův zákon. Definice koncentrací, rychlostí a hustot toku hmoty. </w:t>
            </w:r>
          </w:p>
          <w:p w14:paraId="5378AD8B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 xml:space="preserve">Difúze, 2. Fickův zákon, difúzní rovnice. Difuzivita - příklad způsobu stanovení. </w:t>
            </w:r>
          </w:p>
          <w:p w14:paraId="57A6907A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>Termodynamika reálných plynů. Páry.</w:t>
            </w:r>
          </w:p>
          <w:p w14:paraId="2C017023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 xml:space="preserve">Vlastnosti vlhkého vzduchu </w:t>
            </w:r>
          </w:p>
          <w:p w14:paraId="4E37C40F" w14:textId="77777777" w:rsidR="007A5A24" w:rsidRPr="006D3D5B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>Sdílení tepla a hmoty: Sušení.</w:t>
            </w:r>
          </w:p>
          <w:p w14:paraId="4C694904" w14:textId="77777777" w:rsidR="007A5A24" w:rsidRDefault="007A5A24" w:rsidP="00C77552">
            <w:pPr>
              <w:pStyle w:val="Odstavecseseznamem"/>
              <w:numPr>
                <w:ilvl w:val="0"/>
                <w:numId w:val="15"/>
              </w:numPr>
              <w:ind w:left="284" w:hanging="57"/>
              <w:jc w:val="both"/>
            </w:pPr>
            <w:r w:rsidRPr="006D3D5B">
              <w:t xml:space="preserve">Materiálová a energetická bilance ideálních sušáren. </w:t>
            </w:r>
          </w:p>
        </w:tc>
      </w:tr>
      <w:tr w:rsidR="007A5A24" w14:paraId="24D53A15" w14:textId="77777777" w:rsidTr="007B2524">
        <w:trPr>
          <w:trHeight w:val="265"/>
        </w:trPr>
        <w:tc>
          <w:tcPr>
            <w:tcW w:w="3599" w:type="dxa"/>
            <w:gridSpan w:val="12"/>
            <w:tcBorders>
              <w:top w:val="nil"/>
            </w:tcBorders>
            <w:shd w:val="clear" w:color="auto" w:fill="F7CAAC"/>
          </w:tcPr>
          <w:p w14:paraId="211A4A36" w14:textId="77777777" w:rsidR="007A5A24" w:rsidRDefault="007A5A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608" w:type="dxa"/>
            <w:gridSpan w:val="80"/>
            <w:tcBorders>
              <w:top w:val="nil"/>
              <w:bottom w:val="nil"/>
            </w:tcBorders>
          </w:tcPr>
          <w:p w14:paraId="089DB27E" w14:textId="77777777" w:rsidR="007A5A24" w:rsidRDefault="007A5A24" w:rsidP="007A5A24">
            <w:pPr>
              <w:jc w:val="both"/>
            </w:pPr>
          </w:p>
        </w:tc>
      </w:tr>
      <w:tr w:rsidR="007A5A24" w:rsidRPr="00F77BEE" w14:paraId="204CFEAA" w14:textId="77777777" w:rsidTr="007B2524">
        <w:trPr>
          <w:trHeight w:val="274"/>
        </w:trPr>
        <w:tc>
          <w:tcPr>
            <w:tcW w:w="10207" w:type="dxa"/>
            <w:gridSpan w:val="92"/>
            <w:tcBorders>
              <w:top w:val="nil"/>
            </w:tcBorders>
          </w:tcPr>
          <w:p w14:paraId="2321F4D9" w14:textId="77777777" w:rsidR="007A5A24" w:rsidRPr="000B232A" w:rsidRDefault="007A5A24" w:rsidP="007A5A24">
            <w:pPr>
              <w:contextualSpacing/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0B232A">
              <w:rPr>
                <w:u w:val="single"/>
              </w:rPr>
              <w:t>:</w:t>
            </w:r>
          </w:p>
          <w:p w14:paraId="68BAEBAA" w14:textId="77777777" w:rsidR="007A5A24" w:rsidRPr="000B232A" w:rsidRDefault="007A5A24" w:rsidP="007A5A24">
            <w:pPr>
              <w:contextualSpacing/>
              <w:jc w:val="both"/>
              <w:rPr>
                <w:rStyle w:val="Hypertextovodkaz"/>
              </w:rPr>
            </w:pPr>
            <w:r w:rsidRPr="00276D98">
              <w:rPr>
                <w:caps/>
              </w:rPr>
              <w:t>Janáčová, D., Charvátová, H., Kolomazník, K., Blaha,</w:t>
            </w:r>
            <w:r w:rsidRPr="000B232A">
              <w:t xml:space="preserve"> A. </w:t>
            </w:r>
            <w:r w:rsidRPr="000B232A">
              <w:rPr>
                <w:iCs/>
              </w:rPr>
              <w:t>Procesní inženýrství: transportní, fyzikální a termodynamická data</w:t>
            </w:r>
            <w:r w:rsidRPr="000B232A">
              <w:t xml:space="preserve">. </w:t>
            </w:r>
            <w:r>
              <w:t>Zlín: UTB</w:t>
            </w:r>
            <w:r w:rsidRPr="000B232A">
              <w:t xml:space="preserve">, 2011. ISBN 978-80-7318-997-6. </w:t>
            </w:r>
          </w:p>
          <w:p w14:paraId="65EFD9DB" w14:textId="77777777" w:rsidR="007A5A24" w:rsidRPr="000B232A" w:rsidRDefault="007A5A24" w:rsidP="007A5A24">
            <w:pPr>
              <w:contextualSpacing/>
              <w:jc w:val="both"/>
            </w:pPr>
            <w:r w:rsidRPr="000B232A">
              <w:t xml:space="preserve">KOLAT, P. </w:t>
            </w:r>
            <w:r w:rsidRPr="000B232A">
              <w:rPr>
                <w:iCs/>
              </w:rPr>
              <w:t>Přenos tepla a hmoty</w:t>
            </w:r>
            <w:r>
              <w:rPr>
                <w:iCs/>
              </w:rPr>
              <w:t xml:space="preserve">. Ostrava: FS VŠB - TU, </w:t>
            </w:r>
            <w:r w:rsidRPr="000B232A">
              <w:rPr>
                <w:iCs/>
              </w:rPr>
              <w:t>2001</w:t>
            </w:r>
            <w:r w:rsidRPr="000B232A">
              <w:t xml:space="preserve">. </w:t>
            </w:r>
          </w:p>
          <w:p w14:paraId="3D85A57D" w14:textId="77777777" w:rsidR="007A5A24" w:rsidRPr="000B232A" w:rsidRDefault="007A5A24" w:rsidP="007A5A24">
            <w:pPr>
              <w:contextualSpacing/>
              <w:jc w:val="both"/>
            </w:pPr>
            <w:r w:rsidRPr="000B232A">
              <w:t xml:space="preserve">JANOTKOVÁ, E., PAVELEK, M. </w:t>
            </w:r>
            <w:r>
              <w:rPr>
                <w:iCs/>
              </w:rPr>
              <w:t xml:space="preserve">Termomechanika. Brno: </w:t>
            </w:r>
            <w:r w:rsidRPr="000B232A">
              <w:rPr>
                <w:iCs/>
              </w:rPr>
              <w:t>FSI VUT</w:t>
            </w:r>
            <w:r>
              <w:rPr>
                <w:iCs/>
              </w:rPr>
              <w:t xml:space="preserve">, </w:t>
            </w:r>
            <w:r w:rsidRPr="000B232A">
              <w:rPr>
                <w:iCs/>
              </w:rPr>
              <w:t>2003</w:t>
            </w:r>
            <w:r w:rsidRPr="000B232A">
              <w:t xml:space="preserve">. </w:t>
            </w:r>
          </w:p>
          <w:p w14:paraId="4B2A7AB6" w14:textId="77777777" w:rsidR="007A5A24" w:rsidRPr="00877624" w:rsidRDefault="007A5A24" w:rsidP="007A5A24">
            <w:pPr>
              <w:contextualSpacing/>
              <w:jc w:val="both"/>
              <w:rPr>
                <w:sz w:val="10"/>
                <w:szCs w:val="10"/>
              </w:rPr>
            </w:pPr>
          </w:p>
          <w:p w14:paraId="37B26AD7" w14:textId="77777777" w:rsidR="007A5A24" w:rsidRPr="000B232A" w:rsidRDefault="007A5A24" w:rsidP="007A5A24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52B981F6" w14:textId="77777777" w:rsidR="007A5A24" w:rsidRPr="000B232A" w:rsidRDefault="007A5A24" w:rsidP="007A5A24">
            <w:pPr>
              <w:contextualSpacing/>
              <w:jc w:val="both"/>
            </w:pPr>
            <w:r w:rsidRPr="000B232A">
              <w:t xml:space="preserve">MÍKA, V. a kol. </w:t>
            </w:r>
            <w:r w:rsidRPr="000B232A">
              <w:rPr>
                <w:iCs/>
              </w:rPr>
              <w:t>Chemické inženýrství 2</w:t>
            </w:r>
            <w:r w:rsidRPr="000B232A">
              <w:t xml:space="preserve">. Praha: VŠCHT, 1999. ISBN 80-7080-359-2. </w:t>
            </w:r>
          </w:p>
          <w:p w14:paraId="31BB9BA0" w14:textId="77777777" w:rsidR="007A5A24" w:rsidRPr="000B232A" w:rsidRDefault="007A5A24" w:rsidP="007A5A24">
            <w:pPr>
              <w:contextualSpacing/>
              <w:jc w:val="both"/>
            </w:pPr>
            <w:r w:rsidRPr="000B232A">
              <w:t xml:space="preserve">OZISIK, </w:t>
            </w:r>
            <w:proofErr w:type="gramStart"/>
            <w:r w:rsidRPr="000B232A">
              <w:t>M.N</w:t>
            </w:r>
            <w:r>
              <w:t>.</w:t>
            </w:r>
            <w:proofErr w:type="gramEnd"/>
            <w:r>
              <w:t xml:space="preserve"> </w:t>
            </w:r>
            <w:r w:rsidRPr="000B232A">
              <w:rPr>
                <w:iCs/>
              </w:rPr>
              <w:t>Heat Transfer. A Basic Approach</w:t>
            </w:r>
            <w:r>
              <w:t xml:space="preserve">. McGraw-Hill College, 1985. </w:t>
            </w:r>
            <w:r w:rsidRPr="000B232A">
              <w:t>ISBN 978-0070479821.</w:t>
            </w:r>
          </w:p>
          <w:p w14:paraId="054E1A20" w14:textId="77777777" w:rsidR="007A5A24" w:rsidRPr="00F77BEE" w:rsidRDefault="006743C1" w:rsidP="007A5A24">
            <w:pPr>
              <w:contextualSpacing/>
              <w:jc w:val="both"/>
            </w:pPr>
            <w:hyperlink r:id="rId61" w:tgtFrame="_blank" w:history="1">
              <w:r w:rsidR="007A5A24" w:rsidRPr="000B232A">
                <w:t xml:space="preserve">MÍKA, V. a kol. Chemickoinženýrské výpočty I. </w:t>
              </w:r>
              <w:r w:rsidR="007A5A24">
                <w:t>3. vyd</w:t>
              </w:r>
              <w:r w:rsidR="007A5A24" w:rsidRPr="000B232A">
                <w:t xml:space="preserve">. </w:t>
              </w:r>
              <w:r w:rsidR="007A5A24">
                <w:t xml:space="preserve">Praha: </w:t>
              </w:r>
              <w:r w:rsidR="007A5A24" w:rsidRPr="000B232A">
                <w:t>VŠCHT, 1996. ISBN</w:t>
              </w:r>
              <w:r w:rsidR="007A5A24">
                <w:t xml:space="preserve"> </w:t>
              </w:r>
              <w:r w:rsidR="007A5A24" w:rsidRPr="000B232A">
                <w:t xml:space="preserve">80-7080-255-3. </w:t>
              </w:r>
            </w:hyperlink>
          </w:p>
        </w:tc>
      </w:tr>
      <w:tr w:rsidR="007A5A24" w14:paraId="5C6CEA7F" w14:textId="77777777" w:rsidTr="007B2524">
        <w:tc>
          <w:tcPr>
            <w:tcW w:w="10207" w:type="dxa"/>
            <w:gridSpan w:val="9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4D28CB6" w14:textId="77777777" w:rsidR="007A5A24" w:rsidRDefault="007A5A24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7A5A24" w14:paraId="57698FBE" w14:textId="77777777" w:rsidTr="007B2524">
        <w:tc>
          <w:tcPr>
            <w:tcW w:w="477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14:paraId="596CF5CF" w14:textId="77777777" w:rsidR="007A5A24" w:rsidRDefault="007A5A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9"/>
            <w:tcBorders>
              <w:top w:val="single" w:sz="2" w:space="0" w:color="auto"/>
            </w:tcBorders>
          </w:tcPr>
          <w:p w14:paraId="441EE0B6" w14:textId="77777777" w:rsidR="007A5A24" w:rsidRDefault="007A5A24" w:rsidP="007A5A24">
            <w:pPr>
              <w:jc w:val="center"/>
            </w:pPr>
            <w:r w:rsidRPr="008E7127">
              <w:t>16</w:t>
            </w:r>
          </w:p>
        </w:tc>
        <w:tc>
          <w:tcPr>
            <w:tcW w:w="4544" w:type="dxa"/>
            <w:gridSpan w:val="60"/>
            <w:tcBorders>
              <w:top w:val="single" w:sz="2" w:space="0" w:color="auto"/>
            </w:tcBorders>
            <w:shd w:val="clear" w:color="auto" w:fill="F7CAAC"/>
          </w:tcPr>
          <w:p w14:paraId="6F9F9023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A5A24" w14:paraId="5B9A8EEC" w14:textId="77777777" w:rsidTr="007B2524">
        <w:tc>
          <w:tcPr>
            <w:tcW w:w="10207" w:type="dxa"/>
            <w:gridSpan w:val="92"/>
            <w:shd w:val="clear" w:color="auto" w:fill="F7CAAC"/>
          </w:tcPr>
          <w:p w14:paraId="07BC3DC6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7A5A24" w14:paraId="5808B4B5" w14:textId="77777777" w:rsidTr="007B2524">
        <w:trPr>
          <w:trHeight w:val="283"/>
        </w:trPr>
        <w:tc>
          <w:tcPr>
            <w:tcW w:w="10207" w:type="dxa"/>
            <w:gridSpan w:val="92"/>
          </w:tcPr>
          <w:p w14:paraId="5369E433" w14:textId="77777777" w:rsidR="007A5A24" w:rsidRDefault="007A5A24" w:rsidP="007A5A24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Cykl</w:t>
            </w:r>
            <w:r w:rsidR="00016056">
              <w:t xml:space="preserve">us přednášek je realizován v </w:t>
            </w:r>
            <w:r>
              <w:t>blocích. Přednáškové bloky jsou podpořeny prezentacemi a studijními materiály dostupnými pro studenty. V rámci přednášek jsou zadávány studentům úlohy k samostatnému vypracování, které musí na závěr semestru obhájit. Studenti mají možnost se účastnit konzultací v době vypsaných konzultačních hodin v příslušném semestru, nebo i v jiném termínu po dohodě s vyučujícími.</w:t>
            </w:r>
          </w:p>
          <w:p w14:paraId="20646B05" w14:textId="77777777" w:rsidR="007A5A24" w:rsidRPr="00877624" w:rsidRDefault="007A5A24" w:rsidP="007A5A24">
            <w:pPr>
              <w:jc w:val="both"/>
              <w:rPr>
                <w:sz w:val="10"/>
                <w:szCs w:val="10"/>
              </w:rPr>
            </w:pPr>
          </w:p>
          <w:p w14:paraId="476A6746" w14:textId="77777777" w:rsidR="007A5A24" w:rsidRDefault="007A5A24" w:rsidP="007A5A24">
            <w:pPr>
              <w:jc w:val="both"/>
            </w:pPr>
            <w:r>
              <w:t>Možnosti komunikace s vyučujícím</w:t>
            </w:r>
            <w:r w:rsidR="00293DB5">
              <w:t>i</w:t>
            </w:r>
            <w:r w:rsidRPr="00D71570">
              <w:t>:</w:t>
            </w:r>
            <w:r>
              <w:t xml:space="preserve"> </w:t>
            </w:r>
            <w:hyperlink r:id="rId62" w:history="1">
              <w:r w:rsidRPr="0062315C">
                <w:rPr>
                  <w:rStyle w:val="Hypertextovodkaz"/>
                </w:rPr>
                <w:t>janacova@utb.cz</w:t>
              </w:r>
            </w:hyperlink>
            <w:r w:rsidR="00293DB5">
              <w:t xml:space="preserve">, 576 035 241, </w:t>
            </w:r>
            <w:hyperlink r:id="rId63" w:history="1">
              <w:r w:rsidR="00293DB5" w:rsidRPr="00D6625D">
                <w:rPr>
                  <w:rStyle w:val="Hypertextovodkaz"/>
                </w:rPr>
                <w:t>zdvorak@utb.cz</w:t>
              </w:r>
            </w:hyperlink>
            <w:r w:rsidR="00293DB5">
              <w:rPr>
                <w:rStyle w:val="Hypertextovodkaz"/>
              </w:rPr>
              <w:t>,</w:t>
            </w:r>
            <w:r w:rsidR="00293DB5" w:rsidRPr="00313BA1">
              <w:rPr>
                <w:rStyle w:val="Hypertextovodkaz"/>
                <w:u w:val="none"/>
              </w:rPr>
              <w:t xml:space="preserve"> </w:t>
            </w:r>
            <w:r w:rsidR="00293DB5">
              <w:t>57</w:t>
            </w:r>
            <w:r w:rsidR="00293DB5" w:rsidRPr="00804FA6">
              <w:t>6</w:t>
            </w:r>
            <w:r w:rsidR="00293DB5">
              <w:t> 035 170.</w:t>
            </w:r>
          </w:p>
        </w:tc>
      </w:tr>
      <w:tr w:rsidR="007A5A24" w14:paraId="3ED427D7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61095A25" w14:textId="77777777" w:rsidR="007A5A24" w:rsidRDefault="007A5A24" w:rsidP="007A5A2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7A5A24" w:rsidRPr="00C15BE7" w14:paraId="2BBB2CF8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093A3F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83" w:type="dxa"/>
            <w:gridSpan w:val="8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C663E" w14:textId="77777777" w:rsidR="007A5A24" w:rsidRPr="00C15BE7" w:rsidRDefault="007A5A24" w:rsidP="007A5A24">
            <w:pPr>
              <w:jc w:val="both"/>
              <w:rPr>
                <w:b/>
              </w:rPr>
            </w:pPr>
            <w:bookmarkStart w:id="112" w:name="Ročn_projekt"/>
            <w:bookmarkEnd w:id="112"/>
            <w:r w:rsidRPr="00C15BE7">
              <w:rPr>
                <w:b/>
              </w:rPr>
              <w:t>Ročníkový projekt</w:t>
            </w:r>
          </w:p>
        </w:tc>
      </w:tr>
      <w:tr w:rsidR="007A5A24" w:rsidRPr="00717847" w14:paraId="3281785C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B8F4C5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F8C4" w14:textId="77777777" w:rsidR="007A5A24" w:rsidRDefault="006E1F74" w:rsidP="007A5A24">
            <w:pPr>
              <w:jc w:val="both"/>
            </w:pPr>
            <w:r>
              <w:t>povinný, PZ (specializace VI)</w:t>
            </w:r>
          </w:p>
          <w:p w14:paraId="615E50D1" w14:textId="77777777" w:rsidR="00791C7F" w:rsidRPr="00717847" w:rsidRDefault="00791C7F" w:rsidP="007A5A24">
            <w:pPr>
              <w:jc w:val="both"/>
            </w:pPr>
            <w:r>
              <w:t xml:space="preserve">povinný, PZ </w:t>
            </w:r>
            <w:r w:rsidRPr="00791C7F">
              <w:t>(specializace SNZPK)</w:t>
            </w:r>
          </w:p>
        </w:tc>
        <w:tc>
          <w:tcPr>
            <w:tcW w:w="2682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4F450D" w14:textId="77777777" w:rsidR="007A5A24" w:rsidRPr="00717847" w:rsidRDefault="007A5A24" w:rsidP="007A5A24">
            <w:pPr>
              <w:jc w:val="both"/>
            </w:pPr>
            <w:r w:rsidRPr="00717847">
              <w:rPr>
                <w:b/>
              </w:rPr>
              <w:t>doporučený ročník / semestr</w:t>
            </w:r>
          </w:p>
        </w:tc>
        <w:tc>
          <w:tcPr>
            <w:tcW w:w="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0FD7" w14:textId="77777777" w:rsidR="007A5A24" w:rsidRPr="00717847" w:rsidRDefault="0071645C" w:rsidP="007A5A24">
            <w:pPr>
              <w:jc w:val="both"/>
            </w:pPr>
            <w:r>
              <w:t>2</w:t>
            </w:r>
            <w:r w:rsidR="007A5A24" w:rsidRPr="00717847">
              <w:t>/ZS</w:t>
            </w:r>
          </w:p>
        </w:tc>
      </w:tr>
      <w:tr w:rsidR="007A5A24" w:rsidRPr="00717847" w14:paraId="6F4D482C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BF31F50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51B41" w14:textId="77777777" w:rsidR="007A5A24" w:rsidRPr="00717847" w:rsidRDefault="0071645C" w:rsidP="007A5A24">
            <w:pPr>
              <w:jc w:val="both"/>
            </w:pPr>
            <w:r w:rsidRPr="003D6AB6">
              <w:t>0p+0s+56l</w:t>
            </w:r>
          </w:p>
        </w:tc>
        <w:tc>
          <w:tcPr>
            <w:tcW w:w="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F34243" w14:textId="77777777" w:rsidR="007A5A24" w:rsidRPr="00717847" w:rsidRDefault="007A5A24" w:rsidP="007A5A24">
            <w:pPr>
              <w:jc w:val="both"/>
              <w:rPr>
                <w:b/>
              </w:rPr>
            </w:pPr>
            <w:r w:rsidRPr="00717847">
              <w:rPr>
                <w:b/>
              </w:rPr>
              <w:t xml:space="preserve">hod. </w:t>
            </w:r>
          </w:p>
        </w:tc>
        <w:tc>
          <w:tcPr>
            <w:tcW w:w="8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E046" w14:textId="77777777" w:rsidR="007A5A24" w:rsidRPr="00717847" w:rsidRDefault="007A5A24" w:rsidP="007A5A24">
            <w:pPr>
              <w:jc w:val="both"/>
            </w:pPr>
            <w:r w:rsidRPr="00717847">
              <w:t>56</w:t>
            </w:r>
          </w:p>
        </w:tc>
        <w:tc>
          <w:tcPr>
            <w:tcW w:w="214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45D8C4" w14:textId="77777777" w:rsidR="007A5A24" w:rsidRPr="00717847" w:rsidRDefault="007A5A24" w:rsidP="007A5A24">
            <w:pPr>
              <w:jc w:val="both"/>
              <w:rPr>
                <w:b/>
              </w:rPr>
            </w:pPr>
            <w:r w:rsidRPr="00717847">
              <w:rPr>
                <w:b/>
              </w:rPr>
              <w:t>kreditů</w:t>
            </w:r>
          </w:p>
        </w:tc>
        <w:tc>
          <w:tcPr>
            <w:tcW w:w="1422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989ED" w14:textId="77777777" w:rsidR="007A5A24" w:rsidRPr="00717847" w:rsidRDefault="007A5A24" w:rsidP="007A5A24">
            <w:pPr>
              <w:jc w:val="both"/>
            </w:pPr>
            <w:r w:rsidRPr="00717847">
              <w:t>4</w:t>
            </w:r>
          </w:p>
        </w:tc>
      </w:tr>
      <w:tr w:rsidR="007A5A24" w:rsidRPr="00717847" w14:paraId="38F4FEF0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D6C297" w14:textId="77777777" w:rsidR="007A5A24" w:rsidRDefault="007A5A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BF0D" w14:textId="77777777" w:rsidR="007A5A24" w:rsidRPr="00717847" w:rsidRDefault="007A5A24" w:rsidP="007A5A24">
            <w:pPr>
              <w:jc w:val="both"/>
            </w:pPr>
          </w:p>
        </w:tc>
      </w:tr>
      <w:tr w:rsidR="007A5A24" w:rsidRPr="00717847" w14:paraId="20B8AC53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E503EA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3DE2E" w14:textId="77777777" w:rsidR="007A5A24" w:rsidRPr="00717847" w:rsidRDefault="00392674" w:rsidP="007A5A24">
            <w:pPr>
              <w:jc w:val="both"/>
            </w:pPr>
            <w:r>
              <w:t>klasifikovaný zápočet</w:t>
            </w:r>
          </w:p>
        </w:tc>
        <w:tc>
          <w:tcPr>
            <w:tcW w:w="15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7FF7110" w14:textId="77777777" w:rsidR="007A5A24" w:rsidRPr="00717847" w:rsidRDefault="007A5A24" w:rsidP="007A5A24">
            <w:pPr>
              <w:jc w:val="both"/>
              <w:rPr>
                <w:b/>
              </w:rPr>
            </w:pPr>
            <w:r w:rsidRPr="00717847">
              <w:rPr>
                <w:b/>
              </w:rPr>
              <w:t>Forma výuky</w:t>
            </w:r>
          </w:p>
        </w:tc>
        <w:tc>
          <w:tcPr>
            <w:tcW w:w="2016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1514C" w14:textId="77777777" w:rsidR="007A5A24" w:rsidRPr="00717847" w:rsidRDefault="006E1F74" w:rsidP="007A5A24">
            <w:pPr>
              <w:jc w:val="both"/>
            </w:pPr>
            <w:r>
              <w:t>laboratorní cvičení</w:t>
            </w:r>
          </w:p>
        </w:tc>
      </w:tr>
      <w:tr w:rsidR="007A5A24" w14:paraId="722F3CEA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B7AC37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69F70" w14:textId="77777777" w:rsidR="007A5A24" w:rsidRDefault="007A5A24" w:rsidP="007A5A24">
            <w:pPr>
              <w:jc w:val="both"/>
            </w:pPr>
            <w:r>
              <w:t>Seminární práce, ústní prezentace.</w:t>
            </w:r>
          </w:p>
        </w:tc>
      </w:tr>
      <w:tr w:rsidR="007A5A24" w14:paraId="1F1EE157" w14:textId="77777777" w:rsidTr="007B2524">
        <w:trPr>
          <w:gridAfter w:val="5"/>
          <w:wAfter w:w="156" w:type="dxa"/>
          <w:trHeight w:val="197"/>
        </w:trPr>
        <w:tc>
          <w:tcPr>
            <w:tcW w:w="30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40C3D0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BE21" w14:textId="77777777" w:rsidR="007A5A24" w:rsidRDefault="007A5A24" w:rsidP="007A5A24">
            <w:pPr>
              <w:jc w:val="both"/>
            </w:pPr>
            <w:r>
              <w:t>prof. Ing. Berenika Hausnerová, Ph.D.</w:t>
            </w:r>
          </w:p>
        </w:tc>
      </w:tr>
      <w:tr w:rsidR="007A5A24" w14:paraId="1225CEB7" w14:textId="77777777" w:rsidTr="007B2524">
        <w:trPr>
          <w:gridAfter w:val="5"/>
          <w:wAfter w:w="156" w:type="dxa"/>
          <w:trHeight w:val="243"/>
        </w:trPr>
        <w:tc>
          <w:tcPr>
            <w:tcW w:w="30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EB788EA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83" w:type="dxa"/>
            <w:gridSpan w:val="8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C6FB1" w14:textId="77777777" w:rsidR="007A5A24" w:rsidRDefault="00FC3CAA" w:rsidP="00FC3CAA">
            <w:pPr>
              <w:jc w:val="both"/>
            </w:pPr>
            <w:r w:rsidRPr="00FC3CAA">
              <w:t xml:space="preserve">100% </w:t>
            </w:r>
            <w:r>
              <w:t>l</w:t>
            </w:r>
          </w:p>
        </w:tc>
      </w:tr>
      <w:tr w:rsidR="007A5A24" w14:paraId="393D25EC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780E28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BC3FFE7" w14:textId="77777777" w:rsidR="007A5A24" w:rsidRDefault="007A5A24" w:rsidP="007A5A24">
            <w:pPr>
              <w:jc w:val="both"/>
            </w:pPr>
          </w:p>
        </w:tc>
      </w:tr>
      <w:tr w:rsidR="007A5A24" w14:paraId="53496AE7" w14:textId="77777777" w:rsidTr="007B2524">
        <w:trPr>
          <w:gridAfter w:val="5"/>
          <w:wAfter w:w="156" w:type="dxa"/>
          <w:trHeight w:val="299"/>
        </w:trPr>
        <w:tc>
          <w:tcPr>
            <w:tcW w:w="10051" w:type="dxa"/>
            <w:gridSpan w:val="8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A2E0" w14:textId="77777777" w:rsidR="007A5A24" w:rsidRDefault="007A5A24" w:rsidP="00FC3CAA">
            <w:pPr>
              <w:spacing w:before="60" w:after="60"/>
              <w:jc w:val="both"/>
            </w:pPr>
            <w:r w:rsidRPr="00664CED">
              <w:rPr>
                <w:b/>
              </w:rPr>
              <w:t>prof. Ing. Berenika Hausnerová, Ph.D.</w:t>
            </w:r>
            <w:r w:rsidR="00FC3CAA">
              <w:t xml:space="preserve"> (100% l)</w:t>
            </w:r>
          </w:p>
        </w:tc>
      </w:tr>
      <w:tr w:rsidR="007A5A24" w14:paraId="2C81F773" w14:textId="77777777" w:rsidTr="007B2524">
        <w:trPr>
          <w:gridAfter w:val="5"/>
          <w:wAfter w:w="156" w:type="dxa"/>
          <w:trHeight w:val="164"/>
        </w:trPr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296FFC0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DE4ECE" w14:textId="77777777" w:rsidR="007A5A24" w:rsidRDefault="007A5A24" w:rsidP="007A5A24">
            <w:pPr>
              <w:jc w:val="both"/>
            </w:pPr>
          </w:p>
        </w:tc>
      </w:tr>
      <w:tr w:rsidR="007A5A24" w14:paraId="06F26120" w14:textId="77777777" w:rsidTr="007B2524">
        <w:trPr>
          <w:gridAfter w:val="5"/>
          <w:wAfter w:w="156" w:type="dxa"/>
          <w:trHeight w:val="3317"/>
        </w:trPr>
        <w:tc>
          <w:tcPr>
            <w:tcW w:w="10051" w:type="dxa"/>
            <w:gridSpan w:val="87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0FEBC9D" w14:textId="77777777" w:rsidR="007A5A24" w:rsidRDefault="007A5A24" w:rsidP="007A5A24">
            <w:pPr>
              <w:jc w:val="both"/>
            </w:pPr>
            <w:r>
              <w:t xml:space="preserve">Cílem předmětu je osvojení metodiky výzkumné práce a sestavování výzkumných zpráv. Studenti řeší samostatný úkol se zaměřením na rešeršní činnost s návazností na předpokládané téma diplomové práce. </w:t>
            </w:r>
            <w:r w:rsidRPr="00AD100D">
              <w:t>Obsah předmětu tvoří tyto tematické celky:</w:t>
            </w:r>
          </w:p>
          <w:p w14:paraId="1796919A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Předpisy a normy týkající se výzkumných zpráv. </w:t>
            </w:r>
          </w:p>
          <w:p w14:paraId="065C8E20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Formální požadavky na diplomové projekty. </w:t>
            </w:r>
          </w:p>
          <w:p w14:paraId="27C5188D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Metodika výzkumné a vývojové práce - požadavky na ročníkový projekt. </w:t>
            </w:r>
          </w:p>
          <w:p w14:paraId="4F4B922B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Zákon o patentech, vynálezech a průmyslových vzorech (207/2000 Sb.). </w:t>
            </w:r>
          </w:p>
          <w:p w14:paraId="21335743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Literární prameny, úroveň a jejich význam pro výzkumné zprávy. </w:t>
            </w:r>
          </w:p>
          <w:p w14:paraId="49A75E6F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Práce s literaturou - vyhledávání v elektronických databázích, správná volba klíčových slov. </w:t>
            </w:r>
          </w:p>
          <w:p w14:paraId="34DEB1E6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Metodika vypracování ročníkového projektu - struktura, úvodní části, přílohy. </w:t>
            </w:r>
          </w:p>
          <w:p w14:paraId="5E5B9BC5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Abstrakt, resumé, závěr - význam a struktura. </w:t>
            </w:r>
          </w:p>
          <w:p w14:paraId="7B73BEE3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Metodika vypracování ročníkového projektu - rešerše, bibliografické citace (ISO 690). </w:t>
            </w:r>
          </w:p>
          <w:p w14:paraId="226F0101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Metodika vypracování ročníkového projektu - styl psaní, cizí jazyky, vzorce, symboly, zvláštnosti úpravy. </w:t>
            </w:r>
          </w:p>
          <w:p w14:paraId="178644A1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>Praktická cvičení prezentačních dovedností.</w:t>
            </w:r>
          </w:p>
          <w:p w14:paraId="15038FFC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Prezentace výsledků studijní části diplomového projektu I. </w:t>
            </w:r>
          </w:p>
          <w:p w14:paraId="44B77291" w14:textId="77777777" w:rsidR="007A5A24" w:rsidRPr="005B1F5E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Prezentace výsledků studijní části diplomového projektu II. </w:t>
            </w:r>
          </w:p>
          <w:p w14:paraId="4CB2EB1C" w14:textId="77777777" w:rsidR="007A5A24" w:rsidRDefault="007A5A24" w:rsidP="007A5A24">
            <w:pPr>
              <w:pStyle w:val="Odstavecseseznamem"/>
              <w:numPr>
                <w:ilvl w:val="0"/>
                <w:numId w:val="7"/>
              </w:numPr>
              <w:ind w:left="284" w:hanging="57"/>
              <w:jc w:val="both"/>
            </w:pPr>
            <w:r w:rsidRPr="005B1F5E">
              <w:t xml:space="preserve">Finální úpravy, metodika hodnocení, výsledky ročníkových projektů. </w:t>
            </w:r>
          </w:p>
        </w:tc>
      </w:tr>
      <w:tr w:rsidR="007A5A24" w14:paraId="00A34FE6" w14:textId="77777777" w:rsidTr="007B2524">
        <w:trPr>
          <w:gridAfter w:val="5"/>
          <w:wAfter w:w="156" w:type="dxa"/>
          <w:trHeight w:val="265"/>
        </w:trPr>
        <w:tc>
          <w:tcPr>
            <w:tcW w:w="3646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B84B4D6" w14:textId="77777777" w:rsidR="007A5A24" w:rsidRDefault="007A5A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1A2FA9" w14:textId="77777777" w:rsidR="007A5A24" w:rsidRDefault="007A5A24" w:rsidP="007A5A24">
            <w:pPr>
              <w:jc w:val="both"/>
            </w:pPr>
          </w:p>
        </w:tc>
      </w:tr>
      <w:tr w:rsidR="007A5A24" w14:paraId="765788C5" w14:textId="77777777" w:rsidTr="007B2524">
        <w:trPr>
          <w:gridAfter w:val="5"/>
          <w:wAfter w:w="156" w:type="dxa"/>
          <w:trHeight w:val="1497"/>
        </w:trPr>
        <w:tc>
          <w:tcPr>
            <w:tcW w:w="10051" w:type="dxa"/>
            <w:gridSpan w:val="8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D471" w14:textId="77777777" w:rsidR="007A5A24" w:rsidRPr="000B232A" w:rsidRDefault="007A5A24" w:rsidP="007A5A24">
            <w:pPr>
              <w:contextualSpacing/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0B232A">
              <w:rPr>
                <w:u w:val="single"/>
              </w:rPr>
              <w:t>:</w:t>
            </w:r>
          </w:p>
          <w:p w14:paraId="7CAEBB21" w14:textId="77777777" w:rsidR="007A5A24" w:rsidRPr="000B232A" w:rsidRDefault="007A5A24" w:rsidP="007A5A24">
            <w:pPr>
              <w:jc w:val="both"/>
            </w:pPr>
            <w:r w:rsidRPr="000B232A">
              <w:rPr>
                <w:iCs/>
              </w:rPr>
              <w:t>ČSN ISO 690 BIBLIOGRAFICKÉ CITACE. Obsah, forma a struktura</w:t>
            </w:r>
            <w:r w:rsidRPr="000B232A">
              <w:t xml:space="preserve">. Český normalizační institut, 1996. </w:t>
            </w:r>
          </w:p>
          <w:p w14:paraId="564DE2A7" w14:textId="77777777" w:rsidR="007A5A24" w:rsidRPr="000B232A" w:rsidRDefault="007A5A24" w:rsidP="007A5A24">
            <w:pPr>
              <w:jc w:val="both"/>
            </w:pPr>
            <w:r w:rsidRPr="000B232A">
              <w:rPr>
                <w:iCs/>
              </w:rPr>
              <w:t>ČSN ISO 690-2 BIBLIOGRAFICKÉ CITACE. Část 2</w:t>
            </w:r>
            <w:r w:rsidRPr="000B232A">
              <w:t xml:space="preserve">. Český normalizační institut, 1996. </w:t>
            </w:r>
          </w:p>
          <w:p w14:paraId="04FCF411" w14:textId="77777777" w:rsidR="007A5A24" w:rsidRPr="000B232A" w:rsidRDefault="007A5A24" w:rsidP="007A5A24">
            <w:pPr>
              <w:jc w:val="both"/>
              <w:rPr>
                <w:iCs/>
              </w:rPr>
            </w:pPr>
            <w:r>
              <w:rPr>
                <w:iCs/>
                <w:caps/>
              </w:rPr>
              <w:t xml:space="preserve">Biernátová, O., Skůpa, J. </w:t>
            </w:r>
            <w:r w:rsidRPr="000B232A">
              <w:rPr>
                <w:iCs/>
              </w:rPr>
              <w:t>Interpretace normy ČSN ISO 6</w:t>
            </w:r>
            <w:r>
              <w:rPr>
                <w:iCs/>
              </w:rPr>
              <w:t xml:space="preserve">90. Dostupné online: </w:t>
            </w:r>
            <w:hyperlink r:id="rId64" w:history="1">
              <w:r w:rsidRPr="0062315C">
                <w:rPr>
                  <w:rStyle w:val="Hypertextovodkaz"/>
                  <w:iCs/>
                </w:rPr>
                <w:t>http://www.citace.com</w:t>
              </w:r>
            </w:hyperlink>
            <w:r>
              <w:rPr>
                <w:iCs/>
              </w:rPr>
              <w:t>.</w:t>
            </w:r>
          </w:p>
          <w:p w14:paraId="772BEA04" w14:textId="77777777" w:rsidR="007A5A24" w:rsidRPr="000B232A" w:rsidRDefault="007A5A24" w:rsidP="007A5A24">
            <w:pPr>
              <w:jc w:val="both"/>
              <w:rPr>
                <w:iCs/>
              </w:rPr>
            </w:pPr>
          </w:p>
          <w:p w14:paraId="6ABDA458" w14:textId="77777777" w:rsidR="007A5A24" w:rsidRPr="000B232A" w:rsidRDefault="007A5A24" w:rsidP="007A5A24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0856BEC8" w14:textId="77777777" w:rsidR="007A5A24" w:rsidRPr="000B232A" w:rsidRDefault="007A5A24" w:rsidP="007A5A24">
            <w:pPr>
              <w:jc w:val="both"/>
            </w:pPr>
            <w:r w:rsidRPr="00105402">
              <w:rPr>
                <w:caps/>
              </w:rPr>
              <w:t>Sparling, D.</w:t>
            </w:r>
            <w:r w:rsidRPr="000B232A">
              <w:t xml:space="preserve"> </w:t>
            </w:r>
            <w:r w:rsidRPr="000B232A">
              <w:rPr>
                <w:iCs/>
              </w:rPr>
              <w:t>English or Czenglish? Jak se vyhnout čechismům v angličtině</w:t>
            </w:r>
            <w:r w:rsidRPr="000B232A">
              <w:t xml:space="preserve">. Praha: Státní pedagogické nakladatelství, 1991. </w:t>
            </w:r>
          </w:p>
          <w:p w14:paraId="02E1A6F9" w14:textId="77777777" w:rsidR="007A5A24" w:rsidRPr="000B232A" w:rsidRDefault="007A5A24" w:rsidP="007A5A24">
            <w:pPr>
              <w:jc w:val="both"/>
            </w:pPr>
            <w:r w:rsidRPr="00105402">
              <w:rPr>
                <w:caps/>
              </w:rPr>
              <w:t>Kirkman, J</w:t>
            </w:r>
            <w:r w:rsidRPr="000B232A">
              <w:t xml:space="preserve">. </w:t>
            </w:r>
            <w:r w:rsidRPr="000B232A">
              <w:rPr>
                <w:iCs/>
              </w:rPr>
              <w:t>Good Style. Writing for Science and Technology</w:t>
            </w:r>
            <w:r w:rsidRPr="000B232A">
              <w:t xml:space="preserve">. Routledge: Chapman &amp; Hall, 2005. </w:t>
            </w:r>
          </w:p>
          <w:p w14:paraId="25CF474B" w14:textId="77777777" w:rsidR="007A5A24" w:rsidRPr="000B232A" w:rsidRDefault="007A5A24" w:rsidP="007A5A24">
            <w:pPr>
              <w:jc w:val="both"/>
            </w:pPr>
            <w:r>
              <w:rPr>
                <w:iCs/>
              </w:rPr>
              <w:t xml:space="preserve">Knihovna UTB ve Zlíně, </w:t>
            </w:r>
            <w:hyperlink r:id="rId65" w:history="1">
              <w:r w:rsidRPr="0062315C">
                <w:rPr>
                  <w:rStyle w:val="Hypertextovodkaz"/>
                  <w:iCs/>
                </w:rPr>
                <w:t>http://www.knihovna.utb.cz</w:t>
              </w:r>
            </w:hyperlink>
            <w:r>
              <w:rPr>
                <w:iCs/>
              </w:rPr>
              <w:t>.</w:t>
            </w:r>
          </w:p>
          <w:p w14:paraId="1BEEE1DD" w14:textId="77777777" w:rsidR="007A5A24" w:rsidRPr="000B232A" w:rsidRDefault="007A5A24" w:rsidP="007A5A24">
            <w:pPr>
              <w:jc w:val="both"/>
            </w:pPr>
            <w:r w:rsidRPr="00105402">
              <w:rPr>
                <w:caps/>
              </w:rPr>
              <w:t>Šesták, Z</w:t>
            </w:r>
            <w:r w:rsidRPr="000B232A">
              <w:t xml:space="preserve">. </w:t>
            </w:r>
            <w:r w:rsidRPr="000B232A">
              <w:rPr>
                <w:iCs/>
              </w:rPr>
              <w:t>Jak psát a přednášet o vědě</w:t>
            </w:r>
            <w:r w:rsidRPr="000B232A">
              <w:t xml:space="preserve">. </w:t>
            </w:r>
            <w:r>
              <w:t>1. vyd</w:t>
            </w:r>
            <w:r w:rsidRPr="000B232A">
              <w:t xml:space="preserve">. Praha: Academia, 2000. ISBN 8020007555. </w:t>
            </w:r>
          </w:p>
          <w:p w14:paraId="365BAF0E" w14:textId="77777777" w:rsidR="007A5A24" w:rsidRDefault="007A5A24" w:rsidP="007A5A24">
            <w:pPr>
              <w:jc w:val="both"/>
            </w:pPr>
            <w:r w:rsidRPr="00105402">
              <w:rPr>
                <w:caps/>
              </w:rPr>
              <w:t>Illingworth, S., Allen G</w:t>
            </w:r>
            <w:r w:rsidRPr="000B232A">
              <w:t xml:space="preserve">. Effective Science Communication. </w:t>
            </w:r>
            <w:r>
              <w:t>Dostupné online:</w:t>
            </w:r>
            <w:r w:rsidRPr="000B232A">
              <w:t xml:space="preserve"> </w:t>
            </w:r>
            <w:hyperlink r:id="rId66" w:history="1">
              <w:r w:rsidRPr="0062315C">
                <w:rPr>
                  <w:rStyle w:val="Hypertextovodkaz"/>
                  <w:iCs/>
                </w:rPr>
                <w:t>http://www.iopscience.iop.org</w:t>
              </w:r>
            </w:hyperlink>
            <w:r w:rsidRPr="000B232A">
              <w:rPr>
                <w:iCs/>
              </w:rPr>
              <w:t>.</w:t>
            </w:r>
          </w:p>
        </w:tc>
      </w:tr>
      <w:tr w:rsidR="007A5A24" w14:paraId="49B364CD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1726E1DC" w14:textId="77777777" w:rsidR="007A5A24" w:rsidRDefault="007A5A24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7A5A24" w14:paraId="0C654944" w14:textId="77777777" w:rsidTr="007B2524">
        <w:trPr>
          <w:gridAfter w:val="5"/>
          <w:wAfter w:w="156" w:type="dxa"/>
        </w:trPr>
        <w:tc>
          <w:tcPr>
            <w:tcW w:w="4772" w:type="dxa"/>
            <w:gridSpan w:val="2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22EE8F0" w14:textId="77777777" w:rsidR="007A5A24" w:rsidRDefault="007A5A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9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F835" w14:textId="77777777" w:rsidR="007A5A24" w:rsidRDefault="007A5A24" w:rsidP="007A5A24">
            <w:pPr>
              <w:jc w:val="center"/>
            </w:pPr>
            <w:r w:rsidRPr="008E7127">
              <w:t>16</w:t>
            </w:r>
          </w:p>
        </w:tc>
        <w:tc>
          <w:tcPr>
            <w:tcW w:w="4388" w:type="dxa"/>
            <w:gridSpan w:val="5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00EBDD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A5A24" w14:paraId="52B60F3A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B87039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7A5A24" w14:paraId="33DE1B5A" w14:textId="77777777" w:rsidTr="007B2524">
        <w:trPr>
          <w:gridAfter w:val="5"/>
          <w:wAfter w:w="156" w:type="dxa"/>
          <w:trHeight w:val="930"/>
        </w:trPr>
        <w:tc>
          <w:tcPr>
            <w:tcW w:w="10051" w:type="dxa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2F9B7" w14:textId="77777777" w:rsidR="007A5A24" w:rsidRDefault="007A5A24" w:rsidP="007A5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041A7B">
              <w:rPr>
                <w:color w:val="000000"/>
              </w:rPr>
              <w:t>Student vypracuje seminární práci a na ni navazující prezentaci n</w:t>
            </w:r>
            <w:r>
              <w:rPr>
                <w:color w:val="000000"/>
              </w:rPr>
              <w:t>a zvolené téma</w:t>
            </w:r>
            <w:r w:rsidRPr="00041A7B">
              <w:rPr>
                <w:color w:val="000000"/>
              </w:rPr>
              <w:t xml:space="preserve">. </w:t>
            </w:r>
            <w:r w:rsidRPr="000A018B">
              <w:t>Konzultace jsou možné v rámci výuky nebo lze vyučujícího kontaktovat viz níže.</w:t>
            </w:r>
          </w:p>
          <w:p w14:paraId="2EE2AC8F" w14:textId="77777777" w:rsidR="007A5A24" w:rsidRDefault="007A5A24" w:rsidP="007A5A24">
            <w:pPr>
              <w:jc w:val="both"/>
            </w:pPr>
          </w:p>
          <w:p w14:paraId="4902C3F0" w14:textId="77777777" w:rsidR="007A5A24" w:rsidRDefault="007A5A24" w:rsidP="007A5A24">
            <w:pPr>
              <w:jc w:val="both"/>
            </w:pPr>
            <w:r>
              <w:t xml:space="preserve">Možnosti komunikace s vyučujícím: </w:t>
            </w:r>
            <w:hyperlink r:id="rId67" w:history="1">
              <w:r>
                <w:rPr>
                  <w:rStyle w:val="Hypertextovodkaz"/>
                </w:rPr>
                <w:t>hausnerova@utb.cz</w:t>
              </w:r>
            </w:hyperlink>
            <w:r>
              <w:t>, 576 035</w:t>
            </w:r>
            <w:r w:rsidR="00FC3CAA">
              <w:t> </w:t>
            </w:r>
            <w:r>
              <w:t>166.</w:t>
            </w:r>
          </w:p>
          <w:p w14:paraId="0A23ADCD" w14:textId="77777777" w:rsidR="00FC3CAA" w:rsidRDefault="00FC3CAA" w:rsidP="007A5A24">
            <w:pPr>
              <w:jc w:val="both"/>
            </w:pPr>
          </w:p>
          <w:p w14:paraId="15CF3C42" w14:textId="77777777" w:rsidR="00FC3CAA" w:rsidRDefault="00FC3CAA" w:rsidP="007A5A24">
            <w:pPr>
              <w:jc w:val="both"/>
            </w:pPr>
          </w:p>
          <w:p w14:paraId="4A477EF3" w14:textId="77777777" w:rsidR="007A5A24" w:rsidRDefault="007A5A24" w:rsidP="007A5A24">
            <w:pPr>
              <w:jc w:val="both"/>
            </w:pPr>
          </w:p>
        </w:tc>
      </w:tr>
      <w:tr w:rsidR="007A5A24" w14:paraId="3247C748" w14:textId="77777777" w:rsidTr="007B2524">
        <w:trPr>
          <w:gridAfter w:val="5"/>
          <w:wAfter w:w="156" w:type="dxa"/>
          <w:trHeight w:val="282"/>
        </w:trPr>
        <w:tc>
          <w:tcPr>
            <w:tcW w:w="10051" w:type="dxa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6ACC14D3" w14:textId="77777777" w:rsidR="007A5A24" w:rsidRPr="007A5A24" w:rsidRDefault="007A5A24" w:rsidP="007A5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  <w:sz w:val="28"/>
                <w:szCs w:val="28"/>
              </w:rPr>
            </w:pPr>
            <w:r w:rsidRPr="007A5A24">
              <w:rPr>
                <w:color w:val="000000"/>
              </w:rPr>
              <w:lastRenderedPageBreak/>
              <w:br w:type="page"/>
            </w:r>
            <w:r w:rsidRPr="007A5A24">
              <w:rPr>
                <w:b/>
                <w:color w:val="000000"/>
                <w:sz w:val="28"/>
                <w:szCs w:val="28"/>
              </w:rPr>
              <w:t>B-III – Charakteristika studijního předmětu</w:t>
            </w:r>
          </w:p>
        </w:tc>
      </w:tr>
      <w:tr w:rsidR="007A5A24" w:rsidRPr="00F41D23" w14:paraId="69E3E126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06B4ECE7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83" w:type="dxa"/>
            <w:gridSpan w:val="83"/>
            <w:tcBorders>
              <w:top w:val="double" w:sz="4" w:space="0" w:color="auto"/>
            </w:tcBorders>
          </w:tcPr>
          <w:p w14:paraId="65F101ED" w14:textId="77777777" w:rsidR="007A5A24" w:rsidRPr="00F41D23" w:rsidRDefault="007A5A24" w:rsidP="007A5A24">
            <w:pPr>
              <w:jc w:val="both"/>
              <w:rPr>
                <w:b/>
              </w:rPr>
            </w:pPr>
            <w:bookmarkStart w:id="113" w:name="Říz_technol_proc"/>
            <w:bookmarkEnd w:id="113"/>
            <w:r w:rsidRPr="00F41D23">
              <w:rPr>
                <w:b/>
              </w:rPr>
              <w:t>Řízení technologických procesů</w:t>
            </w:r>
          </w:p>
        </w:tc>
      </w:tr>
      <w:tr w:rsidR="007A5A24" w14:paraId="5D574F37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664158E7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9" w:type="dxa"/>
            <w:gridSpan w:val="39"/>
          </w:tcPr>
          <w:p w14:paraId="73FC778C" w14:textId="77777777" w:rsidR="007A5A24" w:rsidRDefault="002F3FFA" w:rsidP="007A5A24">
            <w:pPr>
              <w:jc w:val="both"/>
            </w:pPr>
            <w:r>
              <w:t>p</w:t>
            </w:r>
            <w:r w:rsidR="007A5A24">
              <w:t>ovinný</w:t>
            </w:r>
            <w:r>
              <w:t>, PZ (specializace VI)</w:t>
            </w:r>
          </w:p>
        </w:tc>
        <w:tc>
          <w:tcPr>
            <w:tcW w:w="2682" w:type="dxa"/>
            <w:gridSpan w:val="34"/>
            <w:shd w:val="clear" w:color="auto" w:fill="F7CAAC"/>
          </w:tcPr>
          <w:p w14:paraId="378329B3" w14:textId="77777777" w:rsidR="007A5A24" w:rsidRDefault="007A5A24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82" w:type="dxa"/>
            <w:gridSpan w:val="10"/>
          </w:tcPr>
          <w:p w14:paraId="3DE38AF9" w14:textId="77777777" w:rsidR="007A5A24" w:rsidRDefault="007A5A24" w:rsidP="002F3FFA">
            <w:pPr>
              <w:jc w:val="both"/>
            </w:pPr>
            <w:r>
              <w:t>1/</w:t>
            </w:r>
            <w:r w:rsidR="002F3FFA">
              <w:t>ZS</w:t>
            </w:r>
          </w:p>
        </w:tc>
      </w:tr>
      <w:tr w:rsidR="007A5A24" w14:paraId="34083BA4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7986EC3C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19"/>
          </w:tcPr>
          <w:p w14:paraId="4821B248" w14:textId="77777777" w:rsidR="007A5A24" w:rsidRDefault="002F3FFA" w:rsidP="007A5A24">
            <w:pPr>
              <w:jc w:val="both"/>
            </w:pPr>
            <w:r w:rsidRPr="003D6AB6">
              <w:t>28p+0s+28l</w:t>
            </w:r>
          </w:p>
        </w:tc>
        <w:tc>
          <w:tcPr>
            <w:tcW w:w="891" w:type="dxa"/>
            <w:gridSpan w:val="9"/>
            <w:shd w:val="clear" w:color="auto" w:fill="F7CAAC"/>
          </w:tcPr>
          <w:p w14:paraId="4FC150FE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4" w:type="dxa"/>
            <w:gridSpan w:val="11"/>
          </w:tcPr>
          <w:p w14:paraId="464CFC23" w14:textId="77777777" w:rsidR="007A5A24" w:rsidRDefault="007A5A24" w:rsidP="007A5A24">
            <w:pPr>
              <w:jc w:val="both"/>
            </w:pPr>
            <w:r>
              <w:t>56</w:t>
            </w:r>
          </w:p>
        </w:tc>
        <w:tc>
          <w:tcPr>
            <w:tcW w:w="2142" w:type="dxa"/>
            <w:gridSpan w:val="22"/>
            <w:shd w:val="clear" w:color="auto" w:fill="F7CAAC"/>
          </w:tcPr>
          <w:p w14:paraId="127198B8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22" w:type="dxa"/>
            <w:gridSpan w:val="22"/>
          </w:tcPr>
          <w:p w14:paraId="2AFC81B1" w14:textId="77777777" w:rsidR="007A5A24" w:rsidRDefault="007A5A24" w:rsidP="007A5A24">
            <w:pPr>
              <w:jc w:val="both"/>
            </w:pPr>
            <w:r>
              <w:t>4</w:t>
            </w:r>
          </w:p>
        </w:tc>
      </w:tr>
      <w:tr w:rsidR="007A5A24" w14:paraId="1CD04940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3AE4E256" w14:textId="77777777" w:rsidR="007A5A24" w:rsidRDefault="007A5A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83" w:type="dxa"/>
            <w:gridSpan w:val="83"/>
          </w:tcPr>
          <w:p w14:paraId="79CBDC53" w14:textId="77777777" w:rsidR="007A5A24" w:rsidRDefault="007A5A24" w:rsidP="007A5A24">
            <w:pPr>
              <w:jc w:val="both"/>
            </w:pPr>
          </w:p>
        </w:tc>
      </w:tr>
      <w:tr w:rsidR="007A5A24" w14:paraId="336A3627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7D96E1B5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9" w:type="dxa"/>
            <w:gridSpan w:val="39"/>
          </w:tcPr>
          <w:p w14:paraId="205DC535" w14:textId="77777777" w:rsidR="007A5A24" w:rsidRDefault="002F3FFA" w:rsidP="007A5A24">
            <w:pPr>
              <w:jc w:val="both"/>
            </w:pPr>
            <w:r>
              <w:t>z</w:t>
            </w:r>
            <w:r w:rsidR="007A5A24">
              <w:t>ápočet, zkouška</w:t>
            </w:r>
          </w:p>
        </w:tc>
        <w:tc>
          <w:tcPr>
            <w:tcW w:w="1548" w:type="dxa"/>
            <w:gridSpan w:val="12"/>
            <w:shd w:val="clear" w:color="auto" w:fill="F7CAAC"/>
          </w:tcPr>
          <w:p w14:paraId="48633DD2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16" w:type="dxa"/>
            <w:gridSpan w:val="32"/>
          </w:tcPr>
          <w:p w14:paraId="22478AA4" w14:textId="77777777" w:rsidR="002F3FFA" w:rsidRDefault="007A5A24" w:rsidP="007A5A24">
            <w:pPr>
              <w:jc w:val="both"/>
            </w:pPr>
            <w:r>
              <w:t xml:space="preserve">přednášky, </w:t>
            </w:r>
          </w:p>
          <w:p w14:paraId="2D9E77E4" w14:textId="77777777" w:rsidR="007A5A24" w:rsidRDefault="007A5A24" w:rsidP="007A5A24">
            <w:pPr>
              <w:jc w:val="both"/>
            </w:pPr>
            <w:r>
              <w:t>laboratorní cvičení</w:t>
            </w:r>
          </w:p>
        </w:tc>
      </w:tr>
      <w:tr w:rsidR="007A5A24" w14:paraId="43F94932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0CAC4539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83" w:type="dxa"/>
            <w:gridSpan w:val="83"/>
            <w:tcBorders>
              <w:bottom w:val="single" w:sz="4" w:space="0" w:color="auto"/>
            </w:tcBorders>
          </w:tcPr>
          <w:p w14:paraId="47E84105" w14:textId="77777777" w:rsidR="007A5A24" w:rsidRDefault="007A5A24" w:rsidP="007A5A24">
            <w:pPr>
              <w:jc w:val="both"/>
            </w:pPr>
            <w:r>
              <w:t>Aktivní účast v laboratorních cvičeních.</w:t>
            </w:r>
          </w:p>
          <w:p w14:paraId="34134831" w14:textId="77777777" w:rsidR="007A5A24" w:rsidRDefault="007A5A24" w:rsidP="007A5A24">
            <w:pPr>
              <w:jc w:val="both"/>
            </w:pPr>
            <w:r>
              <w:t xml:space="preserve">Odevzdané a schválené protokoly. </w:t>
            </w:r>
          </w:p>
          <w:p w14:paraId="62C53E70" w14:textId="77777777" w:rsidR="007A5A24" w:rsidRDefault="007A5A24" w:rsidP="007A5A24">
            <w:pPr>
              <w:jc w:val="both"/>
            </w:pPr>
            <w:r>
              <w:t>Úspěšné absolvování písemné i ústní části zkoušky.</w:t>
            </w:r>
          </w:p>
        </w:tc>
      </w:tr>
      <w:tr w:rsidR="007A5A24" w14:paraId="2AF216A5" w14:textId="77777777" w:rsidTr="007B2524">
        <w:trPr>
          <w:gridAfter w:val="5"/>
          <w:wAfter w:w="156" w:type="dxa"/>
          <w:trHeight w:val="197"/>
        </w:trPr>
        <w:tc>
          <w:tcPr>
            <w:tcW w:w="3068" w:type="dxa"/>
            <w:gridSpan w:val="4"/>
            <w:tcBorders>
              <w:top w:val="nil"/>
            </w:tcBorders>
            <w:shd w:val="clear" w:color="auto" w:fill="F7CAAC"/>
          </w:tcPr>
          <w:p w14:paraId="4D79DC54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</w:tcBorders>
          </w:tcPr>
          <w:p w14:paraId="57066233" w14:textId="77777777" w:rsidR="007A5A24" w:rsidRDefault="007A5A24" w:rsidP="007A5A24">
            <w:pPr>
              <w:jc w:val="both"/>
            </w:pPr>
            <w:r w:rsidRPr="00F770EF">
              <w:t>doc. Ing. František Gazdoš, Ph.D.</w:t>
            </w:r>
          </w:p>
        </w:tc>
      </w:tr>
      <w:tr w:rsidR="007A5A24" w14:paraId="018FF0C7" w14:textId="77777777" w:rsidTr="007B2524">
        <w:trPr>
          <w:gridAfter w:val="5"/>
          <w:wAfter w:w="156" w:type="dxa"/>
          <w:trHeight w:val="243"/>
        </w:trPr>
        <w:tc>
          <w:tcPr>
            <w:tcW w:w="3068" w:type="dxa"/>
            <w:gridSpan w:val="4"/>
            <w:tcBorders>
              <w:top w:val="nil"/>
            </w:tcBorders>
            <w:shd w:val="clear" w:color="auto" w:fill="F7CAAC"/>
          </w:tcPr>
          <w:p w14:paraId="245B82CC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83" w:type="dxa"/>
            <w:gridSpan w:val="83"/>
            <w:tcBorders>
              <w:top w:val="nil"/>
            </w:tcBorders>
          </w:tcPr>
          <w:p w14:paraId="65B59131" w14:textId="77777777" w:rsidR="007A5A24" w:rsidRDefault="00D71549" w:rsidP="002F3FFA">
            <w:pPr>
              <w:jc w:val="both"/>
            </w:pPr>
            <w:r>
              <w:t>100% p</w:t>
            </w:r>
          </w:p>
        </w:tc>
      </w:tr>
      <w:tr w:rsidR="007A5A24" w14:paraId="133C9161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0A14ABF5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83" w:type="dxa"/>
            <w:gridSpan w:val="83"/>
            <w:tcBorders>
              <w:bottom w:val="nil"/>
            </w:tcBorders>
          </w:tcPr>
          <w:p w14:paraId="5615892E" w14:textId="77777777" w:rsidR="007A5A24" w:rsidRDefault="007A5A24" w:rsidP="007A5A24">
            <w:pPr>
              <w:jc w:val="both"/>
            </w:pPr>
          </w:p>
        </w:tc>
      </w:tr>
      <w:tr w:rsidR="007A5A24" w14:paraId="7E67D078" w14:textId="77777777" w:rsidTr="007B2524">
        <w:trPr>
          <w:gridAfter w:val="5"/>
          <w:wAfter w:w="156" w:type="dxa"/>
          <w:trHeight w:val="210"/>
        </w:trPr>
        <w:tc>
          <w:tcPr>
            <w:tcW w:w="10051" w:type="dxa"/>
            <w:gridSpan w:val="87"/>
            <w:tcBorders>
              <w:top w:val="nil"/>
            </w:tcBorders>
          </w:tcPr>
          <w:p w14:paraId="15A1E200" w14:textId="77777777" w:rsidR="007A5A24" w:rsidRDefault="007A5A24" w:rsidP="00664CED">
            <w:pPr>
              <w:spacing w:before="20" w:after="20"/>
              <w:jc w:val="both"/>
            </w:pPr>
            <w:r w:rsidRPr="00664CED">
              <w:rPr>
                <w:b/>
              </w:rPr>
              <w:t>doc. Ing. František Gazdoš, Ph.D.</w:t>
            </w:r>
            <w:r w:rsidR="00D71549">
              <w:t xml:space="preserve"> (100% p)</w:t>
            </w:r>
          </w:p>
        </w:tc>
      </w:tr>
      <w:tr w:rsidR="007A5A24" w14:paraId="7E3BD6E8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6FB58DD1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83" w:type="dxa"/>
            <w:gridSpan w:val="83"/>
            <w:tcBorders>
              <w:bottom w:val="nil"/>
            </w:tcBorders>
          </w:tcPr>
          <w:p w14:paraId="230E7F71" w14:textId="77777777" w:rsidR="007A5A24" w:rsidRDefault="007A5A24" w:rsidP="007A5A24">
            <w:pPr>
              <w:jc w:val="both"/>
            </w:pPr>
          </w:p>
        </w:tc>
      </w:tr>
      <w:tr w:rsidR="007A5A24" w14:paraId="0C586538" w14:textId="77777777" w:rsidTr="007B2524">
        <w:trPr>
          <w:gridAfter w:val="5"/>
          <w:wAfter w:w="156" w:type="dxa"/>
          <w:trHeight w:val="3938"/>
        </w:trPr>
        <w:tc>
          <w:tcPr>
            <w:tcW w:w="10051" w:type="dxa"/>
            <w:gridSpan w:val="87"/>
            <w:tcBorders>
              <w:top w:val="nil"/>
              <w:bottom w:val="single" w:sz="12" w:space="0" w:color="auto"/>
            </w:tcBorders>
          </w:tcPr>
          <w:p w14:paraId="58B07FB6" w14:textId="77777777" w:rsidR="007A5A24" w:rsidRPr="00087A6A" w:rsidRDefault="007A5A24" w:rsidP="007A5A24">
            <w:pPr>
              <w:pStyle w:val="Cislovani"/>
              <w:numPr>
                <w:ilvl w:val="0"/>
                <w:numId w:val="0"/>
              </w:numPr>
              <w:jc w:val="both"/>
              <w:rPr>
                <w:rFonts w:ascii="Times New Roman" w:hAnsi="Times New Roman"/>
              </w:rPr>
            </w:pPr>
            <w:r w:rsidRPr="00087A6A">
              <w:rPr>
                <w:rFonts w:ascii="Times New Roman" w:hAnsi="Times New Roman"/>
              </w:rPr>
              <w:t>Cílem předmětu je seznámit studenty se základními postupy analýzy a návrhu systémů řízení tak, aby byli sami schopni se v této oblasti rámcově orientovat a dokázali analyzovat a navrhovat jednodušší regulační obvody včetně vhodného seřízení regulátorů. Obsah předmětu tvoří tyto tematické celky:</w:t>
            </w:r>
          </w:p>
          <w:p w14:paraId="062045A8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>Základní pojmy teorie systémů, veličiny systému a jejich klasifikace.</w:t>
            </w:r>
          </w:p>
          <w:p w14:paraId="1F1CFE06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 xml:space="preserve">Laplaceova transformace </w:t>
            </w:r>
            <w:r>
              <w:rPr>
                <w:rFonts w:ascii="Times New Roman" w:hAnsi="Times New Roman"/>
              </w:rPr>
              <w:t>-</w:t>
            </w:r>
            <w:r w:rsidRPr="00C6661B">
              <w:rPr>
                <w:rFonts w:ascii="Times New Roman" w:hAnsi="Times New Roman"/>
              </w:rPr>
              <w:t xml:space="preserve"> význam a praktické využití v oboru.</w:t>
            </w:r>
          </w:p>
          <w:p w14:paraId="3649E44D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 xml:space="preserve">Fyzikální a matematický model procesu. Modelování a identifikace procesů - základní postupy, </w:t>
            </w:r>
            <w:r w:rsidRPr="00C6661B">
              <w:rPr>
                <w:rFonts w:ascii="Times New Roman" w:hAnsi="Times New Roman"/>
              </w:rPr>
              <w:br/>
              <w:t>simulace systémů. Základní způsoby popisu chování dynamických systémů.</w:t>
            </w:r>
          </w:p>
          <w:p w14:paraId="4BC839AF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>Matematické modely vybraných procesů. Linearizovaný model, řešení ustáleného stavu.</w:t>
            </w:r>
          </w:p>
          <w:p w14:paraId="5B59D500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 xml:space="preserve">Obecný stavový model lineárního spojitého dynamického systému. Vstupně-výstupní (externí) model, </w:t>
            </w:r>
            <w:r w:rsidRPr="00C6661B">
              <w:rPr>
                <w:rFonts w:ascii="Times New Roman" w:hAnsi="Times New Roman"/>
              </w:rPr>
              <w:br/>
              <w:t xml:space="preserve">diferenciální rovnice, přenos. Vzájemné převody mezi popisy. </w:t>
            </w:r>
          </w:p>
          <w:p w14:paraId="204D4675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>Přenos systému, nuly a póly přenosu, charakteristická rovnice.</w:t>
            </w:r>
          </w:p>
          <w:p w14:paraId="4F94A7BB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 xml:space="preserve">Přechodová a impulsní funkce, </w:t>
            </w:r>
            <w:r>
              <w:rPr>
                <w:rFonts w:ascii="Times New Roman" w:hAnsi="Times New Roman"/>
              </w:rPr>
              <w:t>základní</w:t>
            </w:r>
            <w:r w:rsidRPr="00C6661B">
              <w:rPr>
                <w:rFonts w:ascii="Times New Roman" w:hAnsi="Times New Roman"/>
              </w:rPr>
              <w:t xml:space="preserve"> klasifikace dynamických systémů.</w:t>
            </w:r>
          </w:p>
          <w:p w14:paraId="14F397BD" w14:textId="77777777" w:rsidR="007A5A24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>Frekvenční přenos, jeho výpočet, frekvenční charakteristiky.</w:t>
            </w:r>
          </w:p>
          <w:p w14:paraId="6010E93A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Jednoduchý spojitý regulační obvod, základní cíle řízení. Bloková algebra.</w:t>
            </w:r>
          </w:p>
          <w:p w14:paraId="03D03F6C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 xml:space="preserve">Standardní typy spojitých regulátorů (P, PI, PD, PID) </w:t>
            </w:r>
            <w:r>
              <w:rPr>
                <w:rFonts w:ascii="Times New Roman" w:hAnsi="Times New Roman"/>
              </w:rPr>
              <w:t>-</w:t>
            </w:r>
            <w:r w:rsidRPr="00C6661B">
              <w:rPr>
                <w:rFonts w:ascii="Times New Roman" w:hAnsi="Times New Roman"/>
              </w:rPr>
              <w:t xml:space="preserve"> význam jednotlivých složek, jejich vlastnosti, přenosy a přechodové charakteristiky.</w:t>
            </w:r>
          </w:p>
          <w:p w14:paraId="671DD48B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 xml:space="preserve">Stabilita systému, podmínka stability, základní algebraická kritéria stability a jejich využití pro seřízení regulátorů. </w:t>
            </w:r>
          </w:p>
          <w:p w14:paraId="7E6FCF2E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>Kvalita řízení, vybraná kritéria kvality.</w:t>
            </w:r>
          </w:p>
          <w:p w14:paraId="226C0D20" w14:textId="77777777" w:rsidR="007A5A24" w:rsidRPr="00C6661B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  <w:rPr>
                <w:rFonts w:ascii="Times New Roman" w:hAnsi="Times New Roman"/>
              </w:rPr>
            </w:pPr>
            <w:r w:rsidRPr="00C6661B">
              <w:rPr>
                <w:rFonts w:ascii="Times New Roman" w:hAnsi="Times New Roman"/>
              </w:rPr>
              <w:t xml:space="preserve">Syntéza regulačního obvodu, vybrané základní metody syntézy </w:t>
            </w:r>
            <w:r>
              <w:rPr>
                <w:rFonts w:ascii="Times New Roman" w:hAnsi="Times New Roman"/>
              </w:rPr>
              <w:t>-</w:t>
            </w:r>
            <w:r w:rsidRPr="00C6661B">
              <w:rPr>
                <w:rFonts w:ascii="Times New Roman" w:hAnsi="Times New Roman"/>
              </w:rPr>
              <w:t xml:space="preserve"> návrhu a seřízení regulátoru.</w:t>
            </w:r>
          </w:p>
          <w:p w14:paraId="26405061" w14:textId="77777777" w:rsidR="007A5A24" w:rsidRDefault="007A5A24" w:rsidP="007A5A24">
            <w:pPr>
              <w:pStyle w:val="Cislovani"/>
              <w:numPr>
                <w:ilvl w:val="0"/>
                <w:numId w:val="2"/>
              </w:numPr>
              <w:ind w:left="284" w:hanging="57"/>
              <w:jc w:val="both"/>
            </w:pPr>
            <w:r w:rsidRPr="00C6661B">
              <w:rPr>
                <w:rFonts w:ascii="Times New Roman" w:hAnsi="Times New Roman"/>
              </w:rPr>
              <w:t>Reálný regulační obvod, snímače, převodníky a akční členy. Diskrétní verze standardních spojitých regulátorů, diskrétní regulační obvod.</w:t>
            </w:r>
          </w:p>
        </w:tc>
      </w:tr>
      <w:tr w:rsidR="007A5A24" w14:paraId="1525257B" w14:textId="77777777" w:rsidTr="007B2524">
        <w:trPr>
          <w:gridAfter w:val="5"/>
          <w:wAfter w:w="156" w:type="dxa"/>
          <w:trHeight w:val="265"/>
        </w:trPr>
        <w:tc>
          <w:tcPr>
            <w:tcW w:w="3608" w:type="dxa"/>
            <w:gridSpan w:val="13"/>
            <w:tcBorders>
              <w:top w:val="nil"/>
            </w:tcBorders>
            <w:shd w:val="clear" w:color="auto" w:fill="F7CAAC"/>
          </w:tcPr>
          <w:p w14:paraId="362FCFDD" w14:textId="77777777" w:rsidR="007A5A24" w:rsidRDefault="007A5A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43" w:type="dxa"/>
            <w:gridSpan w:val="74"/>
            <w:tcBorders>
              <w:top w:val="nil"/>
              <w:bottom w:val="nil"/>
            </w:tcBorders>
          </w:tcPr>
          <w:p w14:paraId="634625CD" w14:textId="77777777" w:rsidR="007A5A24" w:rsidRDefault="007A5A24" w:rsidP="007A5A24">
            <w:pPr>
              <w:jc w:val="both"/>
            </w:pPr>
          </w:p>
        </w:tc>
      </w:tr>
      <w:tr w:rsidR="007A5A24" w14:paraId="25ED2174" w14:textId="77777777" w:rsidTr="007B2524">
        <w:trPr>
          <w:gridAfter w:val="5"/>
          <w:wAfter w:w="156" w:type="dxa"/>
          <w:trHeight w:val="1497"/>
        </w:trPr>
        <w:tc>
          <w:tcPr>
            <w:tcW w:w="10051" w:type="dxa"/>
            <w:gridSpan w:val="87"/>
            <w:tcBorders>
              <w:top w:val="nil"/>
            </w:tcBorders>
          </w:tcPr>
          <w:p w14:paraId="4D1BAAC3" w14:textId="77777777" w:rsidR="007A5A24" w:rsidRPr="00AB3E19" w:rsidRDefault="007A5A24" w:rsidP="007A5A24">
            <w:pPr>
              <w:autoSpaceDE w:val="0"/>
              <w:autoSpaceDN w:val="0"/>
              <w:adjustRightInd w:val="0"/>
              <w:ind w:left="398" w:hanging="398"/>
              <w:jc w:val="both"/>
            </w:pPr>
            <w:r>
              <w:rPr>
                <w:u w:val="single"/>
              </w:rPr>
              <w:t>Povinná literatura</w:t>
            </w:r>
            <w:r w:rsidRPr="00AB3E19">
              <w:rPr>
                <w:u w:val="single"/>
              </w:rPr>
              <w:t>:</w:t>
            </w:r>
            <w:r w:rsidRPr="00AB3E19">
              <w:t xml:space="preserve"> </w:t>
            </w:r>
          </w:p>
          <w:p w14:paraId="3972D4D4" w14:textId="77777777" w:rsidR="007A5A24" w:rsidRPr="00AB3E19" w:rsidRDefault="007A5A24" w:rsidP="007A5A24">
            <w:pPr>
              <w:jc w:val="both"/>
            </w:pPr>
            <w:r w:rsidRPr="00AB3E19">
              <w:rPr>
                <w:caps/>
              </w:rPr>
              <w:t>Dostál, P., Gazdoš, F</w:t>
            </w:r>
            <w:r w:rsidRPr="00AB3E19">
              <w:t xml:space="preserve">. </w:t>
            </w:r>
            <w:r w:rsidRPr="00AB3E19">
              <w:rPr>
                <w:iCs/>
              </w:rPr>
              <w:t>Řízení technologických procesů</w:t>
            </w:r>
            <w:r w:rsidRPr="00AB3E19">
              <w:t xml:space="preserve">. Zlín: UTB, 2006. ISBN 80-7318-465-6. </w:t>
            </w:r>
          </w:p>
          <w:p w14:paraId="055BA8A1" w14:textId="77777777" w:rsidR="007A5A24" w:rsidRPr="00AB3E19" w:rsidRDefault="007A5A24" w:rsidP="007A5A24">
            <w:pPr>
              <w:jc w:val="both"/>
            </w:pPr>
            <w:r w:rsidRPr="00AB3E19">
              <w:rPr>
                <w:caps/>
              </w:rPr>
              <w:t>Vítečková, M., Víteček, A.</w:t>
            </w:r>
            <w:r w:rsidRPr="00AB3E19">
              <w:t xml:space="preserve"> </w:t>
            </w:r>
            <w:r w:rsidRPr="00AB3E19">
              <w:rPr>
                <w:iCs/>
              </w:rPr>
              <w:t>Základy automatické regulace</w:t>
            </w:r>
            <w:r w:rsidRPr="00AB3E19">
              <w:t>. Ostrava: VŠB - TU, 2006. ISBN 80-248-1068-9.</w:t>
            </w:r>
          </w:p>
          <w:p w14:paraId="2860D346" w14:textId="77777777" w:rsidR="007A5A24" w:rsidRPr="00AB3E19" w:rsidRDefault="007A5A24" w:rsidP="007A5A24">
            <w:pPr>
              <w:jc w:val="both"/>
            </w:pPr>
            <w:r w:rsidRPr="00AB3E19">
              <w:rPr>
                <w:caps/>
              </w:rPr>
              <w:t xml:space="preserve">Åström, </w:t>
            </w:r>
            <w:proofErr w:type="gramStart"/>
            <w:r w:rsidRPr="00AB3E19">
              <w:rPr>
                <w:caps/>
              </w:rPr>
              <w:t>K.J.</w:t>
            </w:r>
            <w:proofErr w:type="gramEnd"/>
            <w:r w:rsidRPr="00AB3E19">
              <w:rPr>
                <w:caps/>
              </w:rPr>
              <w:t xml:space="preserve">, Murray, R.M. </w:t>
            </w:r>
            <w:r w:rsidRPr="00AB3E19">
              <w:rPr>
                <w:rFonts w:eastAsia="Calibri"/>
                <w:lang w:val="en-US" w:eastAsia="en-US"/>
              </w:rPr>
              <w:t xml:space="preserve">Feedback Systems: An Introduction for Scientists and Engineers. Princeton University Press, 2008. ISBN </w:t>
            </w:r>
            <w:r w:rsidRPr="00AB3E19">
              <w:rPr>
                <w:shd w:val="clear" w:color="auto" w:fill="FFFFFF"/>
              </w:rPr>
              <w:t>978-0691135762.</w:t>
            </w:r>
          </w:p>
          <w:p w14:paraId="2595F368" w14:textId="77777777" w:rsidR="007A5A24" w:rsidRPr="00AB3E19" w:rsidRDefault="007A5A24" w:rsidP="007A5A24">
            <w:pPr>
              <w:jc w:val="both"/>
              <w:rPr>
                <w:sz w:val="10"/>
                <w:szCs w:val="10"/>
              </w:rPr>
            </w:pPr>
          </w:p>
          <w:p w14:paraId="04A7A17F" w14:textId="77777777" w:rsidR="007A5A24" w:rsidRPr="00AB3E19" w:rsidRDefault="007A5A24" w:rsidP="007A5A24">
            <w:pPr>
              <w:autoSpaceDE w:val="0"/>
              <w:autoSpaceDN w:val="0"/>
              <w:adjustRightInd w:val="0"/>
              <w:ind w:left="398" w:hanging="398"/>
              <w:jc w:val="both"/>
              <w:rPr>
                <w:rFonts w:eastAsia="MS Mincho"/>
                <w:u w:val="single"/>
                <w:lang w:eastAsia="ja-JP"/>
              </w:rPr>
            </w:pPr>
            <w:r w:rsidRPr="00AB3E19">
              <w:rPr>
                <w:rFonts w:eastAsia="MS Mincho"/>
                <w:u w:val="single"/>
                <w:lang w:eastAsia="ja-JP"/>
              </w:rPr>
              <w:t>Doporučená literatura:</w:t>
            </w:r>
          </w:p>
          <w:p w14:paraId="2DEB27E8" w14:textId="77777777" w:rsidR="007A5A24" w:rsidRPr="00AB3E19" w:rsidRDefault="007A5A24" w:rsidP="007A5A24">
            <w:pPr>
              <w:jc w:val="both"/>
            </w:pPr>
            <w:r w:rsidRPr="00AB3E19">
              <w:rPr>
                <w:caps/>
              </w:rPr>
              <w:t>Balátě,</w:t>
            </w:r>
            <w:r w:rsidRPr="00AB3E19">
              <w:t xml:space="preserve"> J. Automatické řízení. Praha: BEN - technická literatura, 2003. ISBN 8073000202.</w:t>
            </w:r>
          </w:p>
          <w:p w14:paraId="3166AD8C" w14:textId="77777777" w:rsidR="007A5A24" w:rsidRPr="00AB3E19" w:rsidRDefault="007A5A24" w:rsidP="007A5A24">
            <w:pPr>
              <w:jc w:val="both"/>
            </w:pPr>
            <w:r w:rsidRPr="00AB3E19">
              <w:rPr>
                <w:caps/>
              </w:rPr>
              <w:t xml:space="preserve">Doyle, </w:t>
            </w:r>
            <w:proofErr w:type="gramStart"/>
            <w:r w:rsidRPr="00AB3E19">
              <w:rPr>
                <w:caps/>
              </w:rPr>
              <w:t>J.C.</w:t>
            </w:r>
            <w:proofErr w:type="gramEnd"/>
            <w:r w:rsidRPr="00AB3E19">
              <w:rPr>
                <w:caps/>
              </w:rPr>
              <w:t xml:space="preserve">, Francis, B.A., Tannenbaum, A.R. </w:t>
            </w:r>
            <w:r w:rsidRPr="00AB3E19">
              <w:t xml:space="preserve">Feedback Control Theory. Dover Publications, 2009. ISBN 978-0486469331. </w:t>
            </w:r>
          </w:p>
          <w:p w14:paraId="4B1CAB86" w14:textId="77777777" w:rsidR="007A5A24" w:rsidRDefault="007A5A24" w:rsidP="007A5A24">
            <w:pPr>
              <w:autoSpaceDE w:val="0"/>
              <w:autoSpaceDN w:val="0"/>
              <w:adjustRightInd w:val="0"/>
              <w:jc w:val="both"/>
            </w:pPr>
            <w:r w:rsidRPr="00AB3E19">
              <w:rPr>
                <w:caps/>
              </w:rPr>
              <w:t xml:space="preserve">Åström, </w:t>
            </w:r>
            <w:proofErr w:type="gramStart"/>
            <w:r w:rsidRPr="00AB3E19">
              <w:rPr>
                <w:caps/>
              </w:rPr>
              <w:t>K.J.</w:t>
            </w:r>
            <w:proofErr w:type="gramEnd"/>
            <w:r w:rsidRPr="00AB3E19">
              <w:rPr>
                <w:caps/>
              </w:rPr>
              <w:t xml:space="preserve">, Wittenmark, B.W. </w:t>
            </w:r>
            <w:r w:rsidRPr="00AB3E19">
              <w:rPr>
                <w:rFonts w:eastAsia="Calibri"/>
                <w:lang w:val="en-US" w:eastAsia="en-US"/>
              </w:rPr>
              <w:t xml:space="preserve">Computer-Controlled Systems: Theory and Design. </w:t>
            </w:r>
            <w:r w:rsidRPr="00AB3E19">
              <w:t>Dover Publications</w:t>
            </w:r>
            <w:r w:rsidRPr="00AB3E19">
              <w:rPr>
                <w:rFonts w:eastAsia="Calibri"/>
                <w:lang w:val="en-US" w:eastAsia="en-US"/>
              </w:rPr>
              <w:t>, 2013. ISBN 978-0486486130</w:t>
            </w:r>
            <w:r w:rsidRPr="00AB3E19">
              <w:rPr>
                <w:shd w:val="clear" w:color="auto" w:fill="FFFFFF"/>
              </w:rPr>
              <w:t>.</w:t>
            </w:r>
          </w:p>
        </w:tc>
      </w:tr>
      <w:tr w:rsidR="007A5A24" w14:paraId="64546237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5291697" w14:textId="77777777" w:rsidR="007A5A24" w:rsidRDefault="007A5A24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7A5A24" w14:paraId="609E1351" w14:textId="77777777" w:rsidTr="007B2524">
        <w:trPr>
          <w:gridAfter w:val="5"/>
          <w:wAfter w:w="156" w:type="dxa"/>
        </w:trPr>
        <w:tc>
          <w:tcPr>
            <w:tcW w:w="477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14:paraId="1448BD23" w14:textId="77777777" w:rsidR="007A5A24" w:rsidRDefault="007A5A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9"/>
            <w:tcBorders>
              <w:top w:val="single" w:sz="2" w:space="0" w:color="auto"/>
            </w:tcBorders>
          </w:tcPr>
          <w:p w14:paraId="458CA36F" w14:textId="77777777" w:rsidR="007A5A24" w:rsidRDefault="007A5A24" w:rsidP="007A5A24">
            <w:pPr>
              <w:jc w:val="center"/>
            </w:pPr>
            <w:r w:rsidRPr="008E7127">
              <w:t>16</w:t>
            </w:r>
          </w:p>
        </w:tc>
        <w:tc>
          <w:tcPr>
            <w:tcW w:w="4388" w:type="dxa"/>
            <w:gridSpan w:val="55"/>
            <w:tcBorders>
              <w:top w:val="single" w:sz="2" w:space="0" w:color="auto"/>
            </w:tcBorders>
            <w:shd w:val="clear" w:color="auto" w:fill="F7CAAC"/>
          </w:tcPr>
          <w:p w14:paraId="3F66AA3F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A5A24" w14:paraId="6A4C434A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shd w:val="clear" w:color="auto" w:fill="F7CAAC"/>
          </w:tcPr>
          <w:p w14:paraId="2B5801DD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7A5A24" w14:paraId="295D7401" w14:textId="77777777" w:rsidTr="007B2524">
        <w:trPr>
          <w:gridAfter w:val="5"/>
          <w:wAfter w:w="156" w:type="dxa"/>
          <w:trHeight w:val="850"/>
        </w:trPr>
        <w:tc>
          <w:tcPr>
            <w:tcW w:w="10051" w:type="dxa"/>
            <w:gridSpan w:val="87"/>
          </w:tcPr>
          <w:p w14:paraId="0ABE5D14" w14:textId="77777777" w:rsidR="007A5A24" w:rsidRDefault="007A5A24" w:rsidP="007A5A24">
            <w:pPr>
              <w:jc w:val="both"/>
            </w:pPr>
            <w:r w:rsidRPr="00906820">
              <w:t>Studenti jsou v ně</w:t>
            </w:r>
            <w:r>
              <w:t xml:space="preserve">kolika blocích </w:t>
            </w:r>
            <w:r w:rsidRPr="00906820">
              <w:t>seznámeni se základními tématy kurzu a studijní literaturou. Dále pak ke zkoušce řeší konkrétní projekt související s analýzou/návrhem systému řízení pro zadaný proces.</w:t>
            </w:r>
            <w:r w:rsidRPr="00906820">
              <w:br/>
              <w:t xml:space="preserve">Studenti mají možnost konzultovat elektronicky prostřednictvím LMS </w:t>
            </w:r>
            <w:r>
              <w:t>M</w:t>
            </w:r>
            <w:r w:rsidRPr="00906820">
              <w:t>oodle, přes e-mail</w:t>
            </w:r>
            <w:r>
              <w:t xml:space="preserve">, telefonicky nebo </w:t>
            </w:r>
            <w:r w:rsidRPr="00906820">
              <w:t>po předchozí domluvě oso</w:t>
            </w:r>
            <w:r>
              <w:t xml:space="preserve">bně. </w:t>
            </w:r>
          </w:p>
          <w:p w14:paraId="44059105" w14:textId="77777777" w:rsidR="007A5A24" w:rsidRPr="007D1CD4" w:rsidRDefault="007A5A24" w:rsidP="007A5A24">
            <w:pPr>
              <w:jc w:val="both"/>
              <w:rPr>
                <w:sz w:val="10"/>
                <w:szCs w:val="10"/>
              </w:rPr>
            </w:pPr>
          </w:p>
          <w:p w14:paraId="249954F8" w14:textId="77777777" w:rsidR="007A5A24" w:rsidRDefault="007A5A24" w:rsidP="007A5A24">
            <w:pPr>
              <w:jc w:val="both"/>
            </w:pPr>
            <w:r>
              <w:t>Možnosti komunikace s vyučujícím</w:t>
            </w:r>
            <w:r w:rsidRPr="00D71570">
              <w:t>:</w:t>
            </w:r>
            <w:r>
              <w:t xml:space="preserve"> </w:t>
            </w:r>
            <w:hyperlink r:id="rId68" w:history="1">
              <w:r w:rsidRPr="00906820">
                <w:rPr>
                  <w:rStyle w:val="Hypertextovodkaz"/>
                </w:rPr>
                <w:t>gazdos</w:t>
              </w:r>
              <w:r w:rsidRPr="005451A3">
                <w:rPr>
                  <w:rStyle w:val="Hypertextovodkaz"/>
                </w:rPr>
                <w:t>@utb.cz</w:t>
              </w:r>
            </w:hyperlink>
            <w:r w:rsidRPr="005451A3">
              <w:t xml:space="preserve">, </w:t>
            </w:r>
            <w:r>
              <w:t>57</w:t>
            </w:r>
            <w:r w:rsidRPr="00906820">
              <w:t>6</w:t>
            </w:r>
            <w:r>
              <w:t> </w:t>
            </w:r>
            <w:r w:rsidRPr="00906820">
              <w:t>035</w:t>
            </w:r>
            <w:r>
              <w:t> </w:t>
            </w:r>
            <w:r w:rsidRPr="00906820">
              <w:t>199.</w:t>
            </w:r>
          </w:p>
        </w:tc>
      </w:tr>
      <w:tr w:rsidR="007A5A24" w14:paraId="5EC6B39C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tcBorders>
              <w:bottom w:val="double" w:sz="4" w:space="0" w:color="auto"/>
            </w:tcBorders>
            <w:shd w:val="clear" w:color="auto" w:fill="BDD6EE"/>
          </w:tcPr>
          <w:p w14:paraId="01380FE7" w14:textId="77777777" w:rsidR="007A5A24" w:rsidRDefault="007A5A24" w:rsidP="007A5A2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7A5A24" w:rsidRPr="00C15BE7" w14:paraId="33AE985E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07E54556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83" w:type="dxa"/>
            <w:gridSpan w:val="83"/>
            <w:tcBorders>
              <w:top w:val="double" w:sz="4" w:space="0" w:color="auto"/>
            </w:tcBorders>
          </w:tcPr>
          <w:p w14:paraId="01A1B522" w14:textId="77777777" w:rsidR="007A5A24" w:rsidRPr="00C15BE7" w:rsidRDefault="007A5A24" w:rsidP="007A5A24">
            <w:pPr>
              <w:jc w:val="both"/>
              <w:rPr>
                <w:b/>
              </w:rPr>
            </w:pPr>
            <w:bookmarkStart w:id="114" w:name="Simul_a_model_tvář_proc"/>
            <w:bookmarkEnd w:id="114"/>
            <w:r w:rsidRPr="00C15BE7">
              <w:rPr>
                <w:b/>
              </w:rPr>
              <w:t>Simulace a modelování tvářecích procesů</w:t>
            </w:r>
          </w:p>
        </w:tc>
      </w:tr>
      <w:tr w:rsidR="007A5A24" w14:paraId="6A01EBFA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4C181EC6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9" w:type="dxa"/>
            <w:gridSpan w:val="39"/>
          </w:tcPr>
          <w:p w14:paraId="546161FD" w14:textId="77777777" w:rsidR="007A5A24" w:rsidRDefault="002F3FFA" w:rsidP="007A5A24">
            <w:pPr>
              <w:jc w:val="both"/>
            </w:pPr>
            <w:r>
              <w:t>p</w:t>
            </w:r>
            <w:r w:rsidR="007A5A24">
              <w:t>ovinný</w:t>
            </w:r>
            <w:r>
              <w:t xml:space="preserve"> (specializace VI)</w:t>
            </w:r>
          </w:p>
          <w:p w14:paraId="36F91727" w14:textId="77777777" w:rsidR="00591EF5" w:rsidRDefault="00591EF5" w:rsidP="007A5A24">
            <w:pPr>
              <w:jc w:val="both"/>
            </w:pPr>
            <w:r>
              <w:t>povinný</w:t>
            </w:r>
            <w:r w:rsidRPr="00591EF5">
              <w:t xml:space="preserve"> (specializace SNZPK)</w:t>
            </w:r>
          </w:p>
        </w:tc>
        <w:tc>
          <w:tcPr>
            <w:tcW w:w="2682" w:type="dxa"/>
            <w:gridSpan w:val="34"/>
            <w:shd w:val="clear" w:color="auto" w:fill="F7CAAC"/>
          </w:tcPr>
          <w:p w14:paraId="0CFA10C2" w14:textId="77777777" w:rsidR="007A5A24" w:rsidRDefault="007A5A24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82" w:type="dxa"/>
            <w:gridSpan w:val="10"/>
          </w:tcPr>
          <w:p w14:paraId="706190EE" w14:textId="77777777" w:rsidR="007A5A24" w:rsidRDefault="007A5A24" w:rsidP="007A5A24">
            <w:pPr>
              <w:jc w:val="both"/>
            </w:pPr>
            <w:r>
              <w:t>2/ZS</w:t>
            </w:r>
          </w:p>
        </w:tc>
      </w:tr>
      <w:tr w:rsidR="007A5A24" w14:paraId="2C1B5FAD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66C6B6DA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19"/>
          </w:tcPr>
          <w:p w14:paraId="7061ABA6" w14:textId="77777777" w:rsidR="007A5A24" w:rsidRDefault="002F3FFA" w:rsidP="007A5A24">
            <w:pPr>
              <w:jc w:val="both"/>
            </w:pPr>
            <w:r w:rsidRPr="003D6AB6">
              <w:t>0p+0s+42l</w:t>
            </w:r>
          </w:p>
        </w:tc>
        <w:tc>
          <w:tcPr>
            <w:tcW w:w="891" w:type="dxa"/>
            <w:gridSpan w:val="9"/>
            <w:shd w:val="clear" w:color="auto" w:fill="F7CAAC"/>
          </w:tcPr>
          <w:p w14:paraId="6E02F311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4" w:type="dxa"/>
            <w:gridSpan w:val="11"/>
          </w:tcPr>
          <w:p w14:paraId="0233C572" w14:textId="77777777" w:rsidR="007A5A24" w:rsidRDefault="007A5A24" w:rsidP="007A5A24">
            <w:pPr>
              <w:jc w:val="both"/>
            </w:pPr>
            <w:r>
              <w:t>42</w:t>
            </w:r>
          </w:p>
        </w:tc>
        <w:tc>
          <w:tcPr>
            <w:tcW w:w="2142" w:type="dxa"/>
            <w:gridSpan w:val="22"/>
            <w:shd w:val="clear" w:color="auto" w:fill="F7CAAC"/>
          </w:tcPr>
          <w:p w14:paraId="172A5A0B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22" w:type="dxa"/>
            <w:gridSpan w:val="22"/>
          </w:tcPr>
          <w:p w14:paraId="4ECD113E" w14:textId="77777777" w:rsidR="007A5A24" w:rsidRDefault="007A5A24" w:rsidP="007A5A24">
            <w:pPr>
              <w:jc w:val="both"/>
            </w:pPr>
            <w:r>
              <w:t>3</w:t>
            </w:r>
          </w:p>
        </w:tc>
      </w:tr>
      <w:tr w:rsidR="007A5A24" w14:paraId="6BDD5125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313235C2" w14:textId="77777777" w:rsidR="007A5A24" w:rsidRDefault="007A5A24" w:rsidP="007A5A24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83" w:type="dxa"/>
            <w:gridSpan w:val="83"/>
          </w:tcPr>
          <w:p w14:paraId="6E451902" w14:textId="77777777" w:rsidR="007A5A24" w:rsidRDefault="007A5A24" w:rsidP="007A5A24">
            <w:pPr>
              <w:jc w:val="both"/>
            </w:pPr>
          </w:p>
        </w:tc>
      </w:tr>
      <w:tr w:rsidR="007A5A24" w14:paraId="7B7102DE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247ED62E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9" w:type="dxa"/>
            <w:gridSpan w:val="39"/>
          </w:tcPr>
          <w:p w14:paraId="30EB5F2E" w14:textId="77777777" w:rsidR="007A5A24" w:rsidRDefault="007A5A24" w:rsidP="007A5A24">
            <w:pPr>
              <w:jc w:val="both"/>
            </w:pPr>
            <w:r>
              <w:t>klasifikovaný zápočet</w:t>
            </w:r>
          </w:p>
        </w:tc>
        <w:tc>
          <w:tcPr>
            <w:tcW w:w="1548" w:type="dxa"/>
            <w:gridSpan w:val="12"/>
            <w:shd w:val="clear" w:color="auto" w:fill="F7CAAC"/>
          </w:tcPr>
          <w:p w14:paraId="50AF3197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16" w:type="dxa"/>
            <w:gridSpan w:val="32"/>
          </w:tcPr>
          <w:p w14:paraId="6C0E4B70" w14:textId="77777777" w:rsidR="007A5A24" w:rsidRDefault="007A5A24" w:rsidP="007A5A24">
            <w:pPr>
              <w:jc w:val="both"/>
            </w:pPr>
            <w:r>
              <w:t>laboratorní cvičení</w:t>
            </w:r>
          </w:p>
        </w:tc>
      </w:tr>
      <w:tr w:rsidR="007A5A24" w14:paraId="784C808D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3987F02A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83" w:type="dxa"/>
            <w:gridSpan w:val="83"/>
            <w:tcBorders>
              <w:bottom w:val="single" w:sz="4" w:space="0" w:color="auto"/>
            </w:tcBorders>
          </w:tcPr>
          <w:p w14:paraId="2F155C4B" w14:textId="77777777" w:rsidR="007A5A24" w:rsidRPr="001C1310" w:rsidRDefault="007A5A24" w:rsidP="007A5A24">
            <w:pPr>
              <w:jc w:val="both"/>
              <w:rPr>
                <w:color w:val="000000"/>
                <w:shd w:val="clear" w:color="auto" w:fill="FFFFFF"/>
              </w:rPr>
            </w:pPr>
            <w:r w:rsidRPr="001C1310">
              <w:rPr>
                <w:color w:val="000000"/>
                <w:shd w:val="clear" w:color="auto" w:fill="FFFFFF"/>
              </w:rPr>
              <w:t>Aktivní účast na 80% cvičení.</w:t>
            </w:r>
          </w:p>
          <w:p w14:paraId="61826556" w14:textId="77777777" w:rsidR="007A5A24" w:rsidRPr="001C1310" w:rsidRDefault="007A5A24" w:rsidP="007A5A24">
            <w:pPr>
              <w:jc w:val="both"/>
            </w:pPr>
            <w:r w:rsidRPr="001C1310">
              <w:t>Vyprac</w:t>
            </w:r>
            <w:r>
              <w:t xml:space="preserve">ování </w:t>
            </w:r>
            <w:r w:rsidRPr="001C1310">
              <w:t>a obhájení seminární prác</w:t>
            </w:r>
            <w:r>
              <w:t>e</w:t>
            </w:r>
            <w:r w:rsidRPr="001C1310">
              <w:t xml:space="preserve"> na vybrané téma.</w:t>
            </w:r>
          </w:p>
          <w:p w14:paraId="62768801" w14:textId="77777777" w:rsidR="007A5A24" w:rsidRDefault="007A5A24" w:rsidP="007A5A24">
            <w:pPr>
              <w:jc w:val="both"/>
            </w:pPr>
            <w:r w:rsidRPr="001C1310">
              <w:t>Úspěšné splnění zápočtových testů.</w:t>
            </w:r>
          </w:p>
        </w:tc>
      </w:tr>
      <w:tr w:rsidR="007A5A24" w14:paraId="63D49662" w14:textId="77777777" w:rsidTr="007B2524">
        <w:trPr>
          <w:gridAfter w:val="5"/>
          <w:wAfter w:w="156" w:type="dxa"/>
          <w:trHeight w:val="197"/>
        </w:trPr>
        <w:tc>
          <w:tcPr>
            <w:tcW w:w="3068" w:type="dxa"/>
            <w:gridSpan w:val="4"/>
            <w:tcBorders>
              <w:top w:val="nil"/>
            </w:tcBorders>
            <w:shd w:val="clear" w:color="auto" w:fill="F7CAAC"/>
          </w:tcPr>
          <w:p w14:paraId="29EC9A89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</w:tcBorders>
          </w:tcPr>
          <w:p w14:paraId="74F1303D" w14:textId="77777777" w:rsidR="007A5A24" w:rsidRDefault="007A5A24" w:rsidP="007A5A24">
            <w:pPr>
              <w:jc w:val="both"/>
            </w:pPr>
          </w:p>
        </w:tc>
      </w:tr>
      <w:tr w:rsidR="007A5A24" w14:paraId="377D12D3" w14:textId="77777777" w:rsidTr="007B2524">
        <w:trPr>
          <w:gridAfter w:val="5"/>
          <w:wAfter w:w="156" w:type="dxa"/>
          <w:trHeight w:val="243"/>
        </w:trPr>
        <w:tc>
          <w:tcPr>
            <w:tcW w:w="3068" w:type="dxa"/>
            <w:gridSpan w:val="4"/>
            <w:tcBorders>
              <w:top w:val="nil"/>
            </w:tcBorders>
            <w:shd w:val="clear" w:color="auto" w:fill="F7CAAC"/>
          </w:tcPr>
          <w:p w14:paraId="6D9A221D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83" w:type="dxa"/>
            <w:gridSpan w:val="83"/>
            <w:tcBorders>
              <w:top w:val="nil"/>
            </w:tcBorders>
          </w:tcPr>
          <w:p w14:paraId="4D1B9DAF" w14:textId="77777777" w:rsidR="007A5A24" w:rsidRDefault="007A5A24" w:rsidP="007A5A24">
            <w:pPr>
              <w:jc w:val="both"/>
            </w:pPr>
          </w:p>
        </w:tc>
      </w:tr>
      <w:tr w:rsidR="007A5A24" w14:paraId="67077FB7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5447F0BC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83" w:type="dxa"/>
            <w:gridSpan w:val="83"/>
            <w:tcBorders>
              <w:bottom w:val="nil"/>
            </w:tcBorders>
          </w:tcPr>
          <w:p w14:paraId="66EB2C18" w14:textId="77777777" w:rsidR="007A5A24" w:rsidRDefault="007A5A24" w:rsidP="007A5A24">
            <w:pPr>
              <w:jc w:val="both"/>
            </w:pPr>
          </w:p>
        </w:tc>
      </w:tr>
      <w:tr w:rsidR="007A5A24" w14:paraId="23F7A71D" w14:textId="77777777" w:rsidTr="007B2524">
        <w:trPr>
          <w:gridAfter w:val="5"/>
          <w:wAfter w:w="156" w:type="dxa"/>
          <w:trHeight w:val="292"/>
        </w:trPr>
        <w:tc>
          <w:tcPr>
            <w:tcW w:w="10051" w:type="dxa"/>
            <w:gridSpan w:val="87"/>
            <w:tcBorders>
              <w:top w:val="nil"/>
            </w:tcBorders>
          </w:tcPr>
          <w:p w14:paraId="25BB7802" w14:textId="77777777" w:rsidR="007A5A24" w:rsidRDefault="007A5A24" w:rsidP="007A5A24">
            <w:pPr>
              <w:spacing w:before="60" w:after="60"/>
              <w:jc w:val="both"/>
            </w:pPr>
            <w:r>
              <w:t>Ing. Martin Ovsík, Ph.D.</w:t>
            </w:r>
            <w:r w:rsidR="00FC3CAA">
              <w:t xml:space="preserve"> (100% l)</w:t>
            </w:r>
          </w:p>
        </w:tc>
      </w:tr>
      <w:tr w:rsidR="007A5A24" w14:paraId="6C1A2CF7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6ED2DAD3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83" w:type="dxa"/>
            <w:gridSpan w:val="83"/>
            <w:tcBorders>
              <w:bottom w:val="nil"/>
            </w:tcBorders>
          </w:tcPr>
          <w:p w14:paraId="2A21C1F2" w14:textId="77777777" w:rsidR="007A5A24" w:rsidRDefault="007A5A24" w:rsidP="007A5A24">
            <w:pPr>
              <w:jc w:val="both"/>
            </w:pPr>
          </w:p>
        </w:tc>
      </w:tr>
      <w:tr w:rsidR="007A5A24" w14:paraId="08E83A43" w14:textId="77777777" w:rsidTr="007B2524">
        <w:trPr>
          <w:gridAfter w:val="5"/>
          <w:wAfter w:w="156" w:type="dxa"/>
          <w:trHeight w:val="3938"/>
        </w:trPr>
        <w:tc>
          <w:tcPr>
            <w:tcW w:w="10051" w:type="dxa"/>
            <w:gridSpan w:val="87"/>
            <w:tcBorders>
              <w:top w:val="nil"/>
              <w:bottom w:val="single" w:sz="12" w:space="0" w:color="auto"/>
            </w:tcBorders>
          </w:tcPr>
          <w:p w14:paraId="433BE795" w14:textId="77777777" w:rsidR="007A5A24" w:rsidRPr="00CD52B7" w:rsidRDefault="007A5A24" w:rsidP="007A5A24">
            <w:pPr>
              <w:jc w:val="both"/>
              <w:rPr>
                <w:b/>
                <w:bCs/>
              </w:rPr>
            </w:pPr>
            <w:r>
              <w:t xml:space="preserve">Cílem předmětu je studenty seznámit s </w:t>
            </w:r>
            <w:r w:rsidRPr="004411B2">
              <w:t xml:space="preserve">nejvíce využívanými oblastmi počítačové podpory v oblasti tvářecích procesů. Základem předmětu je práce se simulačními software pracujícími na principu metody konečných prvků. Zvládnutím práce s výše uvedenými software umožní stanovení podmínek tvářecího procesu a další nutná data potřebná pro stanovení optimální technologie vhodné pro zadanou součást. Studenti budou mít přehled, co mohou očekávat od výsledků počítačové podpory v praxi. </w:t>
            </w:r>
            <w:r w:rsidRPr="00AD100D">
              <w:t>Obsah předmětu tvoří tyto tematické celky:</w:t>
            </w:r>
          </w:p>
          <w:p w14:paraId="6C300FAD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Úvod a filozofie CAD/CAM/CAE. </w:t>
            </w:r>
          </w:p>
          <w:p w14:paraId="0AD643CE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 xml:space="preserve">Ukázky </w:t>
            </w:r>
            <w:r>
              <w:t xml:space="preserve">simulačního </w:t>
            </w:r>
            <w:r w:rsidRPr="003D585B">
              <w:t>software z oblasti počítačové podpory technologií</w:t>
            </w:r>
            <w:r>
              <w:t>.</w:t>
            </w:r>
          </w:p>
          <w:p w14:paraId="58F3F54D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Využití CAD/CAM/CAE při návrhu a optimalizaci dílů při tvářecím procesu.</w:t>
            </w:r>
          </w:p>
          <w:p w14:paraId="22165F0B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Softwa</w:t>
            </w:r>
            <w:r>
              <w:t>re</w:t>
            </w:r>
            <w:r w:rsidRPr="003D585B">
              <w:t xml:space="preserve"> - simulace procesu tváření, kreslící editor</w:t>
            </w:r>
            <w:r>
              <w:t>.</w:t>
            </w:r>
          </w:p>
          <w:p w14:paraId="4F48FB31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Postup při úpravách výpočtové sítě, výběr vhodného typu analýzy, výběr vhodného materiálu</w:t>
            </w:r>
            <w:r>
              <w:t>.</w:t>
            </w:r>
          </w:p>
          <w:p w14:paraId="3DD96A9B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Postup a požadavky zadávání procesních podmínek u různých typů analýz</w:t>
            </w:r>
            <w:r>
              <w:t>.</w:t>
            </w:r>
          </w:p>
          <w:p w14:paraId="58DB940C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Spuštění analýz a řešení vzniklých problémů v průběhu výpočtu</w:t>
            </w:r>
            <w:r>
              <w:t>.</w:t>
            </w:r>
          </w:p>
          <w:p w14:paraId="7ACB8518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Vyhodnoc</w:t>
            </w:r>
            <w:r>
              <w:t>ování a popis výsledků u analýz.</w:t>
            </w:r>
          </w:p>
          <w:p w14:paraId="6CBDE9C5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Problematika zapracování výsledků analýz</w:t>
            </w:r>
            <w:r>
              <w:t>.</w:t>
            </w:r>
          </w:p>
          <w:p w14:paraId="4CBE14BD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Zásady tvorby výsledkových zpráv a jejich prezentace</w:t>
            </w:r>
            <w:r>
              <w:t>.</w:t>
            </w:r>
          </w:p>
          <w:p w14:paraId="332E7F56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Samostatné programování zadaného úkolu v</w:t>
            </w:r>
            <w:r>
              <w:t xml:space="preserve"> simulačním </w:t>
            </w:r>
            <w:r w:rsidRPr="003D585B">
              <w:t>software (preprocessing)</w:t>
            </w:r>
            <w:r>
              <w:t>.</w:t>
            </w:r>
          </w:p>
          <w:p w14:paraId="19D7D691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 xml:space="preserve">Samostatné programování zadaného úkolu v </w:t>
            </w:r>
            <w:r>
              <w:t xml:space="preserve">simulačním </w:t>
            </w:r>
            <w:r w:rsidRPr="003D585B">
              <w:t>software (processing)</w:t>
            </w:r>
            <w:r>
              <w:t>.</w:t>
            </w:r>
          </w:p>
          <w:p w14:paraId="084F47BB" w14:textId="77777777" w:rsidR="007A5A24" w:rsidRPr="003D585B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 xml:space="preserve">Samostatné programování zadaného úkolu v </w:t>
            </w:r>
            <w:r>
              <w:t xml:space="preserve">simulačním </w:t>
            </w:r>
            <w:r w:rsidRPr="003D585B">
              <w:t>software (postprocessing)</w:t>
            </w:r>
            <w:r>
              <w:t>.</w:t>
            </w:r>
          </w:p>
          <w:p w14:paraId="647F763F" w14:textId="77777777" w:rsidR="007A5A24" w:rsidRDefault="007A5A24" w:rsidP="007A5A24">
            <w:pPr>
              <w:pStyle w:val="Odstavecseseznamem"/>
              <w:numPr>
                <w:ilvl w:val="0"/>
                <w:numId w:val="9"/>
              </w:numPr>
              <w:ind w:left="284" w:hanging="57"/>
              <w:jc w:val="both"/>
            </w:pPr>
            <w:r w:rsidRPr="003D585B">
              <w:t>Vyhodnocení kontrolní práce, klasifikovaný zápočet</w:t>
            </w:r>
            <w:r>
              <w:t>.</w:t>
            </w:r>
          </w:p>
        </w:tc>
      </w:tr>
      <w:tr w:rsidR="007A5A24" w14:paraId="2F96A6AE" w14:textId="77777777" w:rsidTr="007B2524">
        <w:trPr>
          <w:gridAfter w:val="5"/>
          <w:wAfter w:w="156" w:type="dxa"/>
          <w:trHeight w:val="265"/>
        </w:trPr>
        <w:tc>
          <w:tcPr>
            <w:tcW w:w="3646" w:type="dxa"/>
            <w:gridSpan w:val="15"/>
            <w:tcBorders>
              <w:top w:val="nil"/>
            </w:tcBorders>
            <w:shd w:val="clear" w:color="auto" w:fill="F7CAAC"/>
          </w:tcPr>
          <w:p w14:paraId="500FDAFB" w14:textId="77777777" w:rsidR="007A5A24" w:rsidRDefault="007A5A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bottom w:val="nil"/>
            </w:tcBorders>
          </w:tcPr>
          <w:p w14:paraId="0B50A355" w14:textId="77777777" w:rsidR="007A5A24" w:rsidRDefault="007A5A24" w:rsidP="007A5A24">
            <w:pPr>
              <w:jc w:val="both"/>
            </w:pPr>
          </w:p>
        </w:tc>
      </w:tr>
      <w:tr w:rsidR="007A5A24" w14:paraId="73240679" w14:textId="77777777" w:rsidTr="007B2524">
        <w:trPr>
          <w:gridAfter w:val="5"/>
          <w:wAfter w:w="156" w:type="dxa"/>
          <w:trHeight w:val="1497"/>
        </w:trPr>
        <w:tc>
          <w:tcPr>
            <w:tcW w:w="10051" w:type="dxa"/>
            <w:gridSpan w:val="87"/>
            <w:tcBorders>
              <w:top w:val="nil"/>
            </w:tcBorders>
          </w:tcPr>
          <w:p w14:paraId="418540E5" w14:textId="77777777" w:rsidR="007A5A24" w:rsidRPr="000B232A" w:rsidRDefault="007A5A24" w:rsidP="007A5A24">
            <w:pPr>
              <w:jc w:val="both"/>
              <w:rPr>
                <w:u w:val="single"/>
              </w:rPr>
            </w:pPr>
            <w:r>
              <w:rPr>
                <w:bCs/>
                <w:u w:val="single"/>
              </w:rPr>
              <w:t>Povinná literatura</w:t>
            </w:r>
            <w:r w:rsidRPr="000B232A">
              <w:rPr>
                <w:bCs/>
                <w:u w:val="single"/>
              </w:rPr>
              <w:t>:</w:t>
            </w:r>
            <w:r w:rsidRPr="000B232A">
              <w:rPr>
                <w:u w:val="single"/>
              </w:rPr>
              <w:t xml:space="preserve"> </w:t>
            </w:r>
          </w:p>
          <w:p w14:paraId="3017694F" w14:textId="77777777" w:rsidR="007A5A24" w:rsidRPr="000B232A" w:rsidRDefault="007A5A24" w:rsidP="007A5A24">
            <w:pPr>
              <w:jc w:val="both"/>
            </w:pPr>
            <w:r w:rsidRPr="000B232A">
              <w:t>DVOŘÁK, M</w:t>
            </w:r>
            <w:r>
              <w:t>.</w:t>
            </w:r>
            <w:r w:rsidRPr="000B232A">
              <w:t xml:space="preserve">, </w:t>
            </w:r>
            <w:r>
              <w:t>G</w:t>
            </w:r>
            <w:r w:rsidRPr="000B232A">
              <w:t>AJDOŠ</w:t>
            </w:r>
            <w:r>
              <w:t xml:space="preserve">, F., </w:t>
            </w:r>
            <w:r w:rsidRPr="000B232A">
              <w:t>NOVOTNÝ</w:t>
            </w:r>
            <w:r>
              <w:t>, K</w:t>
            </w:r>
            <w:r w:rsidRPr="000B232A">
              <w:t>. Technologie tváření: plošné a objemové tváření. 5.</w:t>
            </w:r>
            <w:r>
              <w:t xml:space="preserve"> vyd. </w:t>
            </w:r>
            <w:r w:rsidRPr="000B232A">
              <w:t xml:space="preserve">Brno: </w:t>
            </w:r>
            <w:r>
              <w:t xml:space="preserve">CERM, 2013. </w:t>
            </w:r>
            <w:r w:rsidRPr="000B232A">
              <w:t>169 s. ISBN 978-80-214-4747-9.</w:t>
            </w:r>
          </w:p>
          <w:p w14:paraId="0D2FC68E" w14:textId="77777777" w:rsidR="007A5A24" w:rsidRPr="000B232A" w:rsidRDefault="007A5A24" w:rsidP="007A5A24">
            <w:pPr>
              <w:jc w:val="both"/>
            </w:pPr>
            <w:r w:rsidRPr="000B232A">
              <w:t>ČADA, R. Technologie tváření a slévání. Ostrava: VŠB - TU</w:t>
            </w:r>
            <w:r>
              <w:t xml:space="preserve">, 2010. </w:t>
            </w:r>
            <w:r w:rsidRPr="000B232A">
              <w:t xml:space="preserve">78 s. ISBN 978-80-248-2273-0. </w:t>
            </w:r>
          </w:p>
          <w:p w14:paraId="7CE0FAAB" w14:textId="77777777" w:rsidR="007A5A24" w:rsidRPr="000B232A" w:rsidRDefault="007A5A24" w:rsidP="007A5A24">
            <w:pPr>
              <w:jc w:val="both"/>
            </w:pPr>
            <w:r w:rsidRPr="000B232A">
              <w:t xml:space="preserve">NOVOTNÝ, J. </w:t>
            </w:r>
            <w:r>
              <w:t xml:space="preserve">Technologie I: </w:t>
            </w:r>
            <w:r w:rsidRPr="000B232A">
              <w:t xml:space="preserve">slévání, tváření, svařování a povrchové úpravy. </w:t>
            </w:r>
            <w:r>
              <w:t xml:space="preserve">2. vyd. </w:t>
            </w:r>
            <w:r w:rsidRPr="000B232A">
              <w:t xml:space="preserve">Praha: </w:t>
            </w:r>
            <w:r>
              <w:t xml:space="preserve">ČVUT, 2001. </w:t>
            </w:r>
            <w:r w:rsidRPr="000B232A">
              <w:t>227 s. ISBN 80-01-02351-6.</w:t>
            </w:r>
          </w:p>
          <w:p w14:paraId="5DFD5E17" w14:textId="77777777" w:rsidR="007A5A24" w:rsidRPr="00A62D55" w:rsidRDefault="007A5A24" w:rsidP="007A5A24">
            <w:pPr>
              <w:jc w:val="both"/>
              <w:rPr>
                <w:sz w:val="14"/>
                <w:szCs w:val="14"/>
              </w:rPr>
            </w:pPr>
          </w:p>
          <w:p w14:paraId="5C0F8ED1" w14:textId="77777777" w:rsidR="007A5A24" w:rsidRPr="000B232A" w:rsidRDefault="007A5A24" w:rsidP="007A5A24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5BE6C86F" w14:textId="77777777" w:rsidR="007A5A24" w:rsidRDefault="007A5A24" w:rsidP="007A5A24">
            <w:pPr>
              <w:jc w:val="both"/>
            </w:pPr>
            <w:r w:rsidRPr="000B232A">
              <w:t>ALTAN, T</w:t>
            </w:r>
            <w:r>
              <w:t>., T</w:t>
            </w:r>
            <w:r w:rsidRPr="000B232A">
              <w:t>EKKAYA</w:t>
            </w:r>
            <w:r>
              <w:t xml:space="preserve">, </w:t>
            </w:r>
            <w:proofErr w:type="gramStart"/>
            <w:r>
              <w:t>A.E.</w:t>
            </w:r>
            <w:proofErr w:type="gramEnd"/>
            <w:r>
              <w:t xml:space="preserve"> </w:t>
            </w:r>
            <w:r w:rsidRPr="000B232A">
              <w:t xml:space="preserve">Sheet </w:t>
            </w:r>
            <w:r>
              <w:t>M</w:t>
            </w:r>
            <w:r w:rsidRPr="000B232A">
              <w:t xml:space="preserve">etal </w:t>
            </w:r>
            <w:r>
              <w:t>F</w:t>
            </w:r>
            <w:r w:rsidRPr="000B232A">
              <w:t xml:space="preserve">orming: </w:t>
            </w:r>
            <w:r>
              <w:t>P</w:t>
            </w:r>
            <w:r w:rsidRPr="000B232A">
              <w:t xml:space="preserve">rocess and </w:t>
            </w:r>
            <w:r>
              <w:t>A</w:t>
            </w:r>
            <w:r w:rsidRPr="000B232A">
              <w:t xml:space="preserve">pplications. </w:t>
            </w:r>
            <w:r w:rsidRPr="006551D0">
              <w:t xml:space="preserve">Dostupné online: </w:t>
            </w:r>
            <w:hyperlink r:id="rId69" w:history="1">
              <w:r w:rsidRPr="006551D0">
                <w:rPr>
                  <w:rStyle w:val="Hypertextovodkaz"/>
                </w:rPr>
                <w:t>http://app.knovel.com/hotlink/toc/id:kpSMFPA001/sheet_metal_forming__processes_and_applications</w:t>
              </w:r>
            </w:hyperlink>
            <w:r w:rsidRPr="006551D0">
              <w:t>.</w:t>
            </w:r>
            <w:r>
              <w:rPr>
                <w:sz w:val="19"/>
                <w:szCs w:val="19"/>
              </w:rPr>
              <w:t xml:space="preserve"> </w:t>
            </w:r>
            <w:r w:rsidRPr="000B232A">
              <w:t>Materials Park, Ohio: ASM Internatio</w:t>
            </w:r>
            <w:r>
              <w:t xml:space="preserve">nal, 2012. </w:t>
            </w:r>
            <w:r w:rsidRPr="000B232A">
              <w:t>365 s. ISBN 9781615039883.</w:t>
            </w:r>
            <w:r>
              <w:t xml:space="preserve"> </w:t>
            </w:r>
          </w:p>
          <w:p w14:paraId="3FA4225E" w14:textId="77777777" w:rsidR="007A5A24" w:rsidRPr="000B232A" w:rsidRDefault="007A5A24" w:rsidP="007A5A24">
            <w:pPr>
              <w:jc w:val="both"/>
            </w:pPr>
            <w:r w:rsidRPr="000B232A">
              <w:t xml:space="preserve">KŘÍŽ, R., VÁVRA, </w:t>
            </w:r>
            <w:r>
              <w:t xml:space="preserve">P. </w:t>
            </w:r>
            <w:r w:rsidRPr="000B232A">
              <w:t>CIM - Počítačová podpora výrobního procesu</w:t>
            </w:r>
            <w:r>
              <w:t>. Praha: Scientia,</w:t>
            </w:r>
            <w:r w:rsidRPr="000B232A">
              <w:t xml:space="preserve"> spol</w:t>
            </w:r>
            <w:r>
              <w:t>.</w:t>
            </w:r>
            <w:r w:rsidRPr="000B232A">
              <w:t xml:space="preserve"> s.r.o., 2001.</w:t>
            </w:r>
          </w:p>
          <w:p w14:paraId="16C73409" w14:textId="77777777" w:rsidR="007A5A24" w:rsidRDefault="007A5A24" w:rsidP="007A5A24">
            <w:pPr>
              <w:jc w:val="both"/>
            </w:pPr>
            <w:r w:rsidRPr="000B232A">
              <w:t>ČADA, R. Technologie tváření a slévání. Ostrava: VŠB - TU</w:t>
            </w:r>
            <w:r>
              <w:t xml:space="preserve">, 2010. </w:t>
            </w:r>
            <w:r w:rsidRPr="000B232A">
              <w:t>126 s. ISBN 978-80-248-2274-7.</w:t>
            </w:r>
            <w:r w:rsidRPr="00AF65D3">
              <w:t xml:space="preserve"> </w:t>
            </w:r>
          </w:p>
        </w:tc>
      </w:tr>
      <w:tr w:rsidR="007A5A24" w14:paraId="0B0E8A22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8193B8E" w14:textId="77777777" w:rsidR="007A5A24" w:rsidRDefault="007A5A24" w:rsidP="007A5A24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7A5A24" w14:paraId="52AD67B1" w14:textId="77777777" w:rsidTr="007B2524">
        <w:trPr>
          <w:gridAfter w:val="5"/>
          <w:wAfter w:w="156" w:type="dxa"/>
        </w:trPr>
        <w:tc>
          <w:tcPr>
            <w:tcW w:w="477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14:paraId="47D60222" w14:textId="77777777" w:rsidR="007A5A24" w:rsidRDefault="007A5A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9"/>
            <w:tcBorders>
              <w:top w:val="single" w:sz="2" w:space="0" w:color="auto"/>
            </w:tcBorders>
          </w:tcPr>
          <w:p w14:paraId="781CACA3" w14:textId="77777777" w:rsidR="007A5A24" w:rsidRDefault="007A5A24" w:rsidP="007A5A24">
            <w:pPr>
              <w:jc w:val="center"/>
            </w:pPr>
            <w:r w:rsidRPr="008E7127">
              <w:t>12</w:t>
            </w:r>
          </w:p>
        </w:tc>
        <w:tc>
          <w:tcPr>
            <w:tcW w:w="4388" w:type="dxa"/>
            <w:gridSpan w:val="55"/>
            <w:tcBorders>
              <w:top w:val="single" w:sz="2" w:space="0" w:color="auto"/>
            </w:tcBorders>
            <w:shd w:val="clear" w:color="auto" w:fill="F7CAAC"/>
          </w:tcPr>
          <w:p w14:paraId="7F17E4B1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7A5A24" w14:paraId="176C85CA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shd w:val="clear" w:color="auto" w:fill="F7CAAC"/>
          </w:tcPr>
          <w:p w14:paraId="616FC1D9" w14:textId="77777777" w:rsidR="007A5A24" w:rsidRDefault="007A5A24" w:rsidP="007A5A24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7A5A24" w14:paraId="4FF90CEF" w14:textId="77777777" w:rsidTr="007B2524">
        <w:trPr>
          <w:gridAfter w:val="5"/>
          <w:wAfter w:w="156" w:type="dxa"/>
          <w:trHeight w:val="708"/>
        </w:trPr>
        <w:tc>
          <w:tcPr>
            <w:tcW w:w="10051" w:type="dxa"/>
            <w:gridSpan w:val="87"/>
          </w:tcPr>
          <w:p w14:paraId="395555B3" w14:textId="77777777" w:rsidR="007A5A24" w:rsidRDefault="007A5A24" w:rsidP="007A5A24">
            <w:pPr>
              <w:jc w:val="both"/>
            </w:pPr>
            <w:r w:rsidRPr="00A62D55">
              <w:t xml:space="preserve">Studenti se účastní výuky, kde je jim redukovanou formou prezentována látka výše uvedeného </w:t>
            </w:r>
            <w:r w:rsidRPr="00016056">
              <w:t>rozsahu. Cy</w:t>
            </w:r>
            <w:r w:rsidR="00016056" w:rsidRPr="00016056">
              <w:t xml:space="preserve">klus přednášek je realizován v </w:t>
            </w:r>
            <w:r w:rsidRPr="00016056">
              <w:t>blocích. K zápočtu studenti vypracují seminární práci na vybrané téma a úspěšně absolvují</w:t>
            </w:r>
            <w:r>
              <w:t xml:space="preserve"> zápočtový test. Konzultace jsou možné v rámci výuky nebo je možné kontaktovat vyučujícího emailem či telefonicky.</w:t>
            </w:r>
          </w:p>
          <w:p w14:paraId="19C57A2A" w14:textId="77777777" w:rsidR="007A5A24" w:rsidRPr="00A62D55" w:rsidRDefault="007A5A24" w:rsidP="007A5A24">
            <w:pPr>
              <w:jc w:val="both"/>
            </w:pPr>
          </w:p>
          <w:p w14:paraId="47EC5155" w14:textId="77777777" w:rsidR="007A5A24" w:rsidRDefault="007A5A24" w:rsidP="007A5A24">
            <w:pPr>
              <w:jc w:val="both"/>
            </w:pPr>
            <w:r>
              <w:t xml:space="preserve">Možnosti komunikace s vyučujícím: </w:t>
            </w:r>
            <w:hyperlink r:id="rId70" w:history="1">
              <w:r w:rsidRPr="0062315C">
                <w:rPr>
                  <w:rStyle w:val="Hypertextovodkaz"/>
                </w:rPr>
                <w:t>ovsik@utb.cz</w:t>
              </w:r>
            </w:hyperlink>
            <w:r>
              <w:t xml:space="preserve">, </w:t>
            </w:r>
            <w:r w:rsidRPr="00730369">
              <w:t>576</w:t>
            </w:r>
            <w:r>
              <w:t> </w:t>
            </w:r>
            <w:r w:rsidRPr="00730369">
              <w:t>035</w:t>
            </w:r>
            <w:r>
              <w:t> 100.</w:t>
            </w:r>
          </w:p>
        </w:tc>
      </w:tr>
      <w:tr w:rsidR="00076232" w:rsidRPr="00F47E36" w14:paraId="523430E5" w14:textId="77777777" w:rsidTr="007B2524">
        <w:trPr>
          <w:gridAfter w:val="5"/>
          <w:wAfter w:w="156" w:type="dxa"/>
          <w:trHeight w:val="274"/>
        </w:trPr>
        <w:tc>
          <w:tcPr>
            <w:tcW w:w="10051" w:type="dxa"/>
            <w:gridSpan w:val="8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20720B9C" w14:textId="77777777" w:rsidR="00076232" w:rsidRPr="00F47E36" w:rsidRDefault="00076232" w:rsidP="0050090C">
            <w:pPr>
              <w:jc w:val="both"/>
            </w:pPr>
            <w:r>
              <w:lastRenderedPageBreak/>
              <w:br w:type="page"/>
            </w:r>
            <w:r w:rsidRPr="00F47E36">
              <w:rPr>
                <w:b/>
                <w:sz w:val="28"/>
              </w:rPr>
              <w:t>B-III – Charakteristika studijního předmětu</w:t>
            </w:r>
          </w:p>
        </w:tc>
      </w:tr>
      <w:tr w:rsidR="00076232" w:rsidRPr="00F47E36" w14:paraId="4DD1ABD7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37449723" w14:textId="77777777" w:rsidR="00076232" w:rsidRDefault="00076232" w:rsidP="0050090C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83" w:type="dxa"/>
            <w:gridSpan w:val="83"/>
            <w:tcBorders>
              <w:top w:val="double" w:sz="4" w:space="0" w:color="auto"/>
            </w:tcBorders>
          </w:tcPr>
          <w:p w14:paraId="5D66DA4D" w14:textId="77777777" w:rsidR="00076232" w:rsidRPr="00F47E36" w:rsidRDefault="00076232" w:rsidP="00B557EF">
            <w:pPr>
              <w:jc w:val="both"/>
              <w:rPr>
                <w:b/>
              </w:rPr>
            </w:pPr>
            <w:bookmarkStart w:id="115" w:name="Tech_měř"/>
            <w:bookmarkEnd w:id="115"/>
            <w:r w:rsidRPr="00F47E36">
              <w:rPr>
                <w:b/>
              </w:rPr>
              <w:t>Technick</w:t>
            </w:r>
            <w:r w:rsidR="00B557EF">
              <w:rPr>
                <w:b/>
              </w:rPr>
              <w:t>é</w:t>
            </w:r>
            <w:r w:rsidRPr="00F47E36">
              <w:rPr>
                <w:b/>
              </w:rPr>
              <w:t xml:space="preserve"> měření</w:t>
            </w:r>
          </w:p>
        </w:tc>
      </w:tr>
      <w:tr w:rsidR="00076232" w:rsidRPr="000F0A11" w14:paraId="0134A72D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7FBA3835" w14:textId="77777777" w:rsidR="00076232" w:rsidRPr="000F0A11" w:rsidRDefault="00076232" w:rsidP="0050090C">
            <w:pPr>
              <w:jc w:val="both"/>
              <w:rPr>
                <w:b/>
              </w:rPr>
            </w:pPr>
            <w:r w:rsidRPr="000F0A11">
              <w:rPr>
                <w:b/>
              </w:rPr>
              <w:t>Typ předmětu</w:t>
            </w:r>
          </w:p>
        </w:tc>
        <w:tc>
          <w:tcPr>
            <w:tcW w:w="3419" w:type="dxa"/>
            <w:gridSpan w:val="39"/>
          </w:tcPr>
          <w:p w14:paraId="260B590B" w14:textId="77777777" w:rsidR="00076232" w:rsidRDefault="000457E1" w:rsidP="0050090C">
            <w:pPr>
              <w:jc w:val="both"/>
            </w:pPr>
            <w:r>
              <w:t>p</w:t>
            </w:r>
            <w:r w:rsidR="00076232" w:rsidRPr="000F0A11">
              <w:t>ovinný</w:t>
            </w:r>
            <w:r>
              <w:t>, ZT (specializace VI)</w:t>
            </w:r>
          </w:p>
          <w:p w14:paraId="1C63C45A" w14:textId="77777777" w:rsidR="000457E1" w:rsidRPr="000F0A11" w:rsidRDefault="000457E1" w:rsidP="0050090C">
            <w:pPr>
              <w:jc w:val="both"/>
            </w:pPr>
            <w:r w:rsidRPr="00AF17CA">
              <w:t>povinný, ZT (specializace SNZPK)</w:t>
            </w:r>
          </w:p>
        </w:tc>
        <w:tc>
          <w:tcPr>
            <w:tcW w:w="2682" w:type="dxa"/>
            <w:gridSpan w:val="34"/>
            <w:shd w:val="clear" w:color="auto" w:fill="F7CAAC"/>
          </w:tcPr>
          <w:p w14:paraId="3A7083DE" w14:textId="77777777" w:rsidR="00076232" w:rsidRPr="000F0A11" w:rsidRDefault="00076232" w:rsidP="0050090C">
            <w:pPr>
              <w:jc w:val="both"/>
            </w:pPr>
            <w:r w:rsidRPr="000F0A11">
              <w:rPr>
                <w:b/>
              </w:rPr>
              <w:t>doporučený ročník / semestr</w:t>
            </w:r>
          </w:p>
        </w:tc>
        <w:tc>
          <w:tcPr>
            <w:tcW w:w="882" w:type="dxa"/>
            <w:gridSpan w:val="10"/>
          </w:tcPr>
          <w:p w14:paraId="097FA6F4" w14:textId="77777777" w:rsidR="00076232" w:rsidRPr="000F0A11" w:rsidRDefault="00076232" w:rsidP="0050090C">
            <w:pPr>
              <w:jc w:val="both"/>
            </w:pPr>
            <w:r w:rsidRPr="000F0A11">
              <w:t>1/ZS</w:t>
            </w:r>
          </w:p>
        </w:tc>
      </w:tr>
      <w:tr w:rsidR="00076232" w:rsidRPr="000F0A11" w14:paraId="63ACF2B7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5BFE163A" w14:textId="77777777" w:rsidR="00076232" w:rsidRPr="000F0A11" w:rsidRDefault="00076232" w:rsidP="0050090C">
            <w:pPr>
              <w:jc w:val="both"/>
              <w:rPr>
                <w:b/>
              </w:rPr>
            </w:pPr>
            <w:r w:rsidRPr="000F0A11"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19"/>
          </w:tcPr>
          <w:p w14:paraId="3DA7A7B5" w14:textId="77777777" w:rsidR="00076232" w:rsidRPr="000F0A11" w:rsidRDefault="000457E1" w:rsidP="0050090C">
            <w:pPr>
              <w:jc w:val="both"/>
            </w:pPr>
            <w:r w:rsidRPr="003D6AB6">
              <w:t>28p+0s+28l</w:t>
            </w:r>
          </w:p>
        </w:tc>
        <w:tc>
          <w:tcPr>
            <w:tcW w:w="891" w:type="dxa"/>
            <w:gridSpan w:val="9"/>
            <w:shd w:val="clear" w:color="auto" w:fill="F7CAAC"/>
          </w:tcPr>
          <w:p w14:paraId="63D99AA0" w14:textId="77777777" w:rsidR="00076232" w:rsidRPr="000F0A11" w:rsidRDefault="00076232" w:rsidP="0050090C">
            <w:pPr>
              <w:jc w:val="both"/>
              <w:rPr>
                <w:b/>
              </w:rPr>
            </w:pPr>
            <w:r w:rsidRPr="000F0A11">
              <w:rPr>
                <w:b/>
              </w:rPr>
              <w:t xml:space="preserve">hod. </w:t>
            </w:r>
          </w:p>
        </w:tc>
        <w:tc>
          <w:tcPr>
            <w:tcW w:w="824" w:type="dxa"/>
            <w:gridSpan w:val="11"/>
          </w:tcPr>
          <w:p w14:paraId="2E0DDE18" w14:textId="77777777" w:rsidR="00076232" w:rsidRPr="000F0A11" w:rsidRDefault="00076232" w:rsidP="0050090C">
            <w:pPr>
              <w:jc w:val="both"/>
            </w:pPr>
            <w:r w:rsidRPr="000F0A11">
              <w:t>56</w:t>
            </w:r>
          </w:p>
        </w:tc>
        <w:tc>
          <w:tcPr>
            <w:tcW w:w="2142" w:type="dxa"/>
            <w:gridSpan w:val="22"/>
            <w:shd w:val="clear" w:color="auto" w:fill="F7CAAC"/>
          </w:tcPr>
          <w:p w14:paraId="650DFCC2" w14:textId="77777777" w:rsidR="00076232" w:rsidRPr="000F0A11" w:rsidRDefault="00076232" w:rsidP="0050090C">
            <w:pPr>
              <w:jc w:val="both"/>
              <w:rPr>
                <w:b/>
              </w:rPr>
            </w:pPr>
            <w:r w:rsidRPr="000F0A11">
              <w:rPr>
                <w:b/>
              </w:rPr>
              <w:t>kreditů</w:t>
            </w:r>
          </w:p>
        </w:tc>
        <w:tc>
          <w:tcPr>
            <w:tcW w:w="1422" w:type="dxa"/>
            <w:gridSpan w:val="22"/>
          </w:tcPr>
          <w:p w14:paraId="64A68799" w14:textId="77777777" w:rsidR="00076232" w:rsidRPr="000F0A11" w:rsidRDefault="00076232" w:rsidP="0050090C">
            <w:pPr>
              <w:jc w:val="both"/>
            </w:pPr>
            <w:r w:rsidRPr="000F0A11">
              <w:t>4</w:t>
            </w:r>
          </w:p>
        </w:tc>
      </w:tr>
      <w:tr w:rsidR="00076232" w:rsidRPr="000F0A11" w14:paraId="5970BF1A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7CE8332A" w14:textId="77777777" w:rsidR="00076232" w:rsidRPr="000F0A11" w:rsidRDefault="00076232" w:rsidP="0050090C">
            <w:pPr>
              <w:jc w:val="both"/>
              <w:rPr>
                <w:b/>
                <w:sz w:val="22"/>
              </w:rPr>
            </w:pPr>
            <w:r w:rsidRPr="000F0A11">
              <w:rPr>
                <w:b/>
              </w:rPr>
              <w:t>Prerekvizity, korekvizity, ekvivalence</w:t>
            </w:r>
          </w:p>
        </w:tc>
        <w:tc>
          <w:tcPr>
            <w:tcW w:w="6983" w:type="dxa"/>
            <w:gridSpan w:val="83"/>
          </w:tcPr>
          <w:p w14:paraId="72FFC68B" w14:textId="77777777" w:rsidR="00076232" w:rsidRPr="000F0A11" w:rsidRDefault="00076232" w:rsidP="0050090C">
            <w:pPr>
              <w:jc w:val="both"/>
            </w:pPr>
          </w:p>
        </w:tc>
      </w:tr>
      <w:tr w:rsidR="00076232" w:rsidRPr="000F0A11" w14:paraId="0588B739" w14:textId="77777777" w:rsidTr="007B2524">
        <w:trPr>
          <w:gridAfter w:val="5"/>
          <w:wAfter w:w="156" w:type="dxa"/>
          <w:trHeight w:val="432"/>
        </w:trPr>
        <w:tc>
          <w:tcPr>
            <w:tcW w:w="3068" w:type="dxa"/>
            <w:gridSpan w:val="4"/>
            <w:shd w:val="clear" w:color="auto" w:fill="F7CAAC"/>
          </w:tcPr>
          <w:p w14:paraId="556024FB" w14:textId="77777777" w:rsidR="00076232" w:rsidRPr="000F0A11" w:rsidRDefault="00076232" w:rsidP="0050090C">
            <w:pPr>
              <w:jc w:val="both"/>
              <w:rPr>
                <w:b/>
              </w:rPr>
            </w:pPr>
            <w:r w:rsidRPr="000F0A11">
              <w:rPr>
                <w:b/>
              </w:rPr>
              <w:t>Způsob ověření studijních výsledků</w:t>
            </w:r>
          </w:p>
        </w:tc>
        <w:tc>
          <w:tcPr>
            <w:tcW w:w="3419" w:type="dxa"/>
            <w:gridSpan w:val="39"/>
          </w:tcPr>
          <w:p w14:paraId="64779789" w14:textId="77777777" w:rsidR="00076232" w:rsidRPr="000F0A11" w:rsidRDefault="00076232" w:rsidP="0050090C">
            <w:pPr>
              <w:jc w:val="both"/>
            </w:pPr>
            <w:r w:rsidRPr="000F0A11">
              <w:t>zápočet, zkouška</w:t>
            </w:r>
          </w:p>
        </w:tc>
        <w:tc>
          <w:tcPr>
            <w:tcW w:w="1548" w:type="dxa"/>
            <w:gridSpan w:val="12"/>
            <w:shd w:val="clear" w:color="auto" w:fill="F7CAAC"/>
          </w:tcPr>
          <w:p w14:paraId="5AFD4141" w14:textId="77777777" w:rsidR="00076232" w:rsidRPr="000F0A11" w:rsidRDefault="00076232" w:rsidP="0050090C">
            <w:pPr>
              <w:jc w:val="both"/>
              <w:rPr>
                <w:b/>
              </w:rPr>
            </w:pPr>
            <w:r w:rsidRPr="000F0A11">
              <w:rPr>
                <w:b/>
              </w:rPr>
              <w:t>Forma výuky</w:t>
            </w:r>
          </w:p>
        </w:tc>
        <w:tc>
          <w:tcPr>
            <w:tcW w:w="2016" w:type="dxa"/>
            <w:gridSpan w:val="32"/>
          </w:tcPr>
          <w:p w14:paraId="40BD3653" w14:textId="77777777" w:rsidR="000457E1" w:rsidRDefault="00076232" w:rsidP="0050090C">
            <w:pPr>
              <w:jc w:val="both"/>
            </w:pPr>
            <w:r>
              <w:t>p</w:t>
            </w:r>
            <w:r w:rsidRPr="000F0A11">
              <w:t xml:space="preserve">řednášky, </w:t>
            </w:r>
          </w:p>
          <w:p w14:paraId="35D9F495" w14:textId="77777777" w:rsidR="00076232" w:rsidRPr="000F0A11" w:rsidRDefault="00076232" w:rsidP="0050090C">
            <w:pPr>
              <w:jc w:val="both"/>
            </w:pPr>
            <w:r>
              <w:t>laboratorní cvičení</w:t>
            </w:r>
          </w:p>
        </w:tc>
      </w:tr>
      <w:tr w:rsidR="00076232" w:rsidRPr="000F0A11" w14:paraId="6E362B6F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68E9B6EF" w14:textId="77777777" w:rsidR="00076232" w:rsidRPr="000F0A11" w:rsidRDefault="00076232" w:rsidP="0050090C">
            <w:pPr>
              <w:jc w:val="both"/>
              <w:rPr>
                <w:b/>
              </w:rPr>
            </w:pPr>
            <w:r w:rsidRPr="000F0A1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83" w:type="dxa"/>
            <w:gridSpan w:val="83"/>
            <w:tcBorders>
              <w:bottom w:val="single" w:sz="4" w:space="0" w:color="auto"/>
            </w:tcBorders>
          </w:tcPr>
          <w:p w14:paraId="691BD5A0" w14:textId="77777777" w:rsidR="00076232" w:rsidRDefault="00076232" w:rsidP="0050090C">
            <w:pPr>
              <w:jc w:val="both"/>
            </w:pPr>
            <w:r w:rsidRPr="004A74E4">
              <w:t xml:space="preserve">Vypracování protokolů z laboratorních </w:t>
            </w:r>
            <w:r>
              <w:t>cvičení</w:t>
            </w:r>
            <w:r w:rsidRPr="004A74E4">
              <w:t>, ústní a písemná zkouška</w:t>
            </w:r>
            <w:r>
              <w:t>.</w:t>
            </w:r>
          </w:p>
          <w:p w14:paraId="6BDF3D0E" w14:textId="77777777" w:rsidR="00076232" w:rsidRPr="000F0A11" w:rsidRDefault="00076232" w:rsidP="0050090C">
            <w:pPr>
              <w:jc w:val="both"/>
            </w:pPr>
          </w:p>
        </w:tc>
      </w:tr>
      <w:tr w:rsidR="00076232" w:rsidRPr="000F0A11" w14:paraId="6AA87CDA" w14:textId="77777777" w:rsidTr="007B2524">
        <w:trPr>
          <w:gridAfter w:val="5"/>
          <w:wAfter w:w="156" w:type="dxa"/>
          <w:trHeight w:val="197"/>
        </w:trPr>
        <w:tc>
          <w:tcPr>
            <w:tcW w:w="3068" w:type="dxa"/>
            <w:gridSpan w:val="4"/>
            <w:tcBorders>
              <w:top w:val="nil"/>
            </w:tcBorders>
            <w:shd w:val="clear" w:color="auto" w:fill="F7CAAC"/>
          </w:tcPr>
          <w:p w14:paraId="2F2D2A26" w14:textId="77777777" w:rsidR="00076232" w:rsidRPr="000F0A11" w:rsidRDefault="00076232" w:rsidP="0050090C">
            <w:pPr>
              <w:jc w:val="both"/>
              <w:rPr>
                <w:b/>
              </w:rPr>
            </w:pPr>
            <w:r w:rsidRPr="000F0A11">
              <w:rPr>
                <w:b/>
              </w:rPr>
              <w:t>Garant předmětu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</w:tcBorders>
          </w:tcPr>
          <w:p w14:paraId="72B6D223" w14:textId="77777777" w:rsidR="00076232" w:rsidRPr="000F0A11" w:rsidRDefault="00076232" w:rsidP="0050090C">
            <w:pPr>
              <w:jc w:val="both"/>
            </w:pPr>
            <w:r w:rsidRPr="000F0A11">
              <w:t>doc. Dr. Ing. Vladimír Pata</w:t>
            </w:r>
          </w:p>
        </w:tc>
      </w:tr>
      <w:tr w:rsidR="00076232" w:rsidRPr="000F0A11" w14:paraId="3DAEE354" w14:textId="77777777" w:rsidTr="007B2524">
        <w:trPr>
          <w:gridAfter w:val="5"/>
          <w:wAfter w:w="156" w:type="dxa"/>
          <w:trHeight w:val="243"/>
        </w:trPr>
        <w:tc>
          <w:tcPr>
            <w:tcW w:w="3068" w:type="dxa"/>
            <w:gridSpan w:val="4"/>
            <w:tcBorders>
              <w:top w:val="nil"/>
            </w:tcBorders>
            <w:shd w:val="clear" w:color="auto" w:fill="F7CAAC"/>
          </w:tcPr>
          <w:p w14:paraId="5CCAA603" w14:textId="77777777" w:rsidR="00076232" w:rsidRPr="000F0A11" w:rsidRDefault="00076232" w:rsidP="0050090C">
            <w:pPr>
              <w:jc w:val="both"/>
              <w:rPr>
                <w:b/>
              </w:rPr>
            </w:pPr>
            <w:r w:rsidRPr="000F0A11">
              <w:rPr>
                <w:b/>
              </w:rPr>
              <w:t>Zapojení garanta do výuky předmětu</w:t>
            </w:r>
          </w:p>
        </w:tc>
        <w:tc>
          <w:tcPr>
            <w:tcW w:w="6983" w:type="dxa"/>
            <w:gridSpan w:val="83"/>
            <w:tcBorders>
              <w:top w:val="nil"/>
            </w:tcBorders>
          </w:tcPr>
          <w:p w14:paraId="654FB3BA" w14:textId="77777777" w:rsidR="00076232" w:rsidRPr="000F0A11" w:rsidRDefault="00E1712D" w:rsidP="0050090C">
            <w:pPr>
              <w:jc w:val="both"/>
            </w:pPr>
            <w:r>
              <w:t>100% p</w:t>
            </w:r>
          </w:p>
        </w:tc>
      </w:tr>
      <w:tr w:rsidR="00076232" w14:paraId="145E0438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7953D18C" w14:textId="77777777" w:rsidR="00076232" w:rsidRDefault="00076232" w:rsidP="0050090C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83" w:type="dxa"/>
            <w:gridSpan w:val="83"/>
            <w:tcBorders>
              <w:bottom w:val="nil"/>
            </w:tcBorders>
          </w:tcPr>
          <w:p w14:paraId="1F9AE55E" w14:textId="77777777" w:rsidR="00076232" w:rsidRDefault="00076232" w:rsidP="0050090C">
            <w:pPr>
              <w:jc w:val="both"/>
            </w:pPr>
          </w:p>
        </w:tc>
      </w:tr>
      <w:tr w:rsidR="00076232" w14:paraId="763B6680" w14:textId="77777777" w:rsidTr="007B2524">
        <w:trPr>
          <w:gridAfter w:val="5"/>
          <w:wAfter w:w="156" w:type="dxa"/>
          <w:trHeight w:val="299"/>
        </w:trPr>
        <w:tc>
          <w:tcPr>
            <w:tcW w:w="10051" w:type="dxa"/>
            <w:gridSpan w:val="87"/>
            <w:tcBorders>
              <w:top w:val="nil"/>
            </w:tcBorders>
          </w:tcPr>
          <w:p w14:paraId="75D48D3D" w14:textId="77777777" w:rsidR="00076232" w:rsidRDefault="00076232" w:rsidP="0050090C">
            <w:pPr>
              <w:spacing w:before="60" w:after="60"/>
              <w:jc w:val="both"/>
            </w:pPr>
            <w:r w:rsidRPr="006902CD">
              <w:rPr>
                <w:b/>
              </w:rPr>
              <w:t>doc. Dr. Ing. Vladimír Pata</w:t>
            </w:r>
            <w:r w:rsidR="00E1712D">
              <w:t xml:space="preserve"> (100% p)</w:t>
            </w:r>
          </w:p>
        </w:tc>
      </w:tr>
      <w:tr w:rsidR="00076232" w14:paraId="569538EA" w14:textId="77777777" w:rsidTr="007B2524">
        <w:trPr>
          <w:gridAfter w:val="5"/>
          <w:wAfter w:w="156" w:type="dxa"/>
        </w:trPr>
        <w:tc>
          <w:tcPr>
            <w:tcW w:w="3068" w:type="dxa"/>
            <w:gridSpan w:val="4"/>
            <w:shd w:val="clear" w:color="auto" w:fill="F7CAAC"/>
          </w:tcPr>
          <w:p w14:paraId="5FD83AC1" w14:textId="77777777" w:rsidR="00076232" w:rsidRDefault="00076232" w:rsidP="0050090C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83" w:type="dxa"/>
            <w:gridSpan w:val="83"/>
            <w:tcBorders>
              <w:bottom w:val="nil"/>
            </w:tcBorders>
          </w:tcPr>
          <w:p w14:paraId="0552DA81" w14:textId="77777777" w:rsidR="00076232" w:rsidRDefault="00076232" w:rsidP="0050090C">
            <w:pPr>
              <w:jc w:val="both"/>
            </w:pPr>
          </w:p>
        </w:tc>
      </w:tr>
      <w:tr w:rsidR="00076232" w:rsidRPr="00D96007" w14:paraId="36780E74" w14:textId="77777777" w:rsidTr="007B2524">
        <w:trPr>
          <w:gridAfter w:val="5"/>
          <w:wAfter w:w="156" w:type="dxa"/>
          <w:trHeight w:val="3317"/>
        </w:trPr>
        <w:tc>
          <w:tcPr>
            <w:tcW w:w="10051" w:type="dxa"/>
            <w:gridSpan w:val="87"/>
            <w:tcBorders>
              <w:top w:val="nil"/>
              <w:bottom w:val="single" w:sz="12" w:space="0" w:color="auto"/>
            </w:tcBorders>
          </w:tcPr>
          <w:p w14:paraId="35B54FBC" w14:textId="77777777" w:rsidR="00076232" w:rsidRDefault="00076232" w:rsidP="0050090C">
            <w:pPr>
              <w:jc w:val="both"/>
            </w:pPr>
            <w:r w:rsidRPr="004A74E4">
              <w:t>Cílem předmětu je</w:t>
            </w:r>
            <w:r>
              <w:t xml:space="preserve"> </w:t>
            </w:r>
            <w:r w:rsidR="00060B61">
              <w:t xml:space="preserve">seznámit </w:t>
            </w:r>
            <w:r w:rsidR="001C4246">
              <w:t xml:space="preserve">studenty </w:t>
            </w:r>
            <w:r w:rsidR="00060B61" w:rsidRPr="00060B61">
              <w:t>s problematikou technické metrologie</w:t>
            </w:r>
            <w:r w:rsidR="00060B61">
              <w:t xml:space="preserve">. </w:t>
            </w:r>
            <w:r w:rsidRPr="00060B61">
              <w:t>Obsah</w:t>
            </w:r>
            <w:r w:rsidRPr="00AD100D">
              <w:t xml:space="preserve"> předmětu tvoří tyto tematické celky:</w:t>
            </w:r>
          </w:p>
          <w:p w14:paraId="07C0BA43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Metrologické databanky a datové komunikace v rámci metrologických přístrojů. </w:t>
            </w:r>
          </w:p>
          <w:p w14:paraId="07B66373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Principy dataprocesorů a datalogerů, včetně protokolů datové komunikace. </w:t>
            </w:r>
          </w:p>
          <w:p w14:paraId="7B11F4B6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Princip statistických výpočtů indexů Cp a Cpk ve vazbě na metrologický proces podniku. </w:t>
            </w:r>
          </w:p>
          <w:p w14:paraId="7AE5E452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Chyby metrologických přístrojů, jejich klasifikace a odhalování.  </w:t>
            </w:r>
          </w:p>
          <w:p w14:paraId="607527E1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Problematika extrémů při hodnocení metrologických procesů, statistické způsoby řešení. </w:t>
            </w:r>
          </w:p>
          <w:p w14:paraId="0987D9F4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Hodnocení jakosti kovových povrchů dle norem </w:t>
            </w:r>
            <w:r>
              <w:t>ř</w:t>
            </w:r>
            <w:r w:rsidRPr="00F47E36">
              <w:t xml:space="preserve">ady ISO 4287, 88 a ISO řady 25. </w:t>
            </w:r>
          </w:p>
          <w:p w14:paraId="3BC118BE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Úvod do metrologie teplot v průmyslové praxi. </w:t>
            </w:r>
          </w:p>
          <w:p w14:paraId="79DF0637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Hodnocení teplot a teplotních polí a jejich vizualizace. </w:t>
            </w:r>
          </w:p>
          <w:p w14:paraId="7BFE59F9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Základy aplikací laserových interferometrů v průmyslové metrologii. </w:t>
            </w:r>
          </w:p>
          <w:p w14:paraId="67CE982C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Stanovení přesností a opakovatelností nastavení poloh při aplikacích laserových interferometrů. </w:t>
            </w:r>
          </w:p>
          <w:p w14:paraId="7BB0AD6B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>Snímání a matematicko-statistické hodnocení vibrací, jejich vliv na metrologický proces, možné způsoby odstínění.</w:t>
            </w:r>
          </w:p>
          <w:p w14:paraId="43F9CF1E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Geometrické zkoušky přímosti v rovině způsoby měření a vyhodnocení. </w:t>
            </w:r>
          </w:p>
          <w:p w14:paraId="618B8571" w14:textId="77777777" w:rsidR="00076232" w:rsidRPr="00F47E36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 xml:space="preserve">Geometrické zkoušky rovinnosti, způsoby měření a vyhodnocení. </w:t>
            </w:r>
          </w:p>
          <w:p w14:paraId="408B2E32" w14:textId="77777777" w:rsidR="00076232" w:rsidRPr="00D96007" w:rsidRDefault="00076232" w:rsidP="00C77552">
            <w:pPr>
              <w:pStyle w:val="Odstavecseseznamem"/>
              <w:numPr>
                <w:ilvl w:val="0"/>
                <w:numId w:val="33"/>
              </w:numPr>
              <w:ind w:left="284" w:hanging="57"/>
              <w:jc w:val="both"/>
            </w:pPr>
            <w:r w:rsidRPr="00F47E36">
              <w:t>Teorie harmonického vlnění a interference aplikovaná v oblasti metrologie.</w:t>
            </w:r>
          </w:p>
        </w:tc>
      </w:tr>
      <w:tr w:rsidR="00076232" w14:paraId="5C132AD6" w14:textId="77777777" w:rsidTr="007B2524">
        <w:trPr>
          <w:gridAfter w:val="5"/>
          <w:wAfter w:w="156" w:type="dxa"/>
          <w:trHeight w:val="265"/>
        </w:trPr>
        <w:tc>
          <w:tcPr>
            <w:tcW w:w="3646" w:type="dxa"/>
            <w:gridSpan w:val="15"/>
            <w:tcBorders>
              <w:top w:val="nil"/>
            </w:tcBorders>
            <w:shd w:val="clear" w:color="auto" w:fill="F7CAAC"/>
          </w:tcPr>
          <w:p w14:paraId="36CF4D43" w14:textId="77777777" w:rsidR="00076232" w:rsidRDefault="00076232" w:rsidP="0050090C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bottom w:val="nil"/>
            </w:tcBorders>
          </w:tcPr>
          <w:p w14:paraId="49D3C401" w14:textId="77777777" w:rsidR="00076232" w:rsidRDefault="00076232" w:rsidP="0050090C">
            <w:pPr>
              <w:jc w:val="both"/>
            </w:pPr>
          </w:p>
        </w:tc>
      </w:tr>
      <w:tr w:rsidR="00076232" w:rsidRPr="00686000" w14:paraId="79FA7348" w14:textId="77777777" w:rsidTr="007B2524">
        <w:trPr>
          <w:gridAfter w:val="5"/>
          <w:wAfter w:w="156" w:type="dxa"/>
          <w:trHeight w:val="1497"/>
        </w:trPr>
        <w:tc>
          <w:tcPr>
            <w:tcW w:w="10051" w:type="dxa"/>
            <w:gridSpan w:val="87"/>
            <w:tcBorders>
              <w:top w:val="nil"/>
            </w:tcBorders>
          </w:tcPr>
          <w:p w14:paraId="665F30BA" w14:textId="77777777" w:rsidR="00076232" w:rsidRDefault="00076232" w:rsidP="0050090C">
            <w:pPr>
              <w:jc w:val="both"/>
            </w:pPr>
            <w:r>
              <w:rPr>
                <w:u w:val="single"/>
              </w:rPr>
              <w:t>Povinná</w:t>
            </w:r>
            <w:r w:rsidRPr="0055595C">
              <w:rPr>
                <w:u w:val="single"/>
              </w:rPr>
              <w:t xml:space="preserve"> literatura</w:t>
            </w:r>
            <w:r w:rsidRPr="0055595C">
              <w:t>:</w:t>
            </w:r>
          </w:p>
          <w:p w14:paraId="6CDD395E" w14:textId="77777777" w:rsidR="00076232" w:rsidRPr="00823F4B" w:rsidRDefault="00076232" w:rsidP="0050090C">
            <w:pPr>
              <w:jc w:val="both"/>
            </w:pPr>
            <w:r w:rsidRPr="00823F4B">
              <w:rPr>
                <w:caps/>
              </w:rPr>
              <w:t>Bumbálek, L., Pata, V</w:t>
            </w:r>
            <w:r w:rsidRPr="00823F4B">
              <w:t xml:space="preserve">. </w:t>
            </w:r>
            <w:r w:rsidRPr="00823F4B">
              <w:rPr>
                <w:iCs/>
              </w:rPr>
              <w:t>Kontrola a měření</w:t>
            </w:r>
            <w:r w:rsidRPr="00823F4B">
              <w:t>. Praha: Informatorium, 2009. ISBN 978-80-7333-072-9.</w:t>
            </w:r>
          </w:p>
          <w:p w14:paraId="7DEEB744" w14:textId="77777777" w:rsidR="00076232" w:rsidRPr="00823F4B" w:rsidRDefault="00076232" w:rsidP="0050090C">
            <w:pPr>
              <w:jc w:val="both"/>
            </w:pPr>
            <w:r w:rsidRPr="00823F4B">
              <w:rPr>
                <w:caps/>
              </w:rPr>
              <w:t>Chudý, V., Palenčár, R., Kureková, E., Halaj, M</w:t>
            </w:r>
            <w:r w:rsidRPr="00823F4B">
              <w:t xml:space="preserve">. Meranie technických veličín. Bratislava: STU, 1999. </w:t>
            </w:r>
          </w:p>
          <w:p w14:paraId="49F9B01A" w14:textId="77777777" w:rsidR="007C5532" w:rsidRPr="00823F4B" w:rsidRDefault="007C5532" w:rsidP="0050090C">
            <w:pPr>
              <w:jc w:val="both"/>
              <w:rPr>
                <w:shd w:val="clear" w:color="auto" w:fill="FFFFFF"/>
              </w:rPr>
            </w:pPr>
            <w:r w:rsidRPr="00823F4B">
              <w:rPr>
                <w:shd w:val="clear" w:color="auto" w:fill="FFFFFF"/>
              </w:rPr>
              <w:t>SONG, Z. </w:t>
            </w:r>
            <w:r w:rsidRPr="00823F4B">
              <w:rPr>
                <w:iCs/>
                <w:shd w:val="clear" w:color="auto" w:fill="FFFFFF"/>
              </w:rPr>
              <w:t>Handbook of 3D Machine Vision: Optical Metrology and Imaging</w:t>
            </w:r>
            <w:r w:rsidRPr="00823F4B">
              <w:rPr>
                <w:shd w:val="clear" w:color="auto" w:fill="FFFFFF"/>
              </w:rPr>
              <w:t>. Boca Raton: CRC Press, Taylor &amp; Francis Group, 2013. ISBN 9781439872192.</w:t>
            </w:r>
          </w:p>
          <w:p w14:paraId="0AE5ADCA" w14:textId="77777777" w:rsidR="007C5532" w:rsidRPr="00823F4B" w:rsidRDefault="007C5532" w:rsidP="0050090C">
            <w:pPr>
              <w:jc w:val="both"/>
            </w:pPr>
            <w:r w:rsidRPr="00823F4B">
              <w:rPr>
                <w:shd w:val="clear" w:color="auto" w:fill="FFFFFF"/>
              </w:rPr>
              <w:t>BOHÁČEK, J. </w:t>
            </w:r>
            <w:r w:rsidRPr="00823F4B">
              <w:rPr>
                <w:iCs/>
                <w:shd w:val="clear" w:color="auto" w:fill="FFFFFF"/>
              </w:rPr>
              <w:t>Metrology</w:t>
            </w:r>
            <w:r w:rsidRPr="00823F4B">
              <w:rPr>
                <w:shd w:val="clear" w:color="auto" w:fill="FFFFFF"/>
              </w:rPr>
              <w:t>. Praha: ČVUT, 2013. ISBN 978-80-01-05351-5.</w:t>
            </w:r>
          </w:p>
          <w:p w14:paraId="2848D7C8" w14:textId="77777777" w:rsidR="007C5532" w:rsidRPr="00C07CD7" w:rsidRDefault="007C5532" w:rsidP="007C5532">
            <w:pPr>
              <w:jc w:val="both"/>
            </w:pPr>
          </w:p>
          <w:p w14:paraId="0D8ACC61" w14:textId="77777777" w:rsidR="00076232" w:rsidRPr="00C07CD7" w:rsidRDefault="00076232" w:rsidP="0050090C">
            <w:pPr>
              <w:jc w:val="both"/>
            </w:pPr>
            <w:r w:rsidRPr="00C07CD7">
              <w:rPr>
                <w:u w:val="single"/>
              </w:rPr>
              <w:t>Doporučená literatura</w:t>
            </w:r>
            <w:r w:rsidRPr="00C07CD7">
              <w:t>:</w:t>
            </w:r>
          </w:p>
          <w:p w14:paraId="20CF6BF9" w14:textId="77777777" w:rsidR="00076232" w:rsidRDefault="00076232" w:rsidP="0050090C">
            <w:pPr>
              <w:jc w:val="both"/>
            </w:pPr>
            <w:r w:rsidRPr="00F47E36">
              <w:rPr>
                <w:caps/>
              </w:rPr>
              <w:t>Nenadál, J.</w:t>
            </w:r>
            <w:r w:rsidRPr="00674882">
              <w:t xml:space="preserve"> </w:t>
            </w:r>
            <w:r w:rsidRPr="0035746D">
              <w:rPr>
                <w:iCs/>
              </w:rPr>
              <w:t>Měření v systémech managementu jakosti</w:t>
            </w:r>
            <w:r w:rsidRPr="00674882">
              <w:t xml:space="preserve">. Praha: Management Press, 2004. ISBN 80-7261-110-0. </w:t>
            </w:r>
          </w:p>
          <w:p w14:paraId="506DF4EA" w14:textId="77777777" w:rsidR="00076232" w:rsidRDefault="00076232" w:rsidP="0050090C">
            <w:pPr>
              <w:jc w:val="both"/>
              <w:rPr>
                <w:i/>
              </w:rPr>
            </w:pPr>
            <w:r w:rsidRPr="00F47E36">
              <w:rPr>
                <w:caps/>
              </w:rPr>
              <w:t>Rabinovich</w:t>
            </w:r>
            <w:r>
              <w:t xml:space="preserve">, </w:t>
            </w:r>
            <w:proofErr w:type="gramStart"/>
            <w:r>
              <w:t>S.G.</w:t>
            </w:r>
            <w:proofErr w:type="gramEnd"/>
            <w:r>
              <w:t xml:space="preserve"> Measurement Errors and Uncertainties. Theory and Practice. New York: Springer Science and Media, 2005.</w:t>
            </w:r>
            <w:r w:rsidRPr="00B901AA">
              <w:rPr>
                <w:i/>
              </w:rPr>
              <w:t xml:space="preserve"> </w:t>
            </w:r>
          </w:p>
          <w:p w14:paraId="25599D76" w14:textId="77777777" w:rsidR="00076232" w:rsidRPr="00686000" w:rsidRDefault="00076232" w:rsidP="0050090C">
            <w:pPr>
              <w:jc w:val="both"/>
            </w:pPr>
            <w:r>
              <w:t>Evaluation of Measurement Data - Supplement 1 to the „Guide to the Expression of Uncertainty in Measurement“ - Propagation of Distributions Using a Monte Carlo Method. Joint Committee for Guides in Metrology, 2008.</w:t>
            </w:r>
          </w:p>
        </w:tc>
      </w:tr>
      <w:tr w:rsidR="00076232" w14:paraId="7482A560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82592EF" w14:textId="77777777" w:rsidR="00076232" w:rsidRDefault="00076232" w:rsidP="0050090C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076232" w14:paraId="445B67FE" w14:textId="77777777" w:rsidTr="007B2524">
        <w:trPr>
          <w:gridAfter w:val="5"/>
          <w:wAfter w:w="156" w:type="dxa"/>
        </w:trPr>
        <w:tc>
          <w:tcPr>
            <w:tcW w:w="4772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14:paraId="530F49D0" w14:textId="77777777" w:rsidR="00076232" w:rsidRDefault="00076232" w:rsidP="0050090C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9"/>
            <w:tcBorders>
              <w:top w:val="single" w:sz="2" w:space="0" w:color="auto"/>
            </w:tcBorders>
          </w:tcPr>
          <w:p w14:paraId="0C8F86CF" w14:textId="77777777" w:rsidR="00076232" w:rsidRDefault="00076232" w:rsidP="002635AE">
            <w:pPr>
              <w:jc w:val="center"/>
            </w:pPr>
            <w:r w:rsidRPr="008E7127">
              <w:t>16</w:t>
            </w:r>
          </w:p>
        </w:tc>
        <w:tc>
          <w:tcPr>
            <w:tcW w:w="4388" w:type="dxa"/>
            <w:gridSpan w:val="55"/>
            <w:tcBorders>
              <w:top w:val="single" w:sz="2" w:space="0" w:color="auto"/>
            </w:tcBorders>
            <w:shd w:val="clear" w:color="auto" w:fill="F7CAAC"/>
          </w:tcPr>
          <w:p w14:paraId="7933694B" w14:textId="77777777" w:rsidR="00076232" w:rsidRDefault="00076232" w:rsidP="0050090C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076232" w14:paraId="0C6E3BF3" w14:textId="77777777" w:rsidTr="007B2524">
        <w:trPr>
          <w:gridAfter w:val="5"/>
          <w:wAfter w:w="156" w:type="dxa"/>
        </w:trPr>
        <w:tc>
          <w:tcPr>
            <w:tcW w:w="10051" w:type="dxa"/>
            <w:gridSpan w:val="87"/>
            <w:shd w:val="clear" w:color="auto" w:fill="F7CAAC"/>
          </w:tcPr>
          <w:p w14:paraId="01B15DF5" w14:textId="77777777" w:rsidR="00076232" w:rsidRDefault="00076232" w:rsidP="0050090C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076232" w14:paraId="64EDF484" w14:textId="77777777" w:rsidTr="007B2524">
        <w:trPr>
          <w:gridAfter w:val="5"/>
          <w:wAfter w:w="156" w:type="dxa"/>
          <w:trHeight w:val="930"/>
        </w:trPr>
        <w:tc>
          <w:tcPr>
            <w:tcW w:w="10051" w:type="dxa"/>
            <w:gridSpan w:val="87"/>
          </w:tcPr>
          <w:p w14:paraId="7BFE98BE" w14:textId="77777777" w:rsidR="00076232" w:rsidRPr="00837602" w:rsidRDefault="00076232" w:rsidP="0050090C">
            <w:pPr>
              <w:jc w:val="both"/>
            </w:pPr>
            <w:r w:rsidRPr="00041A7B">
              <w:rPr>
                <w:color w:val="000000"/>
              </w:rPr>
              <w:t xml:space="preserve">Student vypracuje seminární práci a na ni navazující prezentaci na zvolené téma v oblasti </w:t>
            </w:r>
            <w:r>
              <w:rPr>
                <w:color w:val="000000"/>
              </w:rPr>
              <w:t>technické metrologie</w:t>
            </w:r>
            <w:r w:rsidRPr="00041A7B">
              <w:rPr>
                <w:color w:val="000000"/>
              </w:rPr>
              <w:t xml:space="preserve">. </w:t>
            </w:r>
            <w:r w:rsidRPr="00837602">
              <w:t xml:space="preserve">Konzultace jsou možné v rámci </w:t>
            </w:r>
            <w:r>
              <w:t>výuky</w:t>
            </w:r>
            <w:r w:rsidRPr="00837602">
              <w:t xml:space="preserve"> nebo </w:t>
            </w:r>
            <w:r w:rsidRPr="00FD07E3">
              <w:t>lze vyučujícího</w:t>
            </w:r>
            <w:r w:rsidRPr="00837602">
              <w:t xml:space="preserve"> kontaktovat viz níže.</w:t>
            </w:r>
          </w:p>
          <w:p w14:paraId="71369C15" w14:textId="77777777" w:rsidR="00076232" w:rsidRPr="00041A7B" w:rsidRDefault="00076232" w:rsidP="00500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570ED846" w14:textId="77777777" w:rsidR="00076232" w:rsidRDefault="00076232" w:rsidP="0050090C">
            <w:pPr>
              <w:jc w:val="both"/>
            </w:pPr>
            <w:r>
              <w:t xml:space="preserve">Možnosti </w:t>
            </w:r>
            <w:r w:rsidRPr="00293DB5">
              <w:t>komunikace s vyučujícím:</w:t>
            </w:r>
            <w:r>
              <w:t xml:space="preserve"> </w:t>
            </w:r>
            <w:hyperlink r:id="rId71" w:history="1">
              <w:r w:rsidRPr="00CB0AB0">
                <w:rPr>
                  <w:rStyle w:val="Hypertextovodkaz"/>
                </w:rPr>
                <w:t>pata@utb.cz</w:t>
              </w:r>
            </w:hyperlink>
            <w:r>
              <w:t>, 576 035</w:t>
            </w:r>
            <w:r w:rsidR="007C5532">
              <w:t> </w:t>
            </w:r>
            <w:r>
              <w:t>203.</w:t>
            </w:r>
          </w:p>
          <w:p w14:paraId="6F8BDF00" w14:textId="77777777" w:rsidR="007C5532" w:rsidRDefault="007C5532" w:rsidP="0050090C">
            <w:pPr>
              <w:jc w:val="both"/>
            </w:pPr>
          </w:p>
          <w:p w14:paraId="63F70094" w14:textId="77777777" w:rsidR="007C5532" w:rsidRDefault="007C5532" w:rsidP="0050090C">
            <w:pPr>
              <w:jc w:val="both"/>
            </w:pPr>
          </w:p>
          <w:p w14:paraId="15DE1817" w14:textId="77777777" w:rsidR="007A5A24" w:rsidRDefault="007A5A24" w:rsidP="0050090C">
            <w:pPr>
              <w:jc w:val="both"/>
            </w:pPr>
          </w:p>
          <w:p w14:paraId="044EFA88" w14:textId="77777777" w:rsidR="007C5532" w:rsidRDefault="007C5532" w:rsidP="0050090C">
            <w:pPr>
              <w:jc w:val="both"/>
            </w:pPr>
          </w:p>
        </w:tc>
      </w:tr>
      <w:tr w:rsidR="007A5A24" w14:paraId="4AC0F66B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17CA663D" w14:textId="77777777" w:rsidR="007A5A24" w:rsidRPr="007A5A24" w:rsidRDefault="007A5A24" w:rsidP="007A5A24">
            <w:pPr>
              <w:jc w:val="both"/>
              <w:rPr>
                <w:b/>
                <w:sz w:val="28"/>
                <w:szCs w:val="28"/>
              </w:rPr>
            </w:pPr>
            <w:r w:rsidRPr="007A5A24">
              <w:lastRenderedPageBreak/>
              <w:br w:type="page"/>
            </w:r>
            <w:r w:rsidRPr="007A5A24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7A5A24" w:rsidRPr="00C15BE7" w14:paraId="4B783D34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7BA52EA" w14:textId="77777777" w:rsidR="007A5A24" w:rsidRDefault="007A5A24" w:rsidP="007A5A24">
            <w:pPr>
              <w:jc w:val="both"/>
            </w:pPr>
            <w:r>
              <w:rPr>
                <w:b/>
              </w:rPr>
              <w:t>Název studijního předmětu</w:t>
            </w:r>
          </w:p>
        </w:tc>
        <w:tc>
          <w:tcPr>
            <w:tcW w:w="6983" w:type="dxa"/>
            <w:gridSpan w:val="83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0BD85C" w14:textId="77777777" w:rsidR="007A5A24" w:rsidRPr="00C15BE7" w:rsidRDefault="007A5A24" w:rsidP="007A5A24">
            <w:pPr>
              <w:jc w:val="both"/>
              <w:rPr>
                <w:b/>
              </w:rPr>
            </w:pPr>
            <w:bookmarkStart w:id="116" w:name="Technol_projektování"/>
            <w:bookmarkEnd w:id="116"/>
            <w:r w:rsidRPr="00C15BE7">
              <w:rPr>
                <w:b/>
              </w:rPr>
              <w:t>Technologické projektování</w:t>
            </w:r>
          </w:p>
        </w:tc>
      </w:tr>
      <w:tr w:rsidR="007A5A24" w14:paraId="7A3B27C1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ED0D06D" w14:textId="77777777" w:rsidR="007A5A24" w:rsidRDefault="007A5A24" w:rsidP="007A5A24">
            <w:pPr>
              <w:jc w:val="both"/>
            </w:pPr>
            <w:r>
              <w:rPr>
                <w:b/>
              </w:rPr>
              <w:t>Typ předmětu</w:t>
            </w:r>
          </w:p>
        </w:tc>
        <w:tc>
          <w:tcPr>
            <w:tcW w:w="3419" w:type="dxa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BD8CBF4" w14:textId="77777777" w:rsidR="007A5A24" w:rsidRDefault="00BA2F84" w:rsidP="007A5A24">
            <w:pPr>
              <w:jc w:val="both"/>
            </w:pPr>
            <w:r>
              <w:t>povinný, PZ (specializace VI)</w:t>
            </w:r>
          </w:p>
          <w:p w14:paraId="171507C4" w14:textId="77777777" w:rsidR="00791C7F" w:rsidRDefault="00791C7F" w:rsidP="007A5A24">
            <w:pPr>
              <w:jc w:val="both"/>
            </w:pPr>
            <w:r>
              <w:t xml:space="preserve">povinný, PZ </w:t>
            </w:r>
            <w:r w:rsidRPr="00791C7F">
              <w:t>(specializace SNZPK)</w:t>
            </w:r>
          </w:p>
        </w:tc>
        <w:tc>
          <w:tcPr>
            <w:tcW w:w="2682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CD79F8E" w14:textId="77777777" w:rsidR="007A5A24" w:rsidRDefault="007A5A24" w:rsidP="007A5A24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82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710CAA7" w14:textId="77777777" w:rsidR="007A5A24" w:rsidRDefault="007A5A24" w:rsidP="007A5A24">
            <w:pPr>
              <w:jc w:val="both"/>
            </w:pPr>
            <w:r>
              <w:t>2/ZS</w:t>
            </w:r>
          </w:p>
        </w:tc>
      </w:tr>
      <w:tr w:rsidR="007A5A24" w14:paraId="58DCDD6D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A711511" w14:textId="77777777" w:rsidR="007A5A24" w:rsidRDefault="007A5A24" w:rsidP="007A5A24">
            <w:pPr>
              <w:jc w:val="both"/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42140D" w14:textId="77777777" w:rsidR="007A5A24" w:rsidRDefault="00BA2F84" w:rsidP="007A5A24">
            <w:pPr>
              <w:jc w:val="both"/>
            </w:pPr>
            <w:r w:rsidRPr="003D6AB6">
              <w:t>28p+0s+14l</w:t>
            </w:r>
          </w:p>
        </w:tc>
        <w:tc>
          <w:tcPr>
            <w:tcW w:w="891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5081F9F" w14:textId="77777777" w:rsidR="007A5A24" w:rsidRDefault="007A5A24" w:rsidP="007A5A24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B1FBFE" w14:textId="77777777" w:rsidR="007A5A24" w:rsidRDefault="00BA2F84" w:rsidP="007A5A24">
            <w:pPr>
              <w:jc w:val="both"/>
            </w:pPr>
            <w:r>
              <w:t>42</w:t>
            </w:r>
          </w:p>
        </w:tc>
        <w:tc>
          <w:tcPr>
            <w:tcW w:w="214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E1D01F6" w14:textId="77777777" w:rsidR="007A5A24" w:rsidRDefault="007A5A24" w:rsidP="007A5A24">
            <w:pPr>
              <w:jc w:val="both"/>
            </w:pPr>
            <w:r>
              <w:rPr>
                <w:b/>
              </w:rPr>
              <w:t>kreditů</w:t>
            </w:r>
          </w:p>
        </w:tc>
        <w:tc>
          <w:tcPr>
            <w:tcW w:w="142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9E1072B" w14:textId="77777777" w:rsidR="007A5A24" w:rsidRDefault="00BA2F84" w:rsidP="007A5A24">
            <w:pPr>
              <w:jc w:val="both"/>
            </w:pPr>
            <w:r>
              <w:t>3</w:t>
            </w:r>
          </w:p>
        </w:tc>
      </w:tr>
      <w:tr w:rsidR="007A5A24" w14:paraId="1804BEC4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2C279283" w14:textId="77777777" w:rsidR="007A5A24" w:rsidRDefault="007A5A24" w:rsidP="007A5A24">
            <w:pPr>
              <w:jc w:val="both"/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83" w:type="dxa"/>
            <w:gridSpan w:val="8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52C855C" w14:textId="77777777" w:rsidR="007A5A24" w:rsidRDefault="007A5A24" w:rsidP="007A5A24">
            <w:pPr>
              <w:jc w:val="both"/>
            </w:pPr>
          </w:p>
        </w:tc>
      </w:tr>
      <w:tr w:rsidR="007A5A24" w14:paraId="0DB74461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9171C5B" w14:textId="77777777" w:rsidR="007A5A24" w:rsidRDefault="007A5A24" w:rsidP="007A5A24">
            <w:pPr>
              <w:jc w:val="both"/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9" w:type="dxa"/>
            <w:gridSpan w:val="3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A7768B" w14:textId="77777777" w:rsidR="007A5A24" w:rsidRDefault="00BA2F84" w:rsidP="007A5A24">
            <w:pPr>
              <w:jc w:val="both"/>
            </w:pPr>
            <w:r>
              <w:t>klasifikovaný zápočet</w:t>
            </w:r>
          </w:p>
        </w:tc>
        <w:tc>
          <w:tcPr>
            <w:tcW w:w="1548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17BA821" w14:textId="77777777" w:rsidR="007A5A24" w:rsidRDefault="007A5A24" w:rsidP="007A5A24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201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FEE00EF" w14:textId="77777777" w:rsidR="00BA2F84" w:rsidRDefault="007A5A24" w:rsidP="007A5A24">
            <w:pPr>
              <w:jc w:val="both"/>
            </w:pPr>
            <w:r>
              <w:t xml:space="preserve">přednášky, </w:t>
            </w:r>
          </w:p>
          <w:p w14:paraId="58A6AFE8" w14:textId="77777777" w:rsidR="007A5A24" w:rsidRDefault="007A5A24" w:rsidP="007A5A24">
            <w:pPr>
              <w:jc w:val="both"/>
            </w:pPr>
            <w:r>
              <w:t>laboratorní cvičení</w:t>
            </w:r>
          </w:p>
        </w:tc>
      </w:tr>
      <w:tr w:rsidR="007A5A24" w14:paraId="4A7F17D7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4AC702B2" w14:textId="77777777" w:rsidR="007A5A24" w:rsidRDefault="007A5A24" w:rsidP="007A5A24">
            <w:pPr>
              <w:jc w:val="both"/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83" w:type="dxa"/>
            <w:gridSpan w:val="8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4FBF4F1D" w14:textId="77777777" w:rsidR="007A5A24" w:rsidRDefault="007A5A24" w:rsidP="007A5A24">
            <w:pPr>
              <w:jc w:val="both"/>
            </w:pPr>
            <w:r>
              <w:t>Zpracování komplexního simulačního procesu v praktické výuce.</w:t>
            </w:r>
          </w:p>
          <w:p w14:paraId="794AED50" w14:textId="77777777" w:rsidR="00BA2F84" w:rsidRDefault="00BA2F84" w:rsidP="007A5A24">
            <w:pPr>
              <w:jc w:val="both"/>
            </w:pPr>
            <w:r>
              <w:t>Ověření znalostí ústní a písemnou formou.</w:t>
            </w:r>
          </w:p>
        </w:tc>
      </w:tr>
      <w:tr w:rsidR="007A5A24" w14:paraId="635C5F2F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  <w:trHeight w:val="197"/>
        </w:trPr>
        <w:tc>
          <w:tcPr>
            <w:tcW w:w="304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8C25DAA" w14:textId="77777777" w:rsidR="007A5A24" w:rsidRDefault="007A5A24" w:rsidP="007A5A24">
            <w:pPr>
              <w:jc w:val="both"/>
            </w:pPr>
            <w:r>
              <w:rPr>
                <w:b/>
              </w:rPr>
              <w:t>Garant předmětu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38FEBF8" w14:textId="77777777" w:rsidR="007A5A24" w:rsidRDefault="007A5A24" w:rsidP="007A5A24">
            <w:pPr>
              <w:jc w:val="both"/>
            </w:pPr>
            <w:r>
              <w:t>doc. Ing. Michal Sedlačík, Ph.D.</w:t>
            </w:r>
          </w:p>
        </w:tc>
      </w:tr>
      <w:tr w:rsidR="007A5A24" w14:paraId="0E5B3822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  <w:trHeight w:val="243"/>
        </w:trPr>
        <w:tc>
          <w:tcPr>
            <w:tcW w:w="304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9BC82F6" w14:textId="77777777" w:rsidR="007A5A24" w:rsidRDefault="007A5A24" w:rsidP="007A5A24">
            <w:pPr>
              <w:jc w:val="both"/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83" w:type="dxa"/>
            <w:gridSpan w:val="8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FF8FEFD" w14:textId="77777777" w:rsidR="007A5A24" w:rsidRDefault="00FC3CAA" w:rsidP="007A5A24">
            <w:pPr>
              <w:jc w:val="both"/>
            </w:pPr>
            <w:r w:rsidRPr="00FC3CAA">
              <w:t>100% p</w:t>
            </w:r>
          </w:p>
        </w:tc>
      </w:tr>
      <w:tr w:rsidR="007A5A24" w14:paraId="1CE52DA5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C852C84" w14:textId="77777777" w:rsidR="007A5A24" w:rsidRDefault="007A5A24" w:rsidP="007A5A24">
            <w:pPr>
              <w:jc w:val="both"/>
            </w:pPr>
            <w:r>
              <w:rPr>
                <w:b/>
              </w:rPr>
              <w:t>Vyučující</w:t>
            </w:r>
          </w:p>
        </w:tc>
        <w:tc>
          <w:tcPr>
            <w:tcW w:w="6983" w:type="dxa"/>
            <w:gridSpan w:val="8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7C09BEAF" w14:textId="77777777" w:rsidR="007A5A24" w:rsidRDefault="007A5A24" w:rsidP="007A5A24">
            <w:pPr>
              <w:jc w:val="both"/>
            </w:pPr>
          </w:p>
        </w:tc>
      </w:tr>
      <w:tr w:rsidR="007A5A24" w14:paraId="7FD55172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  <w:trHeight w:val="284"/>
        </w:trPr>
        <w:tc>
          <w:tcPr>
            <w:tcW w:w="10023" w:type="dxa"/>
            <w:gridSpan w:val="8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F14E657" w14:textId="77777777" w:rsidR="007A5A24" w:rsidRDefault="007A5A24" w:rsidP="00FC3CAA">
            <w:pPr>
              <w:spacing w:before="60" w:after="60"/>
              <w:jc w:val="both"/>
            </w:pPr>
            <w:r w:rsidRPr="00664CED">
              <w:rPr>
                <w:b/>
              </w:rPr>
              <w:t>doc. Ing. Michal Sedlačík, Ph.D.</w:t>
            </w:r>
            <w:r w:rsidR="00FC3CAA">
              <w:t xml:space="preserve"> (</w:t>
            </w:r>
            <w:r w:rsidR="00FC3CAA" w:rsidRPr="00FC3CAA">
              <w:t>100% p</w:t>
            </w:r>
            <w:r w:rsidR="00FC3CAA">
              <w:t>)</w:t>
            </w:r>
          </w:p>
        </w:tc>
      </w:tr>
      <w:tr w:rsidR="007A5A24" w14:paraId="6EA89C1D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5A28B4F" w14:textId="77777777" w:rsidR="007A5A24" w:rsidRDefault="007A5A24" w:rsidP="007A5A24">
            <w:pPr>
              <w:jc w:val="both"/>
            </w:pPr>
            <w:r>
              <w:rPr>
                <w:b/>
              </w:rPr>
              <w:t>Stručná anotace předmětu</w:t>
            </w:r>
          </w:p>
        </w:tc>
        <w:tc>
          <w:tcPr>
            <w:tcW w:w="6983" w:type="dxa"/>
            <w:gridSpan w:val="8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37C72A25" w14:textId="77777777" w:rsidR="007A5A24" w:rsidRDefault="007A5A24" w:rsidP="007A5A24">
            <w:pPr>
              <w:jc w:val="both"/>
            </w:pPr>
          </w:p>
        </w:tc>
      </w:tr>
      <w:tr w:rsidR="007A5A24" w14:paraId="3E3A37FA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  <w:trHeight w:val="3938"/>
        </w:trPr>
        <w:tc>
          <w:tcPr>
            <w:tcW w:w="10023" w:type="dxa"/>
            <w:gridSpan w:val="86"/>
            <w:tcBorders>
              <w:left w:val="single" w:sz="4" w:space="0" w:color="00000A"/>
              <w:bottom w:val="single" w:sz="12" w:space="0" w:color="00000A"/>
              <w:right w:val="single" w:sz="4" w:space="0" w:color="00000A"/>
            </w:tcBorders>
            <w:shd w:val="clear" w:color="auto" w:fill="auto"/>
          </w:tcPr>
          <w:p w14:paraId="5579FA19" w14:textId="77777777" w:rsidR="007A5A24" w:rsidRPr="00AD100D" w:rsidRDefault="007A5A24" w:rsidP="007A5A24">
            <w:pPr>
              <w:jc w:val="both"/>
            </w:pPr>
            <w:r>
              <w:t xml:space="preserve">Cílem předmětu je seznámit posluchače se současnými poznatky průmyslového inženýrství, s jeho významem a posláním při zlepšování procesů a eliminací plýtvání v podnikových procesech. Hlavní pozornost je zaměřena na kapacitní propočty, návrh generelu, detailní projektování dílen a pracovišť, projektování linek a integrovaných výrobních úseků, využití ergonomie v projektování. </w:t>
            </w:r>
            <w:r w:rsidRPr="00AD100D">
              <w:t>Obsah předmětu tvoří tyto tematické celky:</w:t>
            </w:r>
          </w:p>
          <w:p w14:paraId="437C6AC5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Úvod do problematiky PI - definice, historie, klasické vs. moderní průmyslové inženýrství.</w:t>
            </w:r>
          </w:p>
          <w:p w14:paraId="1718F1AB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Systémové projektování výrobní základny, teorie systému, chování, struktura, řády systému, vzájemné vztahy</w:t>
            </w:r>
            <w:r>
              <w:t xml:space="preserve"> </w:t>
            </w:r>
            <w:r w:rsidRPr="005B1F5E">
              <w:t>v systému, sběr dat, způsoby získávání vstupních údajů projektu, rozbory, předprojektová příprava.</w:t>
            </w:r>
          </w:p>
          <w:p w14:paraId="32FBE864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Generel, fáze a etapy technologického projektování.</w:t>
            </w:r>
          </w:p>
          <w:p w14:paraId="050F11CF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Výpočty ploch, strojů, pracovníků, směnnost, ekonomické hodnocení projektů, efektivnost, doba návratnosti.</w:t>
            </w:r>
          </w:p>
          <w:p w14:paraId="2E2ADEA2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Stanovení rozměrů dílny, výpočet vzdálenosti strojů od základů budovy, navrhování základů.</w:t>
            </w:r>
          </w:p>
          <w:p w14:paraId="3DABBBAD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Metody optimalizace rozmísťování strojů, pracovišť a objektů, vzájemné vztahy.</w:t>
            </w:r>
          </w:p>
          <w:p w14:paraId="004BB8FD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Šachovnicová tabulka, Sankeyův diagram, křížová tabulka vztahů, blokové schéma.</w:t>
            </w:r>
          </w:p>
          <w:p w14:paraId="74046CEB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Projektové řešení mechanických provozů, řešení odpadového hospodářství a skladů, navrhování sociálních a</w:t>
            </w:r>
            <w:r>
              <w:t xml:space="preserve"> </w:t>
            </w:r>
            <w:r w:rsidRPr="005B1F5E">
              <w:t>administrativních objektů.</w:t>
            </w:r>
          </w:p>
          <w:p w14:paraId="68D35740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Projektové řešení sléváren, kováren, lisoven a svařoven.</w:t>
            </w:r>
          </w:p>
          <w:p w14:paraId="0EC71F6D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Projektové řešení plastikáren, dílen tepelného zpracování a povrchových úprav.</w:t>
            </w:r>
          </w:p>
          <w:p w14:paraId="080D3EAA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Projektové řešení montážních pracovišť, IVÚ, AVS, PVS, robotizovaných pracovišť.</w:t>
            </w:r>
          </w:p>
          <w:p w14:paraId="7F29BDB8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Návaznosti výrobní a obslužné sféry, periférie, projektování dílen s NC stroji, linky, automatizace výrob.</w:t>
            </w:r>
          </w:p>
          <w:p w14:paraId="7F60445C" w14:textId="77777777" w:rsidR="007A5A24" w:rsidRPr="005B1F5E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Manipulace s materiálem v oblasti technologického projektování.</w:t>
            </w:r>
          </w:p>
          <w:p w14:paraId="2B2B7BD4" w14:textId="77777777" w:rsidR="007A5A24" w:rsidRDefault="007A5A24" w:rsidP="007A5A24">
            <w:pPr>
              <w:pStyle w:val="Odstavecseseznamem"/>
              <w:numPr>
                <w:ilvl w:val="0"/>
                <w:numId w:val="6"/>
              </w:numPr>
              <w:ind w:left="284" w:hanging="57"/>
              <w:jc w:val="both"/>
            </w:pPr>
            <w:r w:rsidRPr="005B1F5E">
              <w:t>Hygiena pracovního prostředí, úloha projektanta v oblasti bezpečnosti práce.</w:t>
            </w:r>
          </w:p>
        </w:tc>
      </w:tr>
      <w:tr w:rsidR="007A5A24" w14:paraId="46995DAB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  <w:trHeight w:val="265"/>
        </w:trPr>
        <w:tc>
          <w:tcPr>
            <w:tcW w:w="3618" w:type="dxa"/>
            <w:gridSpan w:val="1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A8241FE" w14:textId="77777777" w:rsidR="007A5A24" w:rsidRDefault="007A5A24" w:rsidP="007A5A24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14:paraId="522A94C0" w14:textId="77777777" w:rsidR="007A5A24" w:rsidRDefault="007A5A24" w:rsidP="007A5A24">
            <w:pPr>
              <w:jc w:val="both"/>
            </w:pPr>
          </w:p>
        </w:tc>
      </w:tr>
      <w:tr w:rsidR="007A5A24" w14:paraId="64E50148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  <w:trHeight w:val="1497"/>
        </w:trPr>
        <w:tc>
          <w:tcPr>
            <w:tcW w:w="10023" w:type="dxa"/>
            <w:gridSpan w:val="86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4AB53BF" w14:textId="77777777" w:rsidR="007A5A24" w:rsidRPr="00FC24D2" w:rsidRDefault="007A5A24" w:rsidP="007A5A24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FC24D2">
              <w:rPr>
                <w:u w:val="single"/>
              </w:rPr>
              <w:t>:</w:t>
            </w:r>
          </w:p>
          <w:p w14:paraId="3BB88C12" w14:textId="77777777" w:rsidR="007A5A24" w:rsidRPr="00FC24D2" w:rsidRDefault="007A5A24" w:rsidP="007A5A24">
            <w:pPr>
              <w:jc w:val="both"/>
            </w:pPr>
            <w:r w:rsidRPr="00FC24D2">
              <w:t xml:space="preserve">KOŠTURIAK, J., FROLÍK, Z. </w:t>
            </w:r>
            <w:r w:rsidRPr="00FC24D2">
              <w:rPr>
                <w:iCs/>
              </w:rPr>
              <w:t>Štíhlý a inovativní podnik</w:t>
            </w:r>
            <w:r>
              <w:t xml:space="preserve">. Praha: Alfa Publishing, 2006. </w:t>
            </w:r>
            <w:r w:rsidRPr="00FC24D2">
              <w:t>237 s. ISBN 80-86851-38-9.</w:t>
            </w:r>
          </w:p>
          <w:p w14:paraId="31E26588" w14:textId="77777777" w:rsidR="007A5A24" w:rsidRPr="00FC24D2" w:rsidRDefault="007A5A24" w:rsidP="007A5A24">
            <w:pPr>
              <w:jc w:val="both"/>
            </w:pPr>
            <w:r w:rsidRPr="00FC24D2">
              <w:t xml:space="preserve">RUMÍŠEK, P. </w:t>
            </w:r>
            <w:r w:rsidRPr="00FC24D2">
              <w:rPr>
                <w:iCs/>
              </w:rPr>
              <w:t>Technologické projekty</w:t>
            </w:r>
            <w:r>
              <w:t xml:space="preserve">. </w:t>
            </w:r>
            <w:r w:rsidRPr="00FC24D2">
              <w:t xml:space="preserve">Učební texty vysokých škol. </w:t>
            </w:r>
            <w:r>
              <w:t xml:space="preserve">Brno: VUT, 1991. </w:t>
            </w:r>
            <w:r w:rsidRPr="00FC24D2">
              <w:t>185 s. ISBN 80-214-0385-3.</w:t>
            </w:r>
          </w:p>
          <w:p w14:paraId="555DE7D3" w14:textId="77777777" w:rsidR="007A5A24" w:rsidRPr="00FC24D2" w:rsidRDefault="007A5A24" w:rsidP="007A5A24">
            <w:pPr>
              <w:jc w:val="both"/>
            </w:pPr>
            <w:r w:rsidRPr="00FC24D2">
              <w:t xml:space="preserve">ČERNÝ, J. </w:t>
            </w:r>
            <w:r w:rsidRPr="00FC24D2">
              <w:rPr>
                <w:iCs/>
              </w:rPr>
              <w:t>Úvod do studia metod průmyslového inženýrství a systémů služeb</w:t>
            </w:r>
            <w:r w:rsidRPr="00FC24D2">
              <w:t xml:space="preserve">. Zlín: </w:t>
            </w:r>
            <w:r>
              <w:t xml:space="preserve">UTB, 2004. </w:t>
            </w:r>
            <w:r w:rsidRPr="00FC24D2">
              <w:t>96 s. ISBN 8073182270.</w:t>
            </w:r>
          </w:p>
          <w:p w14:paraId="0E936631" w14:textId="77777777" w:rsidR="007A5A24" w:rsidRPr="00792660" w:rsidRDefault="007A5A24" w:rsidP="007A5A24">
            <w:pPr>
              <w:jc w:val="both"/>
              <w:rPr>
                <w:sz w:val="16"/>
                <w:szCs w:val="16"/>
              </w:rPr>
            </w:pPr>
          </w:p>
          <w:p w14:paraId="47C425CA" w14:textId="77777777" w:rsidR="007A5A24" w:rsidRPr="00FC24D2" w:rsidRDefault="007A5A24" w:rsidP="007A5A24">
            <w:pPr>
              <w:jc w:val="both"/>
              <w:rPr>
                <w:u w:val="single"/>
              </w:rPr>
            </w:pPr>
            <w:r w:rsidRPr="00FC24D2">
              <w:rPr>
                <w:u w:val="single"/>
              </w:rPr>
              <w:t>Doporučená literatura:</w:t>
            </w:r>
          </w:p>
          <w:p w14:paraId="4AEA94DE" w14:textId="77777777" w:rsidR="007A5A24" w:rsidRPr="00FC24D2" w:rsidRDefault="007A5A24" w:rsidP="007A5A24">
            <w:pPr>
              <w:jc w:val="both"/>
            </w:pPr>
            <w:r w:rsidRPr="00FC24D2">
              <w:t>TOMEK, G</w:t>
            </w:r>
            <w:r>
              <w:t xml:space="preserve">., </w:t>
            </w:r>
            <w:r w:rsidRPr="00FC24D2">
              <w:t>VÁVROVÁ</w:t>
            </w:r>
            <w:r>
              <w:t>, V</w:t>
            </w:r>
            <w:r w:rsidRPr="00FC24D2">
              <w:t xml:space="preserve">. </w:t>
            </w:r>
            <w:r w:rsidRPr="00FC24D2">
              <w:rPr>
                <w:iCs/>
              </w:rPr>
              <w:t>Řízení výroby</w:t>
            </w:r>
            <w:r>
              <w:t xml:space="preserve">. 2. </w:t>
            </w:r>
            <w:r w:rsidRPr="00FC24D2">
              <w:t>roz. a</w:t>
            </w:r>
            <w:r>
              <w:t xml:space="preserve"> dopl. vyd. Praha: Grada, 2000. </w:t>
            </w:r>
            <w:r w:rsidRPr="00FC24D2">
              <w:t>408 s. ISBN 8071699551.</w:t>
            </w:r>
          </w:p>
          <w:p w14:paraId="245DE45D" w14:textId="77777777" w:rsidR="007A5A24" w:rsidRPr="00FC24D2" w:rsidRDefault="007A5A24" w:rsidP="007A5A24">
            <w:pPr>
              <w:jc w:val="both"/>
            </w:pPr>
            <w:r w:rsidRPr="00FC24D2">
              <w:t xml:space="preserve">LIKER, </w:t>
            </w:r>
            <w:proofErr w:type="gramStart"/>
            <w:r w:rsidRPr="00FC24D2">
              <w:t>J</w:t>
            </w:r>
            <w:r>
              <w:t>.</w:t>
            </w:r>
            <w:r w:rsidRPr="00FC24D2">
              <w:t>K.</w:t>
            </w:r>
            <w:proofErr w:type="gramEnd"/>
            <w:r w:rsidRPr="00FC24D2">
              <w:t xml:space="preserve"> </w:t>
            </w:r>
            <w:r w:rsidRPr="00FC24D2">
              <w:rPr>
                <w:iCs/>
              </w:rPr>
              <w:t xml:space="preserve">The Toyota </w:t>
            </w:r>
            <w:r>
              <w:rPr>
                <w:iCs/>
              </w:rPr>
              <w:t>W</w:t>
            </w:r>
            <w:r w:rsidRPr="00FC24D2">
              <w:rPr>
                <w:iCs/>
              </w:rPr>
              <w:t xml:space="preserve">ay: 14 </w:t>
            </w:r>
            <w:r>
              <w:rPr>
                <w:iCs/>
              </w:rPr>
              <w:t>M</w:t>
            </w:r>
            <w:r w:rsidRPr="00FC24D2">
              <w:rPr>
                <w:iCs/>
              </w:rPr>
              <w:t xml:space="preserve">anagement </w:t>
            </w:r>
            <w:r>
              <w:rPr>
                <w:iCs/>
              </w:rPr>
              <w:t>P</w:t>
            </w:r>
            <w:r w:rsidRPr="00FC24D2">
              <w:rPr>
                <w:iCs/>
              </w:rPr>
              <w:t xml:space="preserve">rinciples from the </w:t>
            </w:r>
            <w:r>
              <w:rPr>
                <w:iCs/>
              </w:rPr>
              <w:t>W</w:t>
            </w:r>
            <w:r w:rsidRPr="00FC24D2">
              <w:rPr>
                <w:iCs/>
              </w:rPr>
              <w:t xml:space="preserve">orld's </w:t>
            </w:r>
            <w:r>
              <w:rPr>
                <w:iCs/>
              </w:rPr>
              <w:t>G</w:t>
            </w:r>
            <w:r w:rsidRPr="00FC24D2">
              <w:rPr>
                <w:iCs/>
              </w:rPr>
              <w:t xml:space="preserve">reatest </w:t>
            </w:r>
            <w:r>
              <w:rPr>
                <w:iCs/>
              </w:rPr>
              <w:t>M</w:t>
            </w:r>
            <w:r w:rsidRPr="00FC24D2">
              <w:rPr>
                <w:iCs/>
              </w:rPr>
              <w:t>anufacturer</w:t>
            </w:r>
            <w:r>
              <w:t xml:space="preserve">. New York: McGraw-Hill, 2004. </w:t>
            </w:r>
            <w:r w:rsidRPr="00FC24D2">
              <w:t>xxii, 330 s. ISBN 0-07-139231-9.</w:t>
            </w:r>
          </w:p>
          <w:p w14:paraId="410E83D9" w14:textId="77777777" w:rsidR="007A5A24" w:rsidRDefault="007A5A24" w:rsidP="007A5A24">
            <w:pPr>
              <w:jc w:val="both"/>
            </w:pPr>
            <w:r w:rsidRPr="00FC24D2">
              <w:t xml:space="preserve">JABLONSKÝ, J. </w:t>
            </w:r>
            <w:r w:rsidRPr="00FC24D2">
              <w:rPr>
                <w:iCs/>
              </w:rPr>
              <w:t>Operační výzkum: kvantitativní modely pro ekonomické rozhodování</w:t>
            </w:r>
            <w:r w:rsidRPr="00FC24D2">
              <w:t>. Praha:</w:t>
            </w:r>
            <w:r>
              <w:t xml:space="preserve"> Professional Publishing, 2002. </w:t>
            </w:r>
            <w:r w:rsidRPr="00FC24D2">
              <w:t>323 s. ISBN 80-86419-23-1.</w:t>
            </w:r>
          </w:p>
        </w:tc>
      </w:tr>
      <w:tr w:rsidR="007A5A24" w14:paraId="02EF89FA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1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7CAAC"/>
          </w:tcPr>
          <w:p w14:paraId="406F251C" w14:textId="77777777" w:rsidR="007A5A24" w:rsidRDefault="007A5A24" w:rsidP="007A5A24">
            <w:pPr>
              <w:jc w:val="center"/>
            </w:pPr>
            <w:r>
              <w:rPr>
                <w:b/>
              </w:rPr>
              <w:t>Informace ke kombinované nebo distanční formě</w:t>
            </w:r>
          </w:p>
        </w:tc>
      </w:tr>
      <w:tr w:rsidR="007A5A24" w14:paraId="49299648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4744" w:type="dxa"/>
            <w:gridSpan w:val="22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3A8CF764" w14:textId="77777777" w:rsidR="007A5A24" w:rsidRDefault="007A5A24" w:rsidP="007A5A24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9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FB7A51" w14:textId="77777777" w:rsidR="007A5A24" w:rsidRDefault="007A5A24" w:rsidP="00B45D88">
            <w:pPr>
              <w:jc w:val="center"/>
            </w:pPr>
            <w:r w:rsidRPr="008E7127">
              <w:t>1</w:t>
            </w:r>
            <w:r w:rsidR="00B45D88" w:rsidRPr="008E7127">
              <w:t>2</w:t>
            </w:r>
          </w:p>
        </w:tc>
        <w:tc>
          <w:tcPr>
            <w:tcW w:w="4388" w:type="dxa"/>
            <w:gridSpan w:val="55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66904EBD" w14:textId="77777777" w:rsidR="007A5A24" w:rsidRDefault="007A5A24" w:rsidP="007A5A24">
            <w:pPr>
              <w:jc w:val="both"/>
            </w:pPr>
            <w:r>
              <w:rPr>
                <w:b/>
              </w:rPr>
              <w:t xml:space="preserve">hodin </w:t>
            </w:r>
          </w:p>
        </w:tc>
      </w:tr>
      <w:tr w:rsidR="007A5A24" w14:paraId="02E1B683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5B771807" w14:textId="77777777" w:rsidR="007A5A24" w:rsidRDefault="007A5A24" w:rsidP="007A5A24">
            <w:pPr>
              <w:jc w:val="both"/>
            </w:pPr>
            <w:r>
              <w:rPr>
                <w:b/>
              </w:rPr>
              <w:t>Informace o způsobu kontaktu s vyučujícím</w:t>
            </w:r>
          </w:p>
        </w:tc>
      </w:tr>
      <w:tr w:rsidR="007A5A24" w14:paraId="484167E5" w14:textId="77777777" w:rsidTr="007B25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28" w:type="dxa"/>
          <w:wAfter w:w="156" w:type="dxa"/>
          <w:trHeight w:val="708"/>
        </w:trPr>
        <w:tc>
          <w:tcPr>
            <w:tcW w:w="10023" w:type="dxa"/>
            <w:gridSpan w:val="8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237DA2" w14:textId="77777777" w:rsidR="007A5A24" w:rsidRPr="00837602" w:rsidRDefault="007A5A24" w:rsidP="007A5A24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C</w:t>
            </w:r>
            <w:r w:rsidR="000B36CB">
              <w:t xml:space="preserve">yklus přednášek je realizován v </w:t>
            </w:r>
            <w:r>
              <w:t xml:space="preserve">blocích. Posluchačům budou v průběhu semestru zadány samostatné úkoly. </w:t>
            </w:r>
            <w:r w:rsidRPr="00837602">
              <w:t xml:space="preserve">Konzultace jsou možné v rámci </w:t>
            </w:r>
            <w:r w:rsidR="00016056">
              <w:t>výuky</w:t>
            </w:r>
            <w:r w:rsidRPr="00837602">
              <w:t xml:space="preserve"> nebo </w:t>
            </w:r>
            <w:r>
              <w:t>lze</w:t>
            </w:r>
            <w:r w:rsidRPr="00837602">
              <w:t xml:space="preserve"> vyučujícího kontaktovat viz níže.</w:t>
            </w:r>
          </w:p>
          <w:p w14:paraId="7497729D" w14:textId="77777777" w:rsidR="007A5A24" w:rsidRPr="00792660" w:rsidRDefault="007A5A24" w:rsidP="007A5A24">
            <w:pPr>
              <w:jc w:val="both"/>
              <w:rPr>
                <w:sz w:val="16"/>
                <w:szCs w:val="16"/>
              </w:rPr>
            </w:pPr>
          </w:p>
          <w:p w14:paraId="7114DBCE" w14:textId="77777777" w:rsidR="007A5A24" w:rsidRDefault="007A5A24" w:rsidP="007A5A24">
            <w:pPr>
              <w:jc w:val="both"/>
            </w:pPr>
            <w:r>
              <w:t xml:space="preserve">Možnosti komunikace s vyučujícím: </w:t>
            </w:r>
            <w:hyperlink r:id="rId72" w:history="1">
              <w:r w:rsidRPr="00E82B23">
                <w:rPr>
                  <w:rStyle w:val="Hypertextovodkaz"/>
                </w:rPr>
                <w:t>msedlacik@utb.cz</w:t>
              </w:r>
            </w:hyperlink>
            <w:r>
              <w:t>, 576 038 027.</w:t>
            </w:r>
          </w:p>
        </w:tc>
      </w:tr>
      <w:tr w:rsidR="00CA2D79" w:rsidRPr="00B8656D" w14:paraId="585C498F" w14:textId="77777777" w:rsidTr="007B2524">
        <w:trPr>
          <w:gridAfter w:val="1"/>
          <w:wAfter w:w="75" w:type="dxa"/>
        </w:trPr>
        <w:tc>
          <w:tcPr>
            <w:tcW w:w="10132" w:type="dxa"/>
            <w:gridSpan w:val="9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103B91FD" w14:textId="77777777" w:rsidR="00CA2D79" w:rsidRPr="00B8656D" w:rsidRDefault="00CA2D79" w:rsidP="00693C91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>
              <w:br w:type="page"/>
            </w:r>
            <w:r w:rsidRPr="00B8656D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CA2D79" w:rsidRPr="00F41D23" w14:paraId="7969954D" w14:textId="77777777" w:rsidTr="007B2524">
        <w:trPr>
          <w:gridAfter w:val="1"/>
          <w:wAfter w:w="75" w:type="dxa"/>
        </w:trPr>
        <w:tc>
          <w:tcPr>
            <w:tcW w:w="3096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7EEB0F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7036" w:type="dxa"/>
            <w:gridSpan w:val="8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7ED0" w14:textId="77777777" w:rsidR="00CA2D79" w:rsidRPr="00F41D23" w:rsidRDefault="00CA2D79" w:rsidP="00693C91">
            <w:pPr>
              <w:jc w:val="both"/>
              <w:rPr>
                <w:b/>
              </w:rPr>
            </w:pPr>
            <w:bookmarkStart w:id="117" w:name="Technol_projekt"/>
            <w:bookmarkEnd w:id="117"/>
            <w:r w:rsidRPr="00F41D23">
              <w:rPr>
                <w:b/>
              </w:rPr>
              <w:t>Technologický projekt</w:t>
            </w:r>
          </w:p>
        </w:tc>
      </w:tr>
      <w:tr w:rsidR="00CA2D79" w14:paraId="2C4634E9" w14:textId="77777777" w:rsidTr="007B2524">
        <w:trPr>
          <w:gridAfter w:val="1"/>
          <w:wAfter w:w="75" w:type="dxa"/>
        </w:trPr>
        <w:tc>
          <w:tcPr>
            <w:tcW w:w="3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919D76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57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2A6B1" w14:textId="77777777" w:rsidR="00CA2D79" w:rsidRDefault="00704F07" w:rsidP="00693C91">
            <w:pPr>
              <w:jc w:val="both"/>
            </w:pPr>
            <w:r>
              <w:t xml:space="preserve">povinný </w:t>
            </w:r>
            <w:r w:rsidRPr="00704F07">
              <w:t>(specializace SNZPK)</w:t>
            </w:r>
          </w:p>
        </w:tc>
        <w:tc>
          <w:tcPr>
            <w:tcW w:w="2718" w:type="dxa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D17A38" w14:textId="77777777" w:rsidR="00CA2D79" w:rsidRDefault="00CA2D79" w:rsidP="00693C91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665F" w14:textId="77777777" w:rsidR="00CA2D79" w:rsidRDefault="00CA2D79" w:rsidP="00693C91">
            <w:pPr>
              <w:jc w:val="both"/>
            </w:pPr>
            <w:r>
              <w:t>2/ZS</w:t>
            </w:r>
          </w:p>
        </w:tc>
      </w:tr>
      <w:tr w:rsidR="00CA2D79" w14:paraId="07BD8713" w14:textId="77777777" w:rsidTr="007B2524">
        <w:trPr>
          <w:gridAfter w:val="1"/>
          <w:wAfter w:w="75" w:type="dxa"/>
        </w:trPr>
        <w:tc>
          <w:tcPr>
            <w:tcW w:w="3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68A5CA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2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F35F" w14:textId="77777777" w:rsidR="00CA2D79" w:rsidRDefault="00704F07" w:rsidP="00693C91">
            <w:pPr>
              <w:jc w:val="both"/>
            </w:pPr>
            <w:r>
              <w:t>0p+0s+28l</w:t>
            </w:r>
          </w:p>
        </w:tc>
        <w:tc>
          <w:tcPr>
            <w:tcW w:w="9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017E2C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1ECC" w14:textId="77777777" w:rsidR="00CA2D79" w:rsidRDefault="00CA2D79" w:rsidP="00693C91">
            <w:pPr>
              <w:jc w:val="both"/>
            </w:pPr>
            <w:r>
              <w:t>28</w:t>
            </w:r>
          </w:p>
        </w:tc>
        <w:tc>
          <w:tcPr>
            <w:tcW w:w="217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745684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0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8010F" w14:textId="77777777" w:rsidR="00CA2D79" w:rsidRDefault="00704F07" w:rsidP="00693C91">
            <w:pPr>
              <w:jc w:val="both"/>
            </w:pPr>
            <w:r>
              <w:t>2</w:t>
            </w:r>
          </w:p>
        </w:tc>
      </w:tr>
      <w:tr w:rsidR="00CA2D79" w14:paraId="5B0E8877" w14:textId="77777777" w:rsidTr="007B2524">
        <w:trPr>
          <w:gridAfter w:val="1"/>
          <w:wAfter w:w="75" w:type="dxa"/>
        </w:trPr>
        <w:tc>
          <w:tcPr>
            <w:tcW w:w="3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CF3A997" w14:textId="77777777" w:rsidR="00CA2D79" w:rsidRDefault="00CA2D79" w:rsidP="00693C91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7036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DB67B" w14:textId="77777777" w:rsidR="00CA2D79" w:rsidRDefault="00CA2D79" w:rsidP="00693C91">
            <w:pPr>
              <w:jc w:val="both"/>
            </w:pPr>
          </w:p>
        </w:tc>
      </w:tr>
      <w:tr w:rsidR="00CA2D79" w14:paraId="0F03ABAE" w14:textId="77777777" w:rsidTr="007B2524">
        <w:trPr>
          <w:gridAfter w:val="1"/>
          <w:wAfter w:w="75" w:type="dxa"/>
        </w:trPr>
        <w:tc>
          <w:tcPr>
            <w:tcW w:w="3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9619C4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57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5A8E" w14:textId="77777777" w:rsidR="00CA2D79" w:rsidRDefault="00CA2D79" w:rsidP="00693C91">
            <w:pPr>
              <w:jc w:val="both"/>
            </w:pPr>
            <w:r>
              <w:t>klasifikovaný zápočet</w:t>
            </w:r>
          </w:p>
        </w:tc>
        <w:tc>
          <w:tcPr>
            <w:tcW w:w="15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09D811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16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0641" w14:textId="77777777" w:rsidR="00CA2D79" w:rsidRDefault="00CA2D79" w:rsidP="00693C91">
            <w:pPr>
              <w:jc w:val="both"/>
            </w:pPr>
            <w:r>
              <w:t>laboratorní cvičení</w:t>
            </w:r>
          </w:p>
        </w:tc>
      </w:tr>
      <w:tr w:rsidR="00CA2D79" w14:paraId="5392F11D" w14:textId="77777777" w:rsidTr="007B2524">
        <w:trPr>
          <w:gridAfter w:val="1"/>
          <w:wAfter w:w="75" w:type="dxa"/>
        </w:trPr>
        <w:tc>
          <w:tcPr>
            <w:tcW w:w="3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ADDF14E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7036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EE90" w14:textId="77777777" w:rsidR="00CA2D79" w:rsidRDefault="00CA2D79" w:rsidP="00693C91">
            <w:pPr>
              <w:jc w:val="both"/>
            </w:pPr>
            <w:r>
              <w:t>Obhajoba zadaných projektů a vypracování závěrečné zprávy.</w:t>
            </w:r>
          </w:p>
        </w:tc>
      </w:tr>
      <w:tr w:rsidR="00CA2D79" w14:paraId="55015B71" w14:textId="77777777" w:rsidTr="007B2524">
        <w:trPr>
          <w:gridAfter w:val="1"/>
          <w:wAfter w:w="75" w:type="dxa"/>
          <w:trHeight w:val="197"/>
        </w:trPr>
        <w:tc>
          <w:tcPr>
            <w:tcW w:w="3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738C777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7036" w:type="dxa"/>
            <w:gridSpan w:val="8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0994" w14:textId="77777777" w:rsidR="00CA2D79" w:rsidRDefault="00CA2D79" w:rsidP="00693C91">
            <w:pPr>
              <w:jc w:val="both"/>
            </w:pPr>
          </w:p>
        </w:tc>
      </w:tr>
      <w:tr w:rsidR="00CA2D79" w14:paraId="77D3DAC6" w14:textId="77777777" w:rsidTr="007B2524">
        <w:trPr>
          <w:gridAfter w:val="1"/>
          <w:wAfter w:w="75" w:type="dxa"/>
          <w:trHeight w:val="243"/>
        </w:trPr>
        <w:tc>
          <w:tcPr>
            <w:tcW w:w="309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1DCE60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7036" w:type="dxa"/>
            <w:gridSpan w:val="8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07EE" w14:textId="77777777" w:rsidR="00CA2D79" w:rsidRDefault="00CA2D79" w:rsidP="00693C91">
            <w:pPr>
              <w:jc w:val="both"/>
            </w:pPr>
          </w:p>
        </w:tc>
      </w:tr>
      <w:tr w:rsidR="00CA2D79" w14:paraId="0D378A44" w14:textId="77777777" w:rsidTr="007B2524">
        <w:trPr>
          <w:gridAfter w:val="1"/>
          <w:wAfter w:w="75" w:type="dxa"/>
        </w:trPr>
        <w:tc>
          <w:tcPr>
            <w:tcW w:w="3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57CC94F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7036" w:type="dxa"/>
            <w:gridSpan w:val="8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F438AFA" w14:textId="77777777" w:rsidR="00CA2D79" w:rsidRDefault="00CA2D79" w:rsidP="00693C91">
            <w:pPr>
              <w:jc w:val="both"/>
            </w:pPr>
          </w:p>
        </w:tc>
      </w:tr>
      <w:tr w:rsidR="00CA2D79" w14:paraId="2FC563DE" w14:textId="77777777" w:rsidTr="007B2524">
        <w:trPr>
          <w:gridAfter w:val="1"/>
          <w:wAfter w:w="75" w:type="dxa"/>
          <w:trHeight w:val="150"/>
        </w:trPr>
        <w:tc>
          <w:tcPr>
            <w:tcW w:w="10132" w:type="dxa"/>
            <w:gridSpan w:val="9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067B" w14:textId="77777777" w:rsidR="00CA2D79" w:rsidRDefault="00CA2D79" w:rsidP="00664CED">
            <w:pPr>
              <w:spacing w:before="60" w:after="60"/>
              <w:jc w:val="both"/>
            </w:pPr>
            <w:r>
              <w:t>Ing. Martin Řezníček, Ph.D</w:t>
            </w:r>
            <w:r w:rsidR="00664CED">
              <w:t>. (100% l)</w:t>
            </w:r>
          </w:p>
        </w:tc>
      </w:tr>
      <w:tr w:rsidR="00CA2D79" w14:paraId="4CD939BA" w14:textId="77777777" w:rsidTr="007B2524">
        <w:trPr>
          <w:gridAfter w:val="1"/>
          <w:wAfter w:w="75" w:type="dxa"/>
        </w:trPr>
        <w:tc>
          <w:tcPr>
            <w:tcW w:w="3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295048E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7036" w:type="dxa"/>
            <w:gridSpan w:val="8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DC8B4F" w14:textId="77777777" w:rsidR="00CA2D79" w:rsidRDefault="00CA2D79" w:rsidP="00693C91">
            <w:pPr>
              <w:jc w:val="both"/>
            </w:pPr>
          </w:p>
        </w:tc>
      </w:tr>
      <w:tr w:rsidR="00CA2D79" w14:paraId="5CEBFF1B" w14:textId="77777777" w:rsidTr="007B2524">
        <w:trPr>
          <w:gridAfter w:val="1"/>
          <w:wAfter w:w="75" w:type="dxa"/>
          <w:trHeight w:val="3938"/>
        </w:trPr>
        <w:tc>
          <w:tcPr>
            <w:tcW w:w="10132" w:type="dxa"/>
            <w:gridSpan w:val="91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4888137" w14:textId="77777777" w:rsidR="00CA2D79" w:rsidRDefault="00CA2D79" w:rsidP="00693C91">
            <w:pPr>
              <w:jc w:val="both"/>
            </w:pPr>
            <w:r>
              <w:t xml:space="preserve">Cílem předmětu je vymezení základních pojmů a získání znalosti z oblasti technologického projektování a technologičnosti konstrukce. Studenti získají znalosti o kvantifikaci nákladů na výrobu podle kritéria přesnosti a jakosti obráběných povrchů, nákladech na výrobu jednotlivých technologických metod. Dále se seznámí s aplikací přesnosti, jakosti, výrobního výkonu, spolehlivosti, hospodárnosti a ekologie na volbu posloupnosti jednotlivých operací výrobního postupu. </w:t>
            </w:r>
            <w:r w:rsidRPr="00AD100D">
              <w:t>Obsah předmětu tvoří tyto tematické celky:</w:t>
            </w:r>
          </w:p>
          <w:p w14:paraId="43D2035B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jc w:val="both"/>
            </w:pPr>
            <w:r w:rsidRPr="00F43E99">
              <w:t xml:space="preserve">Členění výrobního procesu, výrobní systémy. </w:t>
            </w:r>
          </w:p>
          <w:p w14:paraId="6AD794DF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Technologická a konstrukční příprava výroby. </w:t>
            </w:r>
          </w:p>
          <w:p w14:paraId="6B770E8B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Podklady pro navrhování výrobních postupů, členění výrobního postupu. </w:t>
            </w:r>
          </w:p>
          <w:p w14:paraId="5175DB1D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Zásady pro volbu konstrukční, technologické, montážní a měřící základny. </w:t>
            </w:r>
          </w:p>
          <w:p w14:paraId="3163C1AD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Charakteristiky jednotlivých způsobů výroby. </w:t>
            </w:r>
          </w:p>
          <w:p w14:paraId="5B09D107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Posloupnost operací ve výrobním postupu, zásady pro volbu polotovaru. </w:t>
            </w:r>
          </w:p>
          <w:p w14:paraId="22A4E8D0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Kritéria přesnosti obrábění, technologické aspekty přesnosti obrábění. </w:t>
            </w:r>
          </w:p>
          <w:p w14:paraId="2B84434A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Technologické vlivy na přesnost obrábění. </w:t>
            </w:r>
          </w:p>
          <w:p w14:paraId="0C162B8D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Přesnost obrábění a kvantifikace přesnosti výrobního zařízení, charakteristiky a specifikace jednotlivých zákonů rozdělení. </w:t>
            </w:r>
          </w:p>
          <w:p w14:paraId="49918681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Normalizace a typizace výrobních postupů. </w:t>
            </w:r>
          </w:p>
          <w:p w14:paraId="6EE1EB3C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Kvantifikace spotřeby času v operacích výrobního postupu. </w:t>
            </w:r>
          </w:p>
          <w:p w14:paraId="6C0A5DF9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Pohybové studie a metody sledování spotřeby času ve směně a v operaci. </w:t>
            </w:r>
          </w:p>
          <w:p w14:paraId="64C3F8FD" w14:textId="77777777" w:rsidR="00CA2D79" w:rsidRPr="00F43E9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 xml:space="preserve">Jednotkové strojní časy jednotlivých metod obrábění. </w:t>
            </w:r>
          </w:p>
          <w:p w14:paraId="4D33F287" w14:textId="77777777" w:rsidR="00CA2D79" w:rsidRDefault="00CA2D79" w:rsidP="00C77552">
            <w:pPr>
              <w:pStyle w:val="Odstavecseseznamem"/>
              <w:numPr>
                <w:ilvl w:val="0"/>
                <w:numId w:val="45"/>
              </w:numPr>
              <w:ind w:left="284" w:hanging="57"/>
              <w:jc w:val="both"/>
            </w:pPr>
            <w:r w:rsidRPr="00F43E99">
              <w:t>Výroba typických dílců v oblasti technologie obrábění.</w:t>
            </w:r>
          </w:p>
        </w:tc>
      </w:tr>
      <w:tr w:rsidR="00CA2D79" w14:paraId="3C14B6A0" w14:textId="77777777" w:rsidTr="007B2524">
        <w:trPr>
          <w:gridAfter w:val="1"/>
          <w:wAfter w:w="75" w:type="dxa"/>
          <w:trHeight w:val="265"/>
        </w:trPr>
        <w:tc>
          <w:tcPr>
            <w:tcW w:w="366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A69562" w14:textId="77777777" w:rsidR="00CA2D79" w:rsidRDefault="00CA2D79" w:rsidP="00693C91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63" w:type="dxa"/>
            <w:gridSpan w:val="7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BDC3FD" w14:textId="77777777" w:rsidR="00CA2D79" w:rsidRDefault="00CA2D79" w:rsidP="00693C91">
            <w:pPr>
              <w:jc w:val="both"/>
            </w:pPr>
          </w:p>
        </w:tc>
      </w:tr>
      <w:tr w:rsidR="00CA2D79" w14:paraId="671EDD72" w14:textId="77777777" w:rsidTr="007B2524">
        <w:trPr>
          <w:gridAfter w:val="1"/>
          <w:wAfter w:w="75" w:type="dxa"/>
          <w:trHeight w:val="1497"/>
        </w:trPr>
        <w:tc>
          <w:tcPr>
            <w:tcW w:w="10132" w:type="dxa"/>
            <w:gridSpan w:val="9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ED951" w14:textId="77777777" w:rsidR="00CA2D79" w:rsidRPr="00F533B5" w:rsidRDefault="00CA2D79" w:rsidP="00693C91">
            <w:pPr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F533B5">
              <w:rPr>
                <w:sz w:val="19"/>
                <w:szCs w:val="19"/>
                <w:u w:val="single"/>
              </w:rPr>
              <w:t>Povinná literatura:</w:t>
            </w:r>
          </w:p>
          <w:p w14:paraId="2BD3ACF4" w14:textId="77777777" w:rsidR="00CA2D79" w:rsidRPr="00F533B5" w:rsidRDefault="00CA2D79" w:rsidP="00693C91">
            <w:pPr>
              <w:jc w:val="both"/>
              <w:rPr>
                <w:sz w:val="19"/>
                <w:szCs w:val="19"/>
              </w:rPr>
            </w:pPr>
            <w:r w:rsidRPr="00F533B5">
              <w:rPr>
                <w:sz w:val="19"/>
                <w:szCs w:val="19"/>
              </w:rPr>
              <w:t>ZEMČÍK, O. Technologická příprava výroby. Učební texty vysokých škol. Brno: CERM, 2002. 158 s. ISBN 80-214-2219-X.</w:t>
            </w:r>
          </w:p>
          <w:p w14:paraId="729ECCC7" w14:textId="77777777" w:rsidR="00CA2D79" w:rsidRPr="00F533B5" w:rsidRDefault="00CA2D79" w:rsidP="00693C91">
            <w:pPr>
              <w:jc w:val="both"/>
              <w:rPr>
                <w:sz w:val="19"/>
                <w:szCs w:val="19"/>
              </w:rPr>
            </w:pPr>
            <w:r w:rsidRPr="00F533B5">
              <w:rPr>
                <w:sz w:val="19"/>
                <w:szCs w:val="19"/>
              </w:rPr>
              <w:t>KOCMAN, K. Technologické procesy obrábění. Brno: CERM, 2011. 330 s. ISBN 978-80-7204-722-2.</w:t>
            </w:r>
          </w:p>
          <w:p w14:paraId="5122F1B7" w14:textId="77777777" w:rsidR="00CA2D79" w:rsidRPr="00F533B5" w:rsidRDefault="00CA2D79" w:rsidP="00693C91">
            <w:pPr>
              <w:jc w:val="both"/>
              <w:rPr>
                <w:sz w:val="18"/>
                <w:szCs w:val="18"/>
              </w:rPr>
            </w:pPr>
            <w:r w:rsidRPr="00F533B5">
              <w:rPr>
                <w:sz w:val="19"/>
                <w:szCs w:val="19"/>
              </w:rPr>
              <w:t xml:space="preserve">MICHNA, Š., TRPČEVSKÁ, J., NOVÁ, I. Strojírenská technologie. </w:t>
            </w:r>
            <w:r w:rsidRPr="00F533B5">
              <w:rPr>
                <w:sz w:val="18"/>
                <w:szCs w:val="18"/>
              </w:rPr>
              <w:t>Ústí nad Labem: UJEP,</w:t>
            </w:r>
            <w:r w:rsidRPr="00F533B5">
              <w:rPr>
                <w:sz w:val="19"/>
                <w:szCs w:val="19"/>
              </w:rPr>
              <w:t xml:space="preserve"> </w:t>
            </w:r>
            <w:r w:rsidRPr="00F533B5">
              <w:rPr>
                <w:sz w:val="18"/>
                <w:szCs w:val="18"/>
              </w:rPr>
              <w:t>2012.</w:t>
            </w:r>
            <w:r w:rsidRPr="00F533B5">
              <w:rPr>
                <w:sz w:val="19"/>
                <w:szCs w:val="19"/>
              </w:rPr>
              <w:t xml:space="preserve"> </w:t>
            </w:r>
            <w:r w:rsidRPr="00F533B5">
              <w:rPr>
                <w:sz w:val="18"/>
                <w:szCs w:val="18"/>
              </w:rPr>
              <w:t>337 s</w:t>
            </w:r>
            <w:r w:rsidRPr="00F533B5">
              <w:rPr>
                <w:sz w:val="19"/>
                <w:szCs w:val="19"/>
              </w:rPr>
              <w:t xml:space="preserve">. </w:t>
            </w:r>
            <w:r w:rsidRPr="00F533B5">
              <w:rPr>
                <w:sz w:val="18"/>
                <w:szCs w:val="18"/>
              </w:rPr>
              <w:t>ISBN 978-80-7414-501-8.</w:t>
            </w:r>
          </w:p>
          <w:p w14:paraId="449FEA66" w14:textId="77777777" w:rsidR="00CA2D79" w:rsidRPr="00F533B5" w:rsidRDefault="00CA2D79" w:rsidP="00693C91">
            <w:pPr>
              <w:jc w:val="both"/>
              <w:rPr>
                <w:sz w:val="8"/>
                <w:szCs w:val="8"/>
              </w:rPr>
            </w:pPr>
          </w:p>
          <w:p w14:paraId="45F01AA1" w14:textId="77777777" w:rsidR="00CA2D79" w:rsidRPr="00F533B5" w:rsidRDefault="00CA2D79" w:rsidP="00693C91">
            <w:pPr>
              <w:jc w:val="both"/>
              <w:rPr>
                <w:sz w:val="19"/>
                <w:szCs w:val="19"/>
                <w:u w:val="single"/>
              </w:rPr>
            </w:pPr>
            <w:r w:rsidRPr="00F533B5">
              <w:rPr>
                <w:sz w:val="19"/>
                <w:szCs w:val="19"/>
                <w:u w:val="single"/>
              </w:rPr>
              <w:t>Doporučená literatura:</w:t>
            </w:r>
          </w:p>
          <w:p w14:paraId="273A6895" w14:textId="77777777" w:rsidR="00CA2D79" w:rsidRPr="00F533B5" w:rsidRDefault="00CA2D79" w:rsidP="00693C91">
            <w:pPr>
              <w:jc w:val="both"/>
              <w:rPr>
                <w:sz w:val="19"/>
                <w:szCs w:val="19"/>
              </w:rPr>
            </w:pPr>
            <w:r w:rsidRPr="00F533B5">
              <w:rPr>
                <w:sz w:val="19"/>
                <w:szCs w:val="19"/>
              </w:rPr>
              <w:t>KURIC, I., KUBA, J. Počítačová podpora návrhu technologickej dokumentácie. Žilina: ŽU, 2002. ISBN 80-7100-925-3.</w:t>
            </w:r>
          </w:p>
          <w:p w14:paraId="06CAEAA8" w14:textId="77777777" w:rsidR="00CA2D79" w:rsidRPr="00F533B5" w:rsidRDefault="00CA2D79" w:rsidP="00693C91">
            <w:pPr>
              <w:jc w:val="both"/>
              <w:rPr>
                <w:sz w:val="19"/>
                <w:szCs w:val="19"/>
              </w:rPr>
            </w:pPr>
            <w:r w:rsidRPr="00F533B5">
              <w:rPr>
                <w:sz w:val="19"/>
                <w:szCs w:val="19"/>
              </w:rPr>
              <w:t>BÍLEK, O., LUKOVICS, I. Výrobní inženýrství a technologie. Zlín: UTB, 2014. 173 s. ISBN 978-80-7454-471-2.</w:t>
            </w:r>
          </w:p>
          <w:p w14:paraId="3198F04C" w14:textId="77777777" w:rsidR="00CA2D79" w:rsidRPr="00F533B5" w:rsidRDefault="00CA2D79" w:rsidP="00693C91">
            <w:pPr>
              <w:jc w:val="both"/>
              <w:rPr>
                <w:sz w:val="19"/>
                <w:szCs w:val="19"/>
              </w:rPr>
            </w:pPr>
            <w:r w:rsidRPr="00F533B5">
              <w:rPr>
                <w:sz w:val="19"/>
                <w:szCs w:val="19"/>
              </w:rPr>
              <w:t>ŘASA, J., GABRIEL, V. Strojírenská technologie 3: Metody, stroje a nástroje pro obrábění. 1. díl. 2. vyd. Praha: Scientia, 2005. 256 s. ISBN 80-7183-337-1.</w:t>
            </w:r>
          </w:p>
          <w:p w14:paraId="53474F1A" w14:textId="77777777" w:rsidR="00CA2D79" w:rsidRPr="00F533B5" w:rsidRDefault="00CA2D79" w:rsidP="00693C91">
            <w:pPr>
              <w:shd w:val="clear" w:color="auto" w:fill="FFFFFF"/>
              <w:jc w:val="both"/>
              <w:rPr>
                <w:rFonts w:ascii="Segoe UI" w:hAnsi="Segoe UI" w:cs="Segoe UI"/>
                <w:color w:val="212121"/>
                <w:sz w:val="19"/>
                <w:szCs w:val="19"/>
              </w:rPr>
            </w:pPr>
            <w:r w:rsidRPr="00F533B5">
              <w:rPr>
                <w:sz w:val="19"/>
                <w:szCs w:val="19"/>
              </w:rPr>
              <w:t xml:space="preserve">HOFFMAN, </w:t>
            </w:r>
            <w:proofErr w:type="gramStart"/>
            <w:r w:rsidRPr="00F533B5">
              <w:rPr>
                <w:sz w:val="19"/>
                <w:szCs w:val="19"/>
              </w:rPr>
              <w:t>P.J.</w:t>
            </w:r>
            <w:proofErr w:type="gramEnd"/>
            <w:r w:rsidRPr="00F533B5">
              <w:rPr>
                <w:sz w:val="19"/>
                <w:szCs w:val="19"/>
              </w:rPr>
              <w:t>, HOPEWELL, E.S., JANES, B. Precision Machining Technology. 2nd Ed. Clifton Park, NY: Cengange Leraning, 2015. xxi, 774 s. ISBN 978-1-285-44454-3.</w:t>
            </w:r>
          </w:p>
          <w:p w14:paraId="71B27AD3" w14:textId="77777777" w:rsidR="00CA2D79" w:rsidRDefault="00CA2D79" w:rsidP="00693C91">
            <w:pPr>
              <w:shd w:val="clear" w:color="auto" w:fill="FFFFFF"/>
              <w:jc w:val="both"/>
            </w:pPr>
            <w:proofErr w:type="gramStart"/>
            <w:r w:rsidRPr="00F533B5">
              <w:rPr>
                <w:sz w:val="19"/>
                <w:szCs w:val="19"/>
              </w:rPr>
              <w:t>STEPHENSON, D.A.</w:t>
            </w:r>
            <w:proofErr w:type="gramEnd"/>
            <w:r w:rsidRPr="00F533B5">
              <w:rPr>
                <w:sz w:val="19"/>
                <w:szCs w:val="19"/>
              </w:rPr>
              <w:t>, AGAPIOU, J.S. Metal Cutting Theory and Practice. 3rd Ed. Boca Raton: CRC Press, Taylor &amp; Francis Group, 2016. xxi, 947 s. ISBN 978-1-4665-8753-3.</w:t>
            </w:r>
          </w:p>
        </w:tc>
      </w:tr>
      <w:tr w:rsidR="00CA2D79" w14:paraId="0E193625" w14:textId="77777777" w:rsidTr="007B2524">
        <w:trPr>
          <w:gridAfter w:val="1"/>
          <w:wAfter w:w="75" w:type="dxa"/>
        </w:trPr>
        <w:tc>
          <w:tcPr>
            <w:tcW w:w="10132" w:type="dxa"/>
            <w:gridSpan w:val="9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262254BA" w14:textId="77777777" w:rsidR="00CA2D79" w:rsidRDefault="00CA2D79" w:rsidP="00693C91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CA2D79" w14:paraId="015315A2" w14:textId="77777777" w:rsidTr="007B2524">
        <w:trPr>
          <w:gridAfter w:val="1"/>
          <w:wAfter w:w="75" w:type="dxa"/>
        </w:trPr>
        <w:tc>
          <w:tcPr>
            <w:tcW w:w="4819" w:type="dxa"/>
            <w:gridSpan w:val="2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3EE35C" w14:textId="77777777" w:rsidR="00CA2D79" w:rsidRDefault="00CA2D79" w:rsidP="00693C91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901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529EC" w14:textId="77777777" w:rsidR="00CA2D79" w:rsidRDefault="00CA2D79" w:rsidP="00693C91">
            <w:pPr>
              <w:jc w:val="center"/>
            </w:pPr>
            <w:r w:rsidRPr="008E7127">
              <w:t>8</w:t>
            </w:r>
          </w:p>
        </w:tc>
        <w:tc>
          <w:tcPr>
            <w:tcW w:w="4412" w:type="dxa"/>
            <w:gridSpan w:val="5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4612FC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CA2D79" w14:paraId="7EDF8884" w14:textId="77777777" w:rsidTr="007B2524">
        <w:trPr>
          <w:gridAfter w:val="1"/>
          <w:wAfter w:w="75" w:type="dxa"/>
        </w:trPr>
        <w:tc>
          <w:tcPr>
            <w:tcW w:w="10132" w:type="dxa"/>
            <w:gridSpan w:val="9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719149" w14:textId="77777777" w:rsidR="00CA2D79" w:rsidRDefault="00CA2D79" w:rsidP="00693C91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CA2D79" w14:paraId="2F5A156D" w14:textId="77777777" w:rsidTr="007B2524">
        <w:trPr>
          <w:gridAfter w:val="1"/>
          <w:wAfter w:w="75" w:type="dxa"/>
          <w:trHeight w:val="141"/>
        </w:trPr>
        <w:tc>
          <w:tcPr>
            <w:tcW w:w="10132" w:type="dxa"/>
            <w:gridSpan w:val="9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52404" w14:textId="77777777" w:rsidR="00CA2D79" w:rsidRDefault="00CA2D79" w:rsidP="00693C91">
            <w:pPr>
              <w:jc w:val="both"/>
            </w:pPr>
            <w:r>
              <w:t>Laboratoře jsou realizovány v</w:t>
            </w:r>
            <w:r w:rsidR="000B36CB">
              <w:t xml:space="preserve"> </w:t>
            </w:r>
            <w:r>
              <w:t xml:space="preserve">blocích, kde budou studentům podány základní informace k vypracování a obhajobě zadaných projektů. Na hodinách bude konzultován průběh prací a řešení možných problémů s tím spojených. V případě nedostatku časového prostoru v hodinách je možná individuální konzultace s vyučujícím. </w:t>
            </w:r>
          </w:p>
          <w:p w14:paraId="6EC3953A" w14:textId="77777777" w:rsidR="00CA2D79" w:rsidRPr="00F533B5" w:rsidRDefault="00CA2D79" w:rsidP="00693C91">
            <w:pPr>
              <w:jc w:val="both"/>
              <w:rPr>
                <w:sz w:val="8"/>
                <w:szCs w:val="8"/>
              </w:rPr>
            </w:pPr>
          </w:p>
          <w:p w14:paraId="6040C1DD" w14:textId="77777777" w:rsidR="00CA2D79" w:rsidRDefault="00CA2D79" w:rsidP="00693C91">
            <w:pPr>
              <w:jc w:val="both"/>
            </w:pPr>
            <w:r w:rsidRPr="00866DBF">
              <w:t>Možnosti komunikace s vyučujícím:</w:t>
            </w:r>
            <w:r>
              <w:rPr>
                <w:sz w:val="18"/>
                <w:szCs w:val="18"/>
              </w:rPr>
              <w:t xml:space="preserve"> </w:t>
            </w:r>
            <w:hyperlink r:id="rId73" w:history="1">
              <w:r w:rsidRPr="0062315C">
                <w:rPr>
                  <w:rStyle w:val="Hypertextovodkaz"/>
                </w:rPr>
                <w:t>mreznicek@utb.cz</w:t>
              </w:r>
            </w:hyperlink>
            <w:r>
              <w:t xml:space="preserve">, 576 035 030. </w:t>
            </w:r>
          </w:p>
        </w:tc>
      </w:tr>
      <w:tr w:rsidR="00174EC9" w14:paraId="21216A90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bottom w:val="double" w:sz="4" w:space="0" w:color="auto"/>
            </w:tcBorders>
            <w:shd w:val="clear" w:color="auto" w:fill="BDD6EE"/>
          </w:tcPr>
          <w:p w14:paraId="2DF4BDC8" w14:textId="77777777" w:rsidR="00174EC9" w:rsidRDefault="003A7196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174EC9">
              <w:br w:type="page"/>
            </w:r>
            <w:r w:rsidR="00174EC9">
              <w:rPr>
                <w:b/>
                <w:sz w:val="28"/>
              </w:rPr>
              <w:t>B-III – Charakteristika studijního předmětu</w:t>
            </w:r>
          </w:p>
        </w:tc>
      </w:tr>
      <w:tr w:rsidR="00174EC9" w14:paraId="789E0F41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tcBorders>
              <w:top w:val="double" w:sz="4" w:space="0" w:color="auto"/>
            </w:tcBorders>
            <w:shd w:val="clear" w:color="auto" w:fill="F7CAAC"/>
          </w:tcPr>
          <w:p w14:paraId="1A01E60A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83" w:type="dxa"/>
            <w:gridSpan w:val="83"/>
            <w:tcBorders>
              <w:top w:val="double" w:sz="4" w:space="0" w:color="auto"/>
            </w:tcBorders>
          </w:tcPr>
          <w:p w14:paraId="55E2CB4C" w14:textId="77777777" w:rsidR="00174EC9" w:rsidRPr="00C15BE7" w:rsidRDefault="00C43C5F">
            <w:pPr>
              <w:jc w:val="both"/>
              <w:rPr>
                <w:b/>
              </w:rPr>
            </w:pPr>
            <w:bookmarkStart w:id="118" w:name="Technologie_I"/>
            <w:bookmarkEnd w:id="118"/>
            <w:r w:rsidRPr="00C15BE7">
              <w:rPr>
                <w:b/>
              </w:rPr>
              <w:t>Technologie I</w:t>
            </w:r>
          </w:p>
        </w:tc>
      </w:tr>
      <w:tr w:rsidR="00174EC9" w14:paraId="55BD0930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shd w:val="clear" w:color="auto" w:fill="F7CAAC"/>
          </w:tcPr>
          <w:p w14:paraId="62BC18FD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9" w:type="dxa"/>
            <w:gridSpan w:val="39"/>
          </w:tcPr>
          <w:p w14:paraId="65177CCC" w14:textId="77777777" w:rsidR="00174EC9" w:rsidRDefault="00BA2F84">
            <w:pPr>
              <w:jc w:val="both"/>
            </w:pPr>
            <w:r>
              <w:t>p</w:t>
            </w:r>
            <w:r w:rsidR="00CB399D">
              <w:t>ovinný</w:t>
            </w:r>
            <w:r>
              <w:t>, PZ (specializace VI)</w:t>
            </w:r>
          </w:p>
        </w:tc>
        <w:tc>
          <w:tcPr>
            <w:tcW w:w="2682" w:type="dxa"/>
            <w:gridSpan w:val="34"/>
            <w:shd w:val="clear" w:color="auto" w:fill="F7CAAC"/>
          </w:tcPr>
          <w:p w14:paraId="511B849C" w14:textId="77777777" w:rsidR="00174EC9" w:rsidRDefault="00174EC9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82" w:type="dxa"/>
            <w:gridSpan w:val="10"/>
          </w:tcPr>
          <w:p w14:paraId="27BB4118" w14:textId="77777777" w:rsidR="00174EC9" w:rsidRDefault="00BA2F84">
            <w:pPr>
              <w:jc w:val="both"/>
            </w:pPr>
            <w:r>
              <w:t>1/ZS</w:t>
            </w:r>
          </w:p>
        </w:tc>
      </w:tr>
      <w:tr w:rsidR="00174EC9" w14:paraId="7C8B2AAB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shd w:val="clear" w:color="auto" w:fill="F7CAAC"/>
          </w:tcPr>
          <w:p w14:paraId="50165D9D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19"/>
          </w:tcPr>
          <w:p w14:paraId="05122E73" w14:textId="77777777" w:rsidR="00174EC9" w:rsidRDefault="00BA2F84">
            <w:pPr>
              <w:jc w:val="both"/>
            </w:pPr>
            <w:r w:rsidRPr="003D6AB6">
              <w:t>28p+0s+28l</w:t>
            </w:r>
          </w:p>
        </w:tc>
        <w:tc>
          <w:tcPr>
            <w:tcW w:w="891" w:type="dxa"/>
            <w:gridSpan w:val="9"/>
            <w:shd w:val="clear" w:color="auto" w:fill="F7CAAC"/>
          </w:tcPr>
          <w:p w14:paraId="258CA029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4" w:type="dxa"/>
            <w:gridSpan w:val="11"/>
          </w:tcPr>
          <w:p w14:paraId="1EE90915" w14:textId="77777777" w:rsidR="00174EC9" w:rsidRDefault="00BB05D1">
            <w:pPr>
              <w:jc w:val="both"/>
            </w:pPr>
            <w:r>
              <w:t>56</w:t>
            </w:r>
          </w:p>
        </w:tc>
        <w:tc>
          <w:tcPr>
            <w:tcW w:w="2142" w:type="dxa"/>
            <w:gridSpan w:val="22"/>
            <w:shd w:val="clear" w:color="auto" w:fill="F7CAAC"/>
          </w:tcPr>
          <w:p w14:paraId="6D0E2957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22" w:type="dxa"/>
            <w:gridSpan w:val="22"/>
          </w:tcPr>
          <w:p w14:paraId="5354F015" w14:textId="77777777" w:rsidR="00174EC9" w:rsidRDefault="00BA2F84">
            <w:pPr>
              <w:jc w:val="both"/>
            </w:pPr>
            <w:r>
              <w:t>4</w:t>
            </w:r>
          </w:p>
        </w:tc>
      </w:tr>
      <w:tr w:rsidR="00174EC9" w14:paraId="6ED49BB5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shd w:val="clear" w:color="auto" w:fill="F7CAAC"/>
          </w:tcPr>
          <w:p w14:paraId="01F0E88C" w14:textId="77777777" w:rsidR="00174EC9" w:rsidRDefault="00174EC9" w:rsidP="00ED322D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83" w:type="dxa"/>
            <w:gridSpan w:val="83"/>
          </w:tcPr>
          <w:p w14:paraId="1215F13E" w14:textId="77777777" w:rsidR="00174EC9" w:rsidRDefault="00174EC9">
            <w:pPr>
              <w:jc w:val="both"/>
            </w:pPr>
          </w:p>
        </w:tc>
      </w:tr>
      <w:tr w:rsidR="00174EC9" w14:paraId="73868A2B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shd w:val="clear" w:color="auto" w:fill="F7CAAC"/>
          </w:tcPr>
          <w:p w14:paraId="6D666AD5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9" w:type="dxa"/>
            <w:gridSpan w:val="39"/>
          </w:tcPr>
          <w:p w14:paraId="0D1D65CB" w14:textId="77777777" w:rsidR="00174EC9" w:rsidRDefault="00BA2F84">
            <w:pPr>
              <w:jc w:val="both"/>
            </w:pPr>
            <w:r>
              <w:t>klasifikovaný zápočet</w:t>
            </w:r>
          </w:p>
        </w:tc>
        <w:tc>
          <w:tcPr>
            <w:tcW w:w="1548" w:type="dxa"/>
            <w:gridSpan w:val="12"/>
            <w:shd w:val="clear" w:color="auto" w:fill="F7CAAC"/>
          </w:tcPr>
          <w:p w14:paraId="3BD6CC53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16" w:type="dxa"/>
            <w:gridSpan w:val="32"/>
          </w:tcPr>
          <w:p w14:paraId="3A69731B" w14:textId="77777777" w:rsidR="00174EC9" w:rsidRDefault="00383EAF">
            <w:pPr>
              <w:jc w:val="both"/>
            </w:pPr>
            <w:r>
              <w:t>p</w:t>
            </w:r>
            <w:r w:rsidR="00CB399D">
              <w:t>řednášk</w:t>
            </w:r>
            <w:r>
              <w:t>y</w:t>
            </w:r>
            <w:r w:rsidR="00CB399D">
              <w:t>,</w:t>
            </w:r>
          </w:p>
          <w:p w14:paraId="7A719C4F" w14:textId="77777777" w:rsidR="00CB399D" w:rsidRDefault="00383EAF" w:rsidP="00383EAF">
            <w:pPr>
              <w:jc w:val="both"/>
            </w:pPr>
            <w:r>
              <w:t>l</w:t>
            </w:r>
            <w:r w:rsidR="00CB399D">
              <w:t>aborato</w:t>
            </w:r>
            <w:r>
              <w:t>rní cvičení</w:t>
            </w:r>
          </w:p>
        </w:tc>
      </w:tr>
      <w:tr w:rsidR="00174EC9" w14:paraId="2B1272FD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shd w:val="clear" w:color="auto" w:fill="F7CAAC"/>
          </w:tcPr>
          <w:p w14:paraId="0B6F7D0C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83" w:type="dxa"/>
            <w:gridSpan w:val="83"/>
            <w:tcBorders>
              <w:bottom w:val="single" w:sz="4" w:space="0" w:color="auto"/>
            </w:tcBorders>
          </w:tcPr>
          <w:p w14:paraId="4F1CFEB7" w14:textId="77777777" w:rsidR="00CB399D" w:rsidRDefault="00CB399D" w:rsidP="00CB399D">
            <w:pPr>
              <w:jc w:val="both"/>
            </w:pPr>
            <w:r>
              <w:t xml:space="preserve">Docházka: povinná účast na </w:t>
            </w:r>
            <w:r w:rsidR="00131CA7">
              <w:t>laboratořích</w:t>
            </w:r>
            <w:r>
              <w:t xml:space="preserve">. </w:t>
            </w:r>
          </w:p>
          <w:p w14:paraId="266485A7" w14:textId="77777777" w:rsidR="00CB399D" w:rsidRDefault="00CB399D" w:rsidP="00CB399D">
            <w:pPr>
              <w:jc w:val="both"/>
            </w:pPr>
            <w:r>
              <w:t xml:space="preserve">Zápočet: </w:t>
            </w:r>
            <w:r w:rsidR="005C3C4C">
              <w:t>odevzdání a obhájení zadaných protokolů (prací)</w:t>
            </w:r>
            <w:r w:rsidR="001C1310">
              <w:t>.</w:t>
            </w:r>
          </w:p>
          <w:p w14:paraId="796822F8" w14:textId="77777777" w:rsidR="00174EC9" w:rsidRDefault="00CB399D" w:rsidP="00CB399D">
            <w:pPr>
              <w:jc w:val="both"/>
            </w:pPr>
            <w:r>
              <w:t xml:space="preserve">Zkouška: prokázání znalosti probíraných tematických okruhů, </w:t>
            </w:r>
            <w:r w:rsidR="005C3C4C">
              <w:t xml:space="preserve">písemná nebo </w:t>
            </w:r>
            <w:r>
              <w:t>ústní zkouška. Podmínkou k účasti na zkoušce je získání zápočtu.</w:t>
            </w:r>
          </w:p>
        </w:tc>
      </w:tr>
      <w:tr w:rsidR="00174EC9" w14:paraId="45ACD265" w14:textId="77777777" w:rsidTr="007B2524">
        <w:trPr>
          <w:gridBefore w:val="1"/>
          <w:gridAfter w:val="5"/>
          <w:wBefore w:w="28" w:type="dxa"/>
          <w:wAfter w:w="156" w:type="dxa"/>
          <w:trHeight w:val="197"/>
        </w:trPr>
        <w:tc>
          <w:tcPr>
            <w:tcW w:w="3040" w:type="dxa"/>
            <w:gridSpan w:val="3"/>
            <w:tcBorders>
              <w:top w:val="nil"/>
            </w:tcBorders>
            <w:shd w:val="clear" w:color="auto" w:fill="F7CAAC"/>
          </w:tcPr>
          <w:p w14:paraId="7DD22727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83" w:type="dxa"/>
            <w:gridSpan w:val="83"/>
            <w:tcBorders>
              <w:top w:val="single" w:sz="4" w:space="0" w:color="auto"/>
            </w:tcBorders>
          </w:tcPr>
          <w:p w14:paraId="0234FBCE" w14:textId="77777777" w:rsidR="00174EC9" w:rsidRDefault="00CB399D" w:rsidP="00556120">
            <w:pPr>
              <w:jc w:val="both"/>
            </w:pPr>
            <w:r>
              <w:t xml:space="preserve">Ing. </w:t>
            </w:r>
            <w:r w:rsidR="00556120">
              <w:t xml:space="preserve">Martin Řezníček, </w:t>
            </w:r>
            <w:r>
              <w:t>Ph.D.</w:t>
            </w:r>
          </w:p>
        </w:tc>
      </w:tr>
      <w:tr w:rsidR="00174EC9" w14:paraId="31ED68B1" w14:textId="77777777" w:rsidTr="007B2524">
        <w:trPr>
          <w:gridBefore w:val="1"/>
          <w:gridAfter w:val="5"/>
          <w:wBefore w:w="28" w:type="dxa"/>
          <w:wAfter w:w="156" w:type="dxa"/>
          <w:trHeight w:val="243"/>
        </w:trPr>
        <w:tc>
          <w:tcPr>
            <w:tcW w:w="3040" w:type="dxa"/>
            <w:gridSpan w:val="3"/>
            <w:tcBorders>
              <w:top w:val="nil"/>
            </w:tcBorders>
            <w:shd w:val="clear" w:color="auto" w:fill="F7CAAC"/>
          </w:tcPr>
          <w:p w14:paraId="12104E41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83" w:type="dxa"/>
            <w:gridSpan w:val="83"/>
            <w:tcBorders>
              <w:top w:val="nil"/>
            </w:tcBorders>
          </w:tcPr>
          <w:p w14:paraId="1696CAC3" w14:textId="77777777" w:rsidR="00174EC9" w:rsidRDefault="00E1712D">
            <w:pPr>
              <w:jc w:val="both"/>
            </w:pPr>
            <w:r>
              <w:t>100% p</w:t>
            </w:r>
          </w:p>
        </w:tc>
      </w:tr>
      <w:tr w:rsidR="00174EC9" w14:paraId="16B052A2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shd w:val="clear" w:color="auto" w:fill="F7CAAC"/>
          </w:tcPr>
          <w:p w14:paraId="7BD61D92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83" w:type="dxa"/>
            <w:gridSpan w:val="83"/>
            <w:tcBorders>
              <w:bottom w:val="nil"/>
            </w:tcBorders>
          </w:tcPr>
          <w:p w14:paraId="603970FC" w14:textId="77777777" w:rsidR="009E0D88" w:rsidRPr="009E0D88" w:rsidRDefault="009E0D88" w:rsidP="00275461">
            <w:pPr>
              <w:jc w:val="both"/>
            </w:pPr>
          </w:p>
        </w:tc>
      </w:tr>
      <w:tr w:rsidR="00174EC9" w14:paraId="22815AF4" w14:textId="77777777" w:rsidTr="007B2524">
        <w:trPr>
          <w:gridBefore w:val="1"/>
          <w:gridAfter w:val="5"/>
          <w:wBefore w:w="28" w:type="dxa"/>
          <w:wAfter w:w="156" w:type="dxa"/>
          <w:trHeight w:val="210"/>
        </w:trPr>
        <w:tc>
          <w:tcPr>
            <w:tcW w:w="10023" w:type="dxa"/>
            <w:gridSpan w:val="86"/>
            <w:tcBorders>
              <w:top w:val="nil"/>
            </w:tcBorders>
          </w:tcPr>
          <w:p w14:paraId="055ED796" w14:textId="77777777" w:rsidR="00174EC9" w:rsidRDefault="0099671C" w:rsidP="00180933">
            <w:pPr>
              <w:spacing w:before="60" w:after="60"/>
              <w:jc w:val="both"/>
            </w:pPr>
            <w:r w:rsidRPr="00664CED">
              <w:rPr>
                <w:b/>
              </w:rPr>
              <w:t>Ing. Martin Řezníček, Ph.D.</w:t>
            </w:r>
            <w:r w:rsidR="00E1712D">
              <w:t xml:space="preserve"> (100% p)</w:t>
            </w:r>
          </w:p>
        </w:tc>
      </w:tr>
      <w:tr w:rsidR="00174EC9" w14:paraId="5FA8991B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3040" w:type="dxa"/>
            <w:gridSpan w:val="3"/>
            <w:shd w:val="clear" w:color="auto" w:fill="F7CAAC"/>
          </w:tcPr>
          <w:p w14:paraId="578B04BA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83" w:type="dxa"/>
            <w:gridSpan w:val="83"/>
            <w:tcBorders>
              <w:bottom w:val="nil"/>
            </w:tcBorders>
          </w:tcPr>
          <w:p w14:paraId="0B41355B" w14:textId="77777777" w:rsidR="00174EC9" w:rsidRDefault="00174EC9">
            <w:pPr>
              <w:jc w:val="both"/>
            </w:pPr>
          </w:p>
        </w:tc>
      </w:tr>
      <w:tr w:rsidR="00174EC9" w14:paraId="0884EF0D" w14:textId="77777777" w:rsidTr="007B2524">
        <w:trPr>
          <w:gridBefore w:val="1"/>
          <w:gridAfter w:val="5"/>
          <w:wBefore w:w="28" w:type="dxa"/>
          <w:wAfter w:w="156" w:type="dxa"/>
          <w:trHeight w:val="3714"/>
        </w:trPr>
        <w:tc>
          <w:tcPr>
            <w:tcW w:w="10023" w:type="dxa"/>
            <w:gridSpan w:val="86"/>
            <w:tcBorders>
              <w:top w:val="nil"/>
              <w:bottom w:val="single" w:sz="12" w:space="0" w:color="auto"/>
            </w:tcBorders>
          </w:tcPr>
          <w:p w14:paraId="620691B9" w14:textId="77777777" w:rsidR="001232FB" w:rsidRPr="00AD100D" w:rsidRDefault="00B94F10" w:rsidP="001232FB">
            <w:pPr>
              <w:jc w:val="both"/>
            </w:pPr>
            <w:r>
              <w:t xml:space="preserve">Cílem předmětu je získání poznatků o způsobech </w:t>
            </w:r>
            <w:r w:rsidR="008C76E7">
              <w:t>konvenčního a nekonvenčního tváření za tepla i za studena. Předmět navazuje na znalost</w:t>
            </w:r>
            <w:r w:rsidR="005B1F5E">
              <w:t>i</w:t>
            </w:r>
            <w:r w:rsidR="008C76E7">
              <w:t xml:space="preserve"> z nauky o materiálu, </w:t>
            </w:r>
            <w:r w:rsidR="001232FB">
              <w:t>s</w:t>
            </w:r>
            <w:r w:rsidR="008C76E7">
              <w:t>trojírenské technologie atd.</w:t>
            </w:r>
            <w:r w:rsidR="001232FB">
              <w:t xml:space="preserve"> </w:t>
            </w:r>
            <w:r w:rsidR="001232FB" w:rsidRPr="00AD100D">
              <w:t>Obsah předmětu tvoří tyto tematické celky:</w:t>
            </w:r>
          </w:p>
          <w:p w14:paraId="31115C25" w14:textId="77777777" w:rsidR="00BD6CAC" w:rsidRPr="005B1F5E" w:rsidRDefault="005B1F5E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Vnitřn</w:t>
            </w:r>
            <w:r w:rsidR="00BD6CAC" w:rsidRPr="005B1F5E">
              <w:t>í stavba kovů a základy tváření a zákony plastické deformace</w:t>
            </w:r>
            <w:r w:rsidR="00401A11" w:rsidRPr="005B1F5E">
              <w:t>.</w:t>
            </w:r>
          </w:p>
          <w:p w14:paraId="0208CD8A" w14:textId="77777777" w:rsidR="00C43C5F" w:rsidRPr="005B1F5E" w:rsidRDefault="00BD6CAC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Základy odpevnění a zpevnění z hlediska fyziky kovů.</w:t>
            </w:r>
          </w:p>
          <w:p w14:paraId="26C1CF4C" w14:textId="77777777" w:rsidR="00C43C5F" w:rsidRPr="005B1F5E" w:rsidRDefault="00BD6CAC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Vliv rychlosti a stupně deformace na procesy zpevňování a odpevňování.</w:t>
            </w:r>
          </w:p>
          <w:p w14:paraId="743A57DF" w14:textId="77777777" w:rsidR="00C43C5F" w:rsidRPr="005B1F5E" w:rsidRDefault="00BD6CAC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Základy mechaniky tvářecích procesů.</w:t>
            </w:r>
          </w:p>
          <w:p w14:paraId="7D49FEDE" w14:textId="77777777" w:rsidR="00C43C5F" w:rsidRPr="005B1F5E" w:rsidRDefault="00C43C5F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Technologie stříhání plechů</w:t>
            </w:r>
            <w:r w:rsidR="00D80725" w:rsidRPr="005B1F5E">
              <w:t>.</w:t>
            </w:r>
          </w:p>
          <w:p w14:paraId="1AC38A67" w14:textId="77777777" w:rsidR="00C43C5F" w:rsidRPr="005B1F5E" w:rsidRDefault="00C43C5F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Technologie přesného stříhání</w:t>
            </w:r>
            <w:r w:rsidR="00D80725" w:rsidRPr="005B1F5E">
              <w:t>.</w:t>
            </w:r>
          </w:p>
          <w:p w14:paraId="5AA15FB7" w14:textId="77777777" w:rsidR="00C43C5F" w:rsidRPr="005B1F5E" w:rsidRDefault="00C43C5F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Technologie ohýbání</w:t>
            </w:r>
            <w:r w:rsidR="00D80725" w:rsidRPr="005B1F5E">
              <w:t>.</w:t>
            </w:r>
          </w:p>
          <w:p w14:paraId="7BE1E890" w14:textId="77777777" w:rsidR="00C43C5F" w:rsidRPr="005B1F5E" w:rsidRDefault="00BD6CAC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Obecná definice procesu plasticity.</w:t>
            </w:r>
          </w:p>
          <w:p w14:paraId="24A3CA89" w14:textId="77777777" w:rsidR="00C43C5F" w:rsidRPr="005B1F5E" w:rsidRDefault="00BD6CAC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Technologie tažení</w:t>
            </w:r>
            <w:r w:rsidR="00C43C5F" w:rsidRPr="005B1F5E">
              <w:t xml:space="preserve"> dílců</w:t>
            </w:r>
            <w:r w:rsidR="00D80725" w:rsidRPr="005B1F5E">
              <w:t>.</w:t>
            </w:r>
          </w:p>
          <w:p w14:paraId="3A9DA4BD" w14:textId="77777777" w:rsidR="00C43C5F" w:rsidRPr="005B1F5E" w:rsidRDefault="00C4585A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Základy analýzy metod tvářecích procesů</w:t>
            </w:r>
            <w:r w:rsidR="00D80725" w:rsidRPr="005B1F5E">
              <w:t>.</w:t>
            </w:r>
          </w:p>
          <w:p w14:paraId="4CC5BEA0" w14:textId="77777777" w:rsidR="00C43C5F" w:rsidRPr="005B1F5E" w:rsidRDefault="00C43C5F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Technologie pěchování</w:t>
            </w:r>
            <w:r w:rsidR="00D80725" w:rsidRPr="005B1F5E">
              <w:t>.</w:t>
            </w:r>
          </w:p>
          <w:p w14:paraId="592EE367" w14:textId="77777777" w:rsidR="00C43C5F" w:rsidRPr="005B1F5E" w:rsidRDefault="00C43C5F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Technologie kování</w:t>
            </w:r>
            <w:r w:rsidR="00D80725" w:rsidRPr="005B1F5E">
              <w:t>.</w:t>
            </w:r>
          </w:p>
          <w:p w14:paraId="76D6DA1B" w14:textId="77777777" w:rsidR="00B94F10" w:rsidRPr="005B1F5E" w:rsidRDefault="00D80725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Technologie hlubokého tažení a jeho analýza.</w:t>
            </w:r>
          </w:p>
          <w:p w14:paraId="2B7A2908" w14:textId="77777777" w:rsidR="00D80725" w:rsidRDefault="005B1F5E" w:rsidP="0067622D">
            <w:pPr>
              <w:pStyle w:val="Odstavecseseznamem"/>
              <w:numPr>
                <w:ilvl w:val="0"/>
                <w:numId w:val="3"/>
              </w:numPr>
              <w:ind w:left="284" w:hanging="57"/>
              <w:jc w:val="both"/>
            </w:pPr>
            <w:r w:rsidRPr="005B1F5E">
              <w:t>T</w:t>
            </w:r>
            <w:r w:rsidR="00D80725" w:rsidRPr="005B1F5E">
              <w:t>echnologie protlačování.</w:t>
            </w:r>
          </w:p>
        </w:tc>
      </w:tr>
      <w:tr w:rsidR="00174EC9" w14:paraId="1B54E51C" w14:textId="77777777" w:rsidTr="007B2524">
        <w:trPr>
          <w:gridBefore w:val="1"/>
          <w:gridAfter w:val="5"/>
          <w:wBefore w:w="28" w:type="dxa"/>
          <w:wAfter w:w="156" w:type="dxa"/>
          <w:trHeight w:val="265"/>
        </w:trPr>
        <w:tc>
          <w:tcPr>
            <w:tcW w:w="3618" w:type="dxa"/>
            <w:gridSpan w:val="14"/>
            <w:tcBorders>
              <w:top w:val="nil"/>
            </w:tcBorders>
            <w:shd w:val="clear" w:color="auto" w:fill="F7CAAC"/>
          </w:tcPr>
          <w:p w14:paraId="6ED382B6" w14:textId="77777777" w:rsidR="00174EC9" w:rsidRDefault="00174EC9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5" w:type="dxa"/>
            <w:gridSpan w:val="72"/>
            <w:tcBorders>
              <w:top w:val="nil"/>
              <w:bottom w:val="nil"/>
            </w:tcBorders>
          </w:tcPr>
          <w:p w14:paraId="434A7AC6" w14:textId="77777777" w:rsidR="00174EC9" w:rsidRDefault="00174EC9">
            <w:pPr>
              <w:jc w:val="both"/>
            </w:pPr>
          </w:p>
        </w:tc>
      </w:tr>
      <w:tr w:rsidR="00174EC9" w14:paraId="4B2C53F9" w14:textId="77777777" w:rsidTr="007B2524">
        <w:trPr>
          <w:gridBefore w:val="1"/>
          <w:gridAfter w:val="5"/>
          <w:wBefore w:w="28" w:type="dxa"/>
          <w:wAfter w:w="156" w:type="dxa"/>
          <w:trHeight w:val="274"/>
        </w:trPr>
        <w:tc>
          <w:tcPr>
            <w:tcW w:w="10023" w:type="dxa"/>
            <w:gridSpan w:val="86"/>
            <w:tcBorders>
              <w:top w:val="nil"/>
            </w:tcBorders>
          </w:tcPr>
          <w:p w14:paraId="22E61B38" w14:textId="77777777" w:rsidR="00A672B2" w:rsidRPr="00180933" w:rsidRDefault="00893585" w:rsidP="00434CB9">
            <w:pPr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180933">
              <w:rPr>
                <w:sz w:val="19"/>
                <w:szCs w:val="19"/>
                <w:u w:val="single"/>
              </w:rPr>
              <w:t>Povinná literatura</w:t>
            </w:r>
            <w:r w:rsidR="00A672B2" w:rsidRPr="00180933">
              <w:rPr>
                <w:sz w:val="19"/>
                <w:szCs w:val="19"/>
                <w:u w:val="single"/>
              </w:rPr>
              <w:t>:</w:t>
            </w:r>
          </w:p>
          <w:p w14:paraId="70AF0816" w14:textId="77777777" w:rsidR="005718F4" w:rsidRPr="00180933" w:rsidRDefault="005718F4" w:rsidP="005718F4">
            <w:pPr>
              <w:contextualSpacing/>
              <w:jc w:val="both"/>
              <w:rPr>
                <w:sz w:val="19"/>
                <w:szCs w:val="19"/>
              </w:rPr>
            </w:pPr>
            <w:r w:rsidRPr="00180933">
              <w:rPr>
                <w:caps/>
                <w:sz w:val="19"/>
                <w:szCs w:val="19"/>
              </w:rPr>
              <w:t>Ptáček, L.</w:t>
            </w:r>
            <w:r w:rsidRPr="00180933">
              <w:rPr>
                <w:sz w:val="19"/>
                <w:szCs w:val="19"/>
              </w:rPr>
              <w:t xml:space="preserve"> a kol. </w:t>
            </w:r>
            <w:r w:rsidRPr="00180933">
              <w:rPr>
                <w:iCs/>
                <w:sz w:val="19"/>
                <w:szCs w:val="19"/>
              </w:rPr>
              <w:t>Nauka o materiálu I</w:t>
            </w:r>
            <w:r w:rsidRPr="00180933">
              <w:rPr>
                <w:sz w:val="19"/>
                <w:szCs w:val="19"/>
              </w:rPr>
              <w:t>. Brno: CERM, 2003. ISBN 80-7204-283-1.</w:t>
            </w:r>
          </w:p>
          <w:p w14:paraId="05D61E8B" w14:textId="77777777" w:rsidR="005718F4" w:rsidRPr="00180933" w:rsidRDefault="005718F4" w:rsidP="005718F4">
            <w:pPr>
              <w:contextualSpacing/>
              <w:jc w:val="both"/>
              <w:rPr>
                <w:sz w:val="19"/>
                <w:szCs w:val="19"/>
              </w:rPr>
            </w:pPr>
            <w:r w:rsidRPr="00180933">
              <w:rPr>
                <w:caps/>
                <w:sz w:val="19"/>
                <w:szCs w:val="19"/>
              </w:rPr>
              <w:t>Ptáček, L</w:t>
            </w:r>
            <w:r w:rsidRPr="00180933">
              <w:rPr>
                <w:sz w:val="19"/>
                <w:szCs w:val="19"/>
              </w:rPr>
              <w:t xml:space="preserve">. a kol. </w:t>
            </w:r>
            <w:r w:rsidRPr="00180933">
              <w:rPr>
                <w:iCs/>
                <w:sz w:val="19"/>
                <w:szCs w:val="19"/>
              </w:rPr>
              <w:t>Nauka o materiálu II</w:t>
            </w:r>
            <w:r w:rsidRPr="00180933">
              <w:rPr>
                <w:sz w:val="19"/>
                <w:szCs w:val="19"/>
              </w:rPr>
              <w:t>. Brno: CERM, 2002. ISBN 80-7204-283-1.</w:t>
            </w:r>
          </w:p>
          <w:p w14:paraId="025E795D" w14:textId="77777777" w:rsidR="00BD789F" w:rsidRPr="00180933" w:rsidRDefault="00BD789F" w:rsidP="00434CB9">
            <w:pPr>
              <w:contextualSpacing/>
              <w:jc w:val="both"/>
              <w:rPr>
                <w:sz w:val="19"/>
                <w:szCs w:val="19"/>
              </w:rPr>
            </w:pPr>
            <w:r w:rsidRPr="00180933">
              <w:rPr>
                <w:caps/>
                <w:sz w:val="19"/>
                <w:szCs w:val="19"/>
              </w:rPr>
              <w:t>Jech, J</w:t>
            </w:r>
            <w:r w:rsidRPr="00180933">
              <w:rPr>
                <w:sz w:val="19"/>
                <w:szCs w:val="19"/>
              </w:rPr>
              <w:t xml:space="preserve">. </w:t>
            </w:r>
            <w:r w:rsidRPr="00180933">
              <w:rPr>
                <w:iCs/>
                <w:sz w:val="19"/>
                <w:szCs w:val="19"/>
              </w:rPr>
              <w:t>Tepelné spracování ocelí</w:t>
            </w:r>
            <w:r w:rsidRPr="00180933">
              <w:rPr>
                <w:sz w:val="19"/>
                <w:szCs w:val="19"/>
              </w:rPr>
              <w:t xml:space="preserve">. </w:t>
            </w:r>
            <w:r w:rsidR="00656238" w:rsidRPr="00180933">
              <w:rPr>
                <w:sz w:val="19"/>
                <w:szCs w:val="19"/>
              </w:rPr>
              <w:t xml:space="preserve">Praha: </w:t>
            </w:r>
            <w:r w:rsidRPr="00180933">
              <w:rPr>
                <w:sz w:val="19"/>
                <w:szCs w:val="19"/>
              </w:rPr>
              <w:t>SNTL</w:t>
            </w:r>
            <w:r w:rsidR="00656238" w:rsidRPr="00180933">
              <w:rPr>
                <w:sz w:val="19"/>
                <w:szCs w:val="19"/>
              </w:rPr>
              <w:t xml:space="preserve">, </w:t>
            </w:r>
            <w:r w:rsidRPr="00180933">
              <w:rPr>
                <w:sz w:val="19"/>
                <w:szCs w:val="19"/>
              </w:rPr>
              <w:t xml:space="preserve">1983. </w:t>
            </w:r>
          </w:p>
          <w:p w14:paraId="7D62A778" w14:textId="77777777" w:rsidR="00656238" w:rsidRPr="00180933" w:rsidRDefault="00656238" w:rsidP="00434CB9">
            <w:pPr>
              <w:contextualSpacing/>
              <w:jc w:val="both"/>
              <w:rPr>
                <w:sz w:val="10"/>
                <w:szCs w:val="10"/>
              </w:rPr>
            </w:pPr>
          </w:p>
          <w:p w14:paraId="4CBF99C3" w14:textId="77777777" w:rsidR="00452DE8" w:rsidRPr="00180933" w:rsidRDefault="00452DE8" w:rsidP="00434CB9">
            <w:pPr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180933">
              <w:rPr>
                <w:sz w:val="19"/>
                <w:szCs w:val="19"/>
                <w:u w:val="single"/>
              </w:rPr>
              <w:t>Doporučená literatura:</w:t>
            </w:r>
          </w:p>
          <w:p w14:paraId="6D7A9F49" w14:textId="77777777" w:rsidR="00BD789F" w:rsidRPr="00180933" w:rsidRDefault="00AA067D" w:rsidP="00434CB9">
            <w:pPr>
              <w:contextualSpacing/>
              <w:jc w:val="both"/>
              <w:rPr>
                <w:sz w:val="19"/>
                <w:szCs w:val="19"/>
              </w:rPr>
            </w:pPr>
            <w:r w:rsidRPr="00180933">
              <w:rPr>
                <w:sz w:val="19"/>
                <w:szCs w:val="19"/>
              </w:rPr>
              <w:t>DVOŘÁK, M</w:t>
            </w:r>
            <w:r w:rsidR="00656238" w:rsidRPr="00180933">
              <w:rPr>
                <w:sz w:val="19"/>
                <w:szCs w:val="19"/>
              </w:rPr>
              <w:t>.</w:t>
            </w:r>
            <w:r w:rsidRPr="00180933">
              <w:rPr>
                <w:sz w:val="19"/>
                <w:szCs w:val="19"/>
              </w:rPr>
              <w:t>, GAJDOŠ</w:t>
            </w:r>
            <w:r w:rsidR="00656238" w:rsidRPr="00180933">
              <w:rPr>
                <w:sz w:val="19"/>
                <w:szCs w:val="19"/>
              </w:rPr>
              <w:t xml:space="preserve">, F., </w:t>
            </w:r>
            <w:r w:rsidRPr="00180933">
              <w:rPr>
                <w:sz w:val="19"/>
                <w:szCs w:val="19"/>
              </w:rPr>
              <w:t>NOVOTNÝ</w:t>
            </w:r>
            <w:r w:rsidR="00656238" w:rsidRPr="00180933">
              <w:rPr>
                <w:sz w:val="19"/>
                <w:szCs w:val="19"/>
              </w:rPr>
              <w:t>, K</w:t>
            </w:r>
            <w:r w:rsidRPr="00180933">
              <w:rPr>
                <w:sz w:val="19"/>
                <w:szCs w:val="19"/>
              </w:rPr>
              <w:t xml:space="preserve">. Technologie tváření: plošné a objemové tváření. </w:t>
            </w:r>
            <w:r w:rsidR="00656238" w:rsidRPr="00180933">
              <w:rPr>
                <w:sz w:val="19"/>
                <w:szCs w:val="19"/>
              </w:rPr>
              <w:t>Učební texty vysokých škol. 5. v</w:t>
            </w:r>
            <w:r w:rsidRPr="00180933">
              <w:rPr>
                <w:sz w:val="19"/>
                <w:szCs w:val="19"/>
              </w:rPr>
              <w:t xml:space="preserve">yd. </w:t>
            </w:r>
            <w:r w:rsidR="00656238" w:rsidRPr="00180933">
              <w:rPr>
                <w:sz w:val="19"/>
                <w:szCs w:val="19"/>
              </w:rPr>
              <w:t xml:space="preserve">Brno: CERM, 2013. </w:t>
            </w:r>
            <w:r w:rsidRPr="00180933">
              <w:rPr>
                <w:sz w:val="19"/>
                <w:szCs w:val="19"/>
              </w:rPr>
              <w:t>169 s. ISBN 978-80-214-4747-9</w:t>
            </w:r>
            <w:r w:rsidR="00656238" w:rsidRPr="00180933">
              <w:rPr>
                <w:sz w:val="19"/>
                <w:szCs w:val="19"/>
              </w:rPr>
              <w:t>.</w:t>
            </w:r>
          </w:p>
          <w:p w14:paraId="143D9E5F" w14:textId="77777777" w:rsidR="00BD789F" w:rsidRPr="00180933" w:rsidRDefault="00AA067D" w:rsidP="00434CB9">
            <w:pPr>
              <w:contextualSpacing/>
              <w:jc w:val="both"/>
              <w:rPr>
                <w:sz w:val="19"/>
                <w:szCs w:val="19"/>
              </w:rPr>
            </w:pPr>
            <w:r w:rsidRPr="00180933">
              <w:rPr>
                <w:sz w:val="19"/>
                <w:szCs w:val="19"/>
              </w:rPr>
              <w:t>DVOŘÁK, M</w:t>
            </w:r>
            <w:r w:rsidR="00656238" w:rsidRPr="00180933">
              <w:rPr>
                <w:sz w:val="19"/>
                <w:szCs w:val="19"/>
              </w:rPr>
              <w:t>.</w:t>
            </w:r>
            <w:r w:rsidRPr="00180933">
              <w:rPr>
                <w:sz w:val="19"/>
                <w:szCs w:val="19"/>
              </w:rPr>
              <w:t>, GAJDOŠ</w:t>
            </w:r>
            <w:r w:rsidR="00656238" w:rsidRPr="00180933">
              <w:rPr>
                <w:sz w:val="19"/>
                <w:szCs w:val="19"/>
              </w:rPr>
              <w:t xml:space="preserve">, F., </w:t>
            </w:r>
            <w:r w:rsidRPr="00180933">
              <w:rPr>
                <w:sz w:val="19"/>
                <w:szCs w:val="19"/>
              </w:rPr>
              <w:t>ŽÁK</w:t>
            </w:r>
            <w:r w:rsidR="00656238" w:rsidRPr="00180933">
              <w:rPr>
                <w:sz w:val="19"/>
                <w:szCs w:val="19"/>
              </w:rPr>
              <w:t>, L</w:t>
            </w:r>
            <w:r w:rsidRPr="00180933">
              <w:rPr>
                <w:sz w:val="19"/>
                <w:szCs w:val="19"/>
              </w:rPr>
              <w:t xml:space="preserve">. Technologie tváření: </w:t>
            </w:r>
            <w:r w:rsidR="00656238" w:rsidRPr="00180933">
              <w:rPr>
                <w:sz w:val="19"/>
                <w:szCs w:val="19"/>
              </w:rPr>
              <w:t>N</w:t>
            </w:r>
            <w:r w:rsidRPr="00180933">
              <w:rPr>
                <w:sz w:val="19"/>
                <w:szCs w:val="19"/>
              </w:rPr>
              <w:t xml:space="preserve">ávody do cvičení. </w:t>
            </w:r>
            <w:r w:rsidR="00656238" w:rsidRPr="00180933">
              <w:rPr>
                <w:sz w:val="19"/>
                <w:szCs w:val="19"/>
              </w:rPr>
              <w:t xml:space="preserve">Učební texty vysokých škol. </w:t>
            </w:r>
            <w:r w:rsidRPr="00180933">
              <w:rPr>
                <w:sz w:val="19"/>
                <w:szCs w:val="19"/>
              </w:rPr>
              <w:t>2.</w:t>
            </w:r>
            <w:r w:rsidR="00656238" w:rsidRPr="00180933">
              <w:rPr>
                <w:sz w:val="19"/>
                <w:szCs w:val="19"/>
              </w:rPr>
              <w:t xml:space="preserve"> vyd.</w:t>
            </w:r>
            <w:r w:rsidRPr="00180933">
              <w:rPr>
                <w:sz w:val="19"/>
                <w:szCs w:val="19"/>
              </w:rPr>
              <w:t xml:space="preserve"> Brno: </w:t>
            </w:r>
            <w:r w:rsidR="00656238" w:rsidRPr="00180933">
              <w:rPr>
                <w:sz w:val="19"/>
                <w:szCs w:val="19"/>
              </w:rPr>
              <w:t xml:space="preserve">CERM, 2005. </w:t>
            </w:r>
            <w:r w:rsidRPr="00180933">
              <w:rPr>
                <w:sz w:val="19"/>
                <w:szCs w:val="19"/>
              </w:rPr>
              <w:t>103 s.</w:t>
            </w:r>
            <w:r w:rsidR="00656238" w:rsidRPr="00180933">
              <w:rPr>
                <w:sz w:val="19"/>
                <w:szCs w:val="19"/>
              </w:rPr>
              <w:t xml:space="preserve"> </w:t>
            </w:r>
            <w:r w:rsidRPr="00180933">
              <w:rPr>
                <w:sz w:val="19"/>
                <w:szCs w:val="19"/>
              </w:rPr>
              <w:t>ISBN 80-214-2881-3.</w:t>
            </w:r>
          </w:p>
          <w:p w14:paraId="1AF156E4" w14:textId="77777777" w:rsidR="00174EC9" w:rsidRPr="00180933" w:rsidRDefault="00AA6D18" w:rsidP="00656238">
            <w:pPr>
              <w:pStyle w:val="Odstavecseseznamem"/>
              <w:ind w:left="0"/>
              <w:jc w:val="both"/>
              <w:rPr>
                <w:sz w:val="19"/>
                <w:szCs w:val="19"/>
              </w:rPr>
            </w:pPr>
            <w:r w:rsidRPr="00180933">
              <w:rPr>
                <w:caps/>
                <w:sz w:val="19"/>
                <w:szCs w:val="19"/>
              </w:rPr>
              <w:t>Jančář, J</w:t>
            </w:r>
            <w:r w:rsidR="00434CB9" w:rsidRPr="00180933">
              <w:rPr>
                <w:sz w:val="19"/>
                <w:szCs w:val="19"/>
              </w:rPr>
              <w:t xml:space="preserve">. </w:t>
            </w:r>
            <w:r w:rsidRPr="00180933">
              <w:rPr>
                <w:sz w:val="19"/>
                <w:szCs w:val="19"/>
              </w:rPr>
              <w:t xml:space="preserve">Úvod do materiálového inženýrství kompozitů. </w:t>
            </w:r>
            <w:r w:rsidR="00656238" w:rsidRPr="00180933">
              <w:rPr>
                <w:sz w:val="19"/>
                <w:szCs w:val="19"/>
              </w:rPr>
              <w:t xml:space="preserve">Brno: VUT, </w:t>
            </w:r>
            <w:r w:rsidR="00F91058" w:rsidRPr="00180933">
              <w:rPr>
                <w:sz w:val="19"/>
                <w:szCs w:val="19"/>
              </w:rPr>
              <w:t>2003</w:t>
            </w:r>
            <w:r w:rsidR="00656238" w:rsidRPr="00180933">
              <w:rPr>
                <w:sz w:val="19"/>
                <w:szCs w:val="19"/>
              </w:rPr>
              <w:t xml:space="preserve">. </w:t>
            </w:r>
            <w:r w:rsidR="00F91058" w:rsidRPr="00180933">
              <w:rPr>
                <w:sz w:val="19"/>
                <w:szCs w:val="19"/>
              </w:rPr>
              <w:t>ISBN 80-214- 2443-5</w:t>
            </w:r>
            <w:r w:rsidR="00462611" w:rsidRPr="00180933">
              <w:rPr>
                <w:sz w:val="19"/>
                <w:szCs w:val="19"/>
              </w:rPr>
              <w:t>.</w:t>
            </w:r>
          </w:p>
          <w:p w14:paraId="379F1B08" w14:textId="77777777" w:rsidR="00573B51" w:rsidRPr="00EB72EC" w:rsidRDefault="00573B51" w:rsidP="0009759C">
            <w:pPr>
              <w:jc w:val="both"/>
            </w:pPr>
            <w:r w:rsidRPr="00573B51">
              <w:rPr>
                <w:sz w:val="19"/>
                <w:szCs w:val="19"/>
              </w:rPr>
              <w:t xml:space="preserve">BOLJANOVIC, V. Sheet metal forming processes and die design. Norwood Mass: Books24x7.com, 2005. ISBN </w:t>
            </w:r>
            <w:r w:rsidRPr="0009759C">
              <w:rPr>
                <w:sz w:val="19"/>
                <w:szCs w:val="19"/>
              </w:rPr>
              <w:t>978161344</w:t>
            </w:r>
            <w:r w:rsidR="0009759C">
              <w:rPr>
                <w:sz w:val="19"/>
                <w:szCs w:val="19"/>
              </w:rPr>
              <w:t>-</w:t>
            </w:r>
            <w:r w:rsidRPr="0009759C">
              <w:rPr>
                <w:sz w:val="19"/>
                <w:szCs w:val="19"/>
              </w:rPr>
              <w:t>8458.</w:t>
            </w:r>
            <w:r w:rsidRPr="00573B51">
              <w:rPr>
                <w:sz w:val="19"/>
                <w:szCs w:val="19"/>
              </w:rPr>
              <w:t xml:space="preserve"> Dostupné online: </w:t>
            </w:r>
            <w:hyperlink r:id="rId74" w:tgtFrame="_blank" w:history="1">
              <w:r w:rsidRPr="0009759C">
                <w:rPr>
                  <w:rStyle w:val="Hypertextovodkaz"/>
                  <w:sz w:val="19"/>
                  <w:szCs w:val="19"/>
                </w:rPr>
                <w:t>http://app.knovel.com/hotlink/toc/id:kpSMFPDD0A/sheet_metal_forming_processes_and_die_design</w:t>
              </w:r>
            </w:hyperlink>
            <w:r w:rsidRPr="0009759C">
              <w:rPr>
                <w:sz w:val="19"/>
                <w:szCs w:val="19"/>
              </w:rPr>
              <w:t>.</w:t>
            </w:r>
          </w:p>
          <w:p w14:paraId="6DDCD034" w14:textId="77777777" w:rsidR="00180933" w:rsidRPr="00573B51" w:rsidRDefault="00573B51" w:rsidP="0009759C">
            <w:pPr>
              <w:jc w:val="both"/>
              <w:rPr>
                <w:sz w:val="19"/>
                <w:szCs w:val="19"/>
              </w:rPr>
            </w:pPr>
            <w:r w:rsidRPr="00573B51">
              <w:rPr>
                <w:sz w:val="19"/>
                <w:szCs w:val="19"/>
              </w:rPr>
              <w:t xml:space="preserve">LANGE, K. Handbook of metal forming. Dearborn: Society of Manufacturing Engineers, 1995. ISBN 9781621980049. Dostupné online: </w:t>
            </w:r>
            <w:hyperlink r:id="rId75" w:history="1">
              <w:r w:rsidRPr="00573B51">
                <w:rPr>
                  <w:rStyle w:val="Hypertextovodkaz"/>
                  <w:sz w:val="19"/>
                  <w:szCs w:val="19"/>
                </w:rPr>
                <w:t>http://app.knovel.com/hotlink/toc/id:kpHMF00004/handbook_of_metal_forming</w:t>
              </w:r>
            </w:hyperlink>
            <w:r w:rsidRPr="00573B51">
              <w:rPr>
                <w:sz w:val="19"/>
                <w:szCs w:val="19"/>
              </w:rPr>
              <w:t>.</w:t>
            </w:r>
          </w:p>
        </w:tc>
      </w:tr>
      <w:tr w:rsidR="00174EC9" w14:paraId="1DAF7F1B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E9E65AC" w14:textId="77777777" w:rsidR="00174EC9" w:rsidRDefault="00174EC9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174EC9" w14:paraId="5A8E7F10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4744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14:paraId="70ABFFF4" w14:textId="77777777" w:rsidR="00174EC9" w:rsidRDefault="00174EC9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9"/>
            <w:tcBorders>
              <w:top w:val="single" w:sz="2" w:space="0" w:color="auto"/>
            </w:tcBorders>
          </w:tcPr>
          <w:p w14:paraId="118728FB" w14:textId="77777777" w:rsidR="00174EC9" w:rsidRDefault="002D40C0" w:rsidP="002635AE">
            <w:pPr>
              <w:jc w:val="center"/>
            </w:pPr>
            <w:r w:rsidRPr="008E7127">
              <w:t>16</w:t>
            </w:r>
          </w:p>
        </w:tc>
        <w:tc>
          <w:tcPr>
            <w:tcW w:w="4388" w:type="dxa"/>
            <w:gridSpan w:val="55"/>
            <w:tcBorders>
              <w:top w:val="single" w:sz="2" w:space="0" w:color="auto"/>
            </w:tcBorders>
            <w:shd w:val="clear" w:color="auto" w:fill="F7CAAC"/>
          </w:tcPr>
          <w:p w14:paraId="093BEA0C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174EC9" w14:paraId="42102DF1" w14:textId="77777777" w:rsidTr="007B2524">
        <w:trPr>
          <w:gridBefore w:val="1"/>
          <w:gridAfter w:val="5"/>
          <w:wBefore w:w="28" w:type="dxa"/>
          <w:wAfter w:w="156" w:type="dxa"/>
        </w:trPr>
        <w:tc>
          <w:tcPr>
            <w:tcW w:w="10023" w:type="dxa"/>
            <w:gridSpan w:val="86"/>
            <w:shd w:val="clear" w:color="auto" w:fill="F7CAAC"/>
          </w:tcPr>
          <w:p w14:paraId="27AD6533" w14:textId="77777777" w:rsidR="00174EC9" w:rsidRDefault="00174EC9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174EC9" w14:paraId="7F69E76E" w14:textId="77777777" w:rsidTr="007B2524">
        <w:trPr>
          <w:gridBefore w:val="1"/>
          <w:gridAfter w:val="5"/>
          <w:wBefore w:w="28" w:type="dxa"/>
          <w:wAfter w:w="156" w:type="dxa"/>
          <w:trHeight w:val="141"/>
        </w:trPr>
        <w:tc>
          <w:tcPr>
            <w:tcW w:w="10023" w:type="dxa"/>
            <w:gridSpan w:val="86"/>
          </w:tcPr>
          <w:p w14:paraId="01BF5D48" w14:textId="77777777" w:rsidR="00174EC9" w:rsidRDefault="00A62D55" w:rsidP="00916DD4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</w:t>
            </w:r>
            <w:r w:rsidR="00634E79">
              <w:t>Přednáškové bloky jsou doplněny praktickými ukázkami, na kterých se studenti seznamují s reálnými výsledky prováděných experimentů</w:t>
            </w:r>
            <w:r w:rsidR="00916DD4">
              <w:t>.</w:t>
            </w:r>
            <w:r w:rsidR="00634E79">
              <w:t xml:space="preserve"> V rámci přednášek dostávají studenti zadány semestrální práce, které mus</w:t>
            </w:r>
            <w:r w:rsidR="009D2DB9">
              <w:t>í</w:t>
            </w:r>
            <w:r w:rsidR="00634E79">
              <w:t xml:space="preserve"> na závěr semestru obhájit.</w:t>
            </w:r>
            <w:r w:rsidR="00916DD4">
              <w:t xml:space="preserve"> Konzultace jsou </w:t>
            </w:r>
            <w:r w:rsidR="00B128F0">
              <w:t xml:space="preserve">možné </w:t>
            </w:r>
            <w:r w:rsidR="00916DD4">
              <w:t xml:space="preserve">v rámci </w:t>
            </w:r>
            <w:r w:rsidR="00016056">
              <w:t>výuky</w:t>
            </w:r>
            <w:r w:rsidR="00916DD4">
              <w:t xml:space="preserve">, vypsaných konzultačních hodin v příslušném semestru, nebo </w:t>
            </w:r>
            <w:r w:rsidR="009D2DB9">
              <w:t>lze</w:t>
            </w:r>
            <w:r w:rsidR="00916DD4">
              <w:t xml:space="preserve"> vyučujícího </w:t>
            </w:r>
            <w:r w:rsidR="009D2DB9">
              <w:t xml:space="preserve">kontaktovat </w:t>
            </w:r>
            <w:r w:rsidR="00916DD4">
              <w:t>viz</w:t>
            </w:r>
            <w:r w:rsidR="00A25E51">
              <w:t xml:space="preserve"> </w:t>
            </w:r>
            <w:r w:rsidR="00916DD4">
              <w:t>níže.</w:t>
            </w:r>
          </w:p>
          <w:p w14:paraId="256A47C2" w14:textId="77777777" w:rsidR="00452DE8" w:rsidRPr="00180933" w:rsidRDefault="00452DE8" w:rsidP="00916DD4">
            <w:pPr>
              <w:jc w:val="both"/>
              <w:rPr>
                <w:sz w:val="10"/>
                <w:szCs w:val="10"/>
              </w:rPr>
            </w:pPr>
          </w:p>
          <w:p w14:paraId="794FA495" w14:textId="77777777" w:rsidR="00452DE8" w:rsidRDefault="00CC651F" w:rsidP="00180933">
            <w:pPr>
              <w:jc w:val="both"/>
            </w:pPr>
            <w:r>
              <w:t xml:space="preserve">Možnosti komunikace s </w:t>
            </w:r>
            <w:r w:rsidRPr="00915CFA">
              <w:t xml:space="preserve">vyučujícím: </w:t>
            </w:r>
            <w:hyperlink r:id="rId76" w:history="1">
              <w:r w:rsidR="0099671C" w:rsidRPr="00915CFA">
                <w:rPr>
                  <w:rStyle w:val="Hypertextovodkaz"/>
                </w:rPr>
                <w:t>mreznicek@utb.cz</w:t>
              </w:r>
            </w:hyperlink>
            <w:r w:rsidR="00275461" w:rsidRPr="00915CFA">
              <w:t xml:space="preserve">, </w:t>
            </w:r>
            <w:r w:rsidR="00313BA1" w:rsidRPr="00915CFA">
              <w:t>57</w:t>
            </w:r>
            <w:r w:rsidR="00275461" w:rsidRPr="00915CFA">
              <w:t>6</w:t>
            </w:r>
            <w:r w:rsidR="00313BA1" w:rsidRPr="00915CFA">
              <w:t> </w:t>
            </w:r>
            <w:r w:rsidR="00275461" w:rsidRPr="00915CFA">
              <w:t>035</w:t>
            </w:r>
            <w:r w:rsidR="00313BA1" w:rsidRPr="00915CFA">
              <w:t> </w:t>
            </w:r>
            <w:r w:rsidR="0099671C" w:rsidRPr="00915CFA">
              <w:t>030</w:t>
            </w:r>
            <w:r w:rsidR="00313BA1" w:rsidRPr="00915CFA">
              <w:t>.</w:t>
            </w:r>
          </w:p>
        </w:tc>
      </w:tr>
      <w:tr w:rsidR="004A0BE5" w14:paraId="65A3A1DE" w14:textId="77777777" w:rsidTr="007B2524">
        <w:trPr>
          <w:gridAfter w:val="1"/>
          <w:wAfter w:w="75" w:type="dxa"/>
        </w:trPr>
        <w:tc>
          <w:tcPr>
            <w:tcW w:w="10132" w:type="dxa"/>
            <w:gridSpan w:val="91"/>
            <w:tcBorders>
              <w:bottom w:val="double" w:sz="4" w:space="0" w:color="auto"/>
            </w:tcBorders>
            <w:shd w:val="clear" w:color="auto" w:fill="BDD6EE"/>
          </w:tcPr>
          <w:p w14:paraId="1CE0582E" w14:textId="77777777" w:rsidR="004A0BE5" w:rsidRDefault="004A0BE5" w:rsidP="004A0BE5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4"/>
                <w:szCs w:val="24"/>
              </w:rPr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A0BE5" w:rsidRPr="00F41D23" w14:paraId="3CEE7C64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tcBorders>
              <w:top w:val="double" w:sz="4" w:space="0" w:color="auto"/>
            </w:tcBorders>
            <w:shd w:val="clear" w:color="auto" w:fill="F7CAAC"/>
          </w:tcPr>
          <w:p w14:paraId="5185B496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97" w:type="dxa"/>
            <w:gridSpan w:val="82"/>
            <w:tcBorders>
              <w:top w:val="double" w:sz="4" w:space="0" w:color="auto"/>
            </w:tcBorders>
          </w:tcPr>
          <w:p w14:paraId="116DD0C3" w14:textId="77777777" w:rsidR="004A0BE5" w:rsidRPr="00F41D23" w:rsidRDefault="004A0BE5" w:rsidP="004A0BE5">
            <w:pPr>
              <w:jc w:val="both"/>
              <w:rPr>
                <w:b/>
              </w:rPr>
            </w:pPr>
            <w:bookmarkStart w:id="119" w:name="Technologie_II"/>
            <w:bookmarkEnd w:id="119"/>
            <w:r w:rsidRPr="00057C09">
              <w:rPr>
                <w:b/>
              </w:rPr>
              <w:t xml:space="preserve">Technologie </w:t>
            </w:r>
            <w:r w:rsidRPr="007C3D2B">
              <w:rPr>
                <w:b/>
              </w:rPr>
              <w:t>II</w:t>
            </w:r>
          </w:p>
        </w:tc>
      </w:tr>
      <w:tr w:rsidR="004A0BE5" w:rsidRPr="00D31521" w14:paraId="04BB349C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2426E0F8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89" w:type="dxa"/>
            <w:gridSpan w:val="41"/>
          </w:tcPr>
          <w:p w14:paraId="02915F5E" w14:textId="77777777" w:rsidR="004A0BE5" w:rsidRDefault="00BA2F84" w:rsidP="004A0BE5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</w:t>
            </w:r>
            <w:r w:rsidR="004A0BE5" w:rsidRPr="00D31521">
              <w:rPr>
                <w:sz w:val="19"/>
                <w:szCs w:val="19"/>
              </w:rPr>
              <w:t>ovinný</w:t>
            </w:r>
            <w:r>
              <w:rPr>
                <w:sz w:val="19"/>
                <w:szCs w:val="19"/>
              </w:rPr>
              <w:t>, ZT (specializace VI)</w:t>
            </w:r>
          </w:p>
          <w:p w14:paraId="1E044163" w14:textId="77777777" w:rsidR="00AF17CA" w:rsidRPr="00D31521" w:rsidRDefault="00AF17CA" w:rsidP="004A0BE5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povinný, ZT (specializace SNZPK)</w:t>
            </w:r>
          </w:p>
        </w:tc>
        <w:tc>
          <w:tcPr>
            <w:tcW w:w="2753" w:type="dxa"/>
            <w:gridSpan w:val="35"/>
            <w:shd w:val="clear" w:color="auto" w:fill="F7CAAC"/>
          </w:tcPr>
          <w:p w14:paraId="244D3B33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755" w:type="dxa"/>
            <w:gridSpan w:val="6"/>
          </w:tcPr>
          <w:p w14:paraId="41E4E1E7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BA2F84">
              <w:rPr>
                <w:sz w:val="19"/>
                <w:szCs w:val="19"/>
              </w:rPr>
              <w:t>1/ZS</w:t>
            </w:r>
          </w:p>
        </w:tc>
      </w:tr>
      <w:tr w:rsidR="004A0BE5" w:rsidRPr="00D31521" w14:paraId="5F740579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1CDE0869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40" w:type="dxa"/>
            <w:gridSpan w:val="20"/>
          </w:tcPr>
          <w:p w14:paraId="0CF55F6B" w14:textId="77777777" w:rsidR="004A0BE5" w:rsidRPr="00D31521" w:rsidRDefault="00BA2F84" w:rsidP="004A0BE5">
            <w:pPr>
              <w:jc w:val="both"/>
              <w:rPr>
                <w:sz w:val="19"/>
                <w:szCs w:val="19"/>
              </w:rPr>
            </w:pPr>
            <w:r w:rsidRPr="003D6AB6">
              <w:t>28p+14s+28l</w:t>
            </w:r>
          </w:p>
        </w:tc>
        <w:tc>
          <w:tcPr>
            <w:tcW w:w="909" w:type="dxa"/>
            <w:gridSpan w:val="10"/>
            <w:shd w:val="clear" w:color="auto" w:fill="F7CAAC"/>
          </w:tcPr>
          <w:p w14:paraId="3C5A32FC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40" w:type="dxa"/>
            <w:gridSpan w:val="11"/>
          </w:tcPr>
          <w:p w14:paraId="6B62C057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70</w:t>
            </w:r>
          </w:p>
        </w:tc>
        <w:tc>
          <w:tcPr>
            <w:tcW w:w="2200" w:type="dxa"/>
            <w:gridSpan w:val="23"/>
            <w:shd w:val="clear" w:color="auto" w:fill="F7CAAC"/>
          </w:tcPr>
          <w:p w14:paraId="4679BECB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308" w:type="dxa"/>
            <w:gridSpan w:val="18"/>
          </w:tcPr>
          <w:p w14:paraId="47994EE2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5</w:t>
            </w:r>
          </w:p>
        </w:tc>
      </w:tr>
      <w:tr w:rsidR="004A0BE5" w:rsidRPr="00D31521" w14:paraId="33496266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0102D6D7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997" w:type="dxa"/>
            <w:gridSpan w:val="82"/>
          </w:tcPr>
          <w:p w14:paraId="64F8AE73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</w:p>
        </w:tc>
      </w:tr>
      <w:tr w:rsidR="004A0BE5" w:rsidRPr="00D31521" w14:paraId="5A43F650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2150A239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89" w:type="dxa"/>
            <w:gridSpan w:val="41"/>
          </w:tcPr>
          <w:p w14:paraId="2D6C1CE8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zápočet, zkouška</w:t>
            </w:r>
          </w:p>
        </w:tc>
        <w:tc>
          <w:tcPr>
            <w:tcW w:w="1586" w:type="dxa"/>
            <w:gridSpan w:val="12"/>
            <w:shd w:val="clear" w:color="auto" w:fill="F7CAAC"/>
          </w:tcPr>
          <w:p w14:paraId="279DAC9A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922" w:type="dxa"/>
            <w:gridSpan w:val="29"/>
          </w:tcPr>
          <w:p w14:paraId="66F34BE3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přednášky,</w:t>
            </w:r>
            <w:r w:rsidR="00BA2F84">
              <w:rPr>
                <w:sz w:val="19"/>
                <w:szCs w:val="19"/>
              </w:rPr>
              <w:t xml:space="preserve"> semináře,</w:t>
            </w:r>
          </w:p>
          <w:p w14:paraId="1EB3294B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laboratorní cvičení</w:t>
            </w:r>
          </w:p>
        </w:tc>
      </w:tr>
      <w:tr w:rsidR="004A0BE5" w:rsidRPr="00D31521" w14:paraId="4BA12F3F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7C4D539E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997" w:type="dxa"/>
            <w:gridSpan w:val="82"/>
            <w:tcBorders>
              <w:bottom w:val="single" w:sz="4" w:space="0" w:color="auto"/>
            </w:tcBorders>
          </w:tcPr>
          <w:p w14:paraId="3D8DDE91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Zápočet: odevzdání a obhájení zadaných protokolů (prací).</w:t>
            </w:r>
          </w:p>
          <w:p w14:paraId="06A0386C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 xml:space="preserve">Zkouška: písemná a ústní </w:t>
            </w:r>
            <w:r>
              <w:rPr>
                <w:sz w:val="19"/>
                <w:szCs w:val="19"/>
              </w:rPr>
              <w:t>-</w:t>
            </w:r>
            <w:r w:rsidRPr="00D31521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ověření </w:t>
            </w:r>
            <w:r w:rsidRPr="00D31521">
              <w:rPr>
                <w:sz w:val="19"/>
                <w:szCs w:val="19"/>
              </w:rPr>
              <w:t xml:space="preserve">znalosti probíraných </w:t>
            </w:r>
            <w:r>
              <w:rPr>
                <w:sz w:val="19"/>
                <w:szCs w:val="19"/>
              </w:rPr>
              <w:t>o</w:t>
            </w:r>
            <w:r w:rsidRPr="00D31521">
              <w:rPr>
                <w:sz w:val="19"/>
                <w:szCs w:val="19"/>
              </w:rPr>
              <w:t>kruhů</w:t>
            </w:r>
            <w:r>
              <w:rPr>
                <w:sz w:val="19"/>
                <w:szCs w:val="19"/>
              </w:rPr>
              <w:t>, teoretické otázky a aplikace</w:t>
            </w:r>
            <w:r w:rsidRPr="00D31521">
              <w:rPr>
                <w:sz w:val="19"/>
                <w:szCs w:val="19"/>
              </w:rPr>
              <w:t xml:space="preserve"> znalostí na příkladu</w:t>
            </w:r>
            <w:r>
              <w:rPr>
                <w:sz w:val="19"/>
                <w:szCs w:val="19"/>
              </w:rPr>
              <w:t>, přihlédnutí k </w:t>
            </w:r>
            <w:r w:rsidRPr="00D31521">
              <w:rPr>
                <w:sz w:val="19"/>
                <w:szCs w:val="19"/>
              </w:rPr>
              <w:t>aktivitám a účasti zejm</w:t>
            </w:r>
            <w:r>
              <w:rPr>
                <w:sz w:val="19"/>
                <w:szCs w:val="19"/>
              </w:rPr>
              <w:t>.</w:t>
            </w:r>
            <w:r w:rsidRPr="00D31521">
              <w:rPr>
                <w:sz w:val="19"/>
                <w:szCs w:val="19"/>
              </w:rPr>
              <w:t xml:space="preserve"> v praktické výuce.</w:t>
            </w:r>
          </w:p>
        </w:tc>
      </w:tr>
      <w:tr w:rsidR="004A0BE5" w:rsidRPr="00D31521" w14:paraId="3997A222" w14:textId="77777777" w:rsidTr="007B2524">
        <w:trPr>
          <w:gridAfter w:val="1"/>
          <w:wAfter w:w="75" w:type="dxa"/>
          <w:trHeight w:val="197"/>
        </w:trPr>
        <w:tc>
          <w:tcPr>
            <w:tcW w:w="3135" w:type="dxa"/>
            <w:gridSpan w:val="9"/>
            <w:tcBorders>
              <w:top w:val="nil"/>
            </w:tcBorders>
            <w:shd w:val="clear" w:color="auto" w:fill="F7CAAC"/>
          </w:tcPr>
          <w:p w14:paraId="019E5D94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997" w:type="dxa"/>
            <w:gridSpan w:val="82"/>
            <w:tcBorders>
              <w:top w:val="single" w:sz="4" w:space="0" w:color="auto"/>
            </w:tcBorders>
          </w:tcPr>
          <w:p w14:paraId="3378BA80" w14:textId="77777777" w:rsidR="004A0BE5" w:rsidRPr="00D31521" w:rsidRDefault="004A0BE5" w:rsidP="00D71549">
            <w:pPr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prof. Ing. Karel Kocman, DrSc</w:t>
            </w:r>
            <w:r w:rsidR="00D71549">
              <w:rPr>
                <w:sz w:val="19"/>
                <w:szCs w:val="19"/>
              </w:rPr>
              <w:t>.</w:t>
            </w:r>
          </w:p>
        </w:tc>
      </w:tr>
      <w:tr w:rsidR="004A0BE5" w:rsidRPr="00D31521" w14:paraId="26A3DAAC" w14:textId="77777777" w:rsidTr="007B2524">
        <w:trPr>
          <w:gridAfter w:val="1"/>
          <w:wAfter w:w="75" w:type="dxa"/>
          <w:trHeight w:val="243"/>
        </w:trPr>
        <w:tc>
          <w:tcPr>
            <w:tcW w:w="3135" w:type="dxa"/>
            <w:gridSpan w:val="9"/>
            <w:tcBorders>
              <w:top w:val="nil"/>
            </w:tcBorders>
            <w:shd w:val="clear" w:color="auto" w:fill="F7CAAC"/>
          </w:tcPr>
          <w:p w14:paraId="0933CB55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997" w:type="dxa"/>
            <w:gridSpan w:val="82"/>
            <w:tcBorders>
              <w:top w:val="nil"/>
            </w:tcBorders>
          </w:tcPr>
          <w:p w14:paraId="230C36ED" w14:textId="77777777" w:rsidR="004A0BE5" w:rsidRPr="00D31521" w:rsidRDefault="00D71549" w:rsidP="004A0BE5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50% p</w:t>
            </w:r>
          </w:p>
        </w:tc>
      </w:tr>
      <w:tr w:rsidR="004A0BE5" w:rsidRPr="00D31521" w14:paraId="62A98D55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7708B147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997" w:type="dxa"/>
            <w:gridSpan w:val="82"/>
            <w:tcBorders>
              <w:bottom w:val="nil"/>
            </w:tcBorders>
          </w:tcPr>
          <w:p w14:paraId="2385E4DC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</w:p>
        </w:tc>
      </w:tr>
      <w:tr w:rsidR="004A0BE5" w:rsidRPr="00D31521" w14:paraId="5D88AE4E" w14:textId="77777777" w:rsidTr="007B2524">
        <w:trPr>
          <w:gridAfter w:val="1"/>
          <w:wAfter w:w="75" w:type="dxa"/>
          <w:trHeight w:val="397"/>
        </w:trPr>
        <w:tc>
          <w:tcPr>
            <w:tcW w:w="10132" w:type="dxa"/>
            <w:gridSpan w:val="91"/>
            <w:tcBorders>
              <w:top w:val="nil"/>
            </w:tcBorders>
          </w:tcPr>
          <w:p w14:paraId="1D9FE5AD" w14:textId="77777777" w:rsidR="004A0BE5" w:rsidRPr="00D31521" w:rsidRDefault="004A0BE5" w:rsidP="004A0BE5">
            <w:pPr>
              <w:spacing w:before="20"/>
              <w:jc w:val="both"/>
              <w:rPr>
                <w:sz w:val="19"/>
                <w:szCs w:val="19"/>
              </w:rPr>
            </w:pPr>
            <w:r w:rsidRPr="006902CD">
              <w:rPr>
                <w:b/>
                <w:sz w:val="19"/>
                <w:szCs w:val="19"/>
              </w:rPr>
              <w:t>prof. Ing. Karel Kocman, DrSc.</w:t>
            </w:r>
            <w:r w:rsidR="00D71549">
              <w:rPr>
                <w:sz w:val="19"/>
                <w:szCs w:val="19"/>
              </w:rPr>
              <w:t xml:space="preserve"> (50% p)</w:t>
            </w:r>
          </w:p>
          <w:p w14:paraId="1A3AD1A0" w14:textId="77777777" w:rsidR="004A0BE5" w:rsidRPr="00D31521" w:rsidRDefault="004A0BE5" w:rsidP="00704F07">
            <w:pPr>
              <w:spacing w:after="20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doc. Ing. Libuše Sýkorová, Ph.D.</w:t>
            </w:r>
            <w:r w:rsidR="00D71549">
              <w:rPr>
                <w:sz w:val="19"/>
                <w:szCs w:val="19"/>
              </w:rPr>
              <w:t xml:space="preserve"> (50%</w:t>
            </w:r>
            <w:r w:rsidR="004414E9">
              <w:rPr>
                <w:sz w:val="19"/>
                <w:szCs w:val="19"/>
              </w:rPr>
              <w:t xml:space="preserve"> p</w:t>
            </w:r>
            <w:r w:rsidR="00D71549">
              <w:rPr>
                <w:sz w:val="19"/>
                <w:szCs w:val="19"/>
              </w:rPr>
              <w:t>)</w:t>
            </w:r>
          </w:p>
        </w:tc>
      </w:tr>
      <w:tr w:rsidR="004A0BE5" w:rsidRPr="00D31521" w14:paraId="6AF4F5EF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5F93D59A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997" w:type="dxa"/>
            <w:gridSpan w:val="82"/>
            <w:tcBorders>
              <w:bottom w:val="nil"/>
            </w:tcBorders>
          </w:tcPr>
          <w:p w14:paraId="45766B08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</w:p>
        </w:tc>
      </w:tr>
      <w:tr w:rsidR="004A0BE5" w:rsidRPr="00D31521" w14:paraId="5ED77CB4" w14:textId="77777777" w:rsidTr="007B2524">
        <w:trPr>
          <w:gridAfter w:val="1"/>
          <w:wAfter w:w="75" w:type="dxa"/>
          <w:trHeight w:val="1506"/>
        </w:trPr>
        <w:tc>
          <w:tcPr>
            <w:tcW w:w="10132" w:type="dxa"/>
            <w:gridSpan w:val="91"/>
            <w:tcBorders>
              <w:top w:val="nil"/>
              <w:bottom w:val="single" w:sz="12" w:space="0" w:color="auto"/>
            </w:tcBorders>
          </w:tcPr>
          <w:p w14:paraId="528BBE78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Cílem předmětu je získání poznatků o způsobech konvenčních a nekonvenčních výrobních metod s orientací na strojírenskou technologii. Předmět navazuje na znalosti ze strojírenské technologie, nauky o materiálu, fyziky, chemie a matematiky. Obsah předmětu tvoří tyto tematické celky:</w:t>
            </w:r>
          </w:p>
          <w:p w14:paraId="5616EA1E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 xml:space="preserve">Modelová interpretace procesu řezání s orientací na kovové a plastové materiály. </w:t>
            </w:r>
          </w:p>
          <w:p w14:paraId="482069A6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Kvantifikace fyzikálních charakteristik řezání.</w:t>
            </w:r>
          </w:p>
          <w:p w14:paraId="1E81DC99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Optimalizace řezných parametrů základních metod obrábění kovových a plastových materiálů (reaktoplastů, termoplastů, vyztužených a vrstvených plastů).</w:t>
            </w:r>
          </w:p>
          <w:p w14:paraId="76F8A482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Matematická kvantifikace optimální trvanlivosti nástroje při nekontinuálním řezání.</w:t>
            </w:r>
          </w:p>
          <w:p w14:paraId="3BCC01A5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Aplikace lineárního programování na optimalizaci řezných parametrů vybraných metod obrábění kovových materiálů a plastů (reaktoplastů, termoplastů, vyztužených a vrstvených plastů).</w:t>
            </w:r>
          </w:p>
          <w:p w14:paraId="1C67D882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 xml:space="preserve">Optimální řezné parametry pro abrazivní metody obrábění s orientací na lineární programování.       </w:t>
            </w:r>
          </w:p>
          <w:p w14:paraId="56E9A43B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Aplikace lineárního programování na úlohy typu směšovacích problémů.</w:t>
            </w:r>
          </w:p>
          <w:p w14:paraId="5C4E3D54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Řezné nástroje s definovanou a nedefinovanou geometrií pro obrábění zejména plastů.</w:t>
            </w:r>
          </w:p>
          <w:p w14:paraId="4093ADCF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Analýza jednotkových strojních časů u jednotlivých metod obrábění.</w:t>
            </w:r>
          </w:p>
          <w:p w14:paraId="7C7FC66C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 xml:space="preserve">Kvantifikace výrobních postupů, pravidla pro formulaci posloupnosti operací. </w:t>
            </w:r>
          </w:p>
          <w:p w14:paraId="4CEC1079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Produktivita a hospodárnost výrobního procesu.</w:t>
            </w:r>
          </w:p>
          <w:p w14:paraId="1740D9E3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Kvantifikace rozměrových obvodů, aplikace teorie pravděpodobnosti na jejich výpočet.</w:t>
            </w:r>
          </w:p>
          <w:p w14:paraId="2DF38A78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Aplikace teorie pravděpodobnosti na hodnocení přesnosti výroby.</w:t>
            </w:r>
          </w:p>
          <w:p w14:paraId="7313EF7D" w14:textId="77777777" w:rsidR="004A0BE5" w:rsidRPr="00D31521" w:rsidRDefault="004A0BE5" w:rsidP="00C77552">
            <w:pPr>
              <w:pStyle w:val="Odstavecseseznamem"/>
              <w:numPr>
                <w:ilvl w:val="0"/>
                <w:numId w:val="38"/>
              </w:numPr>
              <w:ind w:left="284" w:hanging="57"/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Výpočet rozměrových obvodů pro úplnou a neúplnou vyměnitelnost, výběrová montáž.</w:t>
            </w:r>
          </w:p>
        </w:tc>
      </w:tr>
      <w:tr w:rsidR="004A0BE5" w:rsidRPr="00D31521" w14:paraId="6AF5CC34" w14:textId="77777777" w:rsidTr="007B2524">
        <w:trPr>
          <w:gridAfter w:val="1"/>
          <w:wAfter w:w="75" w:type="dxa"/>
          <w:trHeight w:val="265"/>
        </w:trPr>
        <w:tc>
          <w:tcPr>
            <w:tcW w:w="3697" w:type="dxa"/>
            <w:gridSpan w:val="20"/>
            <w:tcBorders>
              <w:top w:val="nil"/>
            </w:tcBorders>
            <w:shd w:val="clear" w:color="auto" w:fill="F7CAAC"/>
          </w:tcPr>
          <w:p w14:paraId="0BD7ED9F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435" w:type="dxa"/>
            <w:gridSpan w:val="71"/>
            <w:tcBorders>
              <w:top w:val="nil"/>
              <w:bottom w:val="nil"/>
            </w:tcBorders>
          </w:tcPr>
          <w:p w14:paraId="75C39346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</w:p>
        </w:tc>
      </w:tr>
      <w:tr w:rsidR="004A0BE5" w:rsidRPr="00D31521" w14:paraId="33486F6A" w14:textId="77777777" w:rsidTr="007B2524">
        <w:trPr>
          <w:gridAfter w:val="1"/>
          <w:wAfter w:w="75" w:type="dxa"/>
          <w:trHeight w:val="274"/>
        </w:trPr>
        <w:tc>
          <w:tcPr>
            <w:tcW w:w="10132" w:type="dxa"/>
            <w:gridSpan w:val="91"/>
            <w:tcBorders>
              <w:top w:val="nil"/>
            </w:tcBorders>
          </w:tcPr>
          <w:p w14:paraId="72A7D6C1" w14:textId="77777777" w:rsidR="004A0BE5" w:rsidRPr="00D31521" w:rsidRDefault="004A0BE5" w:rsidP="004A0BE5">
            <w:pPr>
              <w:contextualSpacing/>
              <w:jc w:val="both"/>
              <w:rPr>
                <w:sz w:val="18"/>
                <w:szCs w:val="18"/>
                <w:u w:val="single"/>
              </w:rPr>
            </w:pPr>
            <w:r w:rsidRPr="00D31521">
              <w:rPr>
                <w:sz w:val="18"/>
                <w:szCs w:val="18"/>
                <w:u w:val="single"/>
              </w:rPr>
              <w:t>Povinná literatura:</w:t>
            </w:r>
          </w:p>
          <w:p w14:paraId="2BE6B1A9" w14:textId="77777777" w:rsidR="004A0BE5" w:rsidRPr="00D31521" w:rsidRDefault="004A0BE5" w:rsidP="004A0BE5">
            <w:pPr>
              <w:jc w:val="both"/>
              <w:rPr>
                <w:sz w:val="18"/>
                <w:szCs w:val="18"/>
              </w:rPr>
            </w:pPr>
            <w:r w:rsidRPr="00D31521">
              <w:rPr>
                <w:caps/>
                <w:sz w:val="18"/>
                <w:szCs w:val="18"/>
              </w:rPr>
              <w:t xml:space="preserve">kocman, k. </w:t>
            </w:r>
            <w:r w:rsidRPr="00D31521">
              <w:rPr>
                <w:sz w:val="18"/>
                <w:szCs w:val="18"/>
              </w:rPr>
              <w:t>Technologické procesy - obrábění. Brno: CERM, 2011. 330 s. ISBN 978-80-7204-722-2.</w:t>
            </w:r>
          </w:p>
          <w:p w14:paraId="4C3A6A80" w14:textId="77777777" w:rsidR="004A0BE5" w:rsidRPr="00D31521" w:rsidRDefault="004A0BE5" w:rsidP="004A0BE5">
            <w:pPr>
              <w:jc w:val="both"/>
              <w:rPr>
                <w:sz w:val="18"/>
                <w:szCs w:val="18"/>
              </w:rPr>
            </w:pPr>
            <w:proofErr w:type="gramStart"/>
            <w:r w:rsidRPr="00D31521">
              <w:rPr>
                <w:sz w:val="18"/>
                <w:szCs w:val="18"/>
              </w:rPr>
              <w:t>STEPHENSON, D.A.</w:t>
            </w:r>
            <w:proofErr w:type="gramEnd"/>
            <w:r w:rsidRPr="00D31521">
              <w:rPr>
                <w:sz w:val="18"/>
                <w:szCs w:val="18"/>
              </w:rPr>
              <w:t>, AGAPIOU, J.S. Metal Cutting Theory and Practice. 3rd Ed. Boca Raton: CRC Press, Taylor &amp; Francis Group, 2016. xxi, 947 s. ISBN 978-1-4665-8753-3.</w:t>
            </w:r>
          </w:p>
          <w:p w14:paraId="78147CA0" w14:textId="77777777" w:rsidR="004A0BE5" w:rsidRPr="00D31521" w:rsidRDefault="004A0BE5" w:rsidP="004A0BE5">
            <w:pPr>
              <w:jc w:val="both"/>
              <w:rPr>
                <w:sz w:val="18"/>
                <w:szCs w:val="18"/>
              </w:rPr>
            </w:pPr>
            <w:r w:rsidRPr="00D31521">
              <w:rPr>
                <w:sz w:val="18"/>
                <w:szCs w:val="18"/>
              </w:rPr>
              <w:t>MÁDL, J. a kol. Technologičnost konstrukce: obrábění a montáže. Praha: ČVUT, 2005. 136 s. ISBN 8001032884.</w:t>
            </w:r>
          </w:p>
          <w:p w14:paraId="44FDF4F2" w14:textId="77777777" w:rsidR="004A0BE5" w:rsidRPr="002635AE" w:rsidRDefault="004A0BE5" w:rsidP="004A0BE5">
            <w:pPr>
              <w:contextualSpacing/>
              <w:jc w:val="both"/>
              <w:rPr>
                <w:sz w:val="4"/>
                <w:szCs w:val="4"/>
                <w:u w:val="single"/>
              </w:rPr>
            </w:pPr>
          </w:p>
          <w:p w14:paraId="5DAAB444" w14:textId="77777777" w:rsidR="004A0BE5" w:rsidRPr="00D31521" w:rsidRDefault="004A0BE5" w:rsidP="004A0BE5">
            <w:pPr>
              <w:contextualSpacing/>
              <w:jc w:val="both"/>
              <w:rPr>
                <w:sz w:val="18"/>
                <w:szCs w:val="18"/>
                <w:u w:val="single"/>
              </w:rPr>
            </w:pPr>
            <w:r w:rsidRPr="00D31521">
              <w:rPr>
                <w:sz w:val="18"/>
                <w:szCs w:val="18"/>
                <w:u w:val="single"/>
              </w:rPr>
              <w:t>Doporučená literatura:</w:t>
            </w:r>
          </w:p>
          <w:p w14:paraId="78D27210" w14:textId="77777777" w:rsidR="004A0BE5" w:rsidRPr="00D31521" w:rsidRDefault="004A0BE5" w:rsidP="004A0BE5">
            <w:pPr>
              <w:rPr>
                <w:sz w:val="18"/>
                <w:szCs w:val="18"/>
              </w:rPr>
            </w:pPr>
            <w:r w:rsidRPr="00D31521">
              <w:rPr>
                <w:sz w:val="18"/>
                <w:szCs w:val="18"/>
              </w:rPr>
              <w:t>KOCMAN, K., et al. Actual Handbook for Technical Department. (Aktuální příručka pro technický úsek)</w:t>
            </w:r>
            <w:r w:rsidRPr="00D31521">
              <w:rPr>
                <w:b/>
                <w:sz w:val="18"/>
                <w:szCs w:val="18"/>
              </w:rPr>
              <w:t xml:space="preserve">. </w:t>
            </w:r>
            <w:r w:rsidRPr="00D31521">
              <w:rPr>
                <w:sz w:val="18"/>
                <w:szCs w:val="18"/>
              </w:rPr>
              <w:t>18rd New Enl. Ed. Praha: Verlag Dashőfer, 2001. 4850 s. ISBN 80-902 247-2-5.</w:t>
            </w:r>
          </w:p>
          <w:p w14:paraId="3C6EB617" w14:textId="77777777" w:rsidR="004A0BE5" w:rsidRPr="00D31521" w:rsidRDefault="004A0BE5" w:rsidP="004A0BE5">
            <w:pPr>
              <w:jc w:val="both"/>
              <w:rPr>
                <w:sz w:val="18"/>
                <w:szCs w:val="18"/>
              </w:rPr>
            </w:pPr>
            <w:r w:rsidRPr="00D31521">
              <w:rPr>
                <w:sz w:val="18"/>
                <w:szCs w:val="18"/>
              </w:rPr>
              <w:t>DeGARMO, E., BLACK, T., KOSHER, R. Materials and Processes in Manufacturing. London: Edit Horton Marcia, 1997. 1259 s. ISBN 0-02-328621-0.</w:t>
            </w:r>
          </w:p>
          <w:p w14:paraId="7E4C67F1" w14:textId="77777777" w:rsidR="004A0BE5" w:rsidRPr="00D31521" w:rsidRDefault="004A0BE5" w:rsidP="004A0BE5">
            <w:pPr>
              <w:jc w:val="both"/>
              <w:rPr>
                <w:sz w:val="18"/>
                <w:szCs w:val="18"/>
              </w:rPr>
            </w:pPr>
            <w:r w:rsidRPr="00D31521">
              <w:rPr>
                <w:sz w:val="18"/>
                <w:szCs w:val="18"/>
              </w:rPr>
              <w:t xml:space="preserve">HOFFMAN, </w:t>
            </w:r>
            <w:proofErr w:type="gramStart"/>
            <w:r w:rsidRPr="00D31521">
              <w:rPr>
                <w:sz w:val="18"/>
                <w:szCs w:val="18"/>
              </w:rPr>
              <w:t>P.J.</w:t>
            </w:r>
            <w:proofErr w:type="gramEnd"/>
            <w:r w:rsidRPr="00D31521">
              <w:rPr>
                <w:sz w:val="18"/>
                <w:szCs w:val="18"/>
              </w:rPr>
              <w:t>, HOPEWELL, E.S., JANES, B. Precision Machining Technology. 2nd Ed. Clifton Park, NY: Cengange Leraning, 2015. xxi, 774 s. ISBN 978-1-285-44454-3.</w:t>
            </w:r>
          </w:p>
          <w:p w14:paraId="543C95B7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caps/>
                <w:sz w:val="18"/>
                <w:szCs w:val="18"/>
              </w:rPr>
              <w:t>Ptáček, L.</w:t>
            </w:r>
            <w:r w:rsidRPr="00D31521">
              <w:rPr>
                <w:sz w:val="18"/>
                <w:szCs w:val="18"/>
              </w:rPr>
              <w:t xml:space="preserve"> a kol. Nauka o materiálu I. Brno: CERM, 2003. ISBN 80-7204-283-1.</w:t>
            </w:r>
          </w:p>
        </w:tc>
      </w:tr>
      <w:tr w:rsidR="004A0BE5" w:rsidRPr="00D31521" w14:paraId="43D7E273" w14:textId="77777777" w:rsidTr="007B2524">
        <w:trPr>
          <w:gridAfter w:val="1"/>
          <w:wAfter w:w="75" w:type="dxa"/>
        </w:trPr>
        <w:tc>
          <w:tcPr>
            <w:tcW w:w="10132" w:type="dxa"/>
            <w:gridSpan w:val="9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CE6F87E" w14:textId="77777777" w:rsidR="004A0BE5" w:rsidRPr="00D31521" w:rsidRDefault="004A0BE5" w:rsidP="004A0BE5">
            <w:pPr>
              <w:jc w:val="center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4A0BE5" w:rsidRPr="00D31521" w14:paraId="777F2022" w14:textId="77777777" w:rsidTr="007B2524">
        <w:trPr>
          <w:gridAfter w:val="1"/>
          <w:wAfter w:w="75" w:type="dxa"/>
        </w:trPr>
        <w:tc>
          <w:tcPr>
            <w:tcW w:w="4875" w:type="dxa"/>
            <w:gridSpan w:val="29"/>
            <w:tcBorders>
              <w:top w:val="single" w:sz="2" w:space="0" w:color="auto"/>
            </w:tcBorders>
            <w:shd w:val="clear" w:color="auto" w:fill="F7CAAC"/>
          </w:tcPr>
          <w:p w14:paraId="4C17262D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909" w:type="dxa"/>
            <w:gridSpan w:val="10"/>
            <w:tcBorders>
              <w:top w:val="single" w:sz="2" w:space="0" w:color="auto"/>
            </w:tcBorders>
          </w:tcPr>
          <w:p w14:paraId="2F20625E" w14:textId="77777777" w:rsidR="004A0BE5" w:rsidRPr="00D31521" w:rsidRDefault="00B60377" w:rsidP="004A0BE5">
            <w:pPr>
              <w:jc w:val="center"/>
              <w:rPr>
                <w:sz w:val="19"/>
                <w:szCs w:val="19"/>
              </w:rPr>
            </w:pPr>
            <w:r w:rsidRPr="008E7127">
              <w:rPr>
                <w:sz w:val="19"/>
                <w:szCs w:val="19"/>
              </w:rPr>
              <w:t>20</w:t>
            </w:r>
          </w:p>
        </w:tc>
        <w:tc>
          <w:tcPr>
            <w:tcW w:w="4348" w:type="dxa"/>
            <w:gridSpan w:val="52"/>
            <w:tcBorders>
              <w:top w:val="single" w:sz="2" w:space="0" w:color="auto"/>
            </w:tcBorders>
            <w:shd w:val="clear" w:color="auto" w:fill="F7CAAC"/>
          </w:tcPr>
          <w:p w14:paraId="086A77B5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4A0BE5" w:rsidRPr="00D31521" w14:paraId="2EDA2425" w14:textId="77777777" w:rsidTr="007B2524">
        <w:trPr>
          <w:gridAfter w:val="1"/>
          <w:wAfter w:w="75" w:type="dxa"/>
        </w:trPr>
        <w:tc>
          <w:tcPr>
            <w:tcW w:w="10132" w:type="dxa"/>
            <w:gridSpan w:val="91"/>
            <w:shd w:val="clear" w:color="auto" w:fill="F7CAAC"/>
          </w:tcPr>
          <w:p w14:paraId="6300C032" w14:textId="77777777" w:rsidR="004A0BE5" w:rsidRPr="00D31521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D31521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4A0BE5" w:rsidRPr="00D31521" w14:paraId="6A72A3C1" w14:textId="77777777" w:rsidTr="007B2524">
        <w:trPr>
          <w:gridAfter w:val="1"/>
          <w:wAfter w:w="75" w:type="dxa"/>
          <w:trHeight w:val="283"/>
        </w:trPr>
        <w:tc>
          <w:tcPr>
            <w:tcW w:w="10132" w:type="dxa"/>
            <w:gridSpan w:val="91"/>
          </w:tcPr>
          <w:p w14:paraId="01A95B17" w14:textId="77777777" w:rsidR="004A0BE5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>Průběžné ověřování aktuálních znalostí posluchačů je formou krátkých písemných testů a v praktické výuce v laboratořích diskuzí se zaměřením na požadované znalosti ke zvládnutí úkolů praktické výuky. Přednáškové bloky jsou doplněny praktickými ukázkami, na kterých se studenti seznamují s reálnými výsledky prováděných experimentů. Cílem je získání aplikace technologických pravidel a zákonitostí ke kvantifikaci a algoritmizaci integrální složky výrobního</w:t>
            </w:r>
            <w:r>
              <w:rPr>
                <w:sz w:val="19"/>
                <w:szCs w:val="19"/>
              </w:rPr>
              <w:t xml:space="preserve"> procesu. </w:t>
            </w:r>
            <w:r w:rsidRPr="00D31521">
              <w:rPr>
                <w:sz w:val="19"/>
                <w:szCs w:val="19"/>
              </w:rPr>
              <w:t xml:space="preserve">V rámci přednášek dostávají studenti zadány semestrální práce, které musí na závěr semestru obhájit. Konzultace jsou možné </w:t>
            </w:r>
            <w:r w:rsidR="00704F07">
              <w:rPr>
                <w:sz w:val="19"/>
                <w:szCs w:val="19"/>
              </w:rPr>
              <w:t>po dohodě.</w:t>
            </w:r>
          </w:p>
          <w:p w14:paraId="591824F2" w14:textId="77777777" w:rsidR="004A0BE5" w:rsidRPr="002635AE" w:rsidRDefault="004A0BE5" w:rsidP="004A0BE5">
            <w:pPr>
              <w:jc w:val="both"/>
              <w:rPr>
                <w:sz w:val="4"/>
                <w:szCs w:val="4"/>
              </w:rPr>
            </w:pPr>
          </w:p>
          <w:p w14:paraId="0E4E3C79" w14:textId="77777777" w:rsidR="004A0BE5" w:rsidRPr="00D31521" w:rsidRDefault="004A0BE5" w:rsidP="004A0BE5">
            <w:pPr>
              <w:jc w:val="both"/>
              <w:rPr>
                <w:sz w:val="19"/>
                <w:szCs w:val="19"/>
              </w:rPr>
            </w:pPr>
            <w:r w:rsidRPr="00D31521">
              <w:rPr>
                <w:sz w:val="19"/>
                <w:szCs w:val="19"/>
              </w:rPr>
              <w:t xml:space="preserve">Možnosti komunikace s </w:t>
            </w:r>
            <w:r w:rsidRPr="00A93613">
              <w:rPr>
                <w:sz w:val="19"/>
                <w:szCs w:val="19"/>
              </w:rPr>
              <w:t>vyučujícím</w:t>
            </w:r>
            <w:r w:rsidR="00293DB5">
              <w:rPr>
                <w:sz w:val="19"/>
                <w:szCs w:val="19"/>
              </w:rPr>
              <w:t>i</w:t>
            </w:r>
            <w:r w:rsidRPr="00A93613">
              <w:rPr>
                <w:sz w:val="19"/>
                <w:szCs w:val="19"/>
              </w:rPr>
              <w:t xml:space="preserve">: </w:t>
            </w:r>
            <w:hyperlink r:id="rId77" w:history="1">
              <w:r w:rsidRPr="00A93613">
                <w:rPr>
                  <w:rStyle w:val="Hypertextovodkaz"/>
                  <w:sz w:val="19"/>
                  <w:szCs w:val="19"/>
                </w:rPr>
                <w:t>kocman@utb.cz</w:t>
              </w:r>
            </w:hyperlink>
            <w:r w:rsidR="00293DB5">
              <w:rPr>
                <w:sz w:val="19"/>
                <w:szCs w:val="19"/>
              </w:rPr>
              <w:t xml:space="preserve">, 576 035 164, </w:t>
            </w:r>
            <w:hyperlink r:id="rId78" w:history="1">
              <w:r w:rsidR="00293DB5" w:rsidRPr="00293DB5">
                <w:rPr>
                  <w:rStyle w:val="Hypertextovodkaz"/>
                  <w:sz w:val="19"/>
                  <w:szCs w:val="19"/>
                </w:rPr>
                <w:t>sykorova@utb.cz</w:t>
              </w:r>
            </w:hyperlink>
            <w:r w:rsidR="00293DB5" w:rsidRPr="00293DB5">
              <w:rPr>
                <w:sz w:val="19"/>
                <w:szCs w:val="19"/>
              </w:rPr>
              <w:t xml:space="preserve">, </w:t>
            </w:r>
            <w:r w:rsidR="00293DB5" w:rsidRPr="00293DB5">
              <w:rPr>
                <w:color w:val="000000"/>
                <w:sz w:val="19"/>
                <w:szCs w:val="19"/>
              </w:rPr>
              <w:t>576 035 169.</w:t>
            </w:r>
          </w:p>
        </w:tc>
      </w:tr>
      <w:tr w:rsidR="004A0BE5" w14:paraId="025C12A4" w14:textId="77777777" w:rsidTr="007B2524">
        <w:trPr>
          <w:gridAfter w:val="1"/>
          <w:wAfter w:w="75" w:type="dxa"/>
        </w:trPr>
        <w:tc>
          <w:tcPr>
            <w:tcW w:w="10132" w:type="dxa"/>
            <w:gridSpan w:val="91"/>
            <w:tcBorders>
              <w:bottom w:val="double" w:sz="4" w:space="0" w:color="auto"/>
            </w:tcBorders>
            <w:shd w:val="clear" w:color="auto" w:fill="BDD6EE"/>
          </w:tcPr>
          <w:p w14:paraId="4B010CFD" w14:textId="77777777" w:rsidR="004A0BE5" w:rsidRDefault="004A0BE5" w:rsidP="004A0BE5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A0BE5" w:rsidRPr="00087A6A" w14:paraId="44DD1DDE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tcBorders>
              <w:top w:val="double" w:sz="4" w:space="0" w:color="auto"/>
            </w:tcBorders>
            <w:shd w:val="clear" w:color="auto" w:fill="F7CAAC"/>
          </w:tcPr>
          <w:p w14:paraId="2143D10E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Název studijního předmětu</w:t>
            </w:r>
          </w:p>
        </w:tc>
        <w:tc>
          <w:tcPr>
            <w:tcW w:w="6997" w:type="dxa"/>
            <w:gridSpan w:val="82"/>
            <w:tcBorders>
              <w:top w:val="double" w:sz="4" w:space="0" w:color="auto"/>
            </w:tcBorders>
          </w:tcPr>
          <w:p w14:paraId="41B7D7C3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bookmarkStart w:id="120" w:name="Technologie_III"/>
            <w:bookmarkEnd w:id="120"/>
            <w:r w:rsidRPr="00087A6A">
              <w:rPr>
                <w:b/>
                <w:sz w:val="19"/>
                <w:szCs w:val="19"/>
              </w:rPr>
              <w:t xml:space="preserve">Technologie </w:t>
            </w:r>
            <w:r w:rsidRPr="009B20E9">
              <w:rPr>
                <w:b/>
                <w:sz w:val="19"/>
                <w:szCs w:val="19"/>
              </w:rPr>
              <w:t>III</w:t>
            </w:r>
          </w:p>
        </w:tc>
      </w:tr>
      <w:tr w:rsidR="004A0BE5" w:rsidRPr="00087A6A" w14:paraId="7632B59C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71CFB92B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Typ předmětu</w:t>
            </w:r>
          </w:p>
        </w:tc>
        <w:tc>
          <w:tcPr>
            <w:tcW w:w="3489" w:type="dxa"/>
            <w:gridSpan w:val="41"/>
          </w:tcPr>
          <w:p w14:paraId="48FF9990" w14:textId="77777777" w:rsidR="004A0BE5" w:rsidRPr="00087A6A" w:rsidRDefault="00BA2F84" w:rsidP="004A0BE5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povinný, PZ (specializace VI)</w:t>
            </w:r>
          </w:p>
        </w:tc>
        <w:tc>
          <w:tcPr>
            <w:tcW w:w="2753" w:type="dxa"/>
            <w:gridSpan w:val="35"/>
            <w:shd w:val="clear" w:color="auto" w:fill="F7CAAC"/>
          </w:tcPr>
          <w:p w14:paraId="10B2F55E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doporučený ročník / semestr</w:t>
            </w:r>
          </w:p>
        </w:tc>
        <w:tc>
          <w:tcPr>
            <w:tcW w:w="755" w:type="dxa"/>
            <w:gridSpan w:val="6"/>
          </w:tcPr>
          <w:p w14:paraId="3C7BD8A3" w14:textId="77777777" w:rsidR="004A0BE5" w:rsidRPr="00087A6A" w:rsidRDefault="00BA2F84" w:rsidP="00BA2F84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  <w:r w:rsidR="004A0BE5" w:rsidRPr="00087A6A">
              <w:rPr>
                <w:sz w:val="19"/>
                <w:szCs w:val="19"/>
              </w:rPr>
              <w:t>/</w:t>
            </w:r>
            <w:r>
              <w:rPr>
                <w:sz w:val="19"/>
                <w:szCs w:val="19"/>
              </w:rPr>
              <w:t>LS</w:t>
            </w:r>
          </w:p>
        </w:tc>
      </w:tr>
      <w:tr w:rsidR="004A0BE5" w:rsidRPr="00087A6A" w14:paraId="08581DA2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126E1E0E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Rozsah studijního předmětu</w:t>
            </w:r>
          </w:p>
        </w:tc>
        <w:tc>
          <w:tcPr>
            <w:tcW w:w="1740" w:type="dxa"/>
            <w:gridSpan w:val="20"/>
          </w:tcPr>
          <w:p w14:paraId="2583C6A5" w14:textId="77777777" w:rsidR="004A0BE5" w:rsidRPr="00087A6A" w:rsidRDefault="00BA2F84" w:rsidP="004A0BE5">
            <w:pPr>
              <w:jc w:val="both"/>
              <w:rPr>
                <w:sz w:val="19"/>
                <w:szCs w:val="19"/>
              </w:rPr>
            </w:pPr>
            <w:r w:rsidRPr="003D6AB6">
              <w:t>28p+0s+28l</w:t>
            </w:r>
          </w:p>
        </w:tc>
        <w:tc>
          <w:tcPr>
            <w:tcW w:w="909" w:type="dxa"/>
            <w:gridSpan w:val="10"/>
            <w:shd w:val="clear" w:color="auto" w:fill="F7CAAC"/>
          </w:tcPr>
          <w:p w14:paraId="4B686D53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 xml:space="preserve">hod. </w:t>
            </w:r>
          </w:p>
        </w:tc>
        <w:tc>
          <w:tcPr>
            <w:tcW w:w="840" w:type="dxa"/>
            <w:gridSpan w:val="11"/>
          </w:tcPr>
          <w:p w14:paraId="0036EAA3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56</w:t>
            </w:r>
          </w:p>
        </w:tc>
        <w:tc>
          <w:tcPr>
            <w:tcW w:w="2200" w:type="dxa"/>
            <w:gridSpan w:val="23"/>
            <w:shd w:val="clear" w:color="auto" w:fill="F7CAAC"/>
          </w:tcPr>
          <w:p w14:paraId="55D42EC1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kreditů</w:t>
            </w:r>
          </w:p>
        </w:tc>
        <w:tc>
          <w:tcPr>
            <w:tcW w:w="1308" w:type="dxa"/>
            <w:gridSpan w:val="18"/>
          </w:tcPr>
          <w:p w14:paraId="48127D27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</w:tr>
      <w:tr w:rsidR="004A0BE5" w:rsidRPr="00087A6A" w14:paraId="231449BD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377588DF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Prerekvizity, korekvizity, ekvivalence</w:t>
            </w:r>
          </w:p>
        </w:tc>
        <w:tc>
          <w:tcPr>
            <w:tcW w:w="6997" w:type="dxa"/>
            <w:gridSpan w:val="82"/>
          </w:tcPr>
          <w:p w14:paraId="3310B59E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</w:p>
        </w:tc>
      </w:tr>
      <w:tr w:rsidR="004A0BE5" w:rsidRPr="00087A6A" w14:paraId="54CFA94A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5C5D9B3E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Způsob ověření studijních výsledků</w:t>
            </w:r>
          </w:p>
        </w:tc>
        <w:tc>
          <w:tcPr>
            <w:tcW w:w="3489" w:type="dxa"/>
            <w:gridSpan w:val="41"/>
          </w:tcPr>
          <w:p w14:paraId="0E199396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z</w:t>
            </w:r>
            <w:r w:rsidRPr="00087A6A">
              <w:rPr>
                <w:sz w:val="19"/>
                <w:szCs w:val="19"/>
              </w:rPr>
              <w:t>ápočet, zkouška</w:t>
            </w:r>
          </w:p>
        </w:tc>
        <w:tc>
          <w:tcPr>
            <w:tcW w:w="1586" w:type="dxa"/>
            <w:gridSpan w:val="12"/>
            <w:shd w:val="clear" w:color="auto" w:fill="F7CAAC"/>
          </w:tcPr>
          <w:p w14:paraId="063F90DA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Forma výuky</w:t>
            </w:r>
          </w:p>
        </w:tc>
        <w:tc>
          <w:tcPr>
            <w:tcW w:w="1922" w:type="dxa"/>
            <w:gridSpan w:val="29"/>
          </w:tcPr>
          <w:p w14:paraId="4FA4A6E1" w14:textId="77777777" w:rsidR="00DD0141" w:rsidRDefault="004A0BE5" w:rsidP="004A0BE5">
            <w:pPr>
              <w:jc w:val="both"/>
              <w:rPr>
                <w:sz w:val="19"/>
                <w:szCs w:val="19"/>
              </w:rPr>
            </w:pPr>
            <w:r w:rsidRPr="00087A6A">
              <w:rPr>
                <w:sz w:val="19"/>
                <w:szCs w:val="19"/>
              </w:rPr>
              <w:t xml:space="preserve">přednášky, </w:t>
            </w:r>
          </w:p>
          <w:p w14:paraId="7AA2DB9A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 w:rsidRPr="00087A6A">
              <w:rPr>
                <w:sz w:val="19"/>
                <w:szCs w:val="19"/>
              </w:rPr>
              <w:t>laboratorní cvičení</w:t>
            </w:r>
          </w:p>
        </w:tc>
      </w:tr>
      <w:tr w:rsidR="004A0BE5" w:rsidRPr="00087A6A" w14:paraId="72BB35DB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3D9E6FF2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Forma způsobu ověření studijních výsledků a další požadavky na studenta</w:t>
            </w:r>
          </w:p>
        </w:tc>
        <w:tc>
          <w:tcPr>
            <w:tcW w:w="6997" w:type="dxa"/>
            <w:gridSpan w:val="82"/>
            <w:tcBorders>
              <w:bottom w:val="single" w:sz="4" w:space="0" w:color="auto"/>
            </w:tcBorders>
          </w:tcPr>
          <w:p w14:paraId="02397E9E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 w:rsidRPr="00087A6A">
              <w:rPr>
                <w:sz w:val="19"/>
                <w:szCs w:val="19"/>
              </w:rPr>
              <w:t xml:space="preserve">Zápočet: min. 80% aktivní účast na cvičení, zpracování dílčích úloh a projektu. </w:t>
            </w:r>
            <w:r w:rsidRPr="00087A6A">
              <w:rPr>
                <w:sz w:val="19"/>
                <w:szCs w:val="19"/>
              </w:rPr>
              <w:br/>
              <w:t>Zkouška: prokázání znalostí probíraných tematických okruhů, písemný test.</w:t>
            </w:r>
          </w:p>
        </w:tc>
      </w:tr>
      <w:tr w:rsidR="004A0BE5" w:rsidRPr="00087A6A" w14:paraId="6BE7FEB2" w14:textId="77777777" w:rsidTr="007B2524">
        <w:trPr>
          <w:gridAfter w:val="1"/>
          <w:wAfter w:w="75" w:type="dxa"/>
          <w:trHeight w:val="197"/>
        </w:trPr>
        <w:tc>
          <w:tcPr>
            <w:tcW w:w="3135" w:type="dxa"/>
            <w:gridSpan w:val="9"/>
            <w:tcBorders>
              <w:top w:val="nil"/>
            </w:tcBorders>
            <w:shd w:val="clear" w:color="auto" w:fill="F7CAAC"/>
          </w:tcPr>
          <w:p w14:paraId="130E1730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Garant předmětu</w:t>
            </w:r>
          </w:p>
        </w:tc>
        <w:tc>
          <w:tcPr>
            <w:tcW w:w="6997" w:type="dxa"/>
            <w:gridSpan w:val="82"/>
            <w:tcBorders>
              <w:top w:val="single" w:sz="4" w:space="0" w:color="auto"/>
            </w:tcBorders>
          </w:tcPr>
          <w:p w14:paraId="1E9C43F6" w14:textId="77777777" w:rsidR="004A0BE5" w:rsidRPr="005321FC" w:rsidRDefault="004A0BE5" w:rsidP="004A0BE5">
            <w:pPr>
              <w:jc w:val="both"/>
              <w:rPr>
                <w:sz w:val="19"/>
                <w:szCs w:val="19"/>
              </w:rPr>
            </w:pPr>
            <w:r w:rsidRPr="005321FC">
              <w:rPr>
                <w:sz w:val="19"/>
                <w:szCs w:val="19"/>
              </w:rPr>
              <w:t>Ing. Ondřej Bílek, Ph.D.</w:t>
            </w:r>
          </w:p>
        </w:tc>
      </w:tr>
      <w:tr w:rsidR="004A0BE5" w:rsidRPr="00087A6A" w14:paraId="43CBF089" w14:textId="77777777" w:rsidTr="007B2524">
        <w:trPr>
          <w:gridAfter w:val="1"/>
          <w:wAfter w:w="75" w:type="dxa"/>
          <w:trHeight w:val="243"/>
        </w:trPr>
        <w:tc>
          <w:tcPr>
            <w:tcW w:w="3135" w:type="dxa"/>
            <w:gridSpan w:val="9"/>
            <w:tcBorders>
              <w:top w:val="nil"/>
            </w:tcBorders>
            <w:shd w:val="clear" w:color="auto" w:fill="F7CAAC"/>
          </w:tcPr>
          <w:p w14:paraId="3E22D3B2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Zapojení garanta do výuky předmětu</w:t>
            </w:r>
          </w:p>
        </w:tc>
        <w:tc>
          <w:tcPr>
            <w:tcW w:w="6997" w:type="dxa"/>
            <w:gridSpan w:val="82"/>
            <w:tcBorders>
              <w:top w:val="nil"/>
            </w:tcBorders>
          </w:tcPr>
          <w:p w14:paraId="59203632" w14:textId="77777777" w:rsidR="004A0BE5" w:rsidRPr="005321FC" w:rsidRDefault="005321FC" w:rsidP="004A0BE5">
            <w:pPr>
              <w:jc w:val="both"/>
              <w:rPr>
                <w:sz w:val="19"/>
                <w:szCs w:val="19"/>
              </w:rPr>
            </w:pPr>
            <w:r w:rsidRPr="005321FC">
              <w:rPr>
                <w:sz w:val="19"/>
                <w:szCs w:val="19"/>
              </w:rPr>
              <w:t>100% p</w:t>
            </w:r>
          </w:p>
        </w:tc>
      </w:tr>
      <w:tr w:rsidR="004A0BE5" w:rsidRPr="00087A6A" w14:paraId="5F69F2D2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01D77F7B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Vyučující</w:t>
            </w:r>
          </w:p>
        </w:tc>
        <w:tc>
          <w:tcPr>
            <w:tcW w:w="6997" w:type="dxa"/>
            <w:gridSpan w:val="82"/>
            <w:tcBorders>
              <w:bottom w:val="nil"/>
            </w:tcBorders>
          </w:tcPr>
          <w:p w14:paraId="43423EA4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</w:p>
        </w:tc>
      </w:tr>
      <w:tr w:rsidR="004A0BE5" w:rsidRPr="00087A6A" w14:paraId="3DCED40F" w14:textId="77777777" w:rsidTr="007B2524">
        <w:trPr>
          <w:gridAfter w:val="1"/>
          <w:wAfter w:w="75" w:type="dxa"/>
          <w:trHeight w:val="150"/>
        </w:trPr>
        <w:tc>
          <w:tcPr>
            <w:tcW w:w="10132" w:type="dxa"/>
            <w:gridSpan w:val="91"/>
            <w:tcBorders>
              <w:top w:val="nil"/>
            </w:tcBorders>
          </w:tcPr>
          <w:p w14:paraId="7E953994" w14:textId="77777777" w:rsidR="004A0BE5" w:rsidRPr="00087A6A" w:rsidRDefault="004A0BE5" w:rsidP="004A0BE5">
            <w:pPr>
              <w:spacing w:before="60" w:after="60"/>
              <w:jc w:val="both"/>
              <w:rPr>
                <w:sz w:val="19"/>
                <w:szCs w:val="19"/>
              </w:rPr>
            </w:pPr>
            <w:r w:rsidRPr="00664CED">
              <w:rPr>
                <w:b/>
                <w:sz w:val="19"/>
                <w:szCs w:val="19"/>
              </w:rPr>
              <w:t>Ing. Ondřej Bílek, Ph.D.</w:t>
            </w:r>
            <w:r w:rsidR="005321FC" w:rsidRPr="005321FC">
              <w:rPr>
                <w:sz w:val="19"/>
                <w:szCs w:val="19"/>
              </w:rPr>
              <w:t xml:space="preserve"> (100% p)</w:t>
            </w:r>
          </w:p>
        </w:tc>
      </w:tr>
      <w:tr w:rsidR="004A0BE5" w:rsidRPr="00087A6A" w14:paraId="4E9F1218" w14:textId="77777777" w:rsidTr="007B2524">
        <w:trPr>
          <w:gridAfter w:val="1"/>
          <w:wAfter w:w="75" w:type="dxa"/>
        </w:trPr>
        <w:tc>
          <w:tcPr>
            <w:tcW w:w="3135" w:type="dxa"/>
            <w:gridSpan w:val="9"/>
            <w:shd w:val="clear" w:color="auto" w:fill="F7CAAC"/>
          </w:tcPr>
          <w:p w14:paraId="42AA0F80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Stručná anotace předmětu</w:t>
            </w:r>
          </w:p>
        </w:tc>
        <w:tc>
          <w:tcPr>
            <w:tcW w:w="6997" w:type="dxa"/>
            <w:gridSpan w:val="82"/>
            <w:tcBorders>
              <w:bottom w:val="nil"/>
            </w:tcBorders>
          </w:tcPr>
          <w:p w14:paraId="1121895B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</w:p>
        </w:tc>
      </w:tr>
      <w:tr w:rsidR="004A0BE5" w:rsidRPr="00087A6A" w14:paraId="35E59208" w14:textId="77777777" w:rsidTr="007B2524">
        <w:trPr>
          <w:gridAfter w:val="1"/>
          <w:wAfter w:w="75" w:type="dxa"/>
          <w:trHeight w:val="3938"/>
        </w:trPr>
        <w:tc>
          <w:tcPr>
            <w:tcW w:w="10132" w:type="dxa"/>
            <w:gridSpan w:val="91"/>
            <w:tcBorders>
              <w:top w:val="nil"/>
              <w:bottom w:val="single" w:sz="12" w:space="0" w:color="auto"/>
            </w:tcBorders>
          </w:tcPr>
          <w:p w14:paraId="4785F8BC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Cílem předmětu je zaměřit se na aspekty spojené s </w:t>
            </w:r>
            <w:r w:rsidRPr="00087A6A">
              <w:rPr>
                <w:sz w:val="19"/>
                <w:szCs w:val="19"/>
              </w:rPr>
              <w:t xml:space="preserve">programováním a obráběním za pomoci </w:t>
            </w:r>
            <w:r>
              <w:rPr>
                <w:sz w:val="19"/>
                <w:szCs w:val="19"/>
              </w:rPr>
              <w:t xml:space="preserve">číslicově řízených strojů (CNC), přičemž předmět svým </w:t>
            </w:r>
            <w:r w:rsidRPr="00087A6A">
              <w:rPr>
                <w:sz w:val="19"/>
                <w:szCs w:val="19"/>
              </w:rPr>
              <w:t>zaměřením vychází z o</w:t>
            </w:r>
            <w:r>
              <w:rPr>
                <w:sz w:val="19"/>
                <w:szCs w:val="19"/>
              </w:rPr>
              <w:t xml:space="preserve">blasti strojírenské technologie. </w:t>
            </w:r>
            <w:r w:rsidRPr="00087A6A">
              <w:rPr>
                <w:sz w:val="19"/>
                <w:szCs w:val="19"/>
              </w:rPr>
              <w:t>Mimo ručního programování je ve větší míře kladen důraz na programování pomocí sw. podpor (CAM) a programování obráběcích technologií (soustružení, frézování, drátové řezání, speciální metody). Vybrané přednášky nebo cvičení pro denní studium jsou organizovány společně s přizvanými odborníky z výrobní praxe, případně realizovány formou exkurze do strojírenské firmy s automatizovanou výrobou. Obsah předmětu tvoří tyto tematické celky:</w:t>
            </w:r>
          </w:p>
          <w:p w14:paraId="79A43237" w14:textId="77777777" w:rsidR="004A0BE5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</w:pPr>
            <w:r>
              <w:t>Základní vymezení pojmu CNC, vývoj a rozdělení.</w:t>
            </w:r>
          </w:p>
          <w:p w14:paraId="2B2753BB" w14:textId="77777777" w:rsidR="004A0BE5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</w:pPr>
            <w:r>
              <w:t>Souřadný systém, vztažné body, korekce.</w:t>
            </w:r>
          </w:p>
          <w:p w14:paraId="1EC3E834" w14:textId="77777777" w:rsidR="004A0BE5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</w:pPr>
            <w:r>
              <w:t>Struktura G-kódu pro stroje typu FANUC.</w:t>
            </w:r>
          </w:p>
          <w:p w14:paraId="5CAFE05D" w14:textId="77777777" w:rsidR="004A0BE5" w:rsidRPr="00FA6FAC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  <w:rPr>
                <w:color w:val="000000" w:themeColor="text1"/>
              </w:rPr>
            </w:pPr>
            <w:r w:rsidRPr="00FA6FAC">
              <w:rPr>
                <w:color w:val="000000" w:themeColor="text1"/>
              </w:rPr>
              <w:t>Struktura G-kódu pro stroje typu HEINDENHAIN</w:t>
            </w:r>
            <w:r>
              <w:rPr>
                <w:color w:val="000000" w:themeColor="text1"/>
              </w:rPr>
              <w:t>.</w:t>
            </w:r>
          </w:p>
          <w:p w14:paraId="623F48F1" w14:textId="77777777" w:rsidR="004A0BE5" w:rsidRPr="00FA6FAC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  <w:rPr>
                <w:color w:val="000000" w:themeColor="text1"/>
              </w:rPr>
            </w:pPr>
            <w:r w:rsidRPr="00FA6FAC">
              <w:rPr>
                <w:color w:val="000000" w:themeColor="text1"/>
              </w:rPr>
              <w:t>Řezné podmínky, volba nástrojů a nastavení CNC strojů</w:t>
            </w:r>
            <w:r>
              <w:rPr>
                <w:color w:val="000000" w:themeColor="text1"/>
              </w:rPr>
              <w:t>.</w:t>
            </w:r>
          </w:p>
          <w:p w14:paraId="30DE3ABD" w14:textId="77777777" w:rsidR="004A0BE5" w:rsidRPr="00FA6FAC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  <w:rPr>
                <w:color w:val="000000" w:themeColor="text1"/>
              </w:rPr>
            </w:pPr>
            <w:r w:rsidRPr="00FA6FAC">
              <w:rPr>
                <w:color w:val="000000" w:themeColor="text1"/>
              </w:rPr>
              <w:t>Použití programovacích funkcí pro hrubování materiálu při soustružení</w:t>
            </w:r>
            <w:r>
              <w:rPr>
                <w:color w:val="000000" w:themeColor="text1"/>
              </w:rPr>
              <w:t>.</w:t>
            </w:r>
          </w:p>
          <w:p w14:paraId="588041CB" w14:textId="77777777" w:rsidR="004A0BE5" w:rsidRPr="00FA6FAC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  <w:rPr>
                <w:color w:val="000000" w:themeColor="text1"/>
              </w:rPr>
            </w:pPr>
            <w:r w:rsidRPr="00FA6FAC">
              <w:rPr>
                <w:color w:val="000000" w:themeColor="text1"/>
              </w:rPr>
              <w:t>Použití programovacích funkcí pro dokončování tvaru při soustružení</w:t>
            </w:r>
            <w:r>
              <w:rPr>
                <w:color w:val="000000" w:themeColor="text1"/>
              </w:rPr>
              <w:t>.</w:t>
            </w:r>
          </w:p>
          <w:p w14:paraId="4B69007B" w14:textId="77777777" w:rsidR="004A0BE5" w:rsidRPr="00FA6FAC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  <w:rPr>
                <w:color w:val="000000" w:themeColor="text1"/>
              </w:rPr>
            </w:pPr>
            <w:r w:rsidRPr="00FA6FAC">
              <w:rPr>
                <w:color w:val="000000" w:themeColor="text1"/>
              </w:rPr>
              <w:t>Frézovací operace pro 2,5osé obrábění</w:t>
            </w:r>
            <w:r>
              <w:rPr>
                <w:color w:val="000000" w:themeColor="text1"/>
              </w:rPr>
              <w:t>.</w:t>
            </w:r>
          </w:p>
          <w:p w14:paraId="16445291" w14:textId="77777777" w:rsidR="004A0BE5" w:rsidRPr="00FA6FAC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  <w:rPr>
                <w:color w:val="000000" w:themeColor="text1"/>
              </w:rPr>
            </w:pPr>
            <w:r w:rsidRPr="00FA6FAC">
              <w:rPr>
                <w:color w:val="000000" w:themeColor="text1"/>
              </w:rPr>
              <w:t>Frézovací operace pro tvarové plochy</w:t>
            </w:r>
            <w:r>
              <w:rPr>
                <w:color w:val="000000" w:themeColor="text1"/>
              </w:rPr>
              <w:t>.</w:t>
            </w:r>
          </w:p>
          <w:p w14:paraId="56203D05" w14:textId="77777777" w:rsidR="004A0BE5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</w:pPr>
            <w:r>
              <w:t>Programování víceosých frézovacích center.</w:t>
            </w:r>
          </w:p>
          <w:p w14:paraId="2DD1D96F" w14:textId="77777777" w:rsidR="004A0BE5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</w:pPr>
            <w:r>
              <w:t xml:space="preserve">WEDM - základní princip programování. </w:t>
            </w:r>
          </w:p>
          <w:p w14:paraId="668F5163" w14:textId="77777777" w:rsidR="004A0BE5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</w:pPr>
            <w:r>
              <w:t>Automatizované programování.</w:t>
            </w:r>
          </w:p>
          <w:p w14:paraId="2332298B" w14:textId="77777777" w:rsidR="004A0BE5" w:rsidRDefault="004A0BE5" w:rsidP="00C77552">
            <w:pPr>
              <w:numPr>
                <w:ilvl w:val="0"/>
                <w:numId w:val="14"/>
              </w:numPr>
              <w:ind w:left="284" w:hanging="57"/>
              <w:jc w:val="both"/>
            </w:pPr>
            <w:r>
              <w:t>Speciální aplikace CNC techniky.</w:t>
            </w:r>
          </w:p>
          <w:p w14:paraId="56708685" w14:textId="77777777" w:rsidR="004A0BE5" w:rsidRPr="00087A6A" w:rsidRDefault="004A0BE5" w:rsidP="00C77552">
            <w:pPr>
              <w:pStyle w:val="Odstavecseseznamem"/>
              <w:numPr>
                <w:ilvl w:val="0"/>
                <w:numId w:val="14"/>
              </w:numPr>
              <w:ind w:left="284" w:hanging="57"/>
              <w:jc w:val="both"/>
              <w:rPr>
                <w:sz w:val="19"/>
                <w:szCs w:val="19"/>
              </w:rPr>
            </w:pPr>
            <w:r>
              <w:t>Vývoj a trendy v oblasti CAx technologií, automatizace obráběcího procesu a produktivní obrábění.</w:t>
            </w:r>
          </w:p>
        </w:tc>
      </w:tr>
      <w:tr w:rsidR="004A0BE5" w:rsidRPr="00087A6A" w14:paraId="35D455D0" w14:textId="77777777" w:rsidTr="007B2524">
        <w:trPr>
          <w:gridAfter w:val="1"/>
          <w:wAfter w:w="75" w:type="dxa"/>
          <w:trHeight w:val="265"/>
        </w:trPr>
        <w:tc>
          <w:tcPr>
            <w:tcW w:w="3697" w:type="dxa"/>
            <w:gridSpan w:val="20"/>
            <w:tcBorders>
              <w:top w:val="nil"/>
            </w:tcBorders>
            <w:shd w:val="clear" w:color="auto" w:fill="F7CAAC"/>
          </w:tcPr>
          <w:p w14:paraId="431FFE18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Studijní literatura a studijní pomůcky</w:t>
            </w:r>
          </w:p>
        </w:tc>
        <w:tc>
          <w:tcPr>
            <w:tcW w:w="6435" w:type="dxa"/>
            <w:gridSpan w:val="71"/>
            <w:tcBorders>
              <w:top w:val="nil"/>
              <w:bottom w:val="nil"/>
            </w:tcBorders>
          </w:tcPr>
          <w:p w14:paraId="3D63B99B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</w:p>
        </w:tc>
      </w:tr>
      <w:tr w:rsidR="004A0BE5" w:rsidRPr="00087A6A" w14:paraId="2F1AE244" w14:textId="77777777" w:rsidTr="007B2524">
        <w:trPr>
          <w:gridAfter w:val="1"/>
          <w:wAfter w:w="75" w:type="dxa"/>
          <w:trHeight w:val="1497"/>
        </w:trPr>
        <w:tc>
          <w:tcPr>
            <w:tcW w:w="10132" w:type="dxa"/>
            <w:gridSpan w:val="91"/>
            <w:tcBorders>
              <w:top w:val="nil"/>
            </w:tcBorders>
          </w:tcPr>
          <w:p w14:paraId="2DECD29F" w14:textId="77777777" w:rsidR="004A0BE5" w:rsidRPr="000B232A" w:rsidRDefault="004A0BE5" w:rsidP="004A0BE5">
            <w:pPr>
              <w:jc w:val="both"/>
              <w:rPr>
                <w:sz w:val="19"/>
                <w:szCs w:val="19"/>
                <w:u w:val="single"/>
              </w:rPr>
            </w:pPr>
            <w:r>
              <w:rPr>
                <w:sz w:val="19"/>
                <w:szCs w:val="19"/>
                <w:u w:val="single"/>
              </w:rPr>
              <w:t>Povinná literatura</w:t>
            </w:r>
            <w:r w:rsidRPr="000B232A">
              <w:rPr>
                <w:sz w:val="19"/>
                <w:szCs w:val="19"/>
                <w:u w:val="single"/>
              </w:rPr>
              <w:t>:</w:t>
            </w:r>
          </w:p>
          <w:p w14:paraId="7158F13B" w14:textId="77777777" w:rsidR="004A0BE5" w:rsidRPr="000B232A" w:rsidRDefault="004A0BE5" w:rsidP="004A0BE5">
            <w:pPr>
              <w:jc w:val="both"/>
              <w:rPr>
                <w:sz w:val="19"/>
                <w:szCs w:val="19"/>
              </w:rPr>
            </w:pPr>
            <w:r w:rsidRPr="000B232A">
              <w:rPr>
                <w:sz w:val="19"/>
                <w:szCs w:val="19"/>
              </w:rPr>
              <w:t xml:space="preserve">NX: Siemens Documentation. </w:t>
            </w:r>
            <w:r>
              <w:rPr>
                <w:sz w:val="19"/>
                <w:szCs w:val="19"/>
              </w:rPr>
              <w:t xml:space="preserve">Dostupné online: </w:t>
            </w:r>
            <w:hyperlink r:id="rId79" w:history="1">
              <w:r w:rsidRPr="000B232A">
                <w:rPr>
                  <w:rStyle w:val="Hypertextovodkaz"/>
                  <w:sz w:val="19"/>
                  <w:szCs w:val="19"/>
                </w:rPr>
                <w:t>https://www.plm.automation.siemens.com/en/docs/nx/index.shtml</w:t>
              </w:r>
            </w:hyperlink>
            <w:r w:rsidRPr="000B232A">
              <w:rPr>
                <w:rStyle w:val="Hypertextovodkaz"/>
                <w:sz w:val="19"/>
                <w:szCs w:val="19"/>
              </w:rPr>
              <w:t>.</w:t>
            </w:r>
          </w:p>
          <w:p w14:paraId="7C2B4B9B" w14:textId="77777777" w:rsidR="004A0BE5" w:rsidRPr="00276D98" w:rsidRDefault="004A0BE5" w:rsidP="004A0BE5">
            <w:pPr>
              <w:jc w:val="both"/>
              <w:rPr>
                <w:sz w:val="18"/>
                <w:szCs w:val="18"/>
              </w:rPr>
            </w:pPr>
            <w:r w:rsidRPr="000B232A">
              <w:rPr>
                <w:sz w:val="19"/>
                <w:szCs w:val="19"/>
              </w:rPr>
              <w:t xml:space="preserve">SMID, P. CNC </w:t>
            </w:r>
            <w:r>
              <w:rPr>
                <w:sz w:val="19"/>
                <w:szCs w:val="19"/>
              </w:rPr>
              <w:t>Programming H</w:t>
            </w:r>
            <w:r w:rsidRPr="000B232A">
              <w:rPr>
                <w:sz w:val="19"/>
                <w:szCs w:val="19"/>
              </w:rPr>
              <w:t xml:space="preserve">andbook: </w:t>
            </w:r>
            <w:r>
              <w:rPr>
                <w:sz w:val="19"/>
                <w:szCs w:val="19"/>
              </w:rPr>
              <w:t>A</w:t>
            </w:r>
            <w:r w:rsidRPr="000B232A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>C</w:t>
            </w:r>
            <w:r w:rsidRPr="000B232A">
              <w:rPr>
                <w:sz w:val="19"/>
                <w:szCs w:val="19"/>
              </w:rPr>
              <w:t xml:space="preserve">omprehensive </w:t>
            </w:r>
            <w:r>
              <w:rPr>
                <w:sz w:val="19"/>
                <w:szCs w:val="19"/>
              </w:rPr>
              <w:t>G</w:t>
            </w:r>
            <w:r w:rsidRPr="000B232A">
              <w:rPr>
                <w:sz w:val="19"/>
                <w:szCs w:val="19"/>
              </w:rPr>
              <w:t xml:space="preserve">uide to </w:t>
            </w:r>
            <w:r>
              <w:rPr>
                <w:sz w:val="19"/>
                <w:szCs w:val="19"/>
              </w:rPr>
              <w:t>P</w:t>
            </w:r>
            <w:r w:rsidRPr="000B232A">
              <w:rPr>
                <w:sz w:val="19"/>
                <w:szCs w:val="19"/>
              </w:rPr>
              <w:t xml:space="preserve">ractical CNC </w:t>
            </w:r>
            <w:r>
              <w:rPr>
                <w:sz w:val="19"/>
                <w:szCs w:val="19"/>
              </w:rPr>
              <w:t>P</w:t>
            </w:r>
            <w:r w:rsidRPr="000B232A">
              <w:rPr>
                <w:sz w:val="19"/>
                <w:szCs w:val="19"/>
              </w:rPr>
              <w:t xml:space="preserve">rogramming. 3rd Ed. Dostupné </w:t>
            </w:r>
            <w:r>
              <w:rPr>
                <w:sz w:val="19"/>
                <w:szCs w:val="19"/>
              </w:rPr>
              <w:t>online</w:t>
            </w:r>
            <w:r w:rsidRPr="000B232A">
              <w:rPr>
                <w:sz w:val="19"/>
                <w:szCs w:val="19"/>
              </w:rPr>
              <w:t xml:space="preserve">: </w:t>
            </w:r>
            <w:hyperlink r:id="rId80" w:history="1">
              <w:r w:rsidRPr="0062315C">
                <w:rPr>
                  <w:rStyle w:val="Hypertextovodkaz"/>
                  <w:sz w:val="19"/>
                  <w:szCs w:val="19"/>
                </w:rPr>
                <w:t>http://www.loc.gov/catdir/toc/ecip084/2007045901.html</w:t>
              </w:r>
            </w:hyperlink>
            <w:r w:rsidRPr="000B232A">
              <w:rPr>
                <w:sz w:val="19"/>
                <w:szCs w:val="19"/>
              </w:rPr>
              <w:t xml:space="preserve">. New York: Industrial Press, 2008. </w:t>
            </w:r>
            <w:r w:rsidRPr="00276D98">
              <w:rPr>
                <w:sz w:val="18"/>
                <w:szCs w:val="18"/>
              </w:rPr>
              <w:t>xx, 540 s.</w:t>
            </w:r>
            <w:r w:rsidRPr="000B232A">
              <w:rPr>
                <w:sz w:val="19"/>
                <w:szCs w:val="19"/>
              </w:rPr>
              <w:t xml:space="preserve"> </w:t>
            </w:r>
            <w:r w:rsidRPr="00276D98">
              <w:rPr>
                <w:sz w:val="18"/>
                <w:szCs w:val="18"/>
              </w:rPr>
              <w:t xml:space="preserve">ISBN 978-0-8311-3347-4. </w:t>
            </w:r>
          </w:p>
          <w:p w14:paraId="24007E29" w14:textId="77777777" w:rsidR="004A0BE5" w:rsidRPr="000B232A" w:rsidRDefault="004A0BE5" w:rsidP="004A0BE5">
            <w:pPr>
              <w:jc w:val="both"/>
              <w:rPr>
                <w:sz w:val="19"/>
                <w:szCs w:val="19"/>
              </w:rPr>
            </w:pPr>
            <w:r w:rsidRPr="000B232A">
              <w:rPr>
                <w:sz w:val="19"/>
                <w:szCs w:val="19"/>
              </w:rPr>
              <w:t xml:space="preserve">VRABEC, M. </w:t>
            </w:r>
            <w:r w:rsidRPr="000B232A">
              <w:rPr>
                <w:iCs/>
                <w:sz w:val="19"/>
                <w:szCs w:val="19"/>
              </w:rPr>
              <w:t>Metodika programování obráběcích strojů s číslicovým řízením</w:t>
            </w:r>
            <w:r w:rsidRPr="000B232A">
              <w:rPr>
                <w:sz w:val="19"/>
                <w:szCs w:val="19"/>
              </w:rPr>
              <w:t xml:space="preserve">. Ústí nad Labem: </w:t>
            </w:r>
            <w:r>
              <w:rPr>
                <w:sz w:val="19"/>
                <w:szCs w:val="19"/>
              </w:rPr>
              <w:t xml:space="preserve">UJEP, 2012. </w:t>
            </w:r>
            <w:r w:rsidRPr="000B232A">
              <w:rPr>
                <w:sz w:val="19"/>
                <w:szCs w:val="19"/>
              </w:rPr>
              <w:t>109 s. ISBN 978-80-7414-499-8.</w:t>
            </w:r>
          </w:p>
          <w:p w14:paraId="41F4A052" w14:textId="77777777" w:rsidR="004A0BE5" w:rsidRPr="000B232A" w:rsidRDefault="004A0BE5" w:rsidP="004A0BE5">
            <w:pPr>
              <w:jc w:val="both"/>
              <w:rPr>
                <w:sz w:val="19"/>
                <w:szCs w:val="19"/>
              </w:rPr>
            </w:pPr>
          </w:p>
          <w:p w14:paraId="60B730D2" w14:textId="77777777" w:rsidR="004A0BE5" w:rsidRPr="000B232A" w:rsidRDefault="004A0BE5" w:rsidP="004A0BE5">
            <w:pPr>
              <w:contextualSpacing/>
              <w:jc w:val="both"/>
              <w:rPr>
                <w:sz w:val="19"/>
                <w:szCs w:val="19"/>
                <w:u w:val="single"/>
              </w:rPr>
            </w:pPr>
            <w:r w:rsidRPr="000B232A">
              <w:rPr>
                <w:sz w:val="19"/>
                <w:szCs w:val="19"/>
                <w:u w:val="single"/>
              </w:rPr>
              <w:t>Doporučená literatura:</w:t>
            </w:r>
          </w:p>
          <w:p w14:paraId="6ED8C99E" w14:textId="77777777" w:rsidR="004A0BE5" w:rsidRPr="000B232A" w:rsidRDefault="004A0BE5" w:rsidP="004A0BE5">
            <w:pPr>
              <w:jc w:val="both"/>
              <w:rPr>
                <w:sz w:val="19"/>
                <w:szCs w:val="19"/>
              </w:rPr>
            </w:pPr>
            <w:r w:rsidRPr="000B232A">
              <w:rPr>
                <w:sz w:val="19"/>
                <w:szCs w:val="19"/>
              </w:rPr>
              <w:t xml:space="preserve">ŠTULPA, M. </w:t>
            </w:r>
            <w:r w:rsidRPr="000B232A">
              <w:rPr>
                <w:iCs/>
                <w:sz w:val="19"/>
                <w:szCs w:val="19"/>
              </w:rPr>
              <w:t>CNC: programování obráběcích strojů</w:t>
            </w:r>
            <w:r>
              <w:rPr>
                <w:sz w:val="19"/>
                <w:szCs w:val="19"/>
              </w:rPr>
              <w:t xml:space="preserve">. Praha: Grada, 2015. </w:t>
            </w:r>
            <w:r w:rsidRPr="000B232A">
              <w:rPr>
                <w:sz w:val="19"/>
                <w:szCs w:val="19"/>
              </w:rPr>
              <w:t>240 s. ISBN 978-80-247-5269-3.</w:t>
            </w:r>
          </w:p>
          <w:p w14:paraId="0DBBB0BB" w14:textId="77777777" w:rsidR="004A0BE5" w:rsidRPr="000B232A" w:rsidRDefault="004A0BE5" w:rsidP="004A0BE5">
            <w:pPr>
              <w:jc w:val="both"/>
              <w:rPr>
                <w:sz w:val="19"/>
                <w:szCs w:val="19"/>
              </w:rPr>
            </w:pPr>
            <w:r w:rsidRPr="000B232A">
              <w:rPr>
                <w:sz w:val="19"/>
                <w:szCs w:val="19"/>
              </w:rPr>
              <w:t>MAREK, J</w:t>
            </w:r>
            <w:r>
              <w:rPr>
                <w:sz w:val="19"/>
                <w:szCs w:val="19"/>
              </w:rPr>
              <w:t xml:space="preserve">., </w:t>
            </w:r>
            <w:r w:rsidRPr="000B232A">
              <w:rPr>
                <w:sz w:val="19"/>
                <w:szCs w:val="19"/>
              </w:rPr>
              <w:t>BLECHA</w:t>
            </w:r>
            <w:r>
              <w:rPr>
                <w:sz w:val="19"/>
                <w:szCs w:val="19"/>
              </w:rPr>
              <w:t>, P</w:t>
            </w:r>
            <w:r w:rsidRPr="000B232A">
              <w:rPr>
                <w:sz w:val="19"/>
                <w:szCs w:val="19"/>
              </w:rPr>
              <w:t xml:space="preserve">. </w:t>
            </w:r>
            <w:r w:rsidRPr="000B232A">
              <w:rPr>
                <w:iCs/>
                <w:sz w:val="19"/>
                <w:szCs w:val="19"/>
              </w:rPr>
              <w:t>Konstrukce CNC obráběcích strojů III</w:t>
            </w:r>
            <w:r w:rsidRPr="000B232A">
              <w:rPr>
                <w:sz w:val="19"/>
                <w:szCs w:val="19"/>
              </w:rPr>
              <w:t>. 3. v</w:t>
            </w:r>
            <w:r>
              <w:rPr>
                <w:sz w:val="19"/>
                <w:szCs w:val="19"/>
              </w:rPr>
              <w:t xml:space="preserve">yd. </w:t>
            </w:r>
            <w:r w:rsidRPr="000B232A">
              <w:rPr>
                <w:sz w:val="19"/>
                <w:szCs w:val="19"/>
              </w:rPr>
              <w:t xml:space="preserve">MM speciál. </w:t>
            </w:r>
            <w:r>
              <w:rPr>
                <w:sz w:val="19"/>
                <w:szCs w:val="19"/>
              </w:rPr>
              <w:t xml:space="preserve">Praha: MM publishing, 2014. </w:t>
            </w:r>
            <w:r w:rsidRPr="000B232A">
              <w:rPr>
                <w:sz w:val="19"/>
                <w:szCs w:val="19"/>
              </w:rPr>
              <w:t>684 s. ISBN 978-80-260-6780-1.</w:t>
            </w:r>
          </w:p>
          <w:p w14:paraId="7477B2FF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 w:rsidRPr="000B232A">
              <w:rPr>
                <w:sz w:val="19"/>
                <w:szCs w:val="19"/>
              </w:rPr>
              <w:t>ADITHAN, M.</w:t>
            </w:r>
            <w:r>
              <w:rPr>
                <w:sz w:val="19"/>
                <w:szCs w:val="19"/>
              </w:rPr>
              <w:t xml:space="preserve">, </w:t>
            </w:r>
            <w:proofErr w:type="gramStart"/>
            <w:r w:rsidRPr="000B232A">
              <w:rPr>
                <w:sz w:val="19"/>
                <w:szCs w:val="19"/>
              </w:rPr>
              <w:t>PABLA</w:t>
            </w:r>
            <w:r>
              <w:rPr>
                <w:sz w:val="19"/>
                <w:szCs w:val="19"/>
              </w:rPr>
              <w:t>, B.S</w:t>
            </w:r>
            <w:r w:rsidRPr="000B232A">
              <w:rPr>
                <w:sz w:val="19"/>
                <w:szCs w:val="19"/>
              </w:rPr>
              <w:t>.</w:t>
            </w:r>
            <w:proofErr w:type="gramEnd"/>
            <w:r w:rsidRPr="000B232A">
              <w:rPr>
                <w:sz w:val="19"/>
                <w:szCs w:val="19"/>
              </w:rPr>
              <w:t xml:space="preserve"> </w:t>
            </w:r>
            <w:r w:rsidRPr="000B232A">
              <w:rPr>
                <w:iCs/>
                <w:sz w:val="19"/>
                <w:szCs w:val="19"/>
              </w:rPr>
              <w:t>CNC Machines</w:t>
            </w:r>
            <w:r w:rsidRPr="000B232A">
              <w:rPr>
                <w:sz w:val="19"/>
                <w:szCs w:val="19"/>
              </w:rPr>
              <w:t xml:space="preserve">. 2nd </w:t>
            </w:r>
            <w:r>
              <w:rPr>
                <w:sz w:val="19"/>
                <w:szCs w:val="19"/>
              </w:rPr>
              <w:t>E</w:t>
            </w:r>
            <w:r w:rsidRPr="000B232A">
              <w:rPr>
                <w:sz w:val="19"/>
                <w:szCs w:val="19"/>
              </w:rPr>
              <w:t>d. New Delhi: New Age International Publishers, 20</w:t>
            </w:r>
            <w:r>
              <w:rPr>
                <w:sz w:val="19"/>
                <w:szCs w:val="19"/>
              </w:rPr>
              <w:t xml:space="preserve">11. xi, </w:t>
            </w:r>
            <w:r w:rsidRPr="000B232A">
              <w:rPr>
                <w:sz w:val="19"/>
                <w:szCs w:val="19"/>
              </w:rPr>
              <w:t>127 s. ISBN 81-224-2019-2.</w:t>
            </w:r>
          </w:p>
        </w:tc>
      </w:tr>
      <w:tr w:rsidR="004A0BE5" w:rsidRPr="00087A6A" w14:paraId="4C966C59" w14:textId="77777777" w:rsidTr="007B2524">
        <w:trPr>
          <w:gridAfter w:val="1"/>
          <w:wAfter w:w="75" w:type="dxa"/>
        </w:trPr>
        <w:tc>
          <w:tcPr>
            <w:tcW w:w="10132" w:type="dxa"/>
            <w:gridSpan w:val="91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5670779" w14:textId="77777777" w:rsidR="004A0BE5" w:rsidRPr="00087A6A" w:rsidRDefault="004A0BE5" w:rsidP="004A0BE5">
            <w:pPr>
              <w:jc w:val="center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Informace ke kombinované nebo distanční formě</w:t>
            </w:r>
          </w:p>
        </w:tc>
      </w:tr>
      <w:tr w:rsidR="004A0BE5" w:rsidRPr="00087A6A" w14:paraId="732B75FD" w14:textId="77777777" w:rsidTr="007B2524">
        <w:trPr>
          <w:gridAfter w:val="1"/>
          <w:wAfter w:w="75" w:type="dxa"/>
        </w:trPr>
        <w:tc>
          <w:tcPr>
            <w:tcW w:w="4875" w:type="dxa"/>
            <w:gridSpan w:val="29"/>
            <w:tcBorders>
              <w:top w:val="single" w:sz="2" w:space="0" w:color="auto"/>
            </w:tcBorders>
            <w:shd w:val="clear" w:color="auto" w:fill="F7CAAC"/>
          </w:tcPr>
          <w:p w14:paraId="41C75F6F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Rozsah konzultací (soustředění)</w:t>
            </w:r>
          </w:p>
        </w:tc>
        <w:tc>
          <w:tcPr>
            <w:tcW w:w="909" w:type="dxa"/>
            <w:gridSpan w:val="10"/>
            <w:tcBorders>
              <w:top w:val="single" w:sz="2" w:space="0" w:color="auto"/>
            </w:tcBorders>
          </w:tcPr>
          <w:p w14:paraId="18A4FBA5" w14:textId="77777777" w:rsidR="004A0BE5" w:rsidRPr="00087A6A" w:rsidRDefault="004A0BE5" w:rsidP="004A0BE5">
            <w:pPr>
              <w:jc w:val="center"/>
              <w:rPr>
                <w:sz w:val="19"/>
                <w:szCs w:val="19"/>
              </w:rPr>
            </w:pPr>
            <w:r w:rsidRPr="008E7127">
              <w:rPr>
                <w:sz w:val="19"/>
                <w:szCs w:val="19"/>
              </w:rPr>
              <w:t>16</w:t>
            </w:r>
          </w:p>
        </w:tc>
        <w:tc>
          <w:tcPr>
            <w:tcW w:w="4348" w:type="dxa"/>
            <w:gridSpan w:val="52"/>
            <w:tcBorders>
              <w:top w:val="single" w:sz="2" w:space="0" w:color="auto"/>
            </w:tcBorders>
            <w:shd w:val="clear" w:color="auto" w:fill="F7CAAC"/>
          </w:tcPr>
          <w:p w14:paraId="0C56A603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 xml:space="preserve">hodin </w:t>
            </w:r>
          </w:p>
        </w:tc>
      </w:tr>
      <w:tr w:rsidR="004A0BE5" w:rsidRPr="00087A6A" w14:paraId="546AFBB8" w14:textId="77777777" w:rsidTr="007B2524">
        <w:trPr>
          <w:gridAfter w:val="1"/>
          <w:wAfter w:w="75" w:type="dxa"/>
        </w:trPr>
        <w:tc>
          <w:tcPr>
            <w:tcW w:w="10132" w:type="dxa"/>
            <w:gridSpan w:val="91"/>
            <w:shd w:val="clear" w:color="auto" w:fill="F7CAAC"/>
          </w:tcPr>
          <w:p w14:paraId="655A4DE3" w14:textId="77777777" w:rsidR="004A0BE5" w:rsidRPr="00087A6A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087A6A">
              <w:rPr>
                <w:b/>
                <w:sz w:val="19"/>
                <w:szCs w:val="19"/>
              </w:rPr>
              <w:t>Informace o způsobu kontaktu s vyučujícím</w:t>
            </w:r>
          </w:p>
        </w:tc>
      </w:tr>
      <w:tr w:rsidR="004A0BE5" w:rsidRPr="00087A6A" w14:paraId="7E4754B5" w14:textId="77777777" w:rsidTr="007B2524">
        <w:trPr>
          <w:gridAfter w:val="1"/>
          <w:wAfter w:w="75" w:type="dxa"/>
          <w:trHeight w:val="1133"/>
        </w:trPr>
        <w:tc>
          <w:tcPr>
            <w:tcW w:w="10132" w:type="dxa"/>
            <w:gridSpan w:val="91"/>
          </w:tcPr>
          <w:p w14:paraId="27479E28" w14:textId="77777777" w:rsidR="004A0BE5" w:rsidRPr="003C69AF" w:rsidRDefault="004A0BE5" w:rsidP="004A0BE5">
            <w:pPr>
              <w:jc w:val="both"/>
              <w:rPr>
                <w:sz w:val="19"/>
                <w:szCs w:val="19"/>
              </w:rPr>
            </w:pPr>
            <w:r w:rsidRPr="003C69AF">
              <w:rPr>
                <w:sz w:val="19"/>
                <w:szCs w:val="19"/>
                <w:rPrChange w:id="121" w:author="Simona Mrkvičková" w:date="2018-04-13T14:16:00Z">
                  <w:rPr/>
                </w:rPrChange>
              </w:rPr>
              <w:t xml:space="preserve">Studenti se účastní výuky, kde je jim redukovanou formou prezentována látka výše uvedeného rozsahu. </w:t>
            </w:r>
            <w:r w:rsidRPr="003C69AF">
              <w:rPr>
                <w:sz w:val="19"/>
                <w:szCs w:val="19"/>
              </w:rPr>
              <w:t xml:space="preserve">Přednášky jsou realizovány formou bloků. Mimo teoretický blok bude při výuce využívána počítačová podpora programování NX od firmy Siemens. K zápočtu student zpracuje projekt obrábění zadané součásti v programu NX. Zakončení předmětu je formou testu z probírané tematiky. Konzultace jsou možné v rámci </w:t>
            </w:r>
            <w:r w:rsidR="00016056" w:rsidRPr="003C69AF">
              <w:rPr>
                <w:sz w:val="19"/>
                <w:szCs w:val="19"/>
              </w:rPr>
              <w:t>výuky</w:t>
            </w:r>
            <w:r w:rsidRPr="003C69AF">
              <w:rPr>
                <w:sz w:val="19"/>
                <w:szCs w:val="19"/>
              </w:rPr>
              <w:t xml:space="preserve"> nebo lze vyučujícího kontaktovat viz níže. </w:t>
            </w:r>
          </w:p>
          <w:p w14:paraId="018B35FC" w14:textId="77777777" w:rsidR="004A0BE5" w:rsidRPr="003C69AF" w:rsidRDefault="004A0BE5" w:rsidP="004A0BE5">
            <w:pPr>
              <w:jc w:val="both"/>
              <w:rPr>
                <w:sz w:val="19"/>
                <w:szCs w:val="19"/>
              </w:rPr>
            </w:pPr>
          </w:p>
          <w:p w14:paraId="54A2A2AB" w14:textId="77777777" w:rsidR="004A0BE5" w:rsidRPr="00087A6A" w:rsidRDefault="004A0BE5" w:rsidP="004A0BE5">
            <w:pPr>
              <w:jc w:val="both"/>
              <w:rPr>
                <w:sz w:val="19"/>
                <w:szCs w:val="19"/>
              </w:rPr>
            </w:pPr>
            <w:r w:rsidRPr="00CC651F">
              <w:rPr>
                <w:sz w:val="19"/>
                <w:szCs w:val="19"/>
              </w:rPr>
              <w:t>Možnosti komunikace s vyučujícím:</w:t>
            </w:r>
            <w:r>
              <w:rPr>
                <w:sz w:val="19"/>
                <w:szCs w:val="19"/>
              </w:rPr>
              <w:t xml:space="preserve"> </w:t>
            </w:r>
            <w:hyperlink r:id="rId81" w:history="1">
              <w:r w:rsidRPr="00087A6A">
                <w:rPr>
                  <w:rStyle w:val="Hypertextovodkaz"/>
                  <w:sz w:val="19"/>
                  <w:szCs w:val="19"/>
                </w:rPr>
                <w:t>bilek@utb.cz</w:t>
              </w:r>
            </w:hyperlink>
            <w:r>
              <w:rPr>
                <w:rStyle w:val="Hypertextovodkaz"/>
                <w:sz w:val="19"/>
                <w:szCs w:val="19"/>
              </w:rPr>
              <w:t>,</w:t>
            </w:r>
            <w:r>
              <w:rPr>
                <w:rStyle w:val="Hypertextovodkaz"/>
                <w:sz w:val="19"/>
                <w:szCs w:val="19"/>
                <w:u w:val="none"/>
              </w:rPr>
              <w:t xml:space="preserve"> </w:t>
            </w:r>
            <w:r>
              <w:rPr>
                <w:sz w:val="19"/>
                <w:szCs w:val="19"/>
              </w:rPr>
              <w:t>57</w:t>
            </w:r>
            <w:r w:rsidRPr="00087A6A">
              <w:rPr>
                <w:sz w:val="19"/>
                <w:szCs w:val="19"/>
              </w:rPr>
              <w:t>6</w:t>
            </w:r>
            <w:r>
              <w:rPr>
                <w:sz w:val="19"/>
                <w:szCs w:val="19"/>
              </w:rPr>
              <w:t> </w:t>
            </w:r>
            <w:r w:rsidRPr="00087A6A">
              <w:rPr>
                <w:sz w:val="19"/>
                <w:szCs w:val="19"/>
              </w:rPr>
              <w:t>035</w:t>
            </w:r>
            <w:r>
              <w:rPr>
                <w:sz w:val="19"/>
                <w:szCs w:val="19"/>
              </w:rPr>
              <w:t> </w:t>
            </w:r>
            <w:r w:rsidRPr="00087A6A">
              <w:rPr>
                <w:sz w:val="19"/>
                <w:szCs w:val="19"/>
              </w:rPr>
              <w:t>227.</w:t>
            </w:r>
          </w:p>
        </w:tc>
      </w:tr>
      <w:tr w:rsidR="004A0BE5" w:rsidRPr="003A7196" w14:paraId="67D40637" w14:textId="77777777" w:rsidTr="007B2524">
        <w:trPr>
          <w:gridAfter w:val="1"/>
          <w:wAfter w:w="75" w:type="dxa"/>
          <w:trHeight w:val="283"/>
        </w:trPr>
        <w:tc>
          <w:tcPr>
            <w:tcW w:w="10132" w:type="dxa"/>
            <w:gridSpan w:val="9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1189A037" w14:textId="77777777" w:rsidR="004A0BE5" w:rsidRPr="003A7196" w:rsidRDefault="004A0BE5" w:rsidP="004A0BE5">
            <w:pPr>
              <w:jc w:val="both"/>
            </w:pPr>
            <w:r>
              <w:lastRenderedPageBreak/>
              <w:br w:type="page"/>
            </w:r>
            <w:r>
              <w:br w:type="page"/>
            </w:r>
            <w:r w:rsidRPr="00941B7D">
              <w:rPr>
                <w:b/>
                <w:sz w:val="28"/>
              </w:rPr>
              <w:t>B-III – Charakteristika studijního předmětu</w:t>
            </w:r>
          </w:p>
        </w:tc>
      </w:tr>
      <w:tr w:rsidR="004A0BE5" w:rsidRPr="00F41D23" w14:paraId="7BACFC78" w14:textId="77777777" w:rsidTr="007B2524">
        <w:trPr>
          <w:gridAfter w:val="1"/>
          <w:wAfter w:w="75" w:type="dxa"/>
        </w:trPr>
        <w:tc>
          <w:tcPr>
            <w:tcW w:w="3081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FF5A93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7051" w:type="dxa"/>
            <w:gridSpan w:val="8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29724" w14:textId="77777777" w:rsidR="004A0BE5" w:rsidRPr="00F41D23" w:rsidRDefault="004A0BE5" w:rsidP="004A0BE5">
            <w:pPr>
              <w:jc w:val="both"/>
              <w:rPr>
                <w:b/>
              </w:rPr>
            </w:pPr>
            <w:bookmarkStart w:id="122" w:name="Technologie_IV"/>
            <w:bookmarkEnd w:id="122"/>
            <w:r w:rsidRPr="00F41D23">
              <w:rPr>
                <w:b/>
              </w:rPr>
              <w:t>Technologie IV</w:t>
            </w:r>
          </w:p>
        </w:tc>
      </w:tr>
      <w:tr w:rsidR="004A0BE5" w14:paraId="22AF2189" w14:textId="77777777" w:rsidTr="007B2524">
        <w:trPr>
          <w:gridAfter w:val="1"/>
          <w:wAfter w:w="75" w:type="dxa"/>
        </w:trPr>
        <w:tc>
          <w:tcPr>
            <w:tcW w:w="3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5E70DE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26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D66E" w14:textId="77777777" w:rsidR="004A0BE5" w:rsidRDefault="00BA2F84" w:rsidP="004A0BE5">
            <w:pPr>
              <w:jc w:val="both"/>
            </w:pPr>
            <w:r>
              <w:t>povinný, PZ (specializace VI)</w:t>
            </w:r>
          </w:p>
        </w:tc>
        <w:tc>
          <w:tcPr>
            <w:tcW w:w="2700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5B155F" w14:textId="77777777" w:rsidR="004A0BE5" w:rsidRDefault="004A0BE5" w:rsidP="004A0BE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CE6E" w14:textId="77777777" w:rsidR="004A0BE5" w:rsidRDefault="004A0BE5" w:rsidP="004A0BE5">
            <w:pPr>
              <w:jc w:val="both"/>
            </w:pPr>
            <w:r>
              <w:t>1/LS</w:t>
            </w:r>
          </w:p>
        </w:tc>
      </w:tr>
      <w:tr w:rsidR="004A0BE5" w14:paraId="50F25DA1" w14:textId="77777777" w:rsidTr="007B2524">
        <w:trPr>
          <w:gridAfter w:val="1"/>
          <w:wAfter w:w="75" w:type="dxa"/>
        </w:trPr>
        <w:tc>
          <w:tcPr>
            <w:tcW w:w="3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A65ADD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2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9ED0" w14:textId="77777777" w:rsidR="004A0BE5" w:rsidRDefault="00BA2F84" w:rsidP="004A0BE5">
            <w:pPr>
              <w:jc w:val="both"/>
            </w:pPr>
            <w:r w:rsidRPr="003D6AB6">
              <w:t>14p+0s+28l</w:t>
            </w:r>
          </w:p>
        </w:tc>
        <w:tc>
          <w:tcPr>
            <w:tcW w:w="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F152D3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34A81" w14:textId="77777777" w:rsidR="004A0BE5" w:rsidRDefault="00BA2F84" w:rsidP="004A0BE5">
            <w:pPr>
              <w:jc w:val="both"/>
            </w:pPr>
            <w:r>
              <w:t>42</w:t>
            </w:r>
          </w:p>
        </w:tc>
        <w:tc>
          <w:tcPr>
            <w:tcW w:w="2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4E3F9C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6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B0A2E" w14:textId="77777777" w:rsidR="004A0BE5" w:rsidRDefault="004A0BE5" w:rsidP="004A0BE5">
            <w:pPr>
              <w:jc w:val="both"/>
            </w:pPr>
            <w:r>
              <w:t>4</w:t>
            </w:r>
          </w:p>
        </w:tc>
      </w:tr>
      <w:tr w:rsidR="004A0BE5" w14:paraId="75EE0E98" w14:textId="77777777" w:rsidTr="007B2524">
        <w:trPr>
          <w:gridAfter w:val="1"/>
          <w:wAfter w:w="75" w:type="dxa"/>
        </w:trPr>
        <w:tc>
          <w:tcPr>
            <w:tcW w:w="3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FEB7EF" w14:textId="77777777" w:rsidR="004A0BE5" w:rsidRDefault="004A0BE5" w:rsidP="004A0BE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7051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52D8" w14:textId="77777777" w:rsidR="004A0BE5" w:rsidRDefault="004A0BE5" w:rsidP="004A0BE5">
            <w:pPr>
              <w:jc w:val="both"/>
            </w:pPr>
          </w:p>
        </w:tc>
      </w:tr>
      <w:tr w:rsidR="004A0BE5" w14:paraId="1F893A08" w14:textId="77777777" w:rsidTr="007B2524">
        <w:tc>
          <w:tcPr>
            <w:tcW w:w="3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8B2CD29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25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58620" w14:textId="77777777" w:rsidR="004A0BE5" w:rsidRDefault="00BA2F84" w:rsidP="004A0BE5">
            <w:pPr>
              <w:jc w:val="both"/>
            </w:pPr>
            <w:r>
              <w:t>z</w:t>
            </w:r>
            <w:r w:rsidR="004A0BE5">
              <w:t>ápočet, zkouška</w:t>
            </w:r>
          </w:p>
        </w:tc>
        <w:tc>
          <w:tcPr>
            <w:tcW w:w="15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A72023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129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8C67E" w14:textId="77777777" w:rsidR="004A0BE5" w:rsidRDefault="004A0BE5" w:rsidP="004A0BE5">
            <w:pPr>
              <w:jc w:val="both"/>
            </w:pPr>
            <w:r>
              <w:t>přednášky,</w:t>
            </w:r>
          </w:p>
          <w:p w14:paraId="5D339934" w14:textId="77777777" w:rsidR="004A0BE5" w:rsidRDefault="004A0BE5" w:rsidP="004A0BE5">
            <w:pPr>
              <w:jc w:val="both"/>
            </w:pPr>
            <w:r>
              <w:t>laboratorní cvičení</w:t>
            </w:r>
          </w:p>
        </w:tc>
      </w:tr>
      <w:tr w:rsidR="004A0BE5" w14:paraId="4CFCEAB6" w14:textId="77777777" w:rsidTr="007B2524">
        <w:tc>
          <w:tcPr>
            <w:tcW w:w="3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840C16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7118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09742" w14:textId="77777777" w:rsidR="004A0BE5" w:rsidRDefault="004A0BE5" w:rsidP="004A0BE5">
            <w:pPr>
              <w:jc w:val="both"/>
            </w:pPr>
            <w:r>
              <w:t>Řádně vypracované a odevzdané protokoly.</w:t>
            </w:r>
          </w:p>
          <w:p w14:paraId="0F47B524" w14:textId="77777777" w:rsidR="004A0BE5" w:rsidRDefault="004A0BE5" w:rsidP="004A0BE5">
            <w:pPr>
              <w:jc w:val="both"/>
            </w:pPr>
            <w:r>
              <w:t>Ústní a písemná zkouška.</w:t>
            </w:r>
          </w:p>
        </w:tc>
      </w:tr>
      <w:tr w:rsidR="004A0BE5" w14:paraId="4C6229CF" w14:textId="77777777" w:rsidTr="007B2524">
        <w:trPr>
          <w:trHeight w:val="197"/>
        </w:trPr>
        <w:tc>
          <w:tcPr>
            <w:tcW w:w="308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C530A5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7118" w:type="dxa"/>
            <w:gridSpan w:val="8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EC54" w14:textId="77777777" w:rsidR="004A0BE5" w:rsidRDefault="004A0BE5" w:rsidP="004A0BE5">
            <w:pPr>
              <w:jc w:val="both"/>
            </w:pPr>
            <w:r>
              <w:t>doc. Ing. Michal Staněk, Ph.D.</w:t>
            </w:r>
          </w:p>
        </w:tc>
      </w:tr>
      <w:tr w:rsidR="004A0BE5" w14:paraId="699D8A8E" w14:textId="77777777" w:rsidTr="007B2524">
        <w:trPr>
          <w:trHeight w:val="243"/>
        </w:trPr>
        <w:tc>
          <w:tcPr>
            <w:tcW w:w="308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EAB520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7118" w:type="dxa"/>
            <w:gridSpan w:val="8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37F0B" w14:textId="77777777" w:rsidR="004A0BE5" w:rsidRDefault="00FC3CAA" w:rsidP="004A0BE5">
            <w:pPr>
              <w:jc w:val="both"/>
            </w:pPr>
            <w:r>
              <w:t>100% p</w:t>
            </w:r>
          </w:p>
        </w:tc>
      </w:tr>
      <w:tr w:rsidR="004A0BE5" w14:paraId="22B79062" w14:textId="77777777" w:rsidTr="007B2524">
        <w:tc>
          <w:tcPr>
            <w:tcW w:w="3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D96751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7118" w:type="dxa"/>
            <w:gridSpan w:val="8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5D7753" w14:textId="77777777" w:rsidR="004A0BE5" w:rsidRDefault="004A0BE5" w:rsidP="004A0BE5">
            <w:pPr>
              <w:jc w:val="both"/>
            </w:pPr>
          </w:p>
        </w:tc>
      </w:tr>
      <w:tr w:rsidR="004A0BE5" w14:paraId="3E6C5DAF" w14:textId="77777777" w:rsidTr="007B2524">
        <w:trPr>
          <w:trHeight w:val="300"/>
        </w:trPr>
        <w:tc>
          <w:tcPr>
            <w:tcW w:w="10207" w:type="dxa"/>
            <w:gridSpan w:val="9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C249" w14:textId="77777777" w:rsidR="004A0BE5" w:rsidRDefault="004A0BE5" w:rsidP="00FC3CAA">
            <w:pPr>
              <w:spacing w:before="60" w:after="60"/>
              <w:jc w:val="both"/>
            </w:pPr>
            <w:r w:rsidRPr="00664CED">
              <w:rPr>
                <w:b/>
              </w:rPr>
              <w:t>doc. Ing. Michal Staněk, Ph.D.</w:t>
            </w:r>
            <w:r w:rsidR="00FC3CAA">
              <w:t xml:space="preserve"> (100% p)</w:t>
            </w:r>
          </w:p>
        </w:tc>
      </w:tr>
      <w:tr w:rsidR="004A0BE5" w14:paraId="148EBFD3" w14:textId="77777777" w:rsidTr="007B2524">
        <w:tc>
          <w:tcPr>
            <w:tcW w:w="3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E52E374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7118" w:type="dxa"/>
            <w:gridSpan w:val="8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ECD406" w14:textId="77777777" w:rsidR="004A0BE5" w:rsidRDefault="004A0BE5" w:rsidP="004A0BE5">
            <w:pPr>
              <w:jc w:val="both"/>
            </w:pPr>
          </w:p>
        </w:tc>
      </w:tr>
      <w:tr w:rsidR="004A0BE5" w:rsidRPr="00F43E99" w14:paraId="31D72896" w14:textId="77777777" w:rsidTr="007B2524">
        <w:trPr>
          <w:trHeight w:val="3472"/>
        </w:trPr>
        <w:tc>
          <w:tcPr>
            <w:tcW w:w="10207" w:type="dxa"/>
            <w:gridSpan w:val="9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4361CCBB" w14:textId="77777777" w:rsidR="004A0BE5" w:rsidRDefault="004A0BE5" w:rsidP="004A0BE5">
            <w:pPr>
              <w:jc w:val="both"/>
            </w:pPr>
            <w:r>
              <w:t xml:space="preserve">Cílem předmětu je poskytnout přehled aditivních technologií (rapid prototyping) a jejich využití v průmyslové praxi, a to jak při návrhu dílu (či nástroje) nebo v rámci kusové nebo malosériové výroby. Součástí bude také s možností využití reverzního inženýrství. </w:t>
            </w:r>
            <w:r w:rsidRPr="00AD100D">
              <w:t>Obsah předmětu tvoří tyto tematické celky:</w:t>
            </w:r>
          </w:p>
          <w:p w14:paraId="19F7FBED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Úvod do problematiky technologie Rapid prototyping.</w:t>
            </w:r>
          </w:p>
          <w:p w14:paraId="59886C57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Příprava modelu. Příprava výroby.</w:t>
            </w:r>
          </w:p>
          <w:p w14:paraId="61B13D1D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Stereolitografie.</w:t>
            </w:r>
          </w:p>
          <w:p w14:paraId="678276DF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Fused Deposition Modeling (FDM).</w:t>
            </w:r>
          </w:p>
          <w:p w14:paraId="13173416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Laminated Object Manufacturing (LOM).</w:t>
            </w:r>
          </w:p>
          <w:p w14:paraId="7C35F91E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Selective Deposition Lamination (SDL).</w:t>
            </w:r>
          </w:p>
          <w:p w14:paraId="3DA2FEE4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Selective Laser Sintering (SLS).</w:t>
            </w:r>
          </w:p>
          <w:p w14:paraId="31194892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Direct Metal Laser Sintering (DMLS).</w:t>
            </w:r>
          </w:p>
          <w:p w14:paraId="3201D76A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Polyjet.</w:t>
            </w:r>
          </w:p>
          <w:p w14:paraId="0BB1D733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Speciální způsoby.</w:t>
            </w:r>
          </w:p>
          <w:p w14:paraId="40998343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Finalizace vyrobených modelů.</w:t>
            </w:r>
          </w:p>
          <w:p w14:paraId="5C4D82F8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Reverzní inženýrství.</w:t>
            </w:r>
          </w:p>
          <w:p w14:paraId="24A657EF" w14:textId="77777777" w:rsidR="004A0BE5" w:rsidRPr="00F43E99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Příprava dílů, nastavení procesu.</w:t>
            </w:r>
          </w:p>
          <w:p w14:paraId="1C883E9F" w14:textId="77777777" w:rsidR="004A0BE5" w:rsidRPr="005451A3" w:rsidRDefault="004A0BE5" w:rsidP="00C77552">
            <w:pPr>
              <w:pStyle w:val="Odstavecseseznamem"/>
              <w:numPr>
                <w:ilvl w:val="0"/>
                <w:numId w:val="19"/>
              </w:numPr>
              <w:ind w:left="284" w:hanging="57"/>
              <w:jc w:val="both"/>
            </w:pPr>
            <w:r w:rsidRPr="00F43E99">
              <w:t>Zpracování a využití nasnímaných dat.</w:t>
            </w:r>
          </w:p>
        </w:tc>
      </w:tr>
      <w:tr w:rsidR="004A0BE5" w14:paraId="4ACD7FCD" w14:textId="77777777" w:rsidTr="007B2524">
        <w:trPr>
          <w:trHeight w:val="265"/>
        </w:trPr>
        <w:tc>
          <w:tcPr>
            <w:tcW w:w="3655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3CDFA1" w14:textId="77777777" w:rsidR="004A0BE5" w:rsidRDefault="004A0BE5" w:rsidP="004A0BE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552" w:type="dxa"/>
            <w:gridSpan w:val="7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5BF4DD" w14:textId="77777777" w:rsidR="004A0BE5" w:rsidRDefault="004A0BE5" w:rsidP="004A0BE5">
            <w:pPr>
              <w:jc w:val="both"/>
            </w:pPr>
          </w:p>
        </w:tc>
      </w:tr>
      <w:tr w:rsidR="004A0BE5" w14:paraId="6AA597D7" w14:textId="77777777" w:rsidTr="007B2524">
        <w:trPr>
          <w:trHeight w:val="1497"/>
        </w:trPr>
        <w:tc>
          <w:tcPr>
            <w:tcW w:w="10207" w:type="dxa"/>
            <w:gridSpan w:val="9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BA2F" w14:textId="77777777" w:rsidR="004A0BE5" w:rsidRPr="000B232A" w:rsidRDefault="004A0BE5" w:rsidP="004A0BE5">
            <w:pPr>
              <w:contextualSpacing/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0B232A">
              <w:rPr>
                <w:u w:val="single"/>
              </w:rPr>
              <w:t>:</w:t>
            </w:r>
          </w:p>
          <w:p w14:paraId="256F6755" w14:textId="77777777" w:rsidR="004A0BE5" w:rsidRPr="000B232A" w:rsidRDefault="004A0BE5" w:rsidP="004A0BE5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>GIBSON, I</w:t>
            </w:r>
            <w:r>
              <w:rPr>
                <w:color w:val="000000"/>
              </w:rPr>
              <w:t>.</w:t>
            </w:r>
            <w:r w:rsidRPr="000B232A">
              <w:rPr>
                <w:color w:val="000000"/>
              </w:rPr>
              <w:t>, ROSEN</w:t>
            </w:r>
            <w:r>
              <w:rPr>
                <w:color w:val="000000"/>
              </w:rPr>
              <w:t xml:space="preserve">, D., </w:t>
            </w:r>
            <w:r w:rsidRPr="000B232A">
              <w:rPr>
                <w:color w:val="000000"/>
              </w:rPr>
              <w:t>STUCKER</w:t>
            </w:r>
            <w:r>
              <w:rPr>
                <w:color w:val="000000"/>
              </w:rPr>
              <w:t>, B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 xml:space="preserve">Additive </w:t>
            </w:r>
            <w:r>
              <w:rPr>
                <w:iCs/>
                <w:color w:val="000000"/>
              </w:rPr>
              <w:t>M</w:t>
            </w:r>
            <w:r w:rsidRPr="000B232A">
              <w:rPr>
                <w:iCs/>
                <w:color w:val="000000"/>
              </w:rPr>
              <w:t xml:space="preserve">anufacturing </w:t>
            </w:r>
            <w:r>
              <w:rPr>
                <w:iCs/>
                <w:color w:val="000000"/>
              </w:rPr>
              <w:t>T</w:t>
            </w:r>
            <w:r w:rsidRPr="000B232A">
              <w:rPr>
                <w:iCs/>
                <w:color w:val="000000"/>
              </w:rPr>
              <w:t xml:space="preserve">echnologies: 3D </w:t>
            </w:r>
            <w:r>
              <w:rPr>
                <w:iCs/>
                <w:color w:val="000000"/>
              </w:rPr>
              <w:t>P</w:t>
            </w:r>
            <w:r w:rsidRPr="000B232A">
              <w:rPr>
                <w:iCs/>
                <w:color w:val="000000"/>
              </w:rPr>
              <w:t xml:space="preserve">rinting, </w:t>
            </w:r>
            <w:r>
              <w:rPr>
                <w:iCs/>
                <w:color w:val="000000"/>
              </w:rPr>
              <w:t>R</w:t>
            </w:r>
            <w:r w:rsidRPr="000B232A">
              <w:rPr>
                <w:iCs/>
                <w:color w:val="000000"/>
              </w:rPr>
              <w:t xml:space="preserve">apid </w:t>
            </w:r>
            <w:r>
              <w:rPr>
                <w:iCs/>
                <w:color w:val="000000"/>
              </w:rPr>
              <w:t>P</w:t>
            </w:r>
            <w:r w:rsidRPr="000B232A">
              <w:rPr>
                <w:iCs/>
                <w:color w:val="000000"/>
              </w:rPr>
              <w:t xml:space="preserve">rototyping, and </w:t>
            </w:r>
            <w:r>
              <w:rPr>
                <w:iCs/>
                <w:color w:val="000000"/>
              </w:rPr>
              <w:t>D</w:t>
            </w:r>
            <w:r w:rsidRPr="000B232A">
              <w:rPr>
                <w:iCs/>
                <w:color w:val="000000"/>
              </w:rPr>
              <w:t xml:space="preserve">irect </w:t>
            </w:r>
            <w:r>
              <w:rPr>
                <w:iCs/>
                <w:color w:val="000000"/>
              </w:rPr>
              <w:t>D</w:t>
            </w:r>
            <w:r w:rsidRPr="000B232A">
              <w:rPr>
                <w:iCs/>
                <w:color w:val="000000"/>
              </w:rPr>
              <w:t xml:space="preserve">igital </w:t>
            </w:r>
            <w:r>
              <w:rPr>
                <w:iCs/>
                <w:color w:val="000000"/>
              </w:rPr>
              <w:t>M</w:t>
            </w:r>
            <w:r w:rsidRPr="000B232A">
              <w:rPr>
                <w:iCs/>
                <w:color w:val="000000"/>
              </w:rPr>
              <w:t>anufacturing</w:t>
            </w:r>
            <w:r w:rsidRPr="000B232A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2nd Ed. New York: Springer, 2015. </w:t>
            </w:r>
            <w:r w:rsidRPr="000B232A">
              <w:rPr>
                <w:color w:val="000000"/>
              </w:rPr>
              <w:t>xxi, 498. ISBN 978-1-4939-2112-6.</w:t>
            </w:r>
          </w:p>
          <w:p w14:paraId="3DDBDB94" w14:textId="77777777" w:rsidR="004A0BE5" w:rsidRPr="000B232A" w:rsidRDefault="004A0BE5" w:rsidP="004A0BE5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BRYDEN, D. </w:t>
            </w:r>
            <w:r w:rsidRPr="000B232A">
              <w:rPr>
                <w:iCs/>
                <w:color w:val="000000"/>
              </w:rPr>
              <w:t xml:space="preserve">CAD and </w:t>
            </w:r>
            <w:r>
              <w:rPr>
                <w:iCs/>
                <w:color w:val="000000"/>
              </w:rPr>
              <w:t>R</w:t>
            </w:r>
            <w:r w:rsidRPr="000B232A">
              <w:rPr>
                <w:iCs/>
                <w:color w:val="000000"/>
              </w:rPr>
              <w:t xml:space="preserve">apid </w:t>
            </w:r>
            <w:r>
              <w:rPr>
                <w:iCs/>
                <w:color w:val="000000"/>
              </w:rPr>
              <w:t>P</w:t>
            </w:r>
            <w:r w:rsidRPr="000B232A">
              <w:rPr>
                <w:iCs/>
                <w:color w:val="000000"/>
              </w:rPr>
              <w:t xml:space="preserve">rototyping for </w:t>
            </w:r>
            <w:r>
              <w:rPr>
                <w:iCs/>
                <w:color w:val="000000"/>
              </w:rPr>
              <w:t>P</w:t>
            </w:r>
            <w:r w:rsidRPr="000B232A">
              <w:rPr>
                <w:iCs/>
                <w:color w:val="000000"/>
              </w:rPr>
              <w:t xml:space="preserve">roduct </w:t>
            </w:r>
            <w:r>
              <w:rPr>
                <w:iCs/>
                <w:color w:val="000000"/>
              </w:rPr>
              <w:t>D</w:t>
            </w:r>
            <w:r w:rsidRPr="000B232A">
              <w:rPr>
                <w:iCs/>
                <w:color w:val="000000"/>
              </w:rPr>
              <w:t>esign</w:t>
            </w:r>
            <w:r w:rsidRPr="000B232A">
              <w:rPr>
                <w:color w:val="000000"/>
              </w:rPr>
              <w:t>. London: Laur</w:t>
            </w:r>
            <w:r>
              <w:rPr>
                <w:color w:val="000000"/>
              </w:rPr>
              <w:t xml:space="preserve">ence King Publishing, 2014. </w:t>
            </w:r>
            <w:r w:rsidRPr="000B232A">
              <w:rPr>
                <w:color w:val="000000"/>
              </w:rPr>
              <w:t xml:space="preserve">176 s. Portfolio </w:t>
            </w:r>
            <w:r>
              <w:rPr>
                <w:color w:val="000000"/>
              </w:rPr>
              <w:t>S</w:t>
            </w:r>
            <w:r w:rsidRPr="000B232A">
              <w:rPr>
                <w:color w:val="000000"/>
              </w:rPr>
              <w:t xml:space="preserve">kills. Product </w:t>
            </w:r>
            <w:r>
              <w:rPr>
                <w:color w:val="000000"/>
              </w:rPr>
              <w:t>D</w:t>
            </w:r>
            <w:r w:rsidRPr="000B232A">
              <w:rPr>
                <w:color w:val="000000"/>
              </w:rPr>
              <w:t>esign. ISBN 978-1-78067-342-4.</w:t>
            </w:r>
          </w:p>
          <w:p w14:paraId="3683A358" w14:textId="77777777" w:rsidR="004A0BE5" w:rsidRPr="000B232A" w:rsidRDefault="004A0BE5" w:rsidP="004A0BE5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GEBHARDT, A. </w:t>
            </w:r>
            <w:r w:rsidRPr="000B232A">
              <w:rPr>
                <w:iCs/>
                <w:color w:val="000000"/>
              </w:rPr>
              <w:t xml:space="preserve">Understanding </w:t>
            </w:r>
            <w:r>
              <w:rPr>
                <w:iCs/>
                <w:color w:val="000000"/>
              </w:rPr>
              <w:t>A</w:t>
            </w:r>
            <w:r w:rsidRPr="000B232A">
              <w:rPr>
                <w:iCs/>
                <w:color w:val="000000"/>
              </w:rPr>
              <w:t xml:space="preserve">dditive </w:t>
            </w:r>
            <w:r>
              <w:rPr>
                <w:iCs/>
                <w:color w:val="000000"/>
              </w:rPr>
              <w:t>M</w:t>
            </w:r>
            <w:r w:rsidRPr="000B232A">
              <w:rPr>
                <w:iCs/>
                <w:color w:val="000000"/>
              </w:rPr>
              <w:t xml:space="preserve">anufacturing: </w:t>
            </w:r>
            <w:r>
              <w:rPr>
                <w:iCs/>
                <w:color w:val="000000"/>
              </w:rPr>
              <w:t>R</w:t>
            </w:r>
            <w:r w:rsidRPr="000B232A">
              <w:rPr>
                <w:iCs/>
                <w:color w:val="000000"/>
              </w:rPr>
              <w:t xml:space="preserve">apid </w:t>
            </w:r>
            <w:r>
              <w:rPr>
                <w:iCs/>
                <w:color w:val="000000"/>
              </w:rPr>
              <w:t>P</w:t>
            </w:r>
            <w:r w:rsidRPr="000B232A">
              <w:rPr>
                <w:iCs/>
                <w:color w:val="000000"/>
              </w:rPr>
              <w:t xml:space="preserve">rototyping, </w:t>
            </w:r>
            <w:r>
              <w:rPr>
                <w:iCs/>
                <w:color w:val="000000"/>
              </w:rPr>
              <w:t>R</w:t>
            </w:r>
            <w:r w:rsidRPr="000B232A">
              <w:rPr>
                <w:iCs/>
                <w:color w:val="000000"/>
              </w:rPr>
              <w:t xml:space="preserve">apid </w:t>
            </w:r>
            <w:r>
              <w:rPr>
                <w:iCs/>
                <w:color w:val="000000"/>
              </w:rPr>
              <w:t>T</w:t>
            </w:r>
            <w:r w:rsidRPr="000B232A">
              <w:rPr>
                <w:iCs/>
                <w:color w:val="000000"/>
              </w:rPr>
              <w:t xml:space="preserve">ooling, </w:t>
            </w:r>
            <w:r>
              <w:rPr>
                <w:iCs/>
                <w:color w:val="000000"/>
              </w:rPr>
              <w:t>R</w:t>
            </w:r>
            <w:r w:rsidRPr="000B232A">
              <w:rPr>
                <w:iCs/>
                <w:color w:val="000000"/>
              </w:rPr>
              <w:t xml:space="preserve">apid </w:t>
            </w:r>
            <w:r>
              <w:rPr>
                <w:iCs/>
                <w:color w:val="000000"/>
              </w:rPr>
              <w:t>M</w:t>
            </w:r>
            <w:r w:rsidRPr="000B232A">
              <w:rPr>
                <w:iCs/>
                <w:color w:val="000000"/>
              </w:rPr>
              <w:t>anufacturing</w:t>
            </w:r>
            <w:r>
              <w:rPr>
                <w:color w:val="000000"/>
              </w:rPr>
              <w:t xml:space="preserve">. Munich: Hanser Publishers, </w:t>
            </w:r>
            <w:r w:rsidRPr="000B232A">
              <w:rPr>
                <w:color w:val="000000"/>
              </w:rPr>
              <w:t>2011</w:t>
            </w:r>
            <w:r>
              <w:rPr>
                <w:color w:val="000000"/>
              </w:rPr>
              <w:t xml:space="preserve">. </w:t>
            </w:r>
            <w:r w:rsidRPr="000B232A">
              <w:rPr>
                <w:color w:val="000000"/>
              </w:rPr>
              <w:t>ix, 169 s. ISBN 978-1-56990-507-4.</w:t>
            </w:r>
          </w:p>
          <w:p w14:paraId="731E33FE" w14:textId="77777777" w:rsidR="004A0BE5" w:rsidRPr="000B232A" w:rsidRDefault="004A0BE5" w:rsidP="004A0BE5">
            <w:pPr>
              <w:jc w:val="both"/>
              <w:rPr>
                <w:color w:val="000000"/>
              </w:rPr>
            </w:pPr>
          </w:p>
          <w:p w14:paraId="68BD8CFC" w14:textId="77777777" w:rsidR="004A0BE5" w:rsidRPr="000B232A" w:rsidRDefault="004A0BE5" w:rsidP="004A0BE5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4AD6872C" w14:textId="77777777" w:rsidR="004A0BE5" w:rsidRPr="00AD22AE" w:rsidRDefault="004A0BE5" w:rsidP="004A0BE5">
            <w:pPr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TICKOO, S</w:t>
            </w:r>
            <w:r w:rsidRPr="00AD22AE">
              <w:rPr>
                <w:color w:val="000000"/>
                <w:shd w:val="clear" w:color="auto" w:fill="FFFFFF"/>
              </w:rPr>
              <w:t>. </w:t>
            </w:r>
            <w:r w:rsidRPr="00AD22AE">
              <w:rPr>
                <w:iCs/>
                <w:color w:val="000000"/>
                <w:shd w:val="clear" w:color="auto" w:fill="FFFFFF"/>
              </w:rPr>
              <w:t>CATIA: kompletní průvodce</w:t>
            </w:r>
            <w:r>
              <w:rPr>
                <w:color w:val="000000"/>
                <w:shd w:val="clear" w:color="auto" w:fill="FFFFFF"/>
              </w:rPr>
              <w:t xml:space="preserve">. Brno: Computer Press, 2012. </w:t>
            </w:r>
            <w:r w:rsidRPr="00AD22AE">
              <w:rPr>
                <w:color w:val="000000"/>
                <w:shd w:val="clear" w:color="auto" w:fill="FFFFFF"/>
              </w:rPr>
              <w:t>696 s. ISBN 978-80-251-3527-3.</w:t>
            </w:r>
          </w:p>
          <w:p w14:paraId="230C84D8" w14:textId="77777777" w:rsidR="004A0BE5" w:rsidRPr="000B232A" w:rsidRDefault="004A0BE5" w:rsidP="004A0BE5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GEBHARDT, A. </w:t>
            </w:r>
            <w:r w:rsidRPr="000B232A">
              <w:rPr>
                <w:iCs/>
                <w:color w:val="000000"/>
              </w:rPr>
              <w:t xml:space="preserve">Rapid </w:t>
            </w:r>
            <w:r>
              <w:rPr>
                <w:iCs/>
                <w:color w:val="000000"/>
              </w:rPr>
              <w:t>P</w:t>
            </w:r>
            <w:r w:rsidRPr="000B232A">
              <w:rPr>
                <w:iCs/>
                <w:color w:val="000000"/>
              </w:rPr>
              <w:t>rototyping</w:t>
            </w:r>
            <w:r w:rsidRPr="000B232A">
              <w:rPr>
                <w:color w:val="000000"/>
              </w:rPr>
              <w:t>. M</w:t>
            </w:r>
            <w:r>
              <w:rPr>
                <w:color w:val="000000"/>
              </w:rPr>
              <w:t xml:space="preserve">unich: Hanser Publishers, 2003. </w:t>
            </w:r>
            <w:r w:rsidRPr="000B232A">
              <w:rPr>
                <w:color w:val="000000"/>
              </w:rPr>
              <w:t>xv, 379 s. ISBN 156990281X.</w:t>
            </w:r>
          </w:p>
          <w:p w14:paraId="32510E7D" w14:textId="77777777" w:rsidR="004A0BE5" w:rsidRDefault="004A0BE5" w:rsidP="004A0BE5">
            <w:pPr>
              <w:jc w:val="both"/>
            </w:pPr>
            <w:r w:rsidRPr="000B232A">
              <w:rPr>
                <w:color w:val="000000"/>
              </w:rPr>
              <w:t>DAS GUPTA, S</w:t>
            </w:r>
            <w:r>
              <w:rPr>
                <w:color w:val="000000"/>
              </w:rPr>
              <w:t>.</w:t>
            </w:r>
            <w:r w:rsidRPr="000B232A">
              <w:rPr>
                <w:color w:val="000000"/>
              </w:rPr>
              <w:t xml:space="preserve">, MUKHOPADHYAY, </w:t>
            </w:r>
            <w:r>
              <w:rPr>
                <w:color w:val="000000"/>
              </w:rPr>
              <w:t xml:space="preserve">R., </w:t>
            </w:r>
            <w:r w:rsidRPr="000B232A">
              <w:rPr>
                <w:color w:val="000000"/>
              </w:rPr>
              <w:t>BARANWAL</w:t>
            </w:r>
            <w:r>
              <w:rPr>
                <w:color w:val="000000"/>
              </w:rPr>
              <w:t xml:space="preserve">, K.C., </w:t>
            </w:r>
            <w:r w:rsidRPr="000B232A">
              <w:rPr>
                <w:color w:val="000000"/>
              </w:rPr>
              <w:t>BHOWMICK</w:t>
            </w:r>
            <w:r>
              <w:rPr>
                <w:color w:val="000000"/>
              </w:rPr>
              <w:t>, A.K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 xml:space="preserve">Reverse </w:t>
            </w:r>
            <w:r>
              <w:rPr>
                <w:iCs/>
                <w:color w:val="000000"/>
              </w:rPr>
              <w:t xml:space="preserve">Engineering of </w:t>
            </w:r>
            <w:proofErr w:type="gramStart"/>
            <w:r>
              <w:rPr>
                <w:iCs/>
                <w:color w:val="000000"/>
              </w:rPr>
              <w:t>R</w:t>
            </w:r>
            <w:r w:rsidRPr="000B232A">
              <w:rPr>
                <w:iCs/>
                <w:color w:val="000000"/>
              </w:rPr>
              <w:t>ubber</w:t>
            </w:r>
            <w:proofErr w:type="gramEnd"/>
            <w:r w:rsidRPr="000B232A">
              <w:rPr>
                <w:iCs/>
                <w:color w:val="000000"/>
              </w:rPr>
              <w:t xml:space="preserve"> </w:t>
            </w:r>
            <w:r>
              <w:rPr>
                <w:iCs/>
                <w:color w:val="000000"/>
              </w:rPr>
              <w:t>P</w:t>
            </w:r>
            <w:r w:rsidRPr="000B232A">
              <w:rPr>
                <w:iCs/>
                <w:color w:val="000000"/>
              </w:rPr>
              <w:t xml:space="preserve">roducts: </w:t>
            </w:r>
            <w:r>
              <w:rPr>
                <w:iCs/>
                <w:color w:val="000000"/>
              </w:rPr>
              <w:t>C</w:t>
            </w:r>
            <w:r w:rsidRPr="000B232A">
              <w:rPr>
                <w:iCs/>
                <w:color w:val="000000"/>
              </w:rPr>
              <w:t xml:space="preserve">oncepts, </w:t>
            </w:r>
            <w:r>
              <w:rPr>
                <w:iCs/>
                <w:color w:val="000000"/>
              </w:rPr>
              <w:t>T</w:t>
            </w:r>
            <w:r w:rsidRPr="000B232A">
              <w:rPr>
                <w:iCs/>
                <w:color w:val="000000"/>
              </w:rPr>
              <w:t xml:space="preserve">ools, and </w:t>
            </w:r>
            <w:r>
              <w:rPr>
                <w:iCs/>
                <w:color w:val="000000"/>
              </w:rPr>
              <w:t>T</w:t>
            </w:r>
            <w:r w:rsidRPr="000B232A">
              <w:rPr>
                <w:iCs/>
                <w:color w:val="000000"/>
              </w:rPr>
              <w:t>echniques</w:t>
            </w:r>
            <w:r w:rsidRPr="000B232A">
              <w:rPr>
                <w:color w:val="000000"/>
              </w:rPr>
              <w:t>. Boca Raton: CRC Press</w:t>
            </w:r>
            <w:r>
              <w:rPr>
                <w:color w:val="000000"/>
              </w:rPr>
              <w:t xml:space="preserve">, Taylor &amp; Francis Group, 2014. </w:t>
            </w:r>
            <w:r w:rsidRPr="000B232A">
              <w:rPr>
                <w:color w:val="000000"/>
              </w:rPr>
              <w:t>xviii, 339</w:t>
            </w:r>
            <w:r>
              <w:rPr>
                <w:color w:val="000000"/>
              </w:rPr>
              <w:t xml:space="preserve"> s</w:t>
            </w:r>
            <w:r w:rsidRPr="000B232A">
              <w:rPr>
                <w:color w:val="000000"/>
              </w:rPr>
              <w:t>. ISBN 978-0-8493-7316-9.</w:t>
            </w:r>
          </w:p>
        </w:tc>
      </w:tr>
      <w:tr w:rsidR="004A0BE5" w14:paraId="54D92071" w14:textId="77777777" w:rsidTr="007B2524">
        <w:tc>
          <w:tcPr>
            <w:tcW w:w="10207" w:type="dxa"/>
            <w:gridSpan w:val="9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6DBF096A" w14:textId="77777777" w:rsidR="004A0BE5" w:rsidRDefault="004A0BE5" w:rsidP="004A0BE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A0BE5" w14:paraId="29FEF9E6" w14:textId="77777777" w:rsidTr="007B2524">
        <w:tc>
          <w:tcPr>
            <w:tcW w:w="4800" w:type="dxa"/>
            <w:gridSpan w:val="2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8BE6F7C" w14:textId="77777777" w:rsidR="004A0BE5" w:rsidRDefault="004A0BE5" w:rsidP="004A0BE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2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7B91F" w14:textId="77777777" w:rsidR="004A0BE5" w:rsidRDefault="004A0BE5" w:rsidP="00B45D88">
            <w:pPr>
              <w:jc w:val="center"/>
            </w:pPr>
            <w:r w:rsidRPr="008E7127">
              <w:t>1</w:t>
            </w:r>
            <w:r w:rsidR="00B45D88" w:rsidRPr="008E7127">
              <w:t>2</w:t>
            </w:r>
          </w:p>
        </w:tc>
        <w:tc>
          <w:tcPr>
            <w:tcW w:w="4515" w:type="dxa"/>
            <w:gridSpan w:val="57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15A246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A0BE5" w14:paraId="7CC97FD9" w14:textId="77777777" w:rsidTr="007B2524">
        <w:tc>
          <w:tcPr>
            <w:tcW w:w="10207" w:type="dxa"/>
            <w:gridSpan w:val="9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5C5B550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A0BE5" w14:paraId="109FA519" w14:textId="77777777" w:rsidTr="007B2524">
        <w:trPr>
          <w:trHeight w:val="930"/>
        </w:trPr>
        <w:tc>
          <w:tcPr>
            <w:tcW w:w="10207" w:type="dxa"/>
            <w:gridSpan w:val="9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941A" w14:textId="77777777" w:rsidR="004A0BE5" w:rsidRPr="00837602" w:rsidRDefault="004A0BE5" w:rsidP="004A0BE5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Cyklus přednášek je realizován v</w:t>
            </w:r>
            <w:r w:rsidR="000B36CB">
              <w:t xml:space="preserve"> </w:t>
            </w:r>
            <w:r>
              <w:t xml:space="preserve">blocích. Studentům budou v průběhu semestru zadány samostatné úkoly. Zakončení je formou písemné a ústní zkoušky. </w:t>
            </w:r>
            <w:r w:rsidRPr="00837602">
              <w:t>Konzultace jsou možné v rámci</w:t>
            </w:r>
            <w:r w:rsidR="00016056">
              <w:t xml:space="preserve"> výuky</w:t>
            </w:r>
            <w:r w:rsidR="00016056" w:rsidRPr="00837602">
              <w:t xml:space="preserve"> </w:t>
            </w:r>
            <w:r w:rsidRPr="00837602">
              <w:t xml:space="preserve">nebo </w:t>
            </w:r>
            <w:r>
              <w:t>lze</w:t>
            </w:r>
            <w:r w:rsidRPr="00837602">
              <w:t xml:space="preserve"> vyučujícího kontaktovat viz níže.</w:t>
            </w:r>
          </w:p>
          <w:p w14:paraId="3750956B" w14:textId="77777777" w:rsidR="004A0BE5" w:rsidRDefault="004A0BE5" w:rsidP="004A0BE5">
            <w:pPr>
              <w:jc w:val="both"/>
            </w:pPr>
          </w:p>
          <w:p w14:paraId="2980F9E5" w14:textId="77777777" w:rsidR="004A0BE5" w:rsidRDefault="004A0BE5" w:rsidP="004A0BE5">
            <w:pPr>
              <w:jc w:val="both"/>
            </w:pPr>
            <w:r w:rsidRPr="00E90DC6">
              <w:t>Možnosti komunikace s vyučujícím:</w:t>
            </w:r>
            <w:r>
              <w:rPr>
                <w:sz w:val="18"/>
                <w:szCs w:val="18"/>
              </w:rPr>
              <w:t xml:space="preserve"> </w:t>
            </w:r>
            <w:hyperlink r:id="rId82" w:history="1">
              <w:r>
                <w:rPr>
                  <w:rStyle w:val="Hypertextovodkaz"/>
                </w:rPr>
                <w:t>stanek@utb.cz</w:t>
              </w:r>
            </w:hyperlink>
            <w:r>
              <w:t>, 576 035</w:t>
            </w:r>
            <w:r w:rsidR="00FC3CAA">
              <w:t> </w:t>
            </w:r>
            <w:r>
              <w:t>169.</w:t>
            </w:r>
          </w:p>
          <w:p w14:paraId="53FF9FBB" w14:textId="77777777" w:rsidR="00FC3CAA" w:rsidRDefault="00FC3CAA" w:rsidP="004A0BE5">
            <w:pPr>
              <w:jc w:val="both"/>
            </w:pPr>
          </w:p>
        </w:tc>
      </w:tr>
      <w:tr w:rsidR="004A0BE5" w14:paraId="68985AF1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10029" w:type="dxa"/>
            <w:gridSpan w:val="8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578D7397" w14:textId="77777777" w:rsidR="004A0BE5" w:rsidRPr="004A0BE5" w:rsidRDefault="004A0BE5" w:rsidP="004A0BE5">
            <w:pPr>
              <w:jc w:val="both"/>
              <w:rPr>
                <w:b/>
                <w:sz w:val="28"/>
                <w:szCs w:val="28"/>
              </w:rPr>
            </w:pPr>
            <w:r w:rsidRPr="004A0BE5">
              <w:rPr>
                <w:b/>
                <w:sz w:val="28"/>
                <w:szCs w:val="28"/>
              </w:rPr>
              <w:lastRenderedPageBreak/>
              <w:br w:type="page"/>
            </w:r>
            <w:r w:rsidRPr="004A0BE5">
              <w:rPr>
                <w:b/>
                <w:sz w:val="28"/>
                <w:szCs w:val="28"/>
              </w:rPr>
              <w:br w:type="page"/>
              <w:t>B-III – Charakteristika studijního předmětu</w:t>
            </w:r>
          </w:p>
        </w:tc>
      </w:tr>
      <w:tr w:rsidR="004A0BE5" w:rsidRPr="00C15BE7" w14:paraId="29A52869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37E5CFC1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70" w:type="dxa"/>
            <w:gridSpan w:val="82"/>
            <w:tcBorders>
              <w:top w:val="double" w:sz="4" w:space="0" w:color="auto"/>
            </w:tcBorders>
          </w:tcPr>
          <w:p w14:paraId="065FF0CA" w14:textId="77777777" w:rsidR="004A0BE5" w:rsidRPr="00C15BE7" w:rsidRDefault="004A0BE5" w:rsidP="00073BB2">
            <w:pPr>
              <w:jc w:val="both"/>
              <w:rPr>
                <w:b/>
              </w:rPr>
            </w:pPr>
            <w:bookmarkStart w:id="123" w:name="Tech_v_AJ"/>
            <w:bookmarkEnd w:id="123"/>
            <w:r w:rsidRPr="00681A8D">
              <w:rPr>
                <w:b/>
              </w:rPr>
              <w:t xml:space="preserve">Technologie v </w:t>
            </w:r>
            <w:r w:rsidR="00073BB2" w:rsidRPr="00681A8D">
              <w:rPr>
                <w:b/>
              </w:rPr>
              <w:t>AJ</w:t>
            </w:r>
            <w:r w:rsidR="00681A8D" w:rsidRPr="00681A8D">
              <w:rPr>
                <w:b/>
              </w:rPr>
              <w:t>/Technology</w:t>
            </w:r>
            <w:r w:rsidR="00681A8D">
              <w:rPr>
                <w:b/>
              </w:rPr>
              <w:t xml:space="preserve"> in English</w:t>
            </w:r>
          </w:p>
        </w:tc>
      </w:tr>
      <w:tr w:rsidR="004A0BE5" w14:paraId="2466C73D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400C125F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3" w:type="dxa"/>
            <w:gridSpan w:val="38"/>
          </w:tcPr>
          <w:p w14:paraId="2A299244" w14:textId="77777777" w:rsidR="004A0BE5" w:rsidRDefault="00BA2F84" w:rsidP="004A0BE5">
            <w:pPr>
              <w:jc w:val="both"/>
            </w:pPr>
            <w:r>
              <w:t>povinný (specializace VI)</w:t>
            </w:r>
          </w:p>
        </w:tc>
        <w:tc>
          <w:tcPr>
            <w:tcW w:w="2688" w:type="dxa"/>
            <w:gridSpan w:val="35"/>
            <w:shd w:val="clear" w:color="auto" w:fill="F7CAAC"/>
          </w:tcPr>
          <w:p w14:paraId="17DD06AF" w14:textId="77777777" w:rsidR="004A0BE5" w:rsidRDefault="004A0BE5" w:rsidP="004A0BE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69" w:type="dxa"/>
            <w:gridSpan w:val="9"/>
          </w:tcPr>
          <w:p w14:paraId="15562219" w14:textId="77777777" w:rsidR="004A0BE5" w:rsidRDefault="00BA2F84" w:rsidP="004A0BE5">
            <w:pPr>
              <w:jc w:val="both"/>
            </w:pPr>
            <w:r>
              <w:t>1</w:t>
            </w:r>
            <w:r w:rsidR="004A0BE5">
              <w:t>/LS</w:t>
            </w:r>
          </w:p>
        </w:tc>
      </w:tr>
      <w:tr w:rsidR="004A0BE5" w14:paraId="6CA62098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15F644CE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18"/>
          </w:tcPr>
          <w:p w14:paraId="23BA5DEB" w14:textId="77777777" w:rsidR="004A0BE5" w:rsidRDefault="004A0BE5" w:rsidP="004A0BE5">
            <w:pPr>
              <w:jc w:val="both"/>
            </w:pPr>
            <w:r>
              <w:t>0p+28s+0l</w:t>
            </w:r>
          </w:p>
        </w:tc>
        <w:tc>
          <w:tcPr>
            <w:tcW w:w="886" w:type="dxa"/>
            <w:gridSpan w:val="9"/>
            <w:shd w:val="clear" w:color="auto" w:fill="F7CAAC"/>
          </w:tcPr>
          <w:p w14:paraId="3FB1B3FF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25" w:type="dxa"/>
            <w:gridSpan w:val="11"/>
          </w:tcPr>
          <w:p w14:paraId="1F531D3F" w14:textId="77777777" w:rsidR="004A0BE5" w:rsidRDefault="004A0BE5" w:rsidP="004A0BE5">
            <w:pPr>
              <w:jc w:val="both"/>
            </w:pPr>
            <w:r>
              <w:t>28</w:t>
            </w:r>
          </w:p>
        </w:tc>
        <w:tc>
          <w:tcPr>
            <w:tcW w:w="2147" w:type="dxa"/>
            <w:gridSpan w:val="23"/>
            <w:shd w:val="clear" w:color="auto" w:fill="F7CAAC"/>
          </w:tcPr>
          <w:p w14:paraId="5295CB09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10" w:type="dxa"/>
            <w:gridSpan w:val="21"/>
          </w:tcPr>
          <w:p w14:paraId="579AE73E" w14:textId="77777777" w:rsidR="004A0BE5" w:rsidRDefault="004A0BE5" w:rsidP="004A0BE5">
            <w:pPr>
              <w:jc w:val="both"/>
            </w:pPr>
            <w:r>
              <w:t>2</w:t>
            </w:r>
          </w:p>
        </w:tc>
      </w:tr>
      <w:tr w:rsidR="004A0BE5" w14:paraId="2DA33F0E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3C3D56B6" w14:textId="77777777" w:rsidR="004A0BE5" w:rsidRDefault="004A0BE5" w:rsidP="004A0BE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70" w:type="dxa"/>
            <w:gridSpan w:val="82"/>
          </w:tcPr>
          <w:p w14:paraId="183468C0" w14:textId="77777777" w:rsidR="004A0BE5" w:rsidRDefault="004A0BE5" w:rsidP="004A0BE5">
            <w:pPr>
              <w:jc w:val="both"/>
            </w:pPr>
          </w:p>
        </w:tc>
      </w:tr>
      <w:tr w:rsidR="004A0BE5" w14:paraId="5D3C66E0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6AB6C37E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3" w:type="dxa"/>
            <w:gridSpan w:val="38"/>
          </w:tcPr>
          <w:p w14:paraId="00769696" w14:textId="77777777" w:rsidR="004A0BE5" w:rsidRDefault="00BA2F84" w:rsidP="004A0BE5">
            <w:pPr>
              <w:jc w:val="both"/>
            </w:pPr>
            <w:r>
              <w:t>zkouška</w:t>
            </w:r>
          </w:p>
        </w:tc>
        <w:tc>
          <w:tcPr>
            <w:tcW w:w="1552" w:type="dxa"/>
            <w:gridSpan w:val="12"/>
            <w:shd w:val="clear" w:color="auto" w:fill="F7CAAC"/>
          </w:tcPr>
          <w:p w14:paraId="607BBBDA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05" w:type="dxa"/>
            <w:gridSpan w:val="32"/>
          </w:tcPr>
          <w:p w14:paraId="05E27F5B" w14:textId="77777777" w:rsidR="004A0BE5" w:rsidRDefault="004A0BE5" w:rsidP="004A0BE5">
            <w:pPr>
              <w:jc w:val="both"/>
            </w:pPr>
            <w:r>
              <w:t>semináře</w:t>
            </w:r>
          </w:p>
        </w:tc>
      </w:tr>
      <w:tr w:rsidR="004A0BE5" w14:paraId="49FFA0C9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71438EA4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70" w:type="dxa"/>
            <w:gridSpan w:val="82"/>
            <w:tcBorders>
              <w:bottom w:val="single" w:sz="4" w:space="0" w:color="auto"/>
            </w:tcBorders>
          </w:tcPr>
          <w:p w14:paraId="47C41FAA" w14:textId="77777777" w:rsidR="004A0BE5" w:rsidRDefault="004A0BE5" w:rsidP="004A0BE5">
            <w:pPr>
              <w:jc w:val="both"/>
            </w:pPr>
            <w:r>
              <w:t>Práce studentů je sledována komunikačními aktivitami v hodinách. Každý student v průběhu semestru prezentuje jednoduché technické téma z jeho studijní oblasti. Na konci semestru absolvuje závěrečný test, který musí splnit na 60%. Student musí splnit 80% účast na seminářích. Znalost angličtiny je na úrovni pokročilý B2.</w:t>
            </w:r>
          </w:p>
        </w:tc>
      </w:tr>
      <w:tr w:rsidR="004A0BE5" w14:paraId="0278503E" w14:textId="77777777" w:rsidTr="007B2524">
        <w:trPr>
          <w:gridBefore w:val="2"/>
          <w:gridAfter w:val="4"/>
          <w:wBefore w:w="30" w:type="dxa"/>
          <w:wAfter w:w="148" w:type="dxa"/>
          <w:trHeight w:val="197"/>
        </w:trPr>
        <w:tc>
          <w:tcPr>
            <w:tcW w:w="3059" w:type="dxa"/>
            <w:gridSpan w:val="4"/>
            <w:tcBorders>
              <w:top w:val="nil"/>
            </w:tcBorders>
            <w:shd w:val="clear" w:color="auto" w:fill="F7CAAC"/>
          </w:tcPr>
          <w:p w14:paraId="6EC82BAA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70" w:type="dxa"/>
            <w:gridSpan w:val="82"/>
            <w:tcBorders>
              <w:top w:val="single" w:sz="4" w:space="0" w:color="auto"/>
            </w:tcBorders>
          </w:tcPr>
          <w:p w14:paraId="10400123" w14:textId="77777777" w:rsidR="004A0BE5" w:rsidRDefault="004A0BE5" w:rsidP="004A0BE5">
            <w:pPr>
              <w:jc w:val="both"/>
            </w:pPr>
          </w:p>
        </w:tc>
      </w:tr>
      <w:tr w:rsidR="004A0BE5" w14:paraId="1FF48967" w14:textId="77777777" w:rsidTr="007B2524">
        <w:trPr>
          <w:gridBefore w:val="2"/>
          <w:gridAfter w:val="4"/>
          <w:wBefore w:w="30" w:type="dxa"/>
          <w:wAfter w:w="148" w:type="dxa"/>
          <w:trHeight w:val="243"/>
        </w:trPr>
        <w:tc>
          <w:tcPr>
            <w:tcW w:w="3059" w:type="dxa"/>
            <w:gridSpan w:val="4"/>
            <w:tcBorders>
              <w:top w:val="nil"/>
            </w:tcBorders>
            <w:shd w:val="clear" w:color="auto" w:fill="F7CAAC"/>
          </w:tcPr>
          <w:p w14:paraId="5CAB1AA9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70" w:type="dxa"/>
            <w:gridSpan w:val="82"/>
            <w:tcBorders>
              <w:top w:val="nil"/>
            </w:tcBorders>
          </w:tcPr>
          <w:p w14:paraId="2B2AB1D2" w14:textId="77777777" w:rsidR="004A0BE5" w:rsidRDefault="004A0BE5" w:rsidP="004A0BE5">
            <w:pPr>
              <w:jc w:val="both"/>
            </w:pPr>
          </w:p>
        </w:tc>
      </w:tr>
      <w:tr w:rsidR="004A0BE5" w14:paraId="0A064473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0347EC2B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70" w:type="dxa"/>
            <w:gridSpan w:val="82"/>
            <w:tcBorders>
              <w:bottom w:val="nil"/>
            </w:tcBorders>
          </w:tcPr>
          <w:p w14:paraId="793BE67D" w14:textId="77777777" w:rsidR="004A0BE5" w:rsidRDefault="004A0BE5" w:rsidP="004A0BE5">
            <w:pPr>
              <w:jc w:val="both"/>
            </w:pPr>
          </w:p>
        </w:tc>
      </w:tr>
      <w:tr w:rsidR="004A0BE5" w14:paraId="20BB0FDC" w14:textId="77777777" w:rsidTr="007B2524">
        <w:trPr>
          <w:gridBefore w:val="2"/>
          <w:gridAfter w:val="4"/>
          <w:wBefore w:w="30" w:type="dxa"/>
          <w:wAfter w:w="148" w:type="dxa"/>
          <w:trHeight w:val="256"/>
        </w:trPr>
        <w:tc>
          <w:tcPr>
            <w:tcW w:w="10029" w:type="dxa"/>
            <w:gridSpan w:val="86"/>
            <w:tcBorders>
              <w:top w:val="nil"/>
            </w:tcBorders>
          </w:tcPr>
          <w:p w14:paraId="2D7C9DB6" w14:textId="77777777" w:rsidR="004A0BE5" w:rsidRDefault="00FC3CAA" w:rsidP="004A0BE5">
            <w:pPr>
              <w:spacing w:before="60" w:after="60"/>
              <w:jc w:val="both"/>
            </w:pPr>
            <w:r w:rsidRPr="00D8376A">
              <w:rPr>
                <w:i/>
              </w:rPr>
              <w:t>Předmět má pro zamě</w:t>
            </w:r>
            <w:r>
              <w:rPr>
                <w:i/>
              </w:rPr>
              <w:t>ř</w:t>
            </w:r>
            <w:r w:rsidRPr="00D8376A">
              <w:rPr>
                <w:i/>
              </w:rPr>
              <w:t>ení SP doplňující charakter.</w:t>
            </w:r>
          </w:p>
        </w:tc>
      </w:tr>
      <w:tr w:rsidR="004A0BE5" w14:paraId="1EE67C76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435C1C00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70" w:type="dxa"/>
            <w:gridSpan w:val="82"/>
            <w:tcBorders>
              <w:bottom w:val="nil"/>
            </w:tcBorders>
          </w:tcPr>
          <w:p w14:paraId="3FAB04DE" w14:textId="77777777" w:rsidR="004A0BE5" w:rsidRDefault="004A0BE5" w:rsidP="004A0BE5">
            <w:pPr>
              <w:jc w:val="both"/>
            </w:pPr>
          </w:p>
        </w:tc>
      </w:tr>
      <w:tr w:rsidR="004A0BE5" w14:paraId="1CD811C9" w14:textId="77777777" w:rsidTr="007B2524">
        <w:trPr>
          <w:gridBefore w:val="2"/>
          <w:gridAfter w:val="4"/>
          <w:wBefore w:w="30" w:type="dxa"/>
          <w:wAfter w:w="148" w:type="dxa"/>
          <w:trHeight w:val="3938"/>
        </w:trPr>
        <w:tc>
          <w:tcPr>
            <w:tcW w:w="10029" w:type="dxa"/>
            <w:gridSpan w:val="86"/>
            <w:tcBorders>
              <w:top w:val="nil"/>
              <w:bottom w:val="single" w:sz="12" w:space="0" w:color="auto"/>
            </w:tcBorders>
          </w:tcPr>
          <w:p w14:paraId="0B417D1B" w14:textId="77777777" w:rsidR="004A0BE5" w:rsidRDefault="004A0BE5" w:rsidP="004A0BE5">
            <w:pPr>
              <w:jc w:val="both"/>
            </w:pPr>
            <w:r>
              <w:t xml:space="preserve">Cílem předmětu je naučit studenty pracovat s odbornými tématy, písemně i ústně prezentovat technické informace v angličtině. Zabývá se také rozvojem komunikačních schopností studentů i v obecné oblasti a profesních situacích. </w:t>
            </w:r>
            <w:r w:rsidRPr="00AD100D">
              <w:t>Obsah předmětu tvoří tyto tematické celky:</w:t>
            </w:r>
          </w:p>
          <w:p w14:paraId="6A693E29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Specifika technického jazyka.</w:t>
            </w:r>
          </w:p>
          <w:p w14:paraId="6282A46D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 xml:space="preserve">Základní gramatické celky. </w:t>
            </w:r>
          </w:p>
          <w:p w14:paraId="48EADB43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 xml:space="preserve">Klíčové faktory správné výslovnosti a porozumění. </w:t>
            </w:r>
          </w:p>
          <w:p w14:paraId="74EA883B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Specifika prezentací v angličtině.</w:t>
            </w:r>
          </w:p>
          <w:p w14:paraId="6479390A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Základní vlastnosti konstrukčních materiálů.</w:t>
            </w:r>
          </w:p>
          <w:p w14:paraId="198E2D58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Povrchové úpravy materiálů.</w:t>
            </w:r>
          </w:p>
          <w:p w14:paraId="7E6E5458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Kompozitní materiály a jejich obrábění.</w:t>
            </w:r>
          </w:p>
          <w:p w14:paraId="69A6A9D4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Namáhání a únava materiálu.</w:t>
            </w:r>
          </w:p>
          <w:p w14:paraId="39CE1F94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Optimalizace výroby.</w:t>
            </w:r>
          </w:p>
          <w:p w14:paraId="339E4A62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CNC stroje.</w:t>
            </w:r>
          </w:p>
          <w:p w14:paraId="5A984E5E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Robotika.</w:t>
            </w:r>
          </w:p>
          <w:p w14:paraId="200351E7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Simulace a modelování.</w:t>
            </w:r>
          </w:p>
          <w:p w14:paraId="3A69D805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Recyklace materiálů.</w:t>
            </w:r>
          </w:p>
          <w:p w14:paraId="09910E23" w14:textId="77777777" w:rsidR="004A0BE5" w:rsidRDefault="004A0BE5" w:rsidP="004A0BE5">
            <w:pPr>
              <w:pStyle w:val="Odstavecseseznamem"/>
              <w:numPr>
                <w:ilvl w:val="0"/>
                <w:numId w:val="10"/>
              </w:numPr>
              <w:ind w:left="284" w:hanging="57"/>
              <w:jc w:val="both"/>
            </w:pPr>
            <w:r>
              <w:t>Metrologie.</w:t>
            </w:r>
          </w:p>
        </w:tc>
      </w:tr>
      <w:tr w:rsidR="004A0BE5" w14:paraId="5F56C682" w14:textId="77777777" w:rsidTr="007B2524">
        <w:trPr>
          <w:gridBefore w:val="2"/>
          <w:gridAfter w:val="4"/>
          <w:wBefore w:w="30" w:type="dxa"/>
          <w:wAfter w:w="148" w:type="dxa"/>
          <w:trHeight w:val="265"/>
        </w:trPr>
        <w:tc>
          <w:tcPr>
            <w:tcW w:w="3604" w:type="dxa"/>
            <w:gridSpan w:val="12"/>
            <w:tcBorders>
              <w:top w:val="nil"/>
            </w:tcBorders>
            <w:shd w:val="clear" w:color="auto" w:fill="F7CAAC"/>
          </w:tcPr>
          <w:p w14:paraId="282F00EC" w14:textId="77777777" w:rsidR="004A0BE5" w:rsidRDefault="004A0BE5" w:rsidP="004A0BE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25" w:type="dxa"/>
            <w:gridSpan w:val="74"/>
            <w:tcBorders>
              <w:top w:val="nil"/>
              <w:bottom w:val="nil"/>
            </w:tcBorders>
          </w:tcPr>
          <w:p w14:paraId="2E431A5A" w14:textId="77777777" w:rsidR="004A0BE5" w:rsidRDefault="004A0BE5" w:rsidP="004A0BE5">
            <w:pPr>
              <w:jc w:val="both"/>
            </w:pPr>
          </w:p>
        </w:tc>
      </w:tr>
      <w:tr w:rsidR="004A0BE5" w14:paraId="486A49A4" w14:textId="77777777" w:rsidTr="007B2524">
        <w:trPr>
          <w:gridBefore w:val="2"/>
          <w:gridAfter w:val="4"/>
          <w:wBefore w:w="30" w:type="dxa"/>
          <w:wAfter w:w="148" w:type="dxa"/>
          <w:trHeight w:val="1497"/>
        </w:trPr>
        <w:tc>
          <w:tcPr>
            <w:tcW w:w="10029" w:type="dxa"/>
            <w:gridSpan w:val="86"/>
            <w:tcBorders>
              <w:top w:val="nil"/>
            </w:tcBorders>
          </w:tcPr>
          <w:p w14:paraId="1F0A64EF" w14:textId="77777777" w:rsidR="004A0BE5" w:rsidRPr="000B232A" w:rsidRDefault="004A0BE5" w:rsidP="004A0BE5">
            <w:pPr>
              <w:jc w:val="both"/>
            </w:pPr>
            <w:r>
              <w:rPr>
                <w:u w:val="single"/>
              </w:rPr>
              <w:t>Povinná literatura</w:t>
            </w:r>
            <w:r w:rsidRPr="000B232A">
              <w:t>:</w:t>
            </w:r>
          </w:p>
          <w:p w14:paraId="6CCEFA64" w14:textId="77777777" w:rsidR="004A0BE5" w:rsidRPr="000B232A" w:rsidRDefault="004A0BE5" w:rsidP="004A0BE5">
            <w:pPr>
              <w:jc w:val="both"/>
            </w:pPr>
            <w:proofErr w:type="gramStart"/>
            <w:r w:rsidRPr="006551D0">
              <w:rPr>
                <w:caps/>
              </w:rPr>
              <w:t>Glendinning,</w:t>
            </w:r>
            <w:r w:rsidRPr="000B232A">
              <w:t xml:space="preserve"> E.H.</w:t>
            </w:r>
            <w:proofErr w:type="gramEnd"/>
            <w:r w:rsidRPr="000B232A">
              <w:t xml:space="preserve"> Oxford English for Careers: Technology. OUP, 2007. ISBN 0194569535. </w:t>
            </w:r>
          </w:p>
          <w:p w14:paraId="5B68B8CD" w14:textId="77777777" w:rsidR="004A0BE5" w:rsidRPr="000B232A" w:rsidRDefault="004A0BE5" w:rsidP="004A0BE5">
            <w:pPr>
              <w:jc w:val="both"/>
            </w:pPr>
          </w:p>
          <w:p w14:paraId="5B866EA8" w14:textId="77777777" w:rsidR="004A0BE5" w:rsidRPr="000B232A" w:rsidRDefault="004A0BE5" w:rsidP="004A0BE5">
            <w:pPr>
              <w:jc w:val="both"/>
            </w:pPr>
            <w:r w:rsidRPr="000B232A">
              <w:rPr>
                <w:u w:val="single"/>
              </w:rPr>
              <w:t>Doporučená literatura</w:t>
            </w:r>
            <w:r w:rsidRPr="000B232A">
              <w:t>:</w:t>
            </w:r>
          </w:p>
          <w:p w14:paraId="4F50093C" w14:textId="77777777" w:rsidR="004A0BE5" w:rsidRPr="000B232A" w:rsidRDefault="004A0BE5" w:rsidP="004A0BE5">
            <w:pPr>
              <w:jc w:val="both"/>
            </w:pPr>
            <w:r w:rsidRPr="000B232A">
              <w:t>C</w:t>
            </w:r>
            <w:r w:rsidRPr="006551D0">
              <w:rPr>
                <w:caps/>
              </w:rPr>
              <w:t>omfort</w:t>
            </w:r>
            <w:r w:rsidRPr="000B232A">
              <w:t xml:space="preserve">, J. Effective Presentations. Oxford: Oxford University Press, 1995. ISBN 0194570657. </w:t>
            </w:r>
          </w:p>
          <w:p w14:paraId="4C7F1358" w14:textId="77777777" w:rsidR="004A0BE5" w:rsidRPr="000B232A" w:rsidRDefault="004A0BE5" w:rsidP="004A0BE5">
            <w:pPr>
              <w:jc w:val="both"/>
            </w:pPr>
            <w:r w:rsidRPr="006551D0">
              <w:rPr>
                <w:caps/>
              </w:rPr>
              <w:t>Murphy, R</w:t>
            </w:r>
            <w:r w:rsidRPr="000B232A">
              <w:t xml:space="preserve">. English Grammar in Use. Cambridge, 2003. ISBN 0-521-5293-X. </w:t>
            </w:r>
          </w:p>
          <w:p w14:paraId="4215FAEC" w14:textId="77777777" w:rsidR="004A0BE5" w:rsidRPr="000B232A" w:rsidRDefault="004A0BE5" w:rsidP="004A0BE5">
            <w:pPr>
              <w:jc w:val="both"/>
            </w:pPr>
          </w:p>
          <w:p w14:paraId="60481569" w14:textId="77777777" w:rsidR="004A0BE5" w:rsidRDefault="004A0BE5" w:rsidP="004A0BE5">
            <w:pPr>
              <w:jc w:val="both"/>
            </w:pPr>
            <w:r w:rsidRPr="000B232A">
              <w:t>Vlastní doplňující materiály v e-learningové podobě.</w:t>
            </w:r>
          </w:p>
        </w:tc>
      </w:tr>
      <w:tr w:rsidR="004A0BE5" w14:paraId="5052C382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10029" w:type="dxa"/>
            <w:gridSpan w:val="8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097F305" w14:textId="77777777" w:rsidR="004A0BE5" w:rsidRDefault="004A0BE5" w:rsidP="004A0BE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A0BE5" w14:paraId="22FA0D64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4761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14:paraId="12233104" w14:textId="77777777" w:rsidR="004A0BE5" w:rsidRDefault="004A0BE5" w:rsidP="004A0BE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6" w:type="dxa"/>
            <w:gridSpan w:val="9"/>
            <w:tcBorders>
              <w:top w:val="single" w:sz="2" w:space="0" w:color="auto"/>
            </w:tcBorders>
          </w:tcPr>
          <w:p w14:paraId="6B1C114F" w14:textId="77777777" w:rsidR="004A0BE5" w:rsidRDefault="004A0BE5" w:rsidP="004A0BE5">
            <w:pPr>
              <w:jc w:val="center"/>
            </w:pPr>
            <w:r w:rsidRPr="008E7127">
              <w:t>9</w:t>
            </w:r>
          </w:p>
        </w:tc>
        <w:tc>
          <w:tcPr>
            <w:tcW w:w="4382" w:type="dxa"/>
            <w:gridSpan w:val="55"/>
            <w:tcBorders>
              <w:top w:val="single" w:sz="2" w:space="0" w:color="auto"/>
            </w:tcBorders>
            <w:shd w:val="clear" w:color="auto" w:fill="F7CAAC"/>
          </w:tcPr>
          <w:p w14:paraId="2ED10002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A0BE5" w14:paraId="5979E675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10029" w:type="dxa"/>
            <w:gridSpan w:val="86"/>
            <w:shd w:val="clear" w:color="auto" w:fill="F7CAAC"/>
          </w:tcPr>
          <w:p w14:paraId="6DE085CC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A0BE5" w14:paraId="2CEFCE3F" w14:textId="77777777" w:rsidTr="007B2524">
        <w:trPr>
          <w:gridBefore w:val="2"/>
          <w:gridAfter w:val="4"/>
          <w:wBefore w:w="30" w:type="dxa"/>
          <w:wAfter w:w="148" w:type="dxa"/>
          <w:trHeight w:val="1373"/>
        </w:trPr>
        <w:tc>
          <w:tcPr>
            <w:tcW w:w="10029" w:type="dxa"/>
            <w:gridSpan w:val="86"/>
          </w:tcPr>
          <w:p w14:paraId="348B0061" w14:textId="77777777" w:rsidR="004A0BE5" w:rsidRDefault="004A0BE5" w:rsidP="004A0BE5">
            <w:pPr>
              <w:jc w:val="both"/>
            </w:pPr>
            <w:r>
              <w:t xml:space="preserve">Studenti samostatně studují předložené materiály a využívají e-learningovou podporu. Prezentují jednoduché technické téma z jejich studijní oblasti. </w:t>
            </w:r>
            <w:r w:rsidR="00293DB5" w:rsidRPr="00B31BE4">
              <w:t>V případě potřeby mají možnost domluvit si individuální konzultaci.</w:t>
            </w:r>
          </w:p>
          <w:p w14:paraId="539A55F7" w14:textId="77777777" w:rsidR="004A0BE5" w:rsidRDefault="004A0BE5" w:rsidP="004A0BE5">
            <w:pPr>
              <w:jc w:val="both"/>
            </w:pPr>
          </w:p>
          <w:p w14:paraId="62E0BE91" w14:textId="77777777" w:rsidR="00293DB5" w:rsidRDefault="00293DB5" w:rsidP="00293DB5">
            <w:pPr>
              <w:jc w:val="both"/>
            </w:pPr>
            <w:r w:rsidRPr="00685529">
              <w:t xml:space="preserve">Možnosti komunikace s vyučujícím: </w:t>
            </w:r>
            <w:r>
              <w:t xml:space="preserve">viz Telefonní seznam UTB </w:t>
            </w:r>
            <w:hyperlink r:id="rId83" w:history="1">
              <w:r w:rsidRPr="00ED2DBC">
                <w:rPr>
                  <w:rStyle w:val="Hypertextovodkaz"/>
                </w:rPr>
                <w:t>http://phonebook.utb.cz/</w:t>
              </w:r>
            </w:hyperlink>
            <w:r>
              <w:t>.</w:t>
            </w:r>
          </w:p>
          <w:p w14:paraId="62FBB8B6" w14:textId="77777777" w:rsidR="004A0BE5" w:rsidRDefault="004A0BE5" w:rsidP="004A0BE5">
            <w:pPr>
              <w:jc w:val="both"/>
            </w:pPr>
          </w:p>
          <w:p w14:paraId="6DE9F781" w14:textId="77777777" w:rsidR="004A0BE5" w:rsidRDefault="004A0BE5" w:rsidP="004A0BE5">
            <w:pPr>
              <w:jc w:val="both"/>
            </w:pPr>
          </w:p>
          <w:p w14:paraId="43C90474" w14:textId="77777777" w:rsidR="004A0BE5" w:rsidRDefault="004A0BE5" w:rsidP="004A0BE5">
            <w:pPr>
              <w:jc w:val="both"/>
            </w:pPr>
          </w:p>
          <w:p w14:paraId="11BCA1E5" w14:textId="77777777" w:rsidR="004A0BE5" w:rsidRDefault="004A0BE5" w:rsidP="004A0BE5">
            <w:pPr>
              <w:jc w:val="both"/>
            </w:pPr>
          </w:p>
          <w:p w14:paraId="0C9B9A2C" w14:textId="77777777" w:rsidR="004A0BE5" w:rsidRDefault="004A0BE5" w:rsidP="004A0BE5">
            <w:pPr>
              <w:jc w:val="both"/>
            </w:pPr>
          </w:p>
          <w:p w14:paraId="48764481" w14:textId="77777777" w:rsidR="004A0BE5" w:rsidRDefault="004A0BE5" w:rsidP="004A0BE5">
            <w:pPr>
              <w:jc w:val="both"/>
            </w:pPr>
          </w:p>
          <w:p w14:paraId="7C2EDD61" w14:textId="77777777" w:rsidR="004A0BE5" w:rsidRDefault="004A0BE5" w:rsidP="004A0BE5">
            <w:pPr>
              <w:jc w:val="both"/>
            </w:pPr>
          </w:p>
        </w:tc>
      </w:tr>
      <w:tr w:rsidR="004A0BE5" w:rsidRPr="004A0BE5" w14:paraId="4468EA97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10035" w:type="dxa"/>
            <w:gridSpan w:val="8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06C8120B" w14:textId="77777777" w:rsidR="004A0BE5" w:rsidRPr="004A0BE5" w:rsidRDefault="004A0BE5" w:rsidP="004A0BE5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 w:rsidRPr="004A0BE5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4A0BE5" w:rsidRPr="00F41D23" w14:paraId="7FFCF839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3059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07FC7E59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76" w:type="dxa"/>
            <w:gridSpan w:val="84"/>
            <w:tcBorders>
              <w:top w:val="double" w:sz="4" w:space="0" w:color="auto"/>
            </w:tcBorders>
          </w:tcPr>
          <w:p w14:paraId="7C87C77D" w14:textId="77777777" w:rsidR="004A0BE5" w:rsidRPr="00F41D23" w:rsidRDefault="004A0BE5" w:rsidP="004A0BE5">
            <w:pPr>
              <w:jc w:val="both"/>
              <w:rPr>
                <w:b/>
              </w:rPr>
            </w:pPr>
            <w:bookmarkStart w:id="124" w:name="Teorie_proc"/>
            <w:bookmarkEnd w:id="124"/>
            <w:r w:rsidRPr="00F41D23">
              <w:rPr>
                <w:b/>
              </w:rPr>
              <w:t>Teorie procesů</w:t>
            </w:r>
          </w:p>
        </w:tc>
      </w:tr>
      <w:tr w:rsidR="004A0BE5" w14:paraId="446D19A1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3059" w:type="dxa"/>
            <w:gridSpan w:val="4"/>
            <w:shd w:val="clear" w:color="auto" w:fill="F7CAAC"/>
          </w:tcPr>
          <w:p w14:paraId="26CB9F9D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3" w:type="dxa"/>
            <w:gridSpan w:val="38"/>
          </w:tcPr>
          <w:p w14:paraId="6CB71C14" w14:textId="77777777" w:rsidR="004A0BE5" w:rsidRDefault="00704F07" w:rsidP="004A0BE5">
            <w:pPr>
              <w:jc w:val="both"/>
            </w:pPr>
            <w:r>
              <w:t>p</w:t>
            </w:r>
            <w:r w:rsidR="004A0BE5">
              <w:t>ovinný</w:t>
            </w:r>
            <w:r>
              <w:t xml:space="preserve">, PZ </w:t>
            </w:r>
            <w:r w:rsidRPr="00704F07">
              <w:t>(specializace SNZPK)</w:t>
            </w:r>
          </w:p>
        </w:tc>
        <w:tc>
          <w:tcPr>
            <w:tcW w:w="2695" w:type="dxa"/>
            <w:gridSpan w:val="37"/>
            <w:shd w:val="clear" w:color="auto" w:fill="F7CAAC"/>
          </w:tcPr>
          <w:p w14:paraId="47BD277F" w14:textId="77777777" w:rsidR="004A0BE5" w:rsidRDefault="004A0BE5" w:rsidP="004A0BE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68" w:type="dxa"/>
            <w:gridSpan w:val="9"/>
          </w:tcPr>
          <w:p w14:paraId="3EA11345" w14:textId="77777777" w:rsidR="004A0BE5" w:rsidRDefault="004A0BE5" w:rsidP="004A0BE5">
            <w:pPr>
              <w:jc w:val="both"/>
            </w:pPr>
            <w:r>
              <w:t>1/LS</w:t>
            </w:r>
          </w:p>
        </w:tc>
      </w:tr>
      <w:tr w:rsidR="004A0BE5" w14:paraId="7BAC44AA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3059" w:type="dxa"/>
            <w:gridSpan w:val="4"/>
            <w:shd w:val="clear" w:color="auto" w:fill="F7CAAC"/>
          </w:tcPr>
          <w:p w14:paraId="287D0DFB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11" w:type="dxa"/>
            <w:gridSpan w:val="19"/>
          </w:tcPr>
          <w:p w14:paraId="608E1D83" w14:textId="77777777" w:rsidR="004A0BE5" w:rsidRPr="002A24FA" w:rsidRDefault="00704F07" w:rsidP="004A0BE5">
            <w:pPr>
              <w:jc w:val="both"/>
              <w:rPr>
                <w:highlight w:val="yellow"/>
              </w:rPr>
            </w:pPr>
            <w:r>
              <w:t>28p+0s+28l</w:t>
            </w:r>
          </w:p>
        </w:tc>
        <w:tc>
          <w:tcPr>
            <w:tcW w:w="886" w:type="dxa"/>
            <w:gridSpan w:val="9"/>
            <w:shd w:val="clear" w:color="auto" w:fill="F7CAAC"/>
          </w:tcPr>
          <w:p w14:paraId="470F27CB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10"/>
          </w:tcPr>
          <w:p w14:paraId="2B768498" w14:textId="77777777" w:rsidR="004A0BE5" w:rsidRDefault="004A0BE5" w:rsidP="004A0BE5">
            <w:pPr>
              <w:jc w:val="both"/>
            </w:pPr>
            <w:r>
              <w:t>56</w:t>
            </w:r>
          </w:p>
        </w:tc>
        <w:tc>
          <w:tcPr>
            <w:tcW w:w="2154" w:type="dxa"/>
            <w:gridSpan w:val="25"/>
            <w:shd w:val="clear" w:color="auto" w:fill="F7CAAC"/>
          </w:tcPr>
          <w:p w14:paraId="7CC979A1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09" w:type="dxa"/>
            <w:gridSpan w:val="21"/>
          </w:tcPr>
          <w:p w14:paraId="584C2174" w14:textId="77777777" w:rsidR="004A0BE5" w:rsidRDefault="004A0BE5" w:rsidP="004A0BE5">
            <w:pPr>
              <w:jc w:val="both"/>
            </w:pPr>
            <w:r>
              <w:t>4</w:t>
            </w:r>
          </w:p>
        </w:tc>
      </w:tr>
      <w:tr w:rsidR="004A0BE5" w14:paraId="0A760FE1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3059" w:type="dxa"/>
            <w:gridSpan w:val="4"/>
            <w:shd w:val="clear" w:color="auto" w:fill="F7CAAC"/>
          </w:tcPr>
          <w:p w14:paraId="1AD332AF" w14:textId="77777777" w:rsidR="004A0BE5" w:rsidRDefault="004A0BE5" w:rsidP="004A0BE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76" w:type="dxa"/>
            <w:gridSpan w:val="84"/>
          </w:tcPr>
          <w:p w14:paraId="334C200B" w14:textId="77777777" w:rsidR="004A0BE5" w:rsidRDefault="004A0BE5" w:rsidP="004A0BE5">
            <w:pPr>
              <w:jc w:val="both"/>
            </w:pPr>
          </w:p>
        </w:tc>
      </w:tr>
      <w:tr w:rsidR="004A0BE5" w14:paraId="436A8D23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3059" w:type="dxa"/>
            <w:gridSpan w:val="4"/>
            <w:shd w:val="clear" w:color="auto" w:fill="F7CAAC"/>
          </w:tcPr>
          <w:p w14:paraId="6E4BE1F5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3" w:type="dxa"/>
            <w:gridSpan w:val="38"/>
          </w:tcPr>
          <w:p w14:paraId="70286F2F" w14:textId="77777777" w:rsidR="004A0BE5" w:rsidRDefault="00704F07" w:rsidP="004A0BE5">
            <w:pPr>
              <w:jc w:val="both"/>
            </w:pPr>
            <w:r>
              <w:t>z</w:t>
            </w:r>
            <w:r w:rsidR="004A0BE5">
              <w:t>ápočet, zkouška</w:t>
            </w:r>
          </w:p>
        </w:tc>
        <w:tc>
          <w:tcPr>
            <w:tcW w:w="1552" w:type="dxa"/>
            <w:gridSpan w:val="12"/>
            <w:shd w:val="clear" w:color="auto" w:fill="F7CAAC"/>
          </w:tcPr>
          <w:p w14:paraId="5A3E4F97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11" w:type="dxa"/>
            <w:gridSpan w:val="34"/>
          </w:tcPr>
          <w:p w14:paraId="238034E4" w14:textId="77777777" w:rsidR="004A0BE5" w:rsidRDefault="004A0BE5" w:rsidP="004A0BE5">
            <w:pPr>
              <w:jc w:val="both"/>
            </w:pPr>
            <w:r>
              <w:t>přednášky,</w:t>
            </w:r>
          </w:p>
          <w:p w14:paraId="0879CAED" w14:textId="77777777" w:rsidR="004A0BE5" w:rsidRDefault="004A0BE5" w:rsidP="004A0BE5">
            <w:pPr>
              <w:jc w:val="both"/>
            </w:pPr>
            <w:r>
              <w:t>laboratorní cvičení</w:t>
            </w:r>
          </w:p>
        </w:tc>
      </w:tr>
      <w:tr w:rsidR="004A0BE5" w14:paraId="05BA2D76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3059" w:type="dxa"/>
            <w:gridSpan w:val="4"/>
            <w:shd w:val="clear" w:color="auto" w:fill="F7CAAC"/>
          </w:tcPr>
          <w:p w14:paraId="69B5438A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76" w:type="dxa"/>
            <w:gridSpan w:val="84"/>
            <w:tcBorders>
              <w:bottom w:val="single" w:sz="4" w:space="0" w:color="auto"/>
            </w:tcBorders>
          </w:tcPr>
          <w:p w14:paraId="69ECFE71" w14:textId="77777777" w:rsidR="004A0BE5" w:rsidRDefault="004A0BE5" w:rsidP="004A0BE5">
            <w:pPr>
              <w:jc w:val="both"/>
            </w:pPr>
            <w:r>
              <w:t>Řádně vypracované a odevzdané protokoly.</w:t>
            </w:r>
          </w:p>
          <w:p w14:paraId="43EA11D0" w14:textId="77777777" w:rsidR="004A0BE5" w:rsidRDefault="004A0BE5" w:rsidP="004A0BE5">
            <w:pPr>
              <w:jc w:val="both"/>
            </w:pPr>
            <w:r>
              <w:t>Ústní a písemná zkouška.</w:t>
            </w:r>
          </w:p>
        </w:tc>
      </w:tr>
      <w:tr w:rsidR="004A0BE5" w14:paraId="6F69023A" w14:textId="77777777" w:rsidTr="007B2524">
        <w:trPr>
          <w:gridBefore w:val="2"/>
          <w:gridAfter w:val="2"/>
          <w:wBefore w:w="30" w:type="dxa"/>
          <w:wAfter w:w="142" w:type="dxa"/>
          <w:trHeight w:val="197"/>
        </w:trPr>
        <w:tc>
          <w:tcPr>
            <w:tcW w:w="3059" w:type="dxa"/>
            <w:gridSpan w:val="4"/>
            <w:tcBorders>
              <w:top w:val="nil"/>
            </w:tcBorders>
            <w:shd w:val="clear" w:color="auto" w:fill="F7CAAC"/>
          </w:tcPr>
          <w:p w14:paraId="526EB3A0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76" w:type="dxa"/>
            <w:gridSpan w:val="84"/>
            <w:tcBorders>
              <w:top w:val="single" w:sz="4" w:space="0" w:color="auto"/>
            </w:tcBorders>
          </w:tcPr>
          <w:p w14:paraId="7BEDDDF5" w14:textId="77777777" w:rsidR="004A0BE5" w:rsidRDefault="00664CED" w:rsidP="004A0BE5">
            <w:pPr>
              <w:jc w:val="both"/>
            </w:pPr>
            <w:r>
              <w:t>doc. Ing. Zdeněk Dvořák, CSc.</w:t>
            </w:r>
          </w:p>
        </w:tc>
      </w:tr>
      <w:tr w:rsidR="004A0BE5" w14:paraId="68AECDC3" w14:textId="77777777" w:rsidTr="007B2524">
        <w:trPr>
          <w:gridBefore w:val="2"/>
          <w:gridAfter w:val="2"/>
          <w:wBefore w:w="30" w:type="dxa"/>
          <w:wAfter w:w="142" w:type="dxa"/>
          <w:trHeight w:val="243"/>
        </w:trPr>
        <w:tc>
          <w:tcPr>
            <w:tcW w:w="3059" w:type="dxa"/>
            <w:gridSpan w:val="4"/>
            <w:tcBorders>
              <w:top w:val="nil"/>
            </w:tcBorders>
            <w:shd w:val="clear" w:color="auto" w:fill="F7CAAC"/>
          </w:tcPr>
          <w:p w14:paraId="2A875F96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76" w:type="dxa"/>
            <w:gridSpan w:val="84"/>
            <w:tcBorders>
              <w:top w:val="nil"/>
            </w:tcBorders>
          </w:tcPr>
          <w:p w14:paraId="266AC25A" w14:textId="77777777" w:rsidR="004A0BE5" w:rsidRDefault="00664CED" w:rsidP="004A0BE5">
            <w:pPr>
              <w:jc w:val="both"/>
            </w:pPr>
            <w:r>
              <w:t>50% p</w:t>
            </w:r>
          </w:p>
        </w:tc>
      </w:tr>
      <w:tr w:rsidR="004A0BE5" w14:paraId="4765BEC6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3059" w:type="dxa"/>
            <w:gridSpan w:val="4"/>
            <w:shd w:val="clear" w:color="auto" w:fill="F7CAAC"/>
          </w:tcPr>
          <w:p w14:paraId="15188E3B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76" w:type="dxa"/>
            <w:gridSpan w:val="84"/>
            <w:tcBorders>
              <w:bottom w:val="nil"/>
            </w:tcBorders>
          </w:tcPr>
          <w:p w14:paraId="6A151F7C" w14:textId="77777777" w:rsidR="004A0BE5" w:rsidRDefault="004A0BE5" w:rsidP="004A0BE5">
            <w:pPr>
              <w:jc w:val="both"/>
            </w:pPr>
          </w:p>
        </w:tc>
      </w:tr>
      <w:tr w:rsidR="004A0BE5" w14:paraId="2781EFE9" w14:textId="77777777" w:rsidTr="007B2524">
        <w:trPr>
          <w:gridBefore w:val="2"/>
          <w:gridAfter w:val="2"/>
          <w:wBefore w:w="30" w:type="dxa"/>
          <w:wAfter w:w="142" w:type="dxa"/>
          <w:trHeight w:val="299"/>
        </w:trPr>
        <w:tc>
          <w:tcPr>
            <w:tcW w:w="10035" w:type="dxa"/>
            <w:gridSpan w:val="88"/>
            <w:tcBorders>
              <w:top w:val="nil"/>
            </w:tcBorders>
          </w:tcPr>
          <w:p w14:paraId="25548CE5" w14:textId="77777777" w:rsidR="00664CED" w:rsidRDefault="00664CED" w:rsidP="00664CED">
            <w:pPr>
              <w:spacing w:before="60" w:after="60"/>
              <w:jc w:val="both"/>
            </w:pPr>
            <w:r w:rsidRPr="00664CED">
              <w:rPr>
                <w:b/>
              </w:rPr>
              <w:t>doc. Ing. Zdeněk Dvořák, CSc.</w:t>
            </w:r>
            <w:r>
              <w:t xml:space="preserve"> (50% p)</w:t>
            </w:r>
          </w:p>
          <w:p w14:paraId="37ADF44D" w14:textId="77777777" w:rsidR="004A0BE5" w:rsidRDefault="004A0BE5" w:rsidP="00664CED">
            <w:pPr>
              <w:spacing w:before="60" w:after="60"/>
              <w:jc w:val="both"/>
            </w:pPr>
            <w:r>
              <w:t>Ing. Dana Shejbalová, Ph.D.</w:t>
            </w:r>
            <w:r w:rsidR="00664CED">
              <w:t xml:space="preserve"> (50% p)</w:t>
            </w:r>
          </w:p>
        </w:tc>
      </w:tr>
      <w:tr w:rsidR="004A0BE5" w14:paraId="4629F1FB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3059" w:type="dxa"/>
            <w:gridSpan w:val="4"/>
            <w:shd w:val="clear" w:color="auto" w:fill="F7CAAC"/>
          </w:tcPr>
          <w:p w14:paraId="3EDD917D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76" w:type="dxa"/>
            <w:gridSpan w:val="84"/>
            <w:tcBorders>
              <w:bottom w:val="nil"/>
            </w:tcBorders>
          </w:tcPr>
          <w:p w14:paraId="55234C10" w14:textId="77777777" w:rsidR="004A0BE5" w:rsidRDefault="004A0BE5" w:rsidP="004A0BE5">
            <w:pPr>
              <w:jc w:val="both"/>
            </w:pPr>
          </w:p>
        </w:tc>
      </w:tr>
      <w:tr w:rsidR="004A0BE5" w14:paraId="1012BE73" w14:textId="77777777" w:rsidTr="007B2524">
        <w:trPr>
          <w:gridBefore w:val="2"/>
          <w:gridAfter w:val="2"/>
          <w:wBefore w:w="30" w:type="dxa"/>
          <w:wAfter w:w="142" w:type="dxa"/>
          <w:trHeight w:val="3317"/>
        </w:trPr>
        <w:tc>
          <w:tcPr>
            <w:tcW w:w="10035" w:type="dxa"/>
            <w:gridSpan w:val="88"/>
            <w:tcBorders>
              <w:top w:val="nil"/>
              <w:bottom w:val="single" w:sz="12" w:space="0" w:color="auto"/>
            </w:tcBorders>
          </w:tcPr>
          <w:p w14:paraId="523500CD" w14:textId="77777777" w:rsidR="004A0BE5" w:rsidRDefault="004A0BE5" w:rsidP="004A0BE5">
            <w:pPr>
              <w:jc w:val="both"/>
            </w:pPr>
            <w:r>
              <w:t xml:space="preserve">Cílem předmětu je studenty seznámit s teorií technologických procesů při výrobě výrobků z plastů. V další části jsou seznámeni s použitím manipulačních a technologických robotů ve výrobě. </w:t>
            </w:r>
            <w:r w:rsidRPr="00AD100D">
              <w:t>Obsah předmětu tvoří tyto tematické celky:</w:t>
            </w:r>
          </w:p>
          <w:p w14:paraId="566C9169" w14:textId="77777777" w:rsidR="004A0BE5" w:rsidRPr="00F43E99" w:rsidRDefault="004A0BE5" w:rsidP="00670CEE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Teorie procesů výrobních operací plastových dílů, tváření, lisování, přetlačování, vstřikování, vyfukování dutých výrobků, odlévání, máčení, rotační spékání. </w:t>
            </w:r>
          </w:p>
          <w:p w14:paraId="1E135A4A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Technologie obrábění se zaměřením na fyzikální základy tvorby třísky u plastových materiálů. </w:t>
            </w:r>
          </w:p>
          <w:p w14:paraId="677B86FF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Teorie procesů a volba specifických technologických podmínek při obrábění plastů. </w:t>
            </w:r>
          </w:p>
          <w:p w14:paraId="08F6D4BC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Technologické charakteristiky a volba optimálních řezných parametrů při obrábění konstrukčních plastů. </w:t>
            </w:r>
          </w:p>
          <w:p w14:paraId="004BD996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Teorie technologických procesů se zaměřením na obrábění kompozitů. </w:t>
            </w:r>
          </w:p>
          <w:p w14:paraId="78E70630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Teorie volby technologických podmínek při výrobě kompozitů. </w:t>
            </w:r>
          </w:p>
          <w:p w14:paraId="51E55035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Specifické podmínky při kontrole jakosti plastových výrobků se zaměřením na rozměrovou přesnost, drsnost povrchu a teorii aplikace rozměrových řetězců. </w:t>
            </w:r>
          </w:p>
          <w:p w14:paraId="6542D15A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Teorie vzniku a kontroly reziduálního napětí v povrchové vrstvě plastových výrobků. </w:t>
            </w:r>
          </w:p>
          <w:p w14:paraId="4F664A34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>Recyklace plastů, materiálová, surovinová a energetická recyklace, regenerace pryže, recyklace biodegradabilních plastů.</w:t>
            </w:r>
          </w:p>
          <w:p w14:paraId="223984EF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Povrchová úprava plastů, malování, potiskování, tisk z výšky, z hloubky a z plochy, síťový tisk. </w:t>
            </w:r>
          </w:p>
          <w:p w14:paraId="13AD88B6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Průmyslové roboty a manipulátory, typická konstrukční uspořádání, stupně volnosti v rovině a v prostoru, matematický popis kinematiky, maticový popis rotace a translace, D-H notace. </w:t>
            </w:r>
          </w:p>
          <w:p w14:paraId="03627753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Řešení pohybu robota, úloha přímé a inverzní kinematiky, programování pohybu robota. </w:t>
            </w:r>
          </w:p>
          <w:p w14:paraId="73887062" w14:textId="77777777" w:rsidR="004A0BE5" w:rsidRPr="00F43E99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 xml:space="preserve">Interakce robota s prostředím, senzory a čidla, komunikační rozhraní. </w:t>
            </w:r>
          </w:p>
          <w:p w14:paraId="544C5982" w14:textId="77777777" w:rsidR="004A0BE5" w:rsidRDefault="004A0BE5" w:rsidP="00C77552">
            <w:pPr>
              <w:pStyle w:val="Odstavecseseznamem"/>
              <w:numPr>
                <w:ilvl w:val="0"/>
                <w:numId w:val="44"/>
              </w:numPr>
              <w:ind w:left="284" w:hanging="57"/>
              <w:jc w:val="both"/>
            </w:pPr>
            <w:r w:rsidRPr="00F43E99">
              <w:t>Konstrukce koncových efektorů. Typická uspořádání. Stavebnice koncových efektorů.</w:t>
            </w:r>
          </w:p>
        </w:tc>
      </w:tr>
      <w:tr w:rsidR="004A0BE5" w14:paraId="34800D16" w14:textId="77777777" w:rsidTr="007B2524">
        <w:trPr>
          <w:gridBefore w:val="2"/>
          <w:gridAfter w:val="2"/>
          <w:wBefore w:w="30" w:type="dxa"/>
          <w:wAfter w:w="142" w:type="dxa"/>
          <w:trHeight w:val="265"/>
        </w:trPr>
        <w:tc>
          <w:tcPr>
            <w:tcW w:w="3625" w:type="dxa"/>
            <w:gridSpan w:val="14"/>
            <w:tcBorders>
              <w:top w:val="nil"/>
            </w:tcBorders>
            <w:shd w:val="clear" w:color="auto" w:fill="F7CAAC"/>
          </w:tcPr>
          <w:p w14:paraId="3A20FCAC" w14:textId="77777777" w:rsidR="004A0BE5" w:rsidRDefault="004A0BE5" w:rsidP="004A0BE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10" w:type="dxa"/>
            <w:gridSpan w:val="74"/>
            <w:tcBorders>
              <w:top w:val="nil"/>
              <w:bottom w:val="nil"/>
            </w:tcBorders>
          </w:tcPr>
          <w:p w14:paraId="1E8A237C" w14:textId="77777777" w:rsidR="004A0BE5" w:rsidRDefault="004A0BE5" w:rsidP="004A0BE5">
            <w:pPr>
              <w:jc w:val="both"/>
            </w:pPr>
          </w:p>
        </w:tc>
      </w:tr>
      <w:tr w:rsidR="004A0BE5" w:rsidRPr="00686000" w14:paraId="2430F027" w14:textId="77777777" w:rsidTr="007B2524">
        <w:trPr>
          <w:gridBefore w:val="2"/>
          <w:gridAfter w:val="2"/>
          <w:wBefore w:w="30" w:type="dxa"/>
          <w:wAfter w:w="142" w:type="dxa"/>
          <w:trHeight w:val="1497"/>
        </w:trPr>
        <w:tc>
          <w:tcPr>
            <w:tcW w:w="10035" w:type="dxa"/>
            <w:gridSpan w:val="88"/>
            <w:tcBorders>
              <w:top w:val="nil"/>
            </w:tcBorders>
          </w:tcPr>
          <w:p w14:paraId="2F82D1F2" w14:textId="77777777" w:rsidR="004A0BE5" w:rsidRPr="000B232A" w:rsidRDefault="004A0BE5" w:rsidP="004A0BE5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0B232A">
              <w:rPr>
                <w:u w:val="single"/>
              </w:rPr>
              <w:t>:</w:t>
            </w:r>
          </w:p>
          <w:p w14:paraId="48BCF94B" w14:textId="77777777" w:rsidR="004A0BE5" w:rsidRPr="00B06429" w:rsidRDefault="004A0BE5" w:rsidP="004A0BE5">
            <w:pPr>
              <w:jc w:val="both"/>
              <w:rPr>
                <w:sz w:val="19"/>
                <w:szCs w:val="19"/>
              </w:rPr>
            </w:pPr>
            <w:r w:rsidRPr="000B232A">
              <w:t>NESLUŠAN, M. a</w:t>
            </w:r>
            <w:r>
              <w:t xml:space="preserve"> kol.</w:t>
            </w:r>
            <w:r w:rsidRPr="000B232A">
              <w:t xml:space="preserve"> </w:t>
            </w:r>
            <w:r w:rsidRPr="000B232A">
              <w:rPr>
                <w:iCs/>
              </w:rPr>
              <w:t>Experimentálne metody v trieskovom obrábaní</w:t>
            </w:r>
            <w:r w:rsidRPr="000B232A">
              <w:t xml:space="preserve">. </w:t>
            </w:r>
            <w:r w:rsidRPr="00B06429">
              <w:rPr>
                <w:sz w:val="19"/>
                <w:szCs w:val="19"/>
              </w:rPr>
              <w:t xml:space="preserve">Žilina: EDIS, ŽU, 2007. ISBN 978-80-8070-711-8. </w:t>
            </w:r>
          </w:p>
          <w:p w14:paraId="14B49DEC" w14:textId="77777777" w:rsidR="004A0BE5" w:rsidRPr="000B232A" w:rsidRDefault="004A0BE5" w:rsidP="004A0BE5">
            <w:pPr>
              <w:jc w:val="both"/>
            </w:pPr>
            <w:r w:rsidRPr="000B232A">
              <w:t>ÚŘEDNÍČEK, Z. Robotika. Zlín: UTB</w:t>
            </w:r>
            <w:r>
              <w:t xml:space="preserve">, 2012. 280 s. </w:t>
            </w:r>
            <w:r w:rsidRPr="000B232A">
              <w:t>ISBN 978-80-7454-223-7.</w:t>
            </w:r>
          </w:p>
          <w:p w14:paraId="701B1AE2" w14:textId="77777777" w:rsidR="004A0BE5" w:rsidRPr="000B232A" w:rsidRDefault="004A0BE5" w:rsidP="004A0BE5">
            <w:pPr>
              <w:jc w:val="both"/>
            </w:pPr>
            <w:r w:rsidRPr="000B232A">
              <w:t>ŘASA, J</w:t>
            </w:r>
            <w:r>
              <w:t xml:space="preserve">., </w:t>
            </w:r>
            <w:r w:rsidRPr="000B232A">
              <w:t>GABRIEL</w:t>
            </w:r>
            <w:r>
              <w:t xml:space="preserve">, V. Strojírenská technologie 3: </w:t>
            </w:r>
            <w:r w:rsidRPr="000B232A">
              <w:t xml:space="preserve">Metody, stroje a nástroje pro obrábění. 1. díl. 2. vyd. Praha: </w:t>
            </w:r>
            <w:r>
              <w:t xml:space="preserve">Scientia, 2005. </w:t>
            </w:r>
            <w:r w:rsidRPr="000B232A">
              <w:t>256 s. ISBN 80-7183-337-1.</w:t>
            </w:r>
          </w:p>
          <w:p w14:paraId="5AE33A20" w14:textId="77777777" w:rsidR="004A0BE5" w:rsidRPr="000B232A" w:rsidRDefault="004A0BE5" w:rsidP="004A0BE5">
            <w:pPr>
              <w:jc w:val="both"/>
              <w:rPr>
                <w:sz w:val="10"/>
                <w:szCs w:val="10"/>
              </w:rPr>
            </w:pPr>
          </w:p>
          <w:p w14:paraId="5A39B85D" w14:textId="77777777" w:rsidR="004A0BE5" w:rsidRPr="000B232A" w:rsidRDefault="004A0BE5" w:rsidP="004A0BE5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7362A059" w14:textId="77777777" w:rsidR="004A0BE5" w:rsidRPr="000B232A" w:rsidRDefault="004A0BE5" w:rsidP="004A0BE5">
            <w:pPr>
              <w:jc w:val="both"/>
            </w:pPr>
            <w:proofErr w:type="gramStart"/>
            <w:r w:rsidRPr="000B232A">
              <w:t>BAIRD, D</w:t>
            </w:r>
            <w:r>
              <w:t>.</w:t>
            </w:r>
            <w:r w:rsidRPr="000B232A">
              <w:t>G</w:t>
            </w:r>
            <w:r>
              <w:t xml:space="preserve">., </w:t>
            </w:r>
            <w:r w:rsidRPr="000B232A">
              <w:t>COLLIAS</w:t>
            </w:r>
            <w:proofErr w:type="gramEnd"/>
            <w:r>
              <w:t>, D.I</w:t>
            </w:r>
            <w:r w:rsidRPr="000B232A">
              <w:t xml:space="preserve">. Polymer </w:t>
            </w:r>
            <w:r>
              <w:t>P</w:t>
            </w:r>
            <w:r w:rsidRPr="000B232A">
              <w:t xml:space="preserve">rocessing: </w:t>
            </w:r>
            <w:r>
              <w:t>P</w:t>
            </w:r>
            <w:r w:rsidRPr="000B232A">
              <w:t xml:space="preserve">rinciples and </w:t>
            </w:r>
            <w:r>
              <w:t>D</w:t>
            </w:r>
            <w:r w:rsidRPr="000B232A">
              <w:t xml:space="preserve">esign. 2nd </w:t>
            </w:r>
            <w:r>
              <w:t>E</w:t>
            </w:r>
            <w:r w:rsidRPr="000B232A">
              <w:t xml:space="preserve">d. Hoboken, </w:t>
            </w:r>
            <w:r>
              <w:t xml:space="preserve">NJ: Wiley, </w:t>
            </w:r>
            <w:r w:rsidRPr="000B232A">
              <w:t>2014</w:t>
            </w:r>
            <w:r>
              <w:t xml:space="preserve">. </w:t>
            </w:r>
            <w:r w:rsidRPr="000B232A">
              <w:t>xv, 393 s. ISBN 978-0-470-93058-8.</w:t>
            </w:r>
          </w:p>
          <w:p w14:paraId="29AE6AFF" w14:textId="77777777" w:rsidR="004A0BE5" w:rsidRPr="00B06429" w:rsidRDefault="004A0BE5" w:rsidP="004A0BE5">
            <w:pPr>
              <w:jc w:val="both"/>
              <w:rPr>
                <w:sz w:val="18"/>
                <w:szCs w:val="18"/>
              </w:rPr>
            </w:pPr>
            <w:r w:rsidRPr="00B06429">
              <w:rPr>
                <w:sz w:val="19"/>
                <w:szCs w:val="19"/>
              </w:rPr>
              <w:t xml:space="preserve">CRAIG, </w:t>
            </w:r>
            <w:proofErr w:type="gramStart"/>
            <w:r w:rsidRPr="00B06429">
              <w:rPr>
                <w:sz w:val="19"/>
                <w:szCs w:val="19"/>
              </w:rPr>
              <w:t>J.J.</w:t>
            </w:r>
            <w:proofErr w:type="gramEnd"/>
            <w:r w:rsidRPr="00B06429">
              <w:rPr>
                <w:sz w:val="19"/>
                <w:szCs w:val="19"/>
              </w:rPr>
              <w:t xml:space="preserve"> Introduction to Robotics: Mechanics and Control. 3rd Ed. </w:t>
            </w:r>
            <w:r w:rsidRPr="00B06429">
              <w:rPr>
                <w:sz w:val="18"/>
                <w:szCs w:val="18"/>
              </w:rPr>
              <w:t>Harlow: Pearson, 2014. ii, 373. ISBN 978-1-292-04004-2.</w:t>
            </w:r>
          </w:p>
          <w:p w14:paraId="234B8B6F" w14:textId="77777777" w:rsidR="004A0BE5" w:rsidRPr="00686000" w:rsidRDefault="004A0BE5" w:rsidP="004A0BE5">
            <w:pPr>
              <w:jc w:val="both"/>
            </w:pPr>
            <w:r>
              <w:t xml:space="preserve">WOLF, </w:t>
            </w:r>
            <w:proofErr w:type="gramStart"/>
            <w:r>
              <w:t>R.</w:t>
            </w:r>
            <w:r w:rsidRPr="00B06429">
              <w:t>A.</w:t>
            </w:r>
            <w:proofErr w:type="gramEnd"/>
            <w:r>
              <w:rPr>
                <w:rFonts w:ascii="Segoe UI" w:hAnsi="Segoe UI" w:cs="Segoe UI"/>
                <w:color w:val="212121"/>
                <w:shd w:val="clear" w:color="auto" w:fill="FFFFFF"/>
              </w:rPr>
              <w:t xml:space="preserve"> </w:t>
            </w:r>
            <w:r w:rsidRPr="00B06429">
              <w:t xml:space="preserve">Plastic </w:t>
            </w:r>
            <w:r>
              <w:t>S</w:t>
            </w:r>
            <w:r w:rsidRPr="00B06429">
              <w:t xml:space="preserve">urface </w:t>
            </w:r>
            <w:r>
              <w:t>M</w:t>
            </w:r>
            <w:r w:rsidRPr="00B06429">
              <w:t xml:space="preserve">odification: </w:t>
            </w:r>
            <w:r>
              <w:t>S</w:t>
            </w:r>
            <w:r w:rsidRPr="00B06429">
              <w:t xml:space="preserve">urface </w:t>
            </w:r>
            <w:r>
              <w:t>Tr</w:t>
            </w:r>
            <w:r w:rsidRPr="00B06429">
              <w:t>eatment and </w:t>
            </w:r>
            <w:r>
              <w:t>A</w:t>
            </w:r>
            <w:r w:rsidRPr="00B06429">
              <w:t>dhesion. München: Hanser,</w:t>
            </w:r>
            <w:r>
              <w:t xml:space="preserve"> </w:t>
            </w:r>
            <w:r w:rsidRPr="00B06429">
              <w:t>2010. ix, 181 s. ISBN 978-3-446-41270-5.</w:t>
            </w:r>
          </w:p>
        </w:tc>
      </w:tr>
      <w:tr w:rsidR="004A0BE5" w14:paraId="4D9EF4EC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10035" w:type="dxa"/>
            <w:gridSpan w:val="8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479BEF2" w14:textId="77777777" w:rsidR="004A0BE5" w:rsidRDefault="004A0BE5" w:rsidP="004A0BE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A0BE5" w14:paraId="489558B7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4770" w:type="dxa"/>
            <w:gridSpan w:val="23"/>
            <w:tcBorders>
              <w:top w:val="single" w:sz="2" w:space="0" w:color="auto"/>
            </w:tcBorders>
            <w:shd w:val="clear" w:color="auto" w:fill="F7CAAC"/>
          </w:tcPr>
          <w:p w14:paraId="6626E59D" w14:textId="77777777" w:rsidR="004A0BE5" w:rsidRDefault="004A0BE5" w:rsidP="004A0BE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6" w:type="dxa"/>
            <w:gridSpan w:val="9"/>
            <w:tcBorders>
              <w:top w:val="single" w:sz="2" w:space="0" w:color="auto"/>
            </w:tcBorders>
          </w:tcPr>
          <w:p w14:paraId="7D4396BE" w14:textId="77777777" w:rsidR="004A0BE5" w:rsidRDefault="004A0BE5" w:rsidP="004A0BE5">
            <w:pPr>
              <w:jc w:val="center"/>
            </w:pPr>
            <w:r w:rsidRPr="008E7127">
              <w:t>16</w:t>
            </w:r>
          </w:p>
        </w:tc>
        <w:tc>
          <w:tcPr>
            <w:tcW w:w="4379" w:type="dxa"/>
            <w:gridSpan w:val="56"/>
            <w:tcBorders>
              <w:top w:val="single" w:sz="2" w:space="0" w:color="auto"/>
            </w:tcBorders>
            <w:shd w:val="clear" w:color="auto" w:fill="F7CAAC"/>
          </w:tcPr>
          <w:p w14:paraId="24FAE7A5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A0BE5" w14:paraId="5D4C9F72" w14:textId="77777777" w:rsidTr="007B2524">
        <w:trPr>
          <w:gridBefore w:val="2"/>
          <w:gridAfter w:val="2"/>
          <w:wBefore w:w="30" w:type="dxa"/>
          <w:wAfter w:w="142" w:type="dxa"/>
        </w:trPr>
        <w:tc>
          <w:tcPr>
            <w:tcW w:w="10035" w:type="dxa"/>
            <w:gridSpan w:val="88"/>
            <w:shd w:val="clear" w:color="auto" w:fill="F7CAAC"/>
          </w:tcPr>
          <w:p w14:paraId="24795207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A0BE5" w14:paraId="3A299B50" w14:textId="77777777" w:rsidTr="007B2524">
        <w:trPr>
          <w:gridBefore w:val="2"/>
          <w:gridAfter w:val="2"/>
          <w:wBefore w:w="30" w:type="dxa"/>
          <w:wAfter w:w="142" w:type="dxa"/>
          <w:trHeight w:val="930"/>
        </w:trPr>
        <w:tc>
          <w:tcPr>
            <w:tcW w:w="10035" w:type="dxa"/>
            <w:gridSpan w:val="88"/>
          </w:tcPr>
          <w:p w14:paraId="5F8DCE80" w14:textId="77777777" w:rsidR="004A0BE5" w:rsidRDefault="004A0BE5" w:rsidP="004A0BE5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</w:t>
            </w:r>
            <w:r w:rsidRPr="001D0DCD">
              <w:t>Cyklus přednášek je realizován v</w:t>
            </w:r>
            <w:r w:rsidR="000B36CB">
              <w:t xml:space="preserve"> </w:t>
            </w:r>
            <w:r w:rsidRPr="001D0DCD">
              <w:t>blocích.</w:t>
            </w:r>
            <w:r>
              <w:t xml:space="preserve"> Studentům budou v průběhu semestru zadány samostatné úkoly. Zakončení je formou písemné a ústní zkoušky. Konzultace jsou možné v rámci </w:t>
            </w:r>
            <w:r w:rsidR="00016056">
              <w:t>výuky</w:t>
            </w:r>
            <w:r>
              <w:t xml:space="preserve"> a </w:t>
            </w:r>
            <w:r w:rsidRPr="001D0DCD">
              <w:t>laboratoří</w:t>
            </w:r>
            <w:r w:rsidR="008A3EDB">
              <w:t xml:space="preserve"> nebo lze vyučující</w:t>
            </w:r>
            <w:r>
              <w:t xml:space="preserve"> kontaktovat viz níže.</w:t>
            </w:r>
          </w:p>
          <w:p w14:paraId="5E37E887" w14:textId="77777777" w:rsidR="004A0BE5" w:rsidRPr="00BE67CE" w:rsidRDefault="004A0BE5" w:rsidP="004A0BE5">
            <w:pPr>
              <w:jc w:val="both"/>
              <w:rPr>
                <w:sz w:val="10"/>
                <w:szCs w:val="10"/>
              </w:rPr>
            </w:pPr>
          </w:p>
          <w:p w14:paraId="21E06FB1" w14:textId="77777777" w:rsidR="008E7127" w:rsidRDefault="004A0BE5" w:rsidP="00664CED">
            <w:pPr>
              <w:jc w:val="both"/>
            </w:pPr>
            <w:r>
              <w:t>Možnosti komunikace s vyučujícími</w:t>
            </w:r>
            <w:r w:rsidRPr="00D71570">
              <w:t>:</w:t>
            </w:r>
            <w:r w:rsidR="00670CEE">
              <w:t xml:space="preserve"> </w:t>
            </w:r>
            <w:hyperlink r:id="rId84" w:history="1">
              <w:r w:rsidR="00670CEE" w:rsidRPr="00D6625D">
                <w:rPr>
                  <w:rStyle w:val="Hypertextovodkaz"/>
                </w:rPr>
                <w:t>zdvorak@utb.cz</w:t>
              </w:r>
            </w:hyperlink>
            <w:r w:rsidR="00670CEE">
              <w:rPr>
                <w:rStyle w:val="Hypertextovodkaz"/>
              </w:rPr>
              <w:t>,</w:t>
            </w:r>
            <w:r w:rsidR="00670CEE" w:rsidRPr="00313BA1">
              <w:rPr>
                <w:rStyle w:val="Hypertextovodkaz"/>
                <w:u w:val="none"/>
              </w:rPr>
              <w:t xml:space="preserve"> </w:t>
            </w:r>
            <w:r w:rsidR="00670CEE">
              <w:t>57</w:t>
            </w:r>
            <w:r w:rsidR="00670CEE" w:rsidRPr="00804FA6">
              <w:t>6</w:t>
            </w:r>
            <w:r w:rsidR="00670CEE">
              <w:t xml:space="preserve"> 035 170, </w:t>
            </w:r>
            <w:hyperlink r:id="rId85" w:history="1">
              <w:r w:rsidRPr="006918E3">
                <w:rPr>
                  <w:rStyle w:val="Hypertextovodkaz"/>
                </w:rPr>
                <w:t>shejbalova@utb.cz</w:t>
              </w:r>
            </w:hyperlink>
            <w:r>
              <w:t>, 57</w:t>
            </w:r>
            <w:r w:rsidRPr="00804FA6">
              <w:t>6</w:t>
            </w:r>
            <w:r>
              <w:t> </w:t>
            </w:r>
            <w:r w:rsidRPr="00804FA6">
              <w:t>035</w:t>
            </w:r>
            <w:r w:rsidR="008E7127">
              <w:t> </w:t>
            </w:r>
            <w:r>
              <w:t>280</w:t>
            </w:r>
            <w:r w:rsidR="00831A7A">
              <w:t>.</w:t>
            </w:r>
          </w:p>
        </w:tc>
      </w:tr>
      <w:tr w:rsidR="004A0BE5" w14:paraId="2A383EE9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10029" w:type="dxa"/>
            <w:gridSpan w:val="8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693826E0" w14:textId="77777777" w:rsidR="004A0BE5" w:rsidRPr="004A0BE5" w:rsidRDefault="004A0BE5" w:rsidP="004A0BE5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br w:type="page"/>
            </w:r>
            <w:r w:rsidRPr="004A0BE5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4A0BE5" w:rsidRPr="00C15BE7" w14:paraId="4CF62116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4AD23AD3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70" w:type="dxa"/>
            <w:gridSpan w:val="82"/>
            <w:tcBorders>
              <w:top w:val="double" w:sz="4" w:space="0" w:color="auto"/>
            </w:tcBorders>
          </w:tcPr>
          <w:p w14:paraId="7E2783BF" w14:textId="77777777" w:rsidR="004A0BE5" w:rsidRPr="00C15BE7" w:rsidRDefault="004A0BE5" w:rsidP="004A0BE5">
            <w:pPr>
              <w:jc w:val="both"/>
              <w:rPr>
                <w:b/>
              </w:rPr>
            </w:pPr>
            <w:bookmarkStart w:id="125" w:name="Tep_úpr_kovů"/>
            <w:bookmarkEnd w:id="125"/>
            <w:r w:rsidRPr="00623D91">
              <w:rPr>
                <w:b/>
              </w:rPr>
              <w:t>Tepelné úpravy kovů</w:t>
            </w:r>
          </w:p>
        </w:tc>
      </w:tr>
      <w:tr w:rsidR="004A0BE5" w14:paraId="7068A0A9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196015A6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3" w:type="dxa"/>
            <w:gridSpan w:val="38"/>
          </w:tcPr>
          <w:p w14:paraId="162B2DD1" w14:textId="77777777" w:rsidR="004A0BE5" w:rsidRDefault="00BA2F84" w:rsidP="004A0BE5">
            <w:pPr>
              <w:jc w:val="both"/>
            </w:pPr>
            <w:r>
              <w:t>p</w:t>
            </w:r>
            <w:r w:rsidR="004A0BE5">
              <w:t>ovinný</w:t>
            </w:r>
            <w:r w:rsidR="00882741">
              <w:t xml:space="preserve"> (specializace </w:t>
            </w:r>
            <w:r>
              <w:t>VI)</w:t>
            </w:r>
          </w:p>
          <w:p w14:paraId="11895A5C" w14:textId="77777777" w:rsidR="000945CB" w:rsidRDefault="000945CB" w:rsidP="004A0BE5">
            <w:pPr>
              <w:jc w:val="both"/>
            </w:pPr>
            <w:r>
              <w:t>povinný (specializace SNZPK)</w:t>
            </w:r>
          </w:p>
        </w:tc>
        <w:tc>
          <w:tcPr>
            <w:tcW w:w="2695" w:type="dxa"/>
            <w:gridSpan w:val="37"/>
            <w:shd w:val="clear" w:color="auto" w:fill="F7CAAC"/>
          </w:tcPr>
          <w:p w14:paraId="5D5C2E12" w14:textId="77777777" w:rsidR="004A0BE5" w:rsidRDefault="004A0BE5" w:rsidP="004A0BE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62" w:type="dxa"/>
            <w:gridSpan w:val="7"/>
          </w:tcPr>
          <w:p w14:paraId="346060A6" w14:textId="77777777" w:rsidR="004A0BE5" w:rsidRDefault="00BA2F84" w:rsidP="004A0BE5">
            <w:pPr>
              <w:jc w:val="both"/>
            </w:pPr>
            <w:r>
              <w:t>1/LS</w:t>
            </w:r>
          </w:p>
        </w:tc>
      </w:tr>
      <w:tr w:rsidR="004A0BE5" w14:paraId="2AF3FBF9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78E863DC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2" w:type="dxa"/>
            <w:gridSpan w:val="18"/>
          </w:tcPr>
          <w:p w14:paraId="064BE17E" w14:textId="77777777" w:rsidR="004A0BE5" w:rsidRDefault="00BA2F84" w:rsidP="004A0BE5">
            <w:pPr>
              <w:jc w:val="both"/>
            </w:pPr>
            <w:r w:rsidRPr="003D6AB6">
              <w:t>14p+0</w:t>
            </w:r>
            <w:r w:rsidR="00882741">
              <w:t>s</w:t>
            </w:r>
            <w:r w:rsidRPr="003D6AB6">
              <w:t>+28l</w:t>
            </w:r>
          </w:p>
        </w:tc>
        <w:tc>
          <w:tcPr>
            <w:tcW w:w="895" w:type="dxa"/>
            <w:gridSpan w:val="10"/>
            <w:shd w:val="clear" w:color="auto" w:fill="F7CAAC"/>
          </w:tcPr>
          <w:p w14:paraId="281647E9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10"/>
          </w:tcPr>
          <w:p w14:paraId="79D184C4" w14:textId="77777777" w:rsidR="004A0BE5" w:rsidRDefault="004A0BE5" w:rsidP="004A0BE5">
            <w:pPr>
              <w:jc w:val="both"/>
            </w:pPr>
            <w:r>
              <w:t>42</w:t>
            </w:r>
          </w:p>
        </w:tc>
        <w:tc>
          <w:tcPr>
            <w:tcW w:w="2154" w:type="dxa"/>
            <w:gridSpan w:val="25"/>
            <w:shd w:val="clear" w:color="auto" w:fill="F7CAAC"/>
          </w:tcPr>
          <w:p w14:paraId="75DF4C36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03" w:type="dxa"/>
            <w:gridSpan w:val="19"/>
          </w:tcPr>
          <w:p w14:paraId="127B9AF2" w14:textId="77777777" w:rsidR="004A0BE5" w:rsidRDefault="004A0BE5" w:rsidP="004A0BE5">
            <w:pPr>
              <w:jc w:val="both"/>
            </w:pPr>
            <w:r>
              <w:t>3</w:t>
            </w:r>
          </w:p>
        </w:tc>
      </w:tr>
      <w:tr w:rsidR="004A0BE5" w14:paraId="7AA09CE9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6D1652ED" w14:textId="77777777" w:rsidR="004A0BE5" w:rsidRDefault="004A0BE5" w:rsidP="004A0BE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70" w:type="dxa"/>
            <w:gridSpan w:val="82"/>
          </w:tcPr>
          <w:p w14:paraId="0C783547" w14:textId="77777777" w:rsidR="004A0BE5" w:rsidRDefault="004A0BE5" w:rsidP="004A0BE5">
            <w:pPr>
              <w:jc w:val="both"/>
            </w:pPr>
          </w:p>
        </w:tc>
      </w:tr>
      <w:tr w:rsidR="004A0BE5" w14:paraId="0B65D0C4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7EB098B7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3" w:type="dxa"/>
            <w:gridSpan w:val="38"/>
          </w:tcPr>
          <w:p w14:paraId="57DFB145" w14:textId="77777777" w:rsidR="004A0BE5" w:rsidRDefault="00BA2F84" w:rsidP="004A0BE5">
            <w:pPr>
              <w:jc w:val="both"/>
            </w:pPr>
            <w:r>
              <w:t>klasifikovaný zápočet</w:t>
            </w:r>
          </w:p>
        </w:tc>
        <w:tc>
          <w:tcPr>
            <w:tcW w:w="1552" w:type="dxa"/>
            <w:gridSpan w:val="12"/>
            <w:shd w:val="clear" w:color="auto" w:fill="F7CAAC"/>
          </w:tcPr>
          <w:p w14:paraId="3BA08998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05" w:type="dxa"/>
            <w:gridSpan w:val="32"/>
          </w:tcPr>
          <w:p w14:paraId="18CB6AC8" w14:textId="77777777" w:rsidR="004A0BE5" w:rsidRDefault="004A0BE5" w:rsidP="004A0BE5">
            <w:pPr>
              <w:jc w:val="both"/>
            </w:pPr>
            <w:r>
              <w:t>přednášky,</w:t>
            </w:r>
          </w:p>
          <w:p w14:paraId="4ECC36F9" w14:textId="77777777" w:rsidR="004A0BE5" w:rsidRDefault="004A0BE5" w:rsidP="004A0BE5">
            <w:pPr>
              <w:jc w:val="both"/>
            </w:pPr>
            <w:r>
              <w:t>laboratorní cvičení</w:t>
            </w:r>
          </w:p>
        </w:tc>
      </w:tr>
      <w:tr w:rsidR="004A0BE5" w14:paraId="0E79BBCC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5C06AEAA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70" w:type="dxa"/>
            <w:gridSpan w:val="82"/>
            <w:tcBorders>
              <w:bottom w:val="single" w:sz="4" w:space="0" w:color="auto"/>
            </w:tcBorders>
          </w:tcPr>
          <w:p w14:paraId="0767AA32" w14:textId="77777777" w:rsidR="004A0BE5" w:rsidRDefault="004A0BE5" w:rsidP="004A0BE5">
            <w:pPr>
              <w:jc w:val="both"/>
            </w:pPr>
            <w:r>
              <w:t>Docházka: povinná účast v laboratorních cvičeních.</w:t>
            </w:r>
          </w:p>
          <w:p w14:paraId="2EF8EC00" w14:textId="77777777" w:rsidR="004A0BE5" w:rsidRDefault="004A0BE5" w:rsidP="004A0BE5">
            <w:pPr>
              <w:jc w:val="both"/>
            </w:pPr>
            <w:r>
              <w:t>Zápočet: odevzdání a obhájení zadaných protokolů (prací).</w:t>
            </w:r>
          </w:p>
          <w:p w14:paraId="1E827972" w14:textId="77777777" w:rsidR="004A0BE5" w:rsidRDefault="004A0BE5" w:rsidP="004A0BE5">
            <w:pPr>
              <w:jc w:val="both"/>
            </w:pPr>
            <w:r>
              <w:t>Zkouška: prokázání znalosti probíraných tematických okruhů, písemná nebo ústní zkouška. Podmínkou k účasti na zkoušce je získání zápočtu.</w:t>
            </w:r>
          </w:p>
        </w:tc>
      </w:tr>
      <w:tr w:rsidR="004A0BE5" w14:paraId="117B4B74" w14:textId="77777777" w:rsidTr="007B2524">
        <w:trPr>
          <w:gridBefore w:val="2"/>
          <w:gridAfter w:val="4"/>
          <w:wBefore w:w="30" w:type="dxa"/>
          <w:wAfter w:w="148" w:type="dxa"/>
          <w:trHeight w:val="197"/>
        </w:trPr>
        <w:tc>
          <w:tcPr>
            <w:tcW w:w="3059" w:type="dxa"/>
            <w:gridSpan w:val="4"/>
            <w:tcBorders>
              <w:top w:val="nil"/>
            </w:tcBorders>
            <w:shd w:val="clear" w:color="auto" w:fill="F7CAAC"/>
          </w:tcPr>
          <w:p w14:paraId="6F26291E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70" w:type="dxa"/>
            <w:gridSpan w:val="82"/>
            <w:tcBorders>
              <w:top w:val="single" w:sz="4" w:space="0" w:color="auto"/>
            </w:tcBorders>
          </w:tcPr>
          <w:p w14:paraId="260463F4" w14:textId="77777777" w:rsidR="004A0BE5" w:rsidRDefault="004A0BE5" w:rsidP="004A0BE5">
            <w:pPr>
              <w:jc w:val="both"/>
            </w:pPr>
          </w:p>
        </w:tc>
      </w:tr>
      <w:tr w:rsidR="004A0BE5" w14:paraId="647B1F63" w14:textId="77777777" w:rsidTr="007B2524">
        <w:trPr>
          <w:gridBefore w:val="2"/>
          <w:gridAfter w:val="4"/>
          <w:wBefore w:w="30" w:type="dxa"/>
          <w:wAfter w:w="148" w:type="dxa"/>
          <w:trHeight w:val="243"/>
        </w:trPr>
        <w:tc>
          <w:tcPr>
            <w:tcW w:w="3059" w:type="dxa"/>
            <w:gridSpan w:val="4"/>
            <w:tcBorders>
              <w:top w:val="nil"/>
            </w:tcBorders>
            <w:shd w:val="clear" w:color="auto" w:fill="F7CAAC"/>
          </w:tcPr>
          <w:p w14:paraId="420A6361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70" w:type="dxa"/>
            <w:gridSpan w:val="82"/>
            <w:tcBorders>
              <w:top w:val="nil"/>
            </w:tcBorders>
          </w:tcPr>
          <w:p w14:paraId="23934998" w14:textId="77777777" w:rsidR="004A0BE5" w:rsidRDefault="004A0BE5" w:rsidP="004A0BE5">
            <w:pPr>
              <w:jc w:val="both"/>
            </w:pPr>
          </w:p>
        </w:tc>
      </w:tr>
      <w:tr w:rsidR="004A0BE5" w:rsidRPr="009E0D88" w14:paraId="6F25CFD8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62700AA1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70" w:type="dxa"/>
            <w:gridSpan w:val="82"/>
            <w:tcBorders>
              <w:bottom w:val="nil"/>
            </w:tcBorders>
          </w:tcPr>
          <w:p w14:paraId="7F54B161" w14:textId="77777777" w:rsidR="004A0BE5" w:rsidRPr="009E0D88" w:rsidRDefault="004A0BE5" w:rsidP="004A0BE5">
            <w:pPr>
              <w:jc w:val="both"/>
            </w:pPr>
          </w:p>
        </w:tc>
      </w:tr>
      <w:tr w:rsidR="004A0BE5" w14:paraId="54F8D22A" w14:textId="77777777" w:rsidTr="007B2524">
        <w:trPr>
          <w:gridBefore w:val="2"/>
          <w:gridAfter w:val="4"/>
          <w:wBefore w:w="30" w:type="dxa"/>
          <w:wAfter w:w="148" w:type="dxa"/>
          <w:trHeight w:val="210"/>
        </w:trPr>
        <w:tc>
          <w:tcPr>
            <w:tcW w:w="10029" w:type="dxa"/>
            <w:gridSpan w:val="86"/>
            <w:tcBorders>
              <w:top w:val="nil"/>
            </w:tcBorders>
          </w:tcPr>
          <w:p w14:paraId="18A38A2E" w14:textId="77777777" w:rsidR="004A0BE5" w:rsidRDefault="004A0BE5" w:rsidP="004A0BE5">
            <w:pPr>
              <w:spacing w:before="60" w:after="60"/>
              <w:jc w:val="both"/>
            </w:pPr>
            <w:r>
              <w:t>Ing. Martin Ovsík, Ph.D.</w:t>
            </w:r>
            <w:r w:rsidR="00D71549">
              <w:t xml:space="preserve"> (100% p)</w:t>
            </w:r>
          </w:p>
        </w:tc>
      </w:tr>
      <w:tr w:rsidR="004A0BE5" w14:paraId="25729F6D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3059" w:type="dxa"/>
            <w:gridSpan w:val="4"/>
            <w:shd w:val="clear" w:color="auto" w:fill="F7CAAC"/>
          </w:tcPr>
          <w:p w14:paraId="68A36BB9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70" w:type="dxa"/>
            <w:gridSpan w:val="82"/>
            <w:tcBorders>
              <w:bottom w:val="nil"/>
            </w:tcBorders>
          </w:tcPr>
          <w:p w14:paraId="60688992" w14:textId="77777777" w:rsidR="004A0BE5" w:rsidRDefault="004A0BE5" w:rsidP="004A0BE5">
            <w:pPr>
              <w:jc w:val="both"/>
            </w:pPr>
          </w:p>
        </w:tc>
      </w:tr>
      <w:tr w:rsidR="004A0BE5" w14:paraId="3D7F69A8" w14:textId="77777777" w:rsidTr="007B2524">
        <w:trPr>
          <w:gridBefore w:val="2"/>
          <w:gridAfter w:val="4"/>
          <w:wBefore w:w="30" w:type="dxa"/>
          <w:wAfter w:w="148" w:type="dxa"/>
          <w:trHeight w:val="3938"/>
        </w:trPr>
        <w:tc>
          <w:tcPr>
            <w:tcW w:w="10029" w:type="dxa"/>
            <w:gridSpan w:val="86"/>
            <w:tcBorders>
              <w:top w:val="nil"/>
              <w:bottom w:val="single" w:sz="12" w:space="0" w:color="auto"/>
            </w:tcBorders>
          </w:tcPr>
          <w:p w14:paraId="395AD5F7" w14:textId="77777777" w:rsidR="004A0BE5" w:rsidRPr="00AD100D" w:rsidRDefault="004A0BE5" w:rsidP="004A0BE5">
            <w:pPr>
              <w:jc w:val="both"/>
            </w:pPr>
            <w:r>
              <w:t xml:space="preserve">Cílem předmětu je získání poznatků o způsobech tepelného, chemicko-tepelného a termomechanického zpracování materiálů, vedoucích ke zvyšování užitné hodnoty nástrojů, nářadí a dalších technicky a technologicky náročných výrobků. </w:t>
            </w:r>
            <w:r w:rsidRPr="00AD100D">
              <w:t>Obsah předmětu tvoří tyto tematické celky:</w:t>
            </w:r>
          </w:p>
          <w:p w14:paraId="6CCF3580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Úvod do předmětu Tepelné a povrchové úpravy kovů. </w:t>
            </w:r>
          </w:p>
          <w:p w14:paraId="6444685C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Přehled používaných materiálů. </w:t>
            </w:r>
          </w:p>
          <w:p w14:paraId="2F646AD0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Technicky významné kovy a jejich slitiny. </w:t>
            </w:r>
          </w:p>
          <w:p w14:paraId="3A627BCA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Krystalická stavba kovů. </w:t>
            </w:r>
          </w:p>
          <w:p w14:paraId="6F33C022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Rovnovážné binární diagramy. </w:t>
            </w:r>
          </w:p>
          <w:p w14:paraId="2F5ECAB2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Fázové přeměny v slitinách kovů v tuhém stavu. </w:t>
            </w:r>
          </w:p>
          <w:p w14:paraId="6292C955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Tepelné zpracování ocelí a litin. </w:t>
            </w:r>
          </w:p>
          <w:p w14:paraId="3442A456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Zvláštnosti tepelného zpracování nástrojových ocelí a jiných řezných materiálů. </w:t>
            </w:r>
          </w:p>
          <w:p w14:paraId="7BA744A4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Tepelné zpracování neželezných kovů a slitin. </w:t>
            </w:r>
          </w:p>
          <w:p w14:paraId="5B0139C4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Chemicko tepelné zpracování, nové metody. </w:t>
            </w:r>
          </w:p>
          <w:p w14:paraId="59120D83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Termomechanické zpracování. </w:t>
            </w:r>
          </w:p>
          <w:p w14:paraId="249D375A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Fyzikální a chemické metody nanášení zvláště tvrdých povrchů. </w:t>
            </w:r>
          </w:p>
          <w:p w14:paraId="3E614C97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Ekologické aspekty technologie povrchových úprav. </w:t>
            </w:r>
          </w:p>
          <w:p w14:paraId="35C40EFA" w14:textId="77777777" w:rsidR="004A0BE5" w:rsidRDefault="004A0BE5" w:rsidP="004A0BE5">
            <w:pPr>
              <w:pStyle w:val="Odstavecseseznamem"/>
              <w:numPr>
                <w:ilvl w:val="0"/>
                <w:numId w:val="5"/>
              </w:numPr>
              <w:ind w:left="284" w:hanging="57"/>
              <w:jc w:val="both"/>
            </w:pPr>
            <w:r>
              <w:t xml:space="preserve">Měření vlastností povrchových vrstev. </w:t>
            </w:r>
          </w:p>
        </w:tc>
      </w:tr>
      <w:tr w:rsidR="004A0BE5" w14:paraId="1F15CD04" w14:textId="77777777" w:rsidTr="007B2524">
        <w:trPr>
          <w:gridBefore w:val="2"/>
          <w:gridAfter w:val="4"/>
          <w:wBefore w:w="30" w:type="dxa"/>
          <w:wAfter w:w="148" w:type="dxa"/>
          <w:trHeight w:val="265"/>
        </w:trPr>
        <w:tc>
          <w:tcPr>
            <w:tcW w:w="3625" w:type="dxa"/>
            <w:gridSpan w:val="14"/>
            <w:tcBorders>
              <w:top w:val="nil"/>
            </w:tcBorders>
            <w:shd w:val="clear" w:color="auto" w:fill="F7CAAC"/>
          </w:tcPr>
          <w:p w14:paraId="5C052DE4" w14:textId="77777777" w:rsidR="004A0BE5" w:rsidRDefault="004A0BE5" w:rsidP="004A0BE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404" w:type="dxa"/>
            <w:gridSpan w:val="72"/>
            <w:tcBorders>
              <w:top w:val="nil"/>
              <w:bottom w:val="nil"/>
            </w:tcBorders>
          </w:tcPr>
          <w:p w14:paraId="4DBE7831" w14:textId="77777777" w:rsidR="004A0BE5" w:rsidRDefault="004A0BE5" w:rsidP="004A0BE5">
            <w:pPr>
              <w:jc w:val="both"/>
            </w:pPr>
          </w:p>
        </w:tc>
      </w:tr>
      <w:tr w:rsidR="004A0BE5" w14:paraId="12A6BA46" w14:textId="77777777" w:rsidTr="007B2524">
        <w:trPr>
          <w:gridBefore w:val="2"/>
          <w:gridAfter w:val="4"/>
          <w:wBefore w:w="30" w:type="dxa"/>
          <w:wAfter w:w="148" w:type="dxa"/>
          <w:trHeight w:val="274"/>
        </w:trPr>
        <w:tc>
          <w:tcPr>
            <w:tcW w:w="10029" w:type="dxa"/>
            <w:gridSpan w:val="86"/>
            <w:tcBorders>
              <w:top w:val="nil"/>
            </w:tcBorders>
          </w:tcPr>
          <w:p w14:paraId="2266C46F" w14:textId="77777777" w:rsidR="004A0BE5" w:rsidRDefault="004A0BE5" w:rsidP="004A0BE5">
            <w:pPr>
              <w:contextualSpacing/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452DE8">
              <w:rPr>
                <w:u w:val="single"/>
              </w:rPr>
              <w:t>:</w:t>
            </w:r>
          </w:p>
          <w:p w14:paraId="5B8A8FB8" w14:textId="77777777" w:rsidR="004A0BE5" w:rsidRPr="00434CB9" w:rsidRDefault="004A0BE5" w:rsidP="004A0BE5">
            <w:pPr>
              <w:contextualSpacing/>
              <w:jc w:val="both"/>
            </w:pPr>
            <w:r w:rsidRPr="00434CB9">
              <w:rPr>
                <w:caps/>
              </w:rPr>
              <w:t>Ptáček, L.</w:t>
            </w:r>
            <w:r w:rsidRPr="00434CB9">
              <w:t xml:space="preserve"> a kol. </w:t>
            </w:r>
            <w:r w:rsidRPr="00434CB9">
              <w:rPr>
                <w:iCs/>
              </w:rPr>
              <w:t>Nauka o materiálu I</w:t>
            </w:r>
            <w:r w:rsidRPr="00434CB9">
              <w:t xml:space="preserve">. </w:t>
            </w:r>
            <w:r>
              <w:t xml:space="preserve">Brno: </w:t>
            </w:r>
            <w:r w:rsidRPr="00434CB9">
              <w:t xml:space="preserve">CERM, 2003. </w:t>
            </w:r>
            <w:r>
              <w:t>ISBN 80-7204-283-1.</w:t>
            </w:r>
          </w:p>
          <w:p w14:paraId="6DB864ED" w14:textId="77777777" w:rsidR="004A0BE5" w:rsidRPr="00452DE8" w:rsidRDefault="004A0BE5" w:rsidP="004A0BE5">
            <w:pPr>
              <w:contextualSpacing/>
              <w:jc w:val="both"/>
            </w:pPr>
            <w:r w:rsidRPr="00434CB9">
              <w:rPr>
                <w:caps/>
              </w:rPr>
              <w:t>Ptáček, L</w:t>
            </w:r>
            <w:r w:rsidRPr="00434CB9">
              <w:t xml:space="preserve">. a kol. </w:t>
            </w:r>
            <w:r w:rsidRPr="00434CB9">
              <w:rPr>
                <w:iCs/>
              </w:rPr>
              <w:t>Nauka o materiálu II</w:t>
            </w:r>
            <w:r w:rsidRPr="00434CB9">
              <w:t xml:space="preserve">. </w:t>
            </w:r>
            <w:r>
              <w:t xml:space="preserve">Brno: </w:t>
            </w:r>
            <w:r w:rsidRPr="00434CB9">
              <w:t xml:space="preserve">CERM, 2002. </w:t>
            </w:r>
            <w:r w:rsidRPr="00452DE8">
              <w:t>ISBN 80-7204-283-1</w:t>
            </w:r>
            <w:r>
              <w:t>.</w:t>
            </w:r>
          </w:p>
          <w:p w14:paraId="5604C531" w14:textId="77777777" w:rsidR="004A0BE5" w:rsidRPr="000A4F1C" w:rsidRDefault="004A0BE5" w:rsidP="004A0BE5">
            <w:pPr>
              <w:contextualSpacing/>
              <w:jc w:val="both"/>
              <w:rPr>
                <w:sz w:val="18"/>
                <w:szCs w:val="18"/>
              </w:rPr>
            </w:pPr>
            <w:r w:rsidRPr="000A4F1C">
              <w:t xml:space="preserve">SKÁLOVÁ, J., KOUTSKÝ, J., MOTYČKA, V. Nauka o materiálech. 4. vyd. </w:t>
            </w:r>
            <w:r w:rsidRPr="000A4F1C">
              <w:rPr>
                <w:sz w:val="18"/>
                <w:szCs w:val="18"/>
              </w:rPr>
              <w:t>Plzeň: ZČU, 2010.</w:t>
            </w:r>
            <w:r w:rsidRPr="000A4F1C">
              <w:t xml:space="preserve"> </w:t>
            </w:r>
            <w:r w:rsidRPr="000A4F1C">
              <w:rPr>
                <w:sz w:val="18"/>
                <w:szCs w:val="18"/>
              </w:rPr>
              <w:t>ISBN 978-80-7043-244-0.</w:t>
            </w:r>
          </w:p>
          <w:p w14:paraId="100DD4A0" w14:textId="77777777" w:rsidR="004A0BE5" w:rsidRPr="00452DE8" w:rsidRDefault="004A0BE5" w:rsidP="004A0BE5">
            <w:pPr>
              <w:contextualSpacing/>
              <w:jc w:val="both"/>
              <w:rPr>
                <w:sz w:val="10"/>
                <w:szCs w:val="10"/>
              </w:rPr>
            </w:pPr>
          </w:p>
          <w:p w14:paraId="7DA2C035" w14:textId="77777777" w:rsidR="004A0BE5" w:rsidRPr="00452DE8" w:rsidRDefault="004A0BE5" w:rsidP="004A0BE5">
            <w:pPr>
              <w:contextualSpacing/>
              <w:jc w:val="both"/>
              <w:rPr>
                <w:u w:val="single"/>
              </w:rPr>
            </w:pPr>
            <w:r w:rsidRPr="00452DE8">
              <w:rPr>
                <w:u w:val="single"/>
              </w:rPr>
              <w:t>Doporučená literatura:</w:t>
            </w:r>
          </w:p>
          <w:p w14:paraId="67B4B966" w14:textId="77777777" w:rsidR="004A0BE5" w:rsidRPr="00452DE8" w:rsidRDefault="004A0BE5" w:rsidP="004A0BE5">
            <w:pPr>
              <w:contextualSpacing/>
              <w:jc w:val="both"/>
            </w:pPr>
            <w:r w:rsidRPr="00452DE8">
              <w:t>FILIPI, B. Nauka o materiálu. Ostrava: Sdružení požárního a be</w:t>
            </w:r>
            <w:r>
              <w:t xml:space="preserve">zpečnostního inženýrství, 2003. </w:t>
            </w:r>
            <w:r w:rsidRPr="00452DE8">
              <w:t>124 s. I</w:t>
            </w:r>
            <w:r>
              <w:t>SBN 80-86634-11-6. Dostupné online</w:t>
            </w:r>
            <w:r w:rsidRPr="00452DE8">
              <w:t xml:space="preserve">: </w:t>
            </w:r>
            <w:hyperlink r:id="rId86" w:history="1">
              <w:r w:rsidRPr="0062315C">
                <w:rPr>
                  <w:rStyle w:val="Hypertextovodkaz"/>
                </w:rPr>
                <w:t>http://toc.nkp.cz/NKC/200704/contents/nkc20071704703_1.pdf</w:t>
              </w:r>
            </w:hyperlink>
            <w:r>
              <w:t>.</w:t>
            </w:r>
          </w:p>
          <w:p w14:paraId="1B39598B" w14:textId="77777777" w:rsidR="004A0BE5" w:rsidRPr="00452DE8" w:rsidRDefault="004A0BE5" w:rsidP="004A0BE5">
            <w:pPr>
              <w:contextualSpacing/>
              <w:jc w:val="both"/>
            </w:pPr>
            <w:r w:rsidRPr="005718F4">
              <w:rPr>
                <w:caps/>
              </w:rPr>
              <w:t>Križan, L., Grgáč, P., Čaplovic, L.</w:t>
            </w:r>
            <w:r>
              <w:t xml:space="preserve"> </w:t>
            </w:r>
            <w:r w:rsidRPr="00452DE8">
              <w:rPr>
                <w:iCs/>
              </w:rPr>
              <w:t>Špeciálna technológia I. Progresívne metódy te</w:t>
            </w:r>
            <w:r>
              <w:rPr>
                <w:iCs/>
              </w:rPr>
              <w:t xml:space="preserve">pelného spracovania. Bratislava: </w:t>
            </w:r>
            <w:r>
              <w:t>SVŠT</w:t>
            </w:r>
            <w:r w:rsidRPr="00452DE8">
              <w:t xml:space="preserve">, 1986. </w:t>
            </w:r>
          </w:p>
          <w:p w14:paraId="022CFB06" w14:textId="77777777" w:rsidR="004A0BE5" w:rsidRDefault="004A0BE5" w:rsidP="004A0BE5">
            <w:pPr>
              <w:pStyle w:val="Odstavecseseznamem"/>
              <w:ind w:left="0"/>
              <w:jc w:val="both"/>
            </w:pPr>
            <w:proofErr w:type="gramStart"/>
            <w:r w:rsidRPr="00452DE8">
              <w:t>CALLISTER, W</w:t>
            </w:r>
            <w:r>
              <w:t>.</w:t>
            </w:r>
            <w:r w:rsidRPr="00452DE8">
              <w:t>D</w:t>
            </w:r>
            <w:r>
              <w:t>., RETHWISCH</w:t>
            </w:r>
            <w:proofErr w:type="gramEnd"/>
            <w:r>
              <w:t>, D.G.</w:t>
            </w:r>
            <w:r w:rsidRPr="00452DE8">
              <w:t xml:space="preserve"> Materials </w:t>
            </w:r>
            <w:r>
              <w:t>S</w:t>
            </w:r>
            <w:r w:rsidRPr="00452DE8">
              <w:t xml:space="preserve">cience and </w:t>
            </w:r>
            <w:r>
              <w:t>E</w:t>
            </w:r>
            <w:r w:rsidRPr="00452DE8">
              <w:t xml:space="preserve">ngineering: </w:t>
            </w:r>
            <w:r>
              <w:t>A</w:t>
            </w:r>
            <w:r w:rsidRPr="00452DE8">
              <w:t xml:space="preserve">n </w:t>
            </w:r>
            <w:r>
              <w:t>I</w:t>
            </w:r>
            <w:r w:rsidRPr="00452DE8">
              <w:t xml:space="preserve">ntroduction. 9th </w:t>
            </w:r>
            <w:r>
              <w:t>E</w:t>
            </w:r>
            <w:r w:rsidRPr="00452DE8">
              <w:t>d. Hoboken, NJ</w:t>
            </w:r>
            <w:r>
              <w:t xml:space="preserve">: Wiley, 2014. </w:t>
            </w:r>
            <w:r w:rsidRPr="00452DE8">
              <w:t>xxiii, 960 s. ISBN 978-1-118-32457-8.</w:t>
            </w:r>
            <w:r w:rsidRPr="005F4D9B">
              <w:rPr>
                <w:sz w:val="24"/>
                <w:szCs w:val="24"/>
              </w:rPr>
              <w:t xml:space="preserve"> </w:t>
            </w:r>
          </w:p>
        </w:tc>
      </w:tr>
      <w:tr w:rsidR="004A0BE5" w14:paraId="6574CCC6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10029" w:type="dxa"/>
            <w:gridSpan w:val="86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144BF8A" w14:textId="77777777" w:rsidR="004A0BE5" w:rsidRDefault="004A0BE5" w:rsidP="004A0BE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A0BE5" w14:paraId="43BF4947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4761" w:type="dxa"/>
            <w:gridSpan w:val="22"/>
            <w:tcBorders>
              <w:top w:val="single" w:sz="2" w:space="0" w:color="auto"/>
            </w:tcBorders>
            <w:shd w:val="clear" w:color="auto" w:fill="F7CAAC"/>
          </w:tcPr>
          <w:p w14:paraId="4CE0B83F" w14:textId="77777777" w:rsidR="004A0BE5" w:rsidRDefault="004A0BE5" w:rsidP="004A0BE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5" w:type="dxa"/>
            <w:gridSpan w:val="10"/>
            <w:tcBorders>
              <w:top w:val="single" w:sz="2" w:space="0" w:color="auto"/>
            </w:tcBorders>
          </w:tcPr>
          <w:p w14:paraId="64092D70" w14:textId="77777777" w:rsidR="004A0BE5" w:rsidRDefault="004A0BE5" w:rsidP="004A0BE5">
            <w:pPr>
              <w:jc w:val="center"/>
            </w:pPr>
            <w:r w:rsidRPr="008E7127">
              <w:t>12</w:t>
            </w:r>
          </w:p>
        </w:tc>
        <w:tc>
          <w:tcPr>
            <w:tcW w:w="4373" w:type="dxa"/>
            <w:gridSpan w:val="54"/>
            <w:tcBorders>
              <w:top w:val="single" w:sz="2" w:space="0" w:color="auto"/>
            </w:tcBorders>
            <w:shd w:val="clear" w:color="auto" w:fill="F7CAAC"/>
          </w:tcPr>
          <w:p w14:paraId="4F2118BF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A0BE5" w14:paraId="50DACC51" w14:textId="77777777" w:rsidTr="007B2524">
        <w:trPr>
          <w:gridBefore w:val="2"/>
          <w:gridAfter w:val="4"/>
          <w:wBefore w:w="30" w:type="dxa"/>
          <w:wAfter w:w="148" w:type="dxa"/>
        </w:trPr>
        <w:tc>
          <w:tcPr>
            <w:tcW w:w="10029" w:type="dxa"/>
            <w:gridSpan w:val="86"/>
            <w:shd w:val="clear" w:color="auto" w:fill="F7CAAC"/>
          </w:tcPr>
          <w:p w14:paraId="1C6B063B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A0BE5" w14:paraId="41A4E87E" w14:textId="77777777" w:rsidTr="007B2524">
        <w:trPr>
          <w:gridBefore w:val="2"/>
          <w:gridAfter w:val="4"/>
          <w:wBefore w:w="30" w:type="dxa"/>
          <w:wAfter w:w="148" w:type="dxa"/>
          <w:trHeight w:val="1373"/>
        </w:trPr>
        <w:tc>
          <w:tcPr>
            <w:tcW w:w="10029" w:type="dxa"/>
            <w:gridSpan w:val="86"/>
          </w:tcPr>
          <w:p w14:paraId="74DD12D1" w14:textId="77777777" w:rsidR="004A0BE5" w:rsidRDefault="004A0BE5" w:rsidP="004A0BE5">
            <w:pPr>
              <w:jc w:val="both"/>
              <w:rPr>
                <w:sz w:val="10"/>
                <w:szCs w:val="10"/>
              </w:rPr>
            </w:pPr>
            <w:r w:rsidRPr="00A62D55">
              <w:t>Studenti se účastní výuky, kde je jim redukovanou formou prezentována látka výše uvedeného rozsahu.</w:t>
            </w:r>
            <w:r>
              <w:t xml:space="preserve"> Cyklus přednášek je realizován v</w:t>
            </w:r>
            <w:r w:rsidR="000B36CB">
              <w:t xml:space="preserve"> </w:t>
            </w:r>
            <w:r>
              <w:t xml:space="preserve">blocích. Přednáškové bloky jsou doplněny praktickými ukázkami, na kterých se studenti seznamují s reálnými výsledky prováděných experimentů. V rámci přednášek dostávají studenti zadány semestrální práce, které musí na závěr semestru obhájit. Konzultace jsou možné v rámci </w:t>
            </w:r>
            <w:r w:rsidR="00016056">
              <w:t>výuky</w:t>
            </w:r>
            <w:r>
              <w:t>, vypsaných konzultačních hodin v příslušném semestru, nebo lze vyučujícího kontaktovat viz níže</w:t>
            </w:r>
            <w:r w:rsidRPr="00E24C58">
              <w:t>.</w:t>
            </w:r>
          </w:p>
          <w:p w14:paraId="6027E27F" w14:textId="77777777" w:rsidR="004A0BE5" w:rsidRPr="00452DE8" w:rsidRDefault="004A0BE5" w:rsidP="004A0BE5">
            <w:pPr>
              <w:jc w:val="both"/>
              <w:rPr>
                <w:sz w:val="10"/>
                <w:szCs w:val="10"/>
              </w:rPr>
            </w:pPr>
          </w:p>
          <w:p w14:paraId="752904AA" w14:textId="77777777" w:rsidR="004A0BE5" w:rsidRDefault="004A0BE5" w:rsidP="008E7127">
            <w:pPr>
              <w:jc w:val="both"/>
            </w:pPr>
            <w:r>
              <w:t>Možnosti komunikace s vyučujícím</w:t>
            </w:r>
            <w:r w:rsidRPr="00670CEE">
              <w:t xml:space="preserve">: </w:t>
            </w:r>
            <w:hyperlink r:id="rId87" w:history="1">
              <w:r w:rsidRPr="00670CEE">
                <w:rPr>
                  <w:rStyle w:val="Hypertextovodkaz"/>
                </w:rPr>
                <w:t>ovsik@utb.cz</w:t>
              </w:r>
            </w:hyperlink>
            <w:r w:rsidRPr="00670CEE">
              <w:t>, 576 035 100.</w:t>
            </w:r>
          </w:p>
        </w:tc>
      </w:tr>
      <w:tr w:rsidR="004A0BE5" w14:paraId="0A7D8EC0" w14:textId="77777777" w:rsidTr="007B2524">
        <w:tc>
          <w:tcPr>
            <w:tcW w:w="10207" w:type="dxa"/>
            <w:gridSpan w:val="92"/>
            <w:tcBorders>
              <w:bottom w:val="double" w:sz="4" w:space="0" w:color="auto"/>
            </w:tcBorders>
            <w:shd w:val="clear" w:color="auto" w:fill="BDD6EE"/>
          </w:tcPr>
          <w:p w14:paraId="6E77F1A1" w14:textId="77777777" w:rsidR="004A0BE5" w:rsidRDefault="004A0BE5" w:rsidP="004A0BE5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A0BE5" w:rsidRPr="00F41D23" w14:paraId="39A65819" w14:textId="77777777" w:rsidTr="007B2524">
        <w:tc>
          <w:tcPr>
            <w:tcW w:w="3147" w:type="dxa"/>
            <w:gridSpan w:val="10"/>
            <w:tcBorders>
              <w:top w:val="double" w:sz="4" w:space="0" w:color="auto"/>
            </w:tcBorders>
            <w:shd w:val="clear" w:color="auto" w:fill="F7CAAC"/>
          </w:tcPr>
          <w:p w14:paraId="0DDA068A" w14:textId="77777777" w:rsidR="004A0BE5" w:rsidRPr="006416EC" w:rsidRDefault="004A0BE5" w:rsidP="004A0BE5">
            <w:pPr>
              <w:jc w:val="both"/>
              <w:rPr>
                <w:b/>
                <w:sz w:val="19"/>
                <w:szCs w:val="19"/>
              </w:rPr>
            </w:pPr>
            <w:r w:rsidRPr="006416EC">
              <w:rPr>
                <w:b/>
                <w:sz w:val="19"/>
                <w:szCs w:val="19"/>
              </w:rPr>
              <w:t>Název studijního předmětu</w:t>
            </w:r>
          </w:p>
        </w:tc>
        <w:tc>
          <w:tcPr>
            <w:tcW w:w="7060" w:type="dxa"/>
            <w:gridSpan w:val="82"/>
            <w:tcBorders>
              <w:top w:val="double" w:sz="4" w:space="0" w:color="auto"/>
            </w:tcBorders>
          </w:tcPr>
          <w:p w14:paraId="003984C0" w14:textId="77777777" w:rsidR="004A0BE5" w:rsidRPr="00F41D23" w:rsidRDefault="004A0BE5" w:rsidP="004A0BE5">
            <w:pPr>
              <w:jc w:val="both"/>
              <w:rPr>
                <w:b/>
                <w:sz w:val="19"/>
                <w:szCs w:val="19"/>
              </w:rPr>
            </w:pPr>
            <w:bookmarkStart w:id="126" w:name="Vlastn_kompoz_mater"/>
            <w:bookmarkEnd w:id="126"/>
            <w:r w:rsidRPr="00F41D23">
              <w:rPr>
                <w:b/>
                <w:sz w:val="19"/>
                <w:szCs w:val="19"/>
              </w:rPr>
              <w:t>Vlastnosti kompozitních materiálů</w:t>
            </w:r>
          </w:p>
        </w:tc>
      </w:tr>
      <w:tr w:rsidR="004A0BE5" w:rsidRPr="006416EC" w14:paraId="24A81F04" w14:textId="77777777" w:rsidTr="007B2524">
        <w:tc>
          <w:tcPr>
            <w:tcW w:w="3147" w:type="dxa"/>
            <w:gridSpan w:val="10"/>
            <w:shd w:val="clear" w:color="auto" w:fill="F7CAAC"/>
          </w:tcPr>
          <w:p w14:paraId="3D8E8037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Typ předmětu</w:t>
            </w:r>
          </w:p>
        </w:tc>
        <w:tc>
          <w:tcPr>
            <w:tcW w:w="3496" w:type="dxa"/>
            <w:gridSpan w:val="41"/>
          </w:tcPr>
          <w:p w14:paraId="1ED98AA2" w14:textId="77777777" w:rsidR="004A0BE5" w:rsidRPr="006416EC" w:rsidRDefault="00704F07" w:rsidP="00704F0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4A0BE5" w:rsidRPr="006416EC">
              <w:rPr>
                <w:sz w:val="18"/>
                <w:szCs w:val="18"/>
              </w:rPr>
              <w:t>ovinný</w:t>
            </w:r>
            <w:r>
              <w:rPr>
                <w:sz w:val="18"/>
                <w:szCs w:val="18"/>
              </w:rPr>
              <w:t xml:space="preserve">, PZ </w:t>
            </w:r>
            <w:r w:rsidRPr="00704F07">
              <w:rPr>
                <w:sz w:val="18"/>
                <w:szCs w:val="18"/>
              </w:rPr>
              <w:t>(specializace SNZPK)</w:t>
            </w:r>
          </w:p>
        </w:tc>
        <w:tc>
          <w:tcPr>
            <w:tcW w:w="2759" w:type="dxa"/>
            <w:gridSpan w:val="35"/>
            <w:shd w:val="clear" w:color="auto" w:fill="F7CAAC"/>
          </w:tcPr>
          <w:p w14:paraId="1AA83BBA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doporučený ročník / semestr</w:t>
            </w:r>
          </w:p>
        </w:tc>
        <w:tc>
          <w:tcPr>
            <w:tcW w:w="805" w:type="dxa"/>
            <w:gridSpan w:val="6"/>
          </w:tcPr>
          <w:p w14:paraId="4307FE00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sz w:val="18"/>
                <w:szCs w:val="18"/>
              </w:rPr>
              <w:t>1/LS</w:t>
            </w:r>
          </w:p>
        </w:tc>
      </w:tr>
      <w:tr w:rsidR="004A0BE5" w:rsidRPr="006416EC" w14:paraId="61AE0517" w14:textId="77777777" w:rsidTr="007B2524">
        <w:tc>
          <w:tcPr>
            <w:tcW w:w="3156" w:type="dxa"/>
            <w:gridSpan w:val="11"/>
            <w:shd w:val="clear" w:color="auto" w:fill="F7CAAC"/>
          </w:tcPr>
          <w:p w14:paraId="60BAAE33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Rozsah studijního předmětu</w:t>
            </w:r>
          </w:p>
        </w:tc>
        <w:tc>
          <w:tcPr>
            <w:tcW w:w="1747" w:type="dxa"/>
            <w:gridSpan w:val="19"/>
          </w:tcPr>
          <w:p w14:paraId="74B9BAE2" w14:textId="77777777" w:rsidR="004A0BE5" w:rsidRPr="00704F07" w:rsidRDefault="00704F07" w:rsidP="004A0BE5">
            <w:pPr>
              <w:jc w:val="both"/>
              <w:rPr>
                <w:sz w:val="18"/>
                <w:szCs w:val="18"/>
              </w:rPr>
            </w:pPr>
            <w:r w:rsidRPr="00704F07">
              <w:rPr>
                <w:sz w:val="18"/>
                <w:szCs w:val="18"/>
              </w:rPr>
              <w:t>28p+0s+28l</w:t>
            </w:r>
          </w:p>
        </w:tc>
        <w:tc>
          <w:tcPr>
            <w:tcW w:w="913" w:type="dxa"/>
            <w:gridSpan w:val="10"/>
            <w:shd w:val="clear" w:color="auto" w:fill="F7CAAC"/>
          </w:tcPr>
          <w:p w14:paraId="14436092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 xml:space="preserve">hod. </w:t>
            </w:r>
          </w:p>
        </w:tc>
        <w:tc>
          <w:tcPr>
            <w:tcW w:w="838" w:type="dxa"/>
            <w:gridSpan w:val="12"/>
          </w:tcPr>
          <w:p w14:paraId="77DC8D3D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sz w:val="18"/>
                <w:szCs w:val="18"/>
              </w:rPr>
              <w:t>56</w:t>
            </w:r>
          </w:p>
        </w:tc>
        <w:tc>
          <w:tcPr>
            <w:tcW w:w="2209" w:type="dxa"/>
            <w:gridSpan w:val="22"/>
            <w:shd w:val="clear" w:color="auto" w:fill="F7CAAC"/>
          </w:tcPr>
          <w:p w14:paraId="632352F2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kreditů</w:t>
            </w:r>
          </w:p>
        </w:tc>
        <w:tc>
          <w:tcPr>
            <w:tcW w:w="1344" w:type="dxa"/>
            <w:gridSpan w:val="18"/>
          </w:tcPr>
          <w:p w14:paraId="5D31FC6F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sz w:val="18"/>
                <w:szCs w:val="18"/>
              </w:rPr>
              <w:t>4</w:t>
            </w:r>
          </w:p>
        </w:tc>
      </w:tr>
      <w:tr w:rsidR="004A0BE5" w:rsidRPr="006416EC" w14:paraId="60595C1B" w14:textId="77777777" w:rsidTr="007B2524">
        <w:tc>
          <w:tcPr>
            <w:tcW w:w="3156" w:type="dxa"/>
            <w:gridSpan w:val="11"/>
            <w:shd w:val="clear" w:color="auto" w:fill="F7CAAC"/>
          </w:tcPr>
          <w:p w14:paraId="6C062A3B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Prerekvizity, korekvizity, ekvivalence</w:t>
            </w:r>
          </w:p>
        </w:tc>
        <w:tc>
          <w:tcPr>
            <w:tcW w:w="7051" w:type="dxa"/>
            <w:gridSpan w:val="81"/>
          </w:tcPr>
          <w:p w14:paraId="438F0255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</w:p>
        </w:tc>
      </w:tr>
      <w:tr w:rsidR="004A0BE5" w:rsidRPr="006416EC" w14:paraId="4A0B81B1" w14:textId="77777777" w:rsidTr="007B2524">
        <w:tc>
          <w:tcPr>
            <w:tcW w:w="3156" w:type="dxa"/>
            <w:gridSpan w:val="11"/>
            <w:shd w:val="clear" w:color="auto" w:fill="F7CAAC"/>
          </w:tcPr>
          <w:p w14:paraId="5F2F60DB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Způsob ověření studijních výsledků</w:t>
            </w:r>
          </w:p>
        </w:tc>
        <w:tc>
          <w:tcPr>
            <w:tcW w:w="3498" w:type="dxa"/>
            <w:gridSpan w:val="41"/>
          </w:tcPr>
          <w:p w14:paraId="37A3A4B9" w14:textId="77777777" w:rsidR="004A0BE5" w:rsidRPr="006416EC" w:rsidRDefault="00704F07" w:rsidP="004A0BE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="004A0BE5" w:rsidRPr="006416EC">
              <w:rPr>
                <w:sz w:val="18"/>
                <w:szCs w:val="18"/>
              </w:rPr>
              <w:t>ápočet, zkouška</w:t>
            </w:r>
          </w:p>
        </w:tc>
        <w:tc>
          <w:tcPr>
            <w:tcW w:w="1441" w:type="dxa"/>
            <w:gridSpan w:val="7"/>
            <w:shd w:val="clear" w:color="auto" w:fill="F7CAAC"/>
          </w:tcPr>
          <w:p w14:paraId="1BF32E04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Forma výuky</w:t>
            </w:r>
          </w:p>
        </w:tc>
        <w:tc>
          <w:tcPr>
            <w:tcW w:w="2112" w:type="dxa"/>
            <w:gridSpan w:val="33"/>
          </w:tcPr>
          <w:p w14:paraId="5B391D01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6416EC">
              <w:rPr>
                <w:sz w:val="18"/>
                <w:szCs w:val="18"/>
              </w:rPr>
              <w:t>řednášk</w:t>
            </w:r>
            <w:r>
              <w:rPr>
                <w:sz w:val="18"/>
                <w:szCs w:val="18"/>
              </w:rPr>
              <w:t>y</w:t>
            </w:r>
            <w:r w:rsidRPr="006416EC">
              <w:rPr>
                <w:sz w:val="18"/>
                <w:szCs w:val="18"/>
              </w:rPr>
              <w:t>,</w:t>
            </w:r>
          </w:p>
          <w:p w14:paraId="391A8921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sz w:val="18"/>
                <w:szCs w:val="18"/>
              </w:rPr>
              <w:t>laborato</w:t>
            </w:r>
            <w:r>
              <w:rPr>
                <w:sz w:val="18"/>
                <w:szCs w:val="18"/>
              </w:rPr>
              <w:t>rní cvičení</w:t>
            </w:r>
          </w:p>
        </w:tc>
      </w:tr>
      <w:tr w:rsidR="004A0BE5" w:rsidRPr="006416EC" w14:paraId="0BD3EE2C" w14:textId="77777777" w:rsidTr="007B2524">
        <w:tc>
          <w:tcPr>
            <w:tcW w:w="3156" w:type="dxa"/>
            <w:gridSpan w:val="11"/>
            <w:shd w:val="clear" w:color="auto" w:fill="F7CAAC"/>
          </w:tcPr>
          <w:p w14:paraId="367B40D0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Forma způsobu ověření studijních výsledků a další požadavky na studenta</w:t>
            </w:r>
          </w:p>
        </w:tc>
        <w:tc>
          <w:tcPr>
            <w:tcW w:w="7051" w:type="dxa"/>
            <w:gridSpan w:val="81"/>
            <w:tcBorders>
              <w:bottom w:val="single" w:sz="4" w:space="0" w:color="auto"/>
            </w:tcBorders>
          </w:tcPr>
          <w:p w14:paraId="3172396A" w14:textId="77777777" w:rsidR="004A0BE5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sz w:val="18"/>
                <w:szCs w:val="18"/>
              </w:rPr>
              <w:t xml:space="preserve">Docházka: povinná účast </w:t>
            </w:r>
            <w:r>
              <w:rPr>
                <w:sz w:val="18"/>
                <w:szCs w:val="18"/>
              </w:rPr>
              <w:t xml:space="preserve">v laboratorních cvičeních. </w:t>
            </w:r>
          </w:p>
          <w:p w14:paraId="061166C9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sz w:val="18"/>
                <w:szCs w:val="18"/>
              </w:rPr>
              <w:t xml:space="preserve">Zápočet: zápočtový test. </w:t>
            </w:r>
          </w:p>
          <w:p w14:paraId="64A0E73D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sz w:val="18"/>
                <w:szCs w:val="18"/>
              </w:rPr>
              <w:t xml:space="preserve">Zkouška: prokázání znalosti probíraných tematických okruhů, ústní zkouška. </w:t>
            </w:r>
          </w:p>
        </w:tc>
      </w:tr>
      <w:tr w:rsidR="004A0BE5" w:rsidRPr="006416EC" w14:paraId="0DEA6698" w14:textId="77777777" w:rsidTr="007B2524">
        <w:trPr>
          <w:trHeight w:val="197"/>
        </w:trPr>
        <w:tc>
          <w:tcPr>
            <w:tcW w:w="3156" w:type="dxa"/>
            <w:gridSpan w:val="11"/>
            <w:tcBorders>
              <w:top w:val="nil"/>
            </w:tcBorders>
            <w:shd w:val="clear" w:color="auto" w:fill="F7CAAC"/>
          </w:tcPr>
          <w:p w14:paraId="5C64CDBF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Garant předmětu</w:t>
            </w:r>
          </w:p>
        </w:tc>
        <w:tc>
          <w:tcPr>
            <w:tcW w:w="7051" w:type="dxa"/>
            <w:gridSpan w:val="81"/>
            <w:tcBorders>
              <w:top w:val="single" w:sz="4" w:space="0" w:color="auto"/>
            </w:tcBorders>
          </w:tcPr>
          <w:p w14:paraId="22360855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sz w:val="18"/>
                <w:szCs w:val="18"/>
              </w:rPr>
              <w:t>doc. Ing. Soňa Rusnáková, Ph.D.</w:t>
            </w:r>
          </w:p>
        </w:tc>
      </w:tr>
      <w:tr w:rsidR="004A0BE5" w:rsidRPr="006416EC" w14:paraId="3A6C93FB" w14:textId="77777777" w:rsidTr="007B2524">
        <w:trPr>
          <w:trHeight w:val="243"/>
        </w:trPr>
        <w:tc>
          <w:tcPr>
            <w:tcW w:w="3156" w:type="dxa"/>
            <w:gridSpan w:val="11"/>
            <w:tcBorders>
              <w:top w:val="nil"/>
            </w:tcBorders>
            <w:shd w:val="clear" w:color="auto" w:fill="F7CAAC"/>
          </w:tcPr>
          <w:p w14:paraId="746E9428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Zapojení garanta do výuky předmětu</w:t>
            </w:r>
          </w:p>
        </w:tc>
        <w:tc>
          <w:tcPr>
            <w:tcW w:w="7051" w:type="dxa"/>
            <w:gridSpan w:val="81"/>
            <w:tcBorders>
              <w:top w:val="nil"/>
            </w:tcBorders>
          </w:tcPr>
          <w:p w14:paraId="5136B28C" w14:textId="77777777" w:rsidR="004A0BE5" w:rsidRPr="006416EC" w:rsidRDefault="006902CD" w:rsidP="004A0BE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100% p</w:t>
            </w:r>
          </w:p>
        </w:tc>
      </w:tr>
      <w:tr w:rsidR="004A0BE5" w:rsidRPr="006416EC" w14:paraId="377986C2" w14:textId="77777777" w:rsidTr="007B2524">
        <w:tc>
          <w:tcPr>
            <w:tcW w:w="3156" w:type="dxa"/>
            <w:gridSpan w:val="11"/>
            <w:shd w:val="clear" w:color="auto" w:fill="F7CAAC"/>
          </w:tcPr>
          <w:p w14:paraId="7275C5F8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Vyučující</w:t>
            </w:r>
          </w:p>
        </w:tc>
        <w:tc>
          <w:tcPr>
            <w:tcW w:w="7051" w:type="dxa"/>
            <w:gridSpan w:val="81"/>
            <w:tcBorders>
              <w:bottom w:val="nil"/>
            </w:tcBorders>
          </w:tcPr>
          <w:p w14:paraId="2B38A75E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</w:p>
        </w:tc>
      </w:tr>
      <w:tr w:rsidR="004A0BE5" w:rsidRPr="006416EC" w14:paraId="713B5809" w14:textId="77777777" w:rsidTr="007B2524">
        <w:trPr>
          <w:trHeight w:val="267"/>
        </w:trPr>
        <w:tc>
          <w:tcPr>
            <w:tcW w:w="10207" w:type="dxa"/>
            <w:gridSpan w:val="92"/>
            <w:tcBorders>
              <w:top w:val="nil"/>
            </w:tcBorders>
          </w:tcPr>
          <w:p w14:paraId="4C339080" w14:textId="77777777" w:rsidR="004A0BE5" w:rsidRPr="006416EC" w:rsidRDefault="004A0BE5" w:rsidP="006902CD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6902CD">
              <w:rPr>
                <w:b/>
                <w:sz w:val="18"/>
                <w:szCs w:val="18"/>
              </w:rPr>
              <w:t>doc. Ing. Soňa Rusnáková, Ph.D.</w:t>
            </w:r>
            <w:r w:rsidR="006902CD">
              <w:rPr>
                <w:sz w:val="18"/>
                <w:szCs w:val="18"/>
              </w:rPr>
              <w:t xml:space="preserve"> </w:t>
            </w:r>
            <w:r w:rsidR="006902CD" w:rsidRPr="006902CD">
              <w:rPr>
                <w:sz w:val="18"/>
                <w:szCs w:val="18"/>
              </w:rPr>
              <w:t>(100% p)</w:t>
            </w:r>
          </w:p>
        </w:tc>
      </w:tr>
      <w:tr w:rsidR="004A0BE5" w:rsidRPr="006416EC" w14:paraId="3FE36C3B" w14:textId="77777777" w:rsidTr="007B2524">
        <w:tc>
          <w:tcPr>
            <w:tcW w:w="3156" w:type="dxa"/>
            <w:gridSpan w:val="11"/>
            <w:shd w:val="clear" w:color="auto" w:fill="F7CAAC"/>
          </w:tcPr>
          <w:p w14:paraId="0CAD53CC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Stručná anotace předmětu</w:t>
            </w:r>
          </w:p>
        </w:tc>
        <w:tc>
          <w:tcPr>
            <w:tcW w:w="7051" w:type="dxa"/>
            <w:gridSpan w:val="81"/>
            <w:tcBorders>
              <w:bottom w:val="nil"/>
            </w:tcBorders>
          </w:tcPr>
          <w:p w14:paraId="70747CC4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</w:p>
        </w:tc>
      </w:tr>
      <w:tr w:rsidR="004A0BE5" w:rsidRPr="006416EC" w14:paraId="0C2762AE" w14:textId="77777777" w:rsidTr="007B2524">
        <w:trPr>
          <w:trHeight w:val="3938"/>
        </w:trPr>
        <w:tc>
          <w:tcPr>
            <w:tcW w:w="10207" w:type="dxa"/>
            <w:gridSpan w:val="92"/>
            <w:tcBorders>
              <w:top w:val="nil"/>
              <w:bottom w:val="single" w:sz="12" w:space="0" w:color="auto"/>
            </w:tcBorders>
          </w:tcPr>
          <w:p w14:paraId="12BBE52F" w14:textId="77777777" w:rsidR="004A0BE5" w:rsidRDefault="004A0BE5" w:rsidP="004A0BE5">
            <w:pPr>
              <w:jc w:val="both"/>
            </w:pPr>
            <w:r w:rsidRPr="009462E2">
              <w:rPr>
                <w:color w:val="000000"/>
                <w:sz w:val="18"/>
                <w:szCs w:val="18"/>
                <w:shd w:val="clear" w:color="auto" w:fill="FFFFFF"/>
              </w:rPr>
              <w:t>Cílem předmětu je získání základních informací podstaty tvorby kompozitních materiálů, jejich vlastností a využití. Studenti se seznámí s jednotlivými typy kompozitních materiálů, jako jsou částicové, disperzní a vláknové kompozitní materiály. Předmět dále definuje a vysvětluje, co je kompozitní systém, kompozitní působení a synergický účinek struktury kompozitních materiálů na jejich fyzikální a mechanické vlastnosti.</w:t>
            </w:r>
            <w:r w:rsidRPr="009462E2">
              <w:rPr>
                <w:sz w:val="18"/>
                <w:szCs w:val="18"/>
              </w:rPr>
              <w:t> Obsah předmětu tvoří tyto tematické celky:</w:t>
            </w:r>
          </w:p>
          <w:p w14:paraId="4D53F611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Moderní technické materiály a jejich rozdělení. Optimalizace vlastností materiálů. Homogenní a heterogenní materiály. Povrchové jevy a jejich úloha. Smáčivost. Adheze a její měření. Vlivy na adhezi lubrikace. </w:t>
            </w:r>
          </w:p>
          <w:p w14:paraId="2913DAA5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Kompozity - definice a rozdělení. Synergický efekt v kompozitech. </w:t>
            </w:r>
          </w:p>
          <w:p w14:paraId="79B7B811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Vlákna pro kompozity. Vlastnosti dlouhovláknových kompozitů. </w:t>
            </w:r>
          </w:p>
          <w:p w14:paraId="181D52FF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Orientovaná a neorientovaná vlákna struktury 1D, 2D, a 3D. Vlastnosti krátkovláknových kompozitů. Pojem kritické délky vlákna. Štíhlost vláken. Druhy vláken. Vlastnosti a druhy částicových kompozitů. Disperzní zpevnění v kompozitech. Zpevnění armováním. </w:t>
            </w:r>
          </w:p>
          <w:p w14:paraId="3805CCFD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Typy produktů z vláken. Skleněná vlákna. Složení. Úprava povrchu skleněných vláken. Uhlíková vlákna. Hlavní druhy uhlíkových vláken. Polymerní vlákna. Čedičová vlákna. Vlákna pro vysokoteplotní aplikace. </w:t>
            </w:r>
          </w:p>
          <w:p w14:paraId="5195E345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Matrice. Polymerní matrice. Nenasycené polyestery. Epoxidové pryskyřice. Speciální druhy pryskyřic pro vysokoteplotní aplikace. </w:t>
            </w:r>
          </w:p>
          <w:p w14:paraId="7E3CB457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Metody přípravy termoplastických prepregů. </w:t>
            </w:r>
          </w:p>
          <w:p w14:paraId="79DF6B7B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>Lamináty. Ortotropní vrstva. Objemový podíl vláken. Výpočet elastických konstant ortotropní vrstvy.</w:t>
            </w:r>
          </w:p>
          <w:p w14:paraId="0B2B53E2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Experimentální určení elastických charakteristik ortotropní vrstvy. Hookův zákon pro speciální ortotropní vrstvu. Obecná ortotropní vrstva. Pevnost ortotropní vrstvy. </w:t>
            </w:r>
          </w:p>
          <w:p w14:paraId="183DC4DE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Vrstvení laminátu. Moduly pružnosti izotropní vrstvy (laminát z rohoží). </w:t>
            </w:r>
          </w:p>
          <w:p w14:paraId="14B6423B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Konstitutivní rovnice laminátu. Zásady volby pořadí vrstev. </w:t>
            </w:r>
          </w:p>
          <w:p w14:paraId="2F179326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Další faktory ovlivňující pevnost v tahu. Vliv volných okrajů laminátu. Teplotní pnutí. </w:t>
            </w:r>
          </w:p>
          <w:p w14:paraId="3674D7BF" w14:textId="77777777" w:rsidR="004A0BE5" w:rsidRPr="009462E2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  <w:rPr>
                <w:sz w:val="18"/>
                <w:szCs w:val="18"/>
              </w:rPr>
            </w:pPr>
            <w:r w:rsidRPr="009462E2">
              <w:rPr>
                <w:sz w:val="18"/>
                <w:szCs w:val="18"/>
              </w:rPr>
              <w:t xml:space="preserve">Kompozity s kovovou matricí - druhy, základní vlastnosti a užití. </w:t>
            </w:r>
          </w:p>
          <w:p w14:paraId="3B85840B" w14:textId="77777777" w:rsidR="004A0BE5" w:rsidRPr="006416EC" w:rsidRDefault="004A0BE5" w:rsidP="00C77552">
            <w:pPr>
              <w:pStyle w:val="Odstavecseseznamem"/>
              <w:numPr>
                <w:ilvl w:val="0"/>
                <w:numId w:val="26"/>
              </w:numPr>
              <w:ind w:left="284" w:hanging="57"/>
              <w:jc w:val="both"/>
            </w:pPr>
            <w:r w:rsidRPr="009462E2">
              <w:rPr>
                <w:sz w:val="18"/>
                <w:szCs w:val="18"/>
              </w:rPr>
              <w:t>Kompozity s keramickou matricí - druhy, základní vlastnosti a užití.</w:t>
            </w:r>
          </w:p>
        </w:tc>
      </w:tr>
      <w:tr w:rsidR="004A0BE5" w:rsidRPr="006416EC" w14:paraId="738FF058" w14:textId="77777777" w:rsidTr="007B2524">
        <w:trPr>
          <w:trHeight w:val="265"/>
        </w:trPr>
        <w:tc>
          <w:tcPr>
            <w:tcW w:w="3720" w:type="dxa"/>
            <w:gridSpan w:val="21"/>
            <w:tcBorders>
              <w:top w:val="nil"/>
            </w:tcBorders>
            <w:shd w:val="clear" w:color="auto" w:fill="F7CAAC"/>
          </w:tcPr>
          <w:p w14:paraId="5E016807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Studijní literatura a studijní pomůcky</w:t>
            </w:r>
          </w:p>
        </w:tc>
        <w:tc>
          <w:tcPr>
            <w:tcW w:w="6487" w:type="dxa"/>
            <w:gridSpan w:val="71"/>
            <w:tcBorders>
              <w:top w:val="nil"/>
              <w:bottom w:val="nil"/>
            </w:tcBorders>
          </w:tcPr>
          <w:p w14:paraId="7700C4EF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</w:p>
        </w:tc>
      </w:tr>
      <w:tr w:rsidR="004A0BE5" w:rsidRPr="006416EC" w14:paraId="07371618" w14:textId="77777777" w:rsidTr="007B2524">
        <w:trPr>
          <w:trHeight w:val="274"/>
        </w:trPr>
        <w:tc>
          <w:tcPr>
            <w:tcW w:w="10207" w:type="dxa"/>
            <w:gridSpan w:val="92"/>
            <w:tcBorders>
              <w:top w:val="nil"/>
            </w:tcBorders>
          </w:tcPr>
          <w:p w14:paraId="740452FB" w14:textId="77777777" w:rsidR="004A0BE5" w:rsidRPr="000B232A" w:rsidRDefault="004A0BE5" w:rsidP="004A0BE5">
            <w:pPr>
              <w:contextualSpacing/>
              <w:jc w:val="both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Povinná literatura</w:t>
            </w:r>
            <w:r w:rsidRPr="000B232A">
              <w:rPr>
                <w:sz w:val="18"/>
                <w:szCs w:val="18"/>
                <w:u w:val="single"/>
              </w:rPr>
              <w:t>:</w:t>
            </w:r>
          </w:p>
          <w:p w14:paraId="64F0607E" w14:textId="77777777" w:rsidR="004A0BE5" w:rsidRPr="000B232A" w:rsidRDefault="004A0BE5" w:rsidP="004A0BE5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proofErr w:type="gramStart"/>
            <w:r w:rsidRPr="00DC3DE3">
              <w:rPr>
                <w:caps/>
                <w:sz w:val="18"/>
                <w:szCs w:val="18"/>
              </w:rPr>
              <w:t>Ehrenstein,</w:t>
            </w:r>
            <w:r w:rsidRPr="000B232A">
              <w:rPr>
                <w:sz w:val="18"/>
                <w:szCs w:val="18"/>
              </w:rPr>
              <w:t xml:space="preserve"> G</w:t>
            </w:r>
            <w:r>
              <w:rPr>
                <w:sz w:val="18"/>
                <w:szCs w:val="18"/>
              </w:rPr>
              <w:t>.W.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r w:rsidRPr="000B232A">
              <w:rPr>
                <w:sz w:val="18"/>
                <w:szCs w:val="18"/>
              </w:rPr>
              <w:t xml:space="preserve">Polymerní kompozitní materiály. Scientia, 2009. </w:t>
            </w:r>
            <w:r w:rsidRPr="00D20822">
              <w:rPr>
                <w:sz w:val="18"/>
                <w:szCs w:val="18"/>
              </w:rPr>
              <w:t>ISBN 978-80-86960-29-6.</w:t>
            </w:r>
          </w:p>
          <w:p w14:paraId="74B29E9B" w14:textId="77777777" w:rsidR="004A0BE5" w:rsidRPr="000B232A" w:rsidRDefault="004A0BE5" w:rsidP="004A0BE5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r w:rsidRPr="00DC3DE3">
              <w:rPr>
                <w:caps/>
                <w:sz w:val="18"/>
                <w:szCs w:val="18"/>
              </w:rPr>
              <w:t>Chawla,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K.</w:t>
            </w:r>
            <w:r w:rsidRPr="000B232A">
              <w:rPr>
                <w:sz w:val="18"/>
                <w:szCs w:val="18"/>
              </w:rPr>
              <w:t>K.</w:t>
            </w:r>
            <w:proofErr w:type="gramEnd"/>
            <w:r w:rsidRPr="000B232A">
              <w:rPr>
                <w:sz w:val="18"/>
                <w:szCs w:val="18"/>
              </w:rPr>
              <w:t xml:space="preserve"> Composite Materials</w:t>
            </w:r>
            <w:r>
              <w:rPr>
                <w:sz w:val="18"/>
                <w:szCs w:val="18"/>
              </w:rPr>
              <w:t xml:space="preserve">: </w:t>
            </w:r>
            <w:r w:rsidRPr="000B232A">
              <w:rPr>
                <w:sz w:val="18"/>
                <w:szCs w:val="18"/>
              </w:rPr>
              <w:t>Science and Enginering. New York</w:t>
            </w:r>
            <w:r>
              <w:rPr>
                <w:sz w:val="18"/>
                <w:szCs w:val="18"/>
              </w:rPr>
              <w:t xml:space="preserve">: </w:t>
            </w:r>
            <w:r w:rsidRPr="000B232A">
              <w:rPr>
                <w:sz w:val="18"/>
                <w:szCs w:val="18"/>
              </w:rPr>
              <w:t xml:space="preserve">Springer </w:t>
            </w:r>
            <w:r>
              <w:rPr>
                <w:sz w:val="18"/>
                <w:szCs w:val="18"/>
              </w:rPr>
              <w:t>Science</w:t>
            </w:r>
            <w:r w:rsidRPr="000B232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2012</w:t>
            </w:r>
            <w:r w:rsidRPr="000B232A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D20822">
              <w:rPr>
                <w:sz w:val="18"/>
                <w:szCs w:val="18"/>
              </w:rPr>
              <w:t>ISBN 978-0-387-74364-6</w:t>
            </w:r>
            <w:r>
              <w:rPr>
                <w:sz w:val="18"/>
                <w:szCs w:val="18"/>
              </w:rPr>
              <w:t>.</w:t>
            </w:r>
          </w:p>
          <w:p w14:paraId="037BA28A" w14:textId="77777777" w:rsidR="004A0BE5" w:rsidRPr="000B232A" w:rsidRDefault="004A0BE5" w:rsidP="004A0BE5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proofErr w:type="gramStart"/>
            <w:r w:rsidRPr="00DC3DE3">
              <w:rPr>
                <w:caps/>
                <w:sz w:val="18"/>
                <w:szCs w:val="18"/>
              </w:rPr>
              <w:t>Barbero, E</w:t>
            </w:r>
            <w:r>
              <w:rPr>
                <w:sz w:val="18"/>
                <w:szCs w:val="18"/>
              </w:rPr>
              <w:t>.J.</w:t>
            </w:r>
            <w:proofErr w:type="gramEnd"/>
            <w:r w:rsidRPr="000B232A">
              <w:rPr>
                <w:sz w:val="18"/>
                <w:szCs w:val="18"/>
              </w:rPr>
              <w:t xml:space="preserve"> Introduction to Composite Materials Design. London: Taylor &amp; Francis, 1999. </w:t>
            </w:r>
          </w:p>
          <w:p w14:paraId="39172FEC" w14:textId="77777777" w:rsidR="004A0BE5" w:rsidRPr="00771A54" w:rsidRDefault="004A0BE5" w:rsidP="004A0BE5">
            <w:pPr>
              <w:pStyle w:val="Odstavecseseznamem"/>
              <w:ind w:left="0"/>
              <w:jc w:val="both"/>
              <w:rPr>
                <w:sz w:val="10"/>
                <w:szCs w:val="10"/>
              </w:rPr>
            </w:pPr>
          </w:p>
          <w:p w14:paraId="49963585" w14:textId="77777777" w:rsidR="004A0BE5" w:rsidRPr="000B232A" w:rsidRDefault="004A0BE5" w:rsidP="004A0BE5">
            <w:pPr>
              <w:contextualSpacing/>
              <w:jc w:val="both"/>
              <w:rPr>
                <w:sz w:val="18"/>
                <w:szCs w:val="18"/>
                <w:u w:val="single"/>
              </w:rPr>
            </w:pPr>
            <w:r w:rsidRPr="000B232A">
              <w:rPr>
                <w:sz w:val="18"/>
                <w:szCs w:val="18"/>
                <w:u w:val="single"/>
              </w:rPr>
              <w:t>Doporučená literatura:</w:t>
            </w:r>
          </w:p>
          <w:p w14:paraId="228FFF6B" w14:textId="77777777" w:rsidR="004A0BE5" w:rsidRPr="000B232A" w:rsidRDefault="004A0BE5" w:rsidP="004A0BE5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  <w:r w:rsidRPr="0025096E">
              <w:rPr>
                <w:caps/>
                <w:sz w:val="18"/>
                <w:szCs w:val="18"/>
              </w:rPr>
              <w:t>avalda</w:t>
            </w:r>
            <w:r>
              <w:rPr>
                <w:sz w:val="18"/>
                <w:szCs w:val="18"/>
              </w:rPr>
              <w:t xml:space="preserve">, A. </w:t>
            </w:r>
            <w:r w:rsidRPr="000B232A">
              <w:rPr>
                <w:sz w:val="18"/>
                <w:szCs w:val="18"/>
              </w:rPr>
              <w:t xml:space="preserve">Kompozitné materiály. Bratislava: SVŠT, 1989. </w:t>
            </w:r>
          </w:p>
          <w:p w14:paraId="09466605" w14:textId="77777777" w:rsidR="004A0BE5" w:rsidRPr="000B232A" w:rsidRDefault="004A0BE5" w:rsidP="004A0BE5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r w:rsidRPr="0025096E">
              <w:rPr>
                <w:caps/>
                <w:sz w:val="18"/>
                <w:szCs w:val="18"/>
              </w:rPr>
              <w:t xml:space="preserve">Bareš, </w:t>
            </w:r>
            <w:proofErr w:type="gramStart"/>
            <w:r w:rsidRPr="0025096E">
              <w:rPr>
                <w:caps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.A.</w:t>
            </w:r>
            <w:proofErr w:type="gramEnd"/>
            <w:r>
              <w:rPr>
                <w:sz w:val="18"/>
                <w:szCs w:val="18"/>
              </w:rPr>
              <w:t xml:space="preserve"> Kompozitní materiály. Praha: </w:t>
            </w:r>
            <w:r w:rsidRPr="000B232A">
              <w:rPr>
                <w:sz w:val="18"/>
                <w:szCs w:val="18"/>
              </w:rPr>
              <w:t xml:space="preserve">SNTL, 1988. </w:t>
            </w:r>
          </w:p>
          <w:p w14:paraId="6CC47F7E" w14:textId="77777777" w:rsidR="004A0BE5" w:rsidRPr="000B232A" w:rsidRDefault="004A0BE5" w:rsidP="004A0BE5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r w:rsidRPr="0025096E">
              <w:rPr>
                <w:caps/>
                <w:sz w:val="18"/>
                <w:szCs w:val="18"/>
              </w:rPr>
              <w:t>Pancl, J</w:t>
            </w:r>
            <w:r>
              <w:rPr>
                <w:sz w:val="18"/>
                <w:szCs w:val="18"/>
              </w:rPr>
              <w:t xml:space="preserve">. a kol. Kompozitní materiály. Praha: </w:t>
            </w:r>
            <w:r w:rsidRPr="000B232A">
              <w:rPr>
                <w:sz w:val="18"/>
                <w:szCs w:val="18"/>
              </w:rPr>
              <w:t xml:space="preserve">Conmat, 1992. </w:t>
            </w:r>
          </w:p>
          <w:p w14:paraId="495BEF06" w14:textId="77777777" w:rsidR="004A0BE5" w:rsidRPr="000B232A" w:rsidRDefault="004A0BE5" w:rsidP="004A0BE5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r w:rsidRPr="0025096E">
              <w:rPr>
                <w:caps/>
                <w:sz w:val="18"/>
                <w:szCs w:val="18"/>
              </w:rPr>
              <w:t>Táborský, L., Šebo</w:t>
            </w:r>
            <w:r>
              <w:rPr>
                <w:sz w:val="18"/>
                <w:szCs w:val="18"/>
              </w:rPr>
              <w:t>, P.</w:t>
            </w:r>
            <w:r w:rsidRPr="000B232A">
              <w:rPr>
                <w:sz w:val="18"/>
                <w:szCs w:val="18"/>
              </w:rPr>
              <w:t xml:space="preserve"> Konštrukčné materiály se spevnenými vlá</w:t>
            </w:r>
            <w:r>
              <w:rPr>
                <w:sz w:val="18"/>
                <w:szCs w:val="18"/>
              </w:rPr>
              <w:t xml:space="preserve">knami. </w:t>
            </w:r>
            <w:r w:rsidRPr="000B232A">
              <w:rPr>
                <w:sz w:val="18"/>
                <w:szCs w:val="18"/>
              </w:rPr>
              <w:t>Brat</w:t>
            </w:r>
            <w:r>
              <w:rPr>
                <w:sz w:val="18"/>
                <w:szCs w:val="18"/>
              </w:rPr>
              <w:t>i</w:t>
            </w:r>
            <w:r w:rsidRPr="000B232A">
              <w:rPr>
                <w:sz w:val="18"/>
                <w:szCs w:val="18"/>
              </w:rPr>
              <w:t>slava</w:t>
            </w:r>
            <w:r>
              <w:rPr>
                <w:sz w:val="18"/>
                <w:szCs w:val="18"/>
              </w:rPr>
              <w:t xml:space="preserve">: </w:t>
            </w:r>
            <w:r w:rsidRPr="000B232A">
              <w:rPr>
                <w:sz w:val="18"/>
                <w:szCs w:val="18"/>
              </w:rPr>
              <w:t xml:space="preserve">Alfa, 1982. </w:t>
            </w:r>
          </w:p>
          <w:p w14:paraId="66ED8288" w14:textId="77777777" w:rsidR="004A0BE5" w:rsidRPr="000B232A" w:rsidRDefault="004A0BE5" w:rsidP="004A0BE5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r w:rsidRPr="0025096E">
              <w:rPr>
                <w:caps/>
                <w:sz w:val="18"/>
                <w:szCs w:val="18"/>
              </w:rPr>
              <w:t>Geier,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M.H.</w:t>
            </w:r>
            <w:proofErr w:type="gramEnd"/>
            <w:r w:rsidRPr="000B232A">
              <w:rPr>
                <w:sz w:val="18"/>
                <w:szCs w:val="18"/>
              </w:rPr>
              <w:t xml:space="preserve"> Quality Handbook for Composite Material. ASM International, 1999. </w:t>
            </w:r>
          </w:p>
          <w:p w14:paraId="40B594F1" w14:textId="77777777" w:rsidR="004A0BE5" w:rsidRPr="000B232A" w:rsidRDefault="004A0BE5" w:rsidP="004A0BE5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r w:rsidRPr="0025096E">
              <w:rPr>
                <w:caps/>
                <w:sz w:val="18"/>
                <w:szCs w:val="18"/>
              </w:rPr>
              <w:t>Černý,</w:t>
            </w:r>
            <w:r>
              <w:rPr>
                <w:sz w:val="18"/>
                <w:szCs w:val="18"/>
              </w:rPr>
              <w:t xml:space="preserve"> M. Vláknové kompozity. Praha: ČVUT, </w:t>
            </w:r>
            <w:r w:rsidRPr="000B232A">
              <w:rPr>
                <w:sz w:val="18"/>
                <w:szCs w:val="18"/>
              </w:rPr>
              <w:t xml:space="preserve">2001. </w:t>
            </w:r>
          </w:p>
          <w:p w14:paraId="111FACDB" w14:textId="77777777" w:rsidR="004A0BE5" w:rsidRPr="006416EC" w:rsidRDefault="004A0BE5" w:rsidP="004A0BE5">
            <w:pPr>
              <w:pStyle w:val="Odstavecseseznamem"/>
              <w:ind w:left="0"/>
              <w:jc w:val="both"/>
              <w:rPr>
                <w:sz w:val="18"/>
                <w:szCs w:val="18"/>
              </w:rPr>
            </w:pPr>
            <w:r w:rsidRPr="0025096E">
              <w:rPr>
                <w:caps/>
                <w:sz w:val="18"/>
                <w:szCs w:val="18"/>
              </w:rPr>
              <w:t>Kolařík, J</w:t>
            </w:r>
            <w:r>
              <w:rPr>
                <w:sz w:val="18"/>
                <w:szCs w:val="18"/>
              </w:rPr>
              <w:t>.</w:t>
            </w:r>
            <w:r w:rsidRPr="000B232A">
              <w:rPr>
                <w:sz w:val="18"/>
                <w:szCs w:val="18"/>
              </w:rPr>
              <w:t xml:space="preserve"> Vysokomodulová polymerní vlákna a vláknové kompozity. Praha</w:t>
            </w:r>
            <w:r>
              <w:rPr>
                <w:sz w:val="18"/>
                <w:szCs w:val="18"/>
              </w:rPr>
              <w:t xml:space="preserve">: Academia, </w:t>
            </w:r>
            <w:r w:rsidRPr="000B232A">
              <w:rPr>
                <w:sz w:val="18"/>
                <w:szCs w:val="18"/>
              </w:rPr>
              <w:t>1984.</w:t>
            </w:r>
          </w:p>
        </w:tc>
      </w:tr>
      <w:tr w:rsidR="004A0BE5" w:rsidRPr="006416EC" w14:paraId="19C93D38" w14:textId="77777777" w:rsidTr="007B2524">
        <w:tc>
          <w:tcPr>
            <w:tcW w:w="10207" w:type="dxa"/>
            <w:gridSpan w:val="9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7574399" w14:textId="77777777" w:rsidR="004A0BE5" w:rsidRPr="006416EC" w:rsidRDefault="004A0BE5" w:rsidP="004A0BE5">
            <w:pPr>
              <w:jc w:val="center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Informace ke kombinované nebo distanční formě</w:t>
            </w:r>
          </w:p>
        </w:tc>
      </w:tr>
      <w:tr w:rsidR="004A0BE5" w:rsidRPr="006416EC" w14:paraId="607D5D86" w14:textId="77777777" w:rsidTr="007B2524">
        <w:tc>
          <w:tcPr>
            <w:tcW w:w="4903" w:type="dxa"/>
            <w:gridSpan w:val="30"/>
            <w:tcBorders>
              <w:top w:val="single" w:sz="2" w:space="0" w:color="auto"/>
            </w:tcBorders>
            <w:shd w:val="clear" w:color="auto" w:fill="F7CAAC"/>
          </w:tcPr>
          <w:p w14:paraId="583E51C1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Rozsah konzultací (soustředění)</w:t>
            </w:r>
          </w:p>
        </w:tc>
        <w:tc>
          <w:tcPr>
            <w:tcW w:w="913" w:type="dxa"/>
            <w:gridSpan w:val="10"/>
            <w:tcBorders>
              <w:top w:val="single" w:sz="2" w:space="0" w:color="auto"/>
            </w:tcBorders>
          </w:tcPr>
          <w:p w14:paraId="69D32CBB" w14:textId="77777777" w:rsidR="004A0BE5" w:rsidRPr="006416EC" w:rsidRDefault="004A0BE5" w:rsidP="004A0BE5">
            <w:pPr>
              <w:jc w:val="center"/>
              <w:rPr>
                <w:sz w:val="18"/>
                <w:szCs w:val="18"/>
              </w:rPr>
            </w:pPr>
            <w:r w:rsidRPr="008E7127">
              <w:rPr>
                <w:sz w:val="18"/>
                <w:szCs w:val="18"/>
              </w:rPr>
              <w:t>16</w:t>
            </w:r>
          </w:p>
        </w:tc>
        <w:tc>
          <w:tcPr>
            <w:tcW w:w="4391" w:type="dxa"/>
            <w:gridSpan w:val="52"/>
            <w:tcBorders>
              <w:top w:val="single" w:sz="2" w:space="0" w:color="auto"/>
            </w:tcBorders>
            <w:shd w:val="clear" w:color="auto" w:fill="F7CAAC"/>
          </w:tcPr>
          <w:p w14:paraId="6567F70B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 xml:space="preserve">hodin </w:t>
            </w:r>
          </w:p>
        </w:tc>
      </w:tr>
      <w:tr w:rsidR="004A0BE5" w:rsidRPr="006416EC" w14:paraId="119B4047" w14:textId="77777777" w:rsidTr="007B2524">
        <w:tc>
          <w:tcPr>
            <w:tcW w:w="10207" w:type="dxa"/>
            <w:gridSpan w:val="92"/>
            <w:shd w:val="clear" w:color="auto" w:fill="F7CAAC"/>
          </w:tcPr>
          <w:p w14:paraId="4479D989" w14:textId="77777777" w:rsidR="004A0BE5" w:rsidRPr="006416EC" w:rsidRDefault="004A0BE5" w:rsidP="004A0BE5">
            <w:pPr>
              <w:jc w:val="both"/>
              <w:rPr>
                <w:b/>
                <w:sz w:val="18"/>
                <w:szCs w:val="18"/>
              </w:rPr>
            </w:pPr>
            <w:r w:rsidRPr="006416EC">
              <w:rPr>
                <w:b/>
                <w:sz w:val="18"/>
                <w:szCs w:val="18"/>
              </w:rPr>
              <w:t>Informace o způsobu kontaktu s vyučujícím</w:t>
            </w:r>
          </w:p>
        </w:tc>
      </w:tr>
      <w:tr w:rsidR="004A0BE5" w:rsidRPr="006416EC" w14:paraId="0B912EA9" w14:textId="77777777" w:rsidTr="007B2524">
        <w:trPr>
          <w:trHeight w:val="283"/>
        </w:trPr>
        <w:tc>
          <w:tcPr>
            <w:tcW w:w="10207" w:type="dxa"/>
            <w:gridSpan w:val="92"/>
          </w:tcPr>
          <w:p w14:paraId="0BFD9FAA" w14:textId="77777777" w:rsidR="004A0BE5" w:rsidRDefault="004A0BE5" w:rsidP="004A0BE5">
            <w:pPr>
              <w:jc w:val="both"/>
              <w:rPr>
                <w:sz w:val="18"/>
                <w:szCs w:val="18"/>
              </w:rPr>
            </w:pPr>
            <w:r w:rsidRPr="006416EC">
              <w:rPr>
                <w:sz w:val="18"/>
                <w:szCs w:val="18"/>
              </w:rPr>
              <w:t>Cyklus přednášek je realizován v</w:t>
            </w:r>
            <w:r w:rsidR="000B36CB">
              <w:rPr>
                <w:sz w:val="18"/>
                <w:szCs w:val="18"/>
              </w:rPr>
              <w:t xml:space="preserve"> </w:t>
            </w:r>
            <w:r w:rsidRPr="006416EC">
              <w:rPr>
                <w:sz w:val="18"/>
                <w:szCs w:val="18"/>
              </w:rPr>
              <w:t>blocích</w:t>
            </w:r>
            <w:r>
              <w:rPr>
                <w:sz w:val="18"/>
                <w:szCs w:val="18"/>
              </w:rPr>
              <w:t xml:space="preserve">. </w:t>
            </w:r>
            <w:r w:rsidRPr="006416EC">
              <w:rPr>
                <w:sz w:val="18"/>
                <w:szCs w:val="18"/>
              </w:rPr>
              <w:t xml:space="preserve">Jeden blok je věnován přípravě kompozitního systému pro danou aplikaci zvolenou zpracovatelskou technologii a následnou verifikaci mechanických vlastností na zkušebním testovacím stroji </w:t>
            </w:r>
            <w:r>
              <w:rPr>
                <w:sz w:val="18"/>
                <w:szCs w:val="18"/>
              </w:rPr>
              <w:t>-</w:t>
            </w:r>
            <w:r w:rsidRPr="006416EC">
              <w:rPr>
                <w:sz w:val="18"/>
                <w:szCs w:val="18"/>
              </w:rPr>
              <w:t xml:space="preserve"> 100% účast. Studenti pracují</w:t>
            </w:r>
            <w:r>
              <w:rPr>
                <w:sz w:val="18"/>
                <w:szCs w:val="18"/>
              </w:rPr>
              <w:t xml:space="preserve"> v 4 </w:t>
            </w:r>
            <w:r w:rsidRPr="006416EC">
              <w:rPr>
                <w:sz w:val="18"/>
                <w:szCs w:val="18"/>
              </w:rPr>
              <w:t xml:space="preserve">členných skupinách. K zápočtu student vypracuje seminární práci na dané téma. Zakončení předmětu je formou písemné a následné ústní zkoušky. Konzultace jsou </w:t>
            </w:r>
            <w:r>
              <w:rPr>
                <w:sz w:val="18"/>
                <w:szCs w:val="18"/>
              </w:rPr>
              <w:t xml:space="preserve">možné </w:t>
            </w:r>
            <w:r w:rsidRPr="006416EC">
              <w:rPr>
                <w:sz w:val="18"/>
                <w:szCs w:val="18"/>
              </w:rPr>
              <w:t xml:space="preserve">v rámci </w:t>
            </w:r>
            <w:r w:rsidR="00016056" w:rsidRPr="00016056">
              <w:rPr>
                <w:sz w:val="18"/>
                <w:szCs w:val="18"/>
              </w:rPr>
              <w:t>výuky,</w:t>
            </w:r>
            <w:r w:rsidR="00016056">
              <w:rPr>
                <w:sz w:val="18"/>
                <w:szCs w:val="18"/>
              </w:rPr>
              <w:t xml:space="preserve"> </w:t>
            </w:r>
            <w:r w:rsidRPr="006416EC">
              <w:rPr>
                <w:sz w:val="18"/>
                <w:szCs w:val="18"/>
              </w:rPr>
              <w:t xml:space="preserve">vypsaných konzultačních hodin v příslušném semestru, nebo </w:t>
            </w:r>
            <w:r>
              <w:rPr>
                <w:sz w:val="18"/>
                <w:szCs w:val="18"/>
              </w:rPr>
              <w:t xml:space="preserve">lze vyučujícího kontaktovat viz </w:t>
            </w:r>
            <w:r w:rsidRPr="006416EC">
              <w:rPr>
                <w:sz w:val="18"/>
                <w:szCs w:val="18"/>
              </w:rPr>
              <w:t>níže.</w:t>
            </w:r>
          </w:p>
          <w:p w14:paraId="1BE2F542" w14:textId="77777777" w:rsidR="004A0BE5" w:rsidRPr="00771A54" w:rsidRDefault="004A0BE5" w:rsidP="004A0BE5">
            <w:pPr>
              <w:jc w:val="both"/>
              <w:rPr>
                <w:sz w:val="10"/>
                <w:szCs w:val="10"/>
              </w:rPr>
            </w:pPr>
          </w:p>
          <w:p w14:paraId="6CE796CD" w14:textId="77777777" w:rsidR="004A0BE5" w:rsidRPr="006416EC" w:rsidRDefault="004A0BE5" w:rsidP="004A0BE5">
            <w:pPr>
              <w:jc w:val="both"/>
              <w:rPr>
                <w:sz w:val="18"/>
                <w:szCs w:val="18"/>
              </w:rPr>
            </w:pPr>
            <w:r w:rsidRPr="00CC651F">
              <w:rPr>
                <w:sz w:val="18"/>
                <w:szCs w:val="18"/>
              </w:rPr>
              <w:t>Možnosti komunikace s vyučujícím:</w:t>
            </w:r>
            <w:r>
              <w:t xml:space="preserve"> </w:t>
            </w:r>
            <w:hyperlink r:id="rId88" w:history="1">
              <w:r w:rsidRPr="0062315C">
                <w:rPr>
                  <w:rStyle w:val="Hypertextovodkaz"/>
                  <w:sz w:val="18"/>
                  <w:szCs w:val="18"/>
                </w:rPr>
                <w:t>rusnakova@utb.cz</w:t>
              </w:r>
            </w:hyperlink>
            <w:r w:rsidRPr="006416EC">
              <w:rPr>
                <w:sz w:val="18"/>
                <w:szCs w:val="18"/>
              </w:rPr>
              <w:t>, 576</w:t>
            </w:r>
            <w:r>
              <w:rPr>
                <w:sz w:val="18"/>
                <w:szCs w:val="18"/>
              </w:rPr>
              <w:t> </w:t>
            </w:r>
            <w:r w:rsidRPr="006416EC">
              <w:rPr>
                <w:sz w:val="18"/>
                <w:szCs w:val="18"/>
              </w:rPr>
              <w:t>035</w:t>
            </w:r>
            <w:r>
              <w:rPr>
                <w:sz w:val="18"/>
                <w:szCs w:val="18"/>
              </w:rPr>
              <w:t> </w:t>
            </w:r>
            <w:r w:rsidRPr="006416EC">
              <w:rPr>
                <w:sz w:val="18"/>
                <w:szCs w:val="18"/>
              </w:rPr>
              <w:t>158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5BB7CA5B" w14:textId="77777777" w:rsidR="004A0BE5" w:rsidRDefault="004A0BE5">
      <w:r>
        <w:br w:type="page"/>
      </w:r>
    </w:p>
    <w:tbl>
      <w:tblPr>
        <w:tblW w:w="100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"/>
        <w:gridCol w:w="6"/>
        <w:gridCol w:w="3059"/>
        <w:gridCol w:w="19"/>
        <w:gridCol w:w="293"/>
        <w:gridCol w:w="202"/>
        <w:gridCol w:w="56"/>
        <w:gridCol w:w="20"/>
        <w:gridCol w:w="1113"/>
        <w:gridCol w:w="20"/>
        <w:gridCol w:w="871"/>
        <w:gridCol w:w="18"/>
        <w:gridCol w:w="800"/>
        <w:gridCol w:w="16"/>
        <w:gridCol w:w="144"/>
        <w:gridCol w:w="1391"/>
        <w:gridCol w:w="18"/>
        <w:gridCol w:w="574"/>
        <w:gridCol w:w="8"/>
        <w:gridCol w:w="18"/>
        <w:gridCol w:w="523"/>
        <w:gridCol w:w="17"/>
        <w:gridCol w:w="144"/>
        <w:gridCol w:w="533"/>
        <w:gridCol w:w="34"/>
        <w:gridCol w:w="137"/>
        <w:tblGridChange w:id="127">
          <w:tblGrid>
            <w:gridCol w:w="26"/>
            <w:gridCol w:w="6"/>
            <w:gridCol w:w="3059"/>
            <w:gridCol w:w="19"/>
            <w:gridCol w:w="495"/>
            <w:gridCol w:w="56"/>
            <w:gridCol w:w="20"/>
            <w:gridCol w:w="1113"/>
            <w:gridCol w:w="20"/>
            <w:gridCol w:w="871"/>
            <w:gridCol w:w="18"/>
            <w:gridCol w:w="800"/>
            <w:gridCol w:w="16"/>
            <w:gridCol w:w="144"/>
            <w:gridCol w:w="1391"/>
            <w:gridCol w:w="18"/>
            <w:gridCol w:w="574"/>
            <w:gridCol w:w="8"/>
            <w:gridCol w:w="18"/>
            <w:gridCol w:w="523"/>
            <w:gridCol w:w="17"/>
            <w:gridCol w:w="144"/>
            <w:gridCol w:w="533"/>
            <w:gridCol w:w="34"/>
            <w:gridCol w:w="137"/>
          </w:tblGrid>
        </w:tblGridChange>
      </w:tblGrid>
      <w:tr w:rsidR="004A0BE5" w14:paraId="4E6BEF48" w14:textId="77777777" w:rsidTr="00945930">
        <w:trPr>
          <w:gridBefore w:val="1"/>
          <w:wBefore w:w="26" w:type="dxa"/>
        </w:trPr>
        <w:tc>
          <w:tcPr>
            <w:tcW w:w="10034" w:type="dxa"/>
            <w:gridSpan w:val="25"/>
            <w:tcBorders>
              <w:bottom w:val="double" w:sz="4" w:space="0" w:color="auto"/>
            </w:tcBorders>
            <w:shd w:val="clear" w:color="auto" w:fill="BDD6EE"/>
          </w:tcPr>
          <w:p w14:paraId="34DAF168" w14:textId="77777777" w:rsidR="004A0BE5" w:rsidRDefault="004A0BE5" w:rsidP="004A0BE5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4A0BE5" w:rsidRPr="00C15BE7" w14:paraId="1BA29E9E" w14:textId="77777777" w:rsidTr="00945930">
        <w:trPr>
          <w:gridBefore w:val="1"/>
          <w:wBefore w:w="26" w:type="dxa"/>
        </w:trPr>
        <w:tc>
          <w:tcPr>
            <w:tcW w:w="3065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1DC78875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969" w:type="dxa"/>
            <w:gridSpan w:val="23"/>
            <w:tcBorders>
              <w:top w:val="double" w:sz="4" w:space="0" w:color="auto"/>
            </w:tcBorders>
          </w:tcPr>
          <w:p w14:paraId="0ACAA82E" w14:textId="77777777" w:rsidR="004A0BE5" w:rsidRPr="00C15BE7" w:rsidRDefault="004A0BE5" w:rsidP="004A0BE5">
            <w:pPr>
              <w:jc w:val="both"/>
              <w:rPr>
                <w:b/>
              </w:rPr>
            </w:pPr>
            <w:bookmarkStart w:id="128" w:name="Výr_a_kontr_nář"/>
            <w:bookmarkEnd w:id="128"/>
            <w:r w:rsidRPr="00C15BE7">
              <w:rPr>
                <w:b/>
              </w:rPr>
              <w:t xml:space="preserve">Výroba a kontrola nářadí </w:t>
            </w:r>
          </w:p>
        </w:tc>
      </w:tr>
      <w:tr w:rsidR="004A0BE5" w14:paraId="00CA0FF3" w14:textId="77777777" w:rsidTr="00945930">
        <w:trPr>
          <w:gridBefore w:val="1"/>
          <w:wBefore w:w="26" w:type="dxa"/>
        </w:trPr>
        <w:tc>
          <w:tcPr>
            <w:tcW w:w="3065" w:type="dxa"/>
            <w:gridSpan w:val="2"/>
            <w:shd w:val="clear" w:color="auto" w:fill="F7CAAC"/>
          </w:tcPr>
          <w:p w14:paraId="48ABC5D3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12" w:type="dxa"/>
            <w:gridSpan w:val="10"/>
          </w:tcPr>
          <w:p w14:paraId="00D112DD" w14:textId="77777777" w:rsidR="004A0BE5" w:rsidRDefault="00392674" w:rsidP="00392674">
            <w:pPr>
              <w:jc w:val="both"/>
            </w:pPr>
            <w:r>
              <w:t>p</w:t>
            </w:r>
            <w:r w:rsidR="004A0BE5">
              <w:t xml:space="preserve">ovinný </w:t>
            </w:r>
            <w:r w:rsidRPr="00392674">
              <w:t>(specializace SNZPK)</w:t>
            </w:r>
          </w:p>
        </w:tc>
        <w:tc>
          <w:tcPr>
            <w:tcW w:w="2692" w:type="dxa"/>
            <w:gridSpan w:val="8"/>
            <w:shd w:val="clear" w:color="auto" w:fill="F7CAAC"/>
          </w:tcPr>
          <w:p w14:paraId="6FCD4847" w14:textId="77777777" w:rsidR="004A0BE5" w:rsidRDefault="004A0BE5" w:rsidP="004A0BE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865" w:type="dxa"/>
            <w:gridSpan w:val="5"/>
          </w:tcPr>
          <w:p w14:paraId="315ABB24" w14:textId="77777777" w:rsidR="004A0BE5" w:rsidRDefault="004A0BE5" w:rsidP="004A0BE5">
            <w:pPr>
              <w:jc w:val="both"/>
            </w:pPr>
            <w:r>
              <w:t>2/ZS</w:t>
            </w:r>
          </w:p>
        </w:tc>
      </w:tr>
      <w:tr w:rsidR="004A0BE5" w14:paraId="14D6DCC6" w14:textId="77777777" w:rsidTr="00945930">
        <w:trPr>
          <w:gridBefore w:val="1"/>
          <w:wBefore w:w="26" w:type="dxa"/>
        </w:trPr>
        <w:tc>
          <w:tcPr>
            <w:tcW w:w="3065" w:type="dxa"/>
            <w:gridSpan w:val="2"/>
            <w:shd w:val="clear" w:color="auto" w:fill="F7CAAC"/>
          </w:tcPr>
          <w:p w14:paraId="62D295C5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3" w:type="dxa"/>
            <w:gridSpan w:val="6"/>
          </w:tcPr>
          <w:p w14:paraId="43C8A51F" w14:textId="77777777" w:rsidR="004A0BE5" w:rsidRDefault="00392674" w:rsidP="004A0BE5">
            <w:pPr>
              <w:jc w:val="both"/>
            </w:pPr>
            <w:r>
              <w:t>28p+0s+28l</w:t>
            </w:r>
          </w:p>
        </w:tc>
        <w:tc>
          <w:tcPr>
            <w:tcW w:w="891" w:type="dxa"/>
            <w:gridSpan w:val="2"/>
            <w:shd w:val="clear" w:color="auto" w:fill="F7CAAC"/>
          </w:tcPr>
          <w:p w14:paraId="0373738D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8" w:type="dxa"/>
            <w:gridSpan w:val="2"/>
          </w:tcPr>
          <w:p w14:paraId="7F24A12A" w14:textId="77777777" w:rsidR="004A0BE5" w:rsidRDefault="004A0BE5" w:rsidP="004A0BE5">
            <w:pPr>
              <w:jc w:val="both"/>
            </w:pPr>
            <w:r>
              <w:t>56</w:t>
            </w:r>
          </w:p>
        </w:tc>
        <w:tc>
          <w:tcPr>
            <w:tcW w:w="2151" w:type="dxa"/>
            <w:gridSpan w:val="6"/>
            <w:shd w:val="clear" w:color="auto" w:fill="F7CAAC"/>
          </w:tcPr>
          <w:p w14:paraId="3B47CA42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406" w:type="dxa"/>
            <w:gridSpan w:val="7"/>
          </w:tcPr>
          <w:p w14:paraId="4C272582" w14:textId="77777777" w:rsidR="004A0BE5" w:rsidRDefault="004A0BE5" w:rsidP="004A0BE5">
            <w:pPr>
              <w:jc w:val="both"/>
            </w:pPr>
            <w:r>
              <w:t>4</w:t>
            </w:r>
          </w:p>
        </w:tc>
      </w:tr>
      <w:tr w:rsidR="004A0BE5" w14:paraId="7C724F5E" w14:textId="77777777" w:rsidTr="00945930">
        <w:trPr>
          <w:gridBefore w:val="1"/>
          <w:wBefore w:w="26" w:type="dxa"/>
        </w:trPr>
        <w:tc>
          <w:tcPr>
            <w:tcW w:w="3065" w:type="dxa"/>
            <w:gridSpan w:val="2"/>
            <w:shd w:val="clear" w:color="auto" w:fill="F7CAAC"/>
          </w:tcPr>
          <w:p w14:paraId="11E044AA" w14:textId="77777777" w:rsidR="004A0BE5" w:rsidRDefault="004A0BE5" w:rsidP="004A0BE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969" w:type="dxa"/>
            <w:gridSpan w:val="23"/>
          </w:tcPr>
          <w:p w14:paraId="63B6F217" w14:textId="77777777" w:rsidR="004A0BE5" w:rsidRDefault="004A0BE5" w:rsidP="004A0BE5">
            <w:pPr>
              <w:jc w:val="both"/>
            </w:pPr>
          </w:p>
        </w:tc>
      </w:tr>
      <w:tr w:rsidR="004A0BE5" w14:paraId="3AED4E10" w14:textId="77777777" w:rsidTr="00945930">
        <w:trPr>
          <w:gridBefore w:val="1"/>
          <w:wBefore w:w="26" w:type="dxa"/>
        </w:trPr>
        <w:tc>
          <w:tcPr>
            <w:tcW w:w="3065" w:type="dxa"/>
            <w:gridSpan w:val="2"/>
            <w:shd w:val="clear" w:color="auto" w:fill="F7CAAC"/>
          </w:tcPr>
          <w:p w14:paraId="485BC262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12" w:type="dxa"/>
            <w:gridSpan w:val="10"/>
          </w:tcPr>
          <w:p w14:paraId="033CFF8C" w14:textId="77777777" w:rsidR="004A0BE5" w:rsidRDefault="004A0BE5" w:rsidP="004A0BE5">
            <w:pPr>
              <w:jc w:val="both"/>
            </w:pPr>
            <w:r>
              <w:t>zápočet, zkouška</w:t>
            </w:r>
          </w:p>
        </w:tc>
        <w:tc>
          <w:tcPr>
            <w:tcW w:w="1551" w:type="dxa"/>
            <w:gridSpan w:val="3"/>
            <w:shd w:val="clear" w:color="auto" w:fill="F7CAAC"/>
          </w:tcPr>
          <w:p w14:paraId="56245E72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2006" w:type="dxa"/>
            <w:gridSpan w:val="10"/>
          </w:tcPr>
          <w:p w14:paraId="4C482B49" w14:textId="77777777" w:rsidR="004A0BE5" w:rsidRDefault="004A0BE5" w:rsidP="004A0BE5">
            <w:pPr>
              <w:jc w:val="both"/>
            </w:pPr>
            <w:r>
              <w:t>přednášky,</w:t>
            </w:r>
          </w:p>
          <w:p w14:paraId="07B16145" w14:textId="77777777" w:rsidR="004A0BE5" w:rsidRDefault="004A0BE5" w:rsidP="004A0BE5">
            <w:pPr>
              <w:jc w:val="both"/>
            </w:pPr>
            <w:r>
              <w:t>laboratorní cvičení</w:t>
            </w:r>
          </w:p>
        </w:tc>
      </w:tr>
      <w:tr w:rsidR="004A0BE5" w14:paraId="335DD548" w14:textId="77777777" w:rsidTr="00945930">
        <w:trPr>
          <w:gridBefore w:val="1"/>
          <w:wBefore w:w="26" w:type="dxa"/>
        </w:trPr>
        <w:tc>
          <w:tcPr>
            <w:tcW w:w="3065" w:type="dxa"/>
            <w:gridSpan w:val="2"/>
            <w:shd w:val="clear" w:color="auto" w:fill="F7CAAC"/>
          </w:tcPr>
          <w:p w14:paraId="3CD885EB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969" w:type="dxa"/>
            <w:gridSpan w:val="23"/>
            <w:tcBorders>
              <w:bottom w:val="single" w:sz="4" w:space="0" w:color="auto"/>
            </w:tcBorders>
          </w:tcPr>
          <w:p w14:paraId="5996547F" w14:textId="77777777" w:rsidR="004A0BE5" w:rsidRDefault="004A0BE5" w:rsidP="004A0BE5">
            <w:pPr>
              <w:jc w:val="both"/>
            </w:pPr>
            <w:r>
              <w:t>Podmínky udělení zápočtu: účast ve cvičeních, odevzdaní zadaných protokolů. Písemná a ústní zkouška: prokázání znalostí probíraných tematických okruhů.</w:t>
            </w:r>
          </w:p>
          <w:p w14:paraId="77347AF4" w14:textId="77777777" w:rsidR="004A0BE5" w:rsidRDefault="004A0BE5" w:rsidP="004A0BE5">
            <w:pPr>
              <w:jc w:val="both"/>
            </w:pPr>
          </w:p>
        </w:tc>
      </w:tr>
      <w:tr w:rsidR="004A0BE5" w14:paraId="4FDB88E6" w14:textId="77777777" w:rsidTr="00945930">
        <w:trPr>
          <w:gridBefore w:val="1"/>
          <w:wBefore w:w="26" w:type="dxa"/>
          <w:trHeight w:val="197"/>
        </w:trPr>
        <w:tc>
          <w:tcPr>
            <w:tcW w:w="3065" w:type="dxa"/>
            <w:gridSpan w:val="2"/>
            <w:tcBorders>
              <w:top w:val="nil"/>
            </w:tcBorders>
            <w:shd w:val="clear" w:color="auto" w:fill="F7CAAC"/>
          </w:tcPr>
          <w:p w14:paraId="31CC01B3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969" w:type="dxa"/>
            <w:gridSpan w:val="23"/>
            <w:tcBorders>
              <w:top w:val="single" w:sz="4" w:space="0" w:color="auto"/>
            </w:tcBorders>
          </w:tcPr>
          <w:p w14:paraId="7A6A01FF" w14:textId="77777777" w:rsidR="004A0BE5" w:rsidRDefault="004A0BE5" w:rsidP="004A0BE5">
            <w:pPr>
              <w:jc w:val="both"/>
            </w:pPr>
          </w:p>
        </w:tc>
      </w:tr>
      <w:tr w:rsidR="004A0BE5" w14:paraId="6BECC315" w14:textId="77777777" w:rsidTr="00945930">
        <w:trPr>
          <w:gridBefore w:val="1"/>
          <w:wBefore w:w="26" w:type="dxa"/>
          <w:trHeight w:val="243"/>
        </w:trPr>
        <w:tc>
          <w:tcPr>
            <w:tcW w:w="3065" w:type="dxa"/>
            <w:gridSpan w:val="2"/>
            <w:tcBorders>
              <w:top w:val="nil"/>
            </w:tcBorders>
            <w:shd w:val="clear" w:color="auto" w:fill="F7CAAC"/>
          </w:tcPr>
          <w:p w14:paraId="341FC3BC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969" w:type="dxa"/>
            <w:gridSpan w:val="23"/>
            <w:tcBorders>
              <w:top w:val="nil"/>
            </w:tcBorders>
          </w:tcPr>
          <w:p w14:paraId="41A4D784" w14:textId="77777777" w:rsidR="004A0BE5" w:rsidRDefault="004A0BE5" w:rsidP="004A0BE5">
            <w:pPr>
              <w:jc w:val="both"/>
            </w:pPr>
          </w:p>
        </w:tc>
      </w:tr>
      <w:tr w:rsidR="004A0BE5" w14:paraId="19AC946B" w14:textId="77777777" w:rsidTr="00945930">
        <w:trPr>
          <w:gridBefore w:val="1"/>
          <w:wBefore w:w="26" w:type="dxa"/>
        </w:trPr>
        <w:tc>
          <w:tcPr>
            <w:tcW w:w="3065" w:type="dxa"/>
            <w:gridSpan w:val="2"/>
            <w:shd w:val="clear" w:color="auto" w:fill="F7CAAC"/>
          </w:tcPr>
          <w:p w14:paraId="7504FE8D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969" w:type="dxa"/>
            <w:gridSpan w:val="23"/>
            <w:tcBorders>
              <w:bottom w:val="nil"/>
            </w:tcBorders>
          </w:tcPr>
          <w:p w14:paraId="5BA6663A" w14:textId="77777777" w:rsidR="004A0BE5" w:rsidRDefault="004A0BE5" w:rsidP="004A0BE5">
            <w:pPr>
              <w:jc w:val="both"/>
            </w:pPr>
          </w:p>
        </w:tc>
      </w:tr>
      <w:tr w:rsidR="004A0BE5" w14:paraId="3592CF60" w14:textId="77777777" w:rsidTr="00945930">
        <w:trPr>
          <w:gridBefore w:val="1"/>
          <w:wBefore w:w="26" w:type="dxa"/>
          <w:trHeight w:val="292"/>
        </w:trPr>
        <w:tc>
          <w:tcPr>
            <w:tcW w:w="10034" w:type="dxa"/>
            <w:gridSpan w:val="25"/>
            <w:tcBorders>
              <w:top w:val="nil"/>
            </w:tcBorders>
          </w:tcPr>
          <w:p w14:paraId="0CC67C14" w14:textId="77777777" w:rsidR="004A0BE5" w:rsidRDefault="004A0BE5" w:rsidP="004A0BE5">
            <w:pPr>
              <w:spacing w:before="40" w:after="40"/>
              <w:jc w:val="both"/>
            </w:pPr>
            <w:r>
              <w:t>Ing. Martin Bednařík, Ph.D.</w:t>
            </w:r>
            <w:r w:rsidR="00664CED">
              <w:t xml:space="preserve"> (100% p)</w:t>
            </w:r>
          </w:p>
        </w:tc>
      </w:tr>
      <w:tr w:rsidR="004A0BE5" w14:paraId="01D6F254" w14:textId="77777777" w:rsidTr="00945930">
        <w:trPr>
          <w:gridBefore w:val="1"/>
          <w:wBefore w:w="26" w:type="dxa"/>
        </w:trPr>
        <w:tc>
          <w:tcPr>
            <w:tcW w:w="3065" w:type="dxa"/>
            <w:gridSpan w:val="2"/>
            <w:shd w:val="clear" w:color="auto" w:fill="F7CAAC"/>
          </w:tcPr>
          <w:p w14:paraId="5C2A73FC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969" w:type="dxa"/>
            <w:gridSpan w:val="23"/>
            <w:tcBorders>
              <w:bottom w:val="nil"/>
            </w:tcBorders>
          </w:tcPr>
          <w:p w14:paraId="63B069C7" w14:textId="77777777" w:rsidR="004A0BE5" w:rsidRDefault="004A0BE5" w:rsidP="004A0BE5">
            <w:pPr>
              <w:jc w:val="both"/>
            </w:pPr>
          </w:p>
        </w:tc>
      </w:tr>
      <w:tr w:rsidR="004A0BE5" w14:paraId="757BD2A4" w14:textId="77777777" w:rsidTr="00945930">
        <w:trPr>
          <w:gridBefore w:val="1"/>
          <w:wBefore w:w="26" w:type="dxa"/>
          <w:trHeight w:val="3938"/>
        </w:trPr>
        <w:tc>
          <w:tcPr>
            <w:tcW w:w="10034" w:type="dxa"/>
            <w:gridSpan w:val="25"/>
            <w:tcBorders>
              <w:top w:val="nil"/>
              <w:bottom w:val="single" w:sz="12" w:space="0" w:color="auto"/>
            </w:tcBorders>
          </w:tcPr>
          <w:p w14:paraId="2E1B3DBC" w14:textId="77777777" w:rsidR="004A0BE5" w:rsidRDefault="004A0BE5" w:rsidP="004A0BE5">
            <w:pPr>
              <w:jc w:val="both"/>
            </w:pPr>
            <w:r w:rsidRPr="00797DBC">
              <w:t>Cílem předmětu je konkrétní specifikace nástrojových materiálů a jejich vhodnosti k aplikaci obrábění kovových i nekovových materiálů, formulace nástrojové a pracovní souřadnicové soustavy, geometrie břitu, řezivosti jednotlivých druhů řezných materiálů a komplexní metody kontroly břitu. Součástí výuky jsou exkurze do podniků.</w:t>
            </w:r>
            <w:r>
              <w:t xml:space="preserve"> </w:t>
            </w:r>
            <w:r w:rsidRPr="00AD100D">
              <w:t>Obsah předmětu tvoří tyto tematické celky:</w:t>
            </w:r>
          </w:p>
          <w:p w14:paraId="661C1822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Specifikace nástrojových materiálů používaných ve výrobě nářadí. </w:t>
            </w:r>
          </w:p>
          <w:p w14:paraId="5ED6C217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Tepelné, chemickotepelné zpracování, povrchové zušlechťování. </w:t>
            </w:r>
          </w:p>
          <w:p w14:paraId="6FE0E237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Oblasti použití jednotlivých řezných nástrojů a kvantifikace jednotlivých nástrojových materiálů. </w:t>
            </w:r>
          </w:p>
          <w:p w14:paraId="21534D78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Geometrie břitu, nástrojová a pracovní souřadnicová soustava, ostření nástrojů. </w:t>
            </w:r>
          </w:p>
          <w:p w14:paraId="13CFC73E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Optimální geometrie břitu soustružnického nože, vrtáku a frézy a metody kontroly rozměrových a kvalitativních charakteristik břitu. </w:t>
            </w:r>
          </w:p>
          <w:p w14:paraId="251B566A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Teoretické aspekty a kritéria řezivosti, vliv geometrie řezného klínu, vliv řezného materiálu, vliv řezných podmínek a vliv mazání a chlazení při řezání. </w:t>
            </w:r>
          </w:p>
          <w:p w14:paraId="24CEDF86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Kontrola rozměrů, tolerancí, drsnosti povrchu a integrity povrchu řezného klínu. </w:t>
            </w:r>
          </w:p>
          <w:p w14:paraId="2F61E84E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Slévárenské metody výroby nářadí. </w:t>
            </w:r>
          </w:p>
          <w:p w14:paraId="5A19BCE5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Aplikace tvářecích metod. </w:t>
            </w:r>
          </w:p>
          <w:p w14:paraId="28707EC0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Prášková metalurgie, vývoj, užití. </w:t>
            </w:r>
          </w:p>
          <w:p w14:paraId="7EBB5241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Teorie a technologie obrábění forem. </w:t>
            </w:r>
          </w:p>
          <w:p w14:paraId="734F84E4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Automatizace výroby a kontroly. </w:t>
            </w:r>
          </w:p>
          <w:p w14:paraId="4CAA13A4" w14:textId="77777777" w:rsidR="004A0BE5" w:rsidRPr="005B1F5E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 xml:space="preserve">Nekonvenční technologie výroby nářadí. </w:t>
            </w:r>
          </w:p>
          <w:p w14:paraId="33C05B50" w14:textId="77777777" w:rsidR="004A0BE5" w:rsidRDefault="004A0BE5" w:rsidP="004A0BE5">
            <w:pPr>
              <w:pStyle w:val="Odstavecseseznamem"/>
              <w:numPr>
                <w:ilvl w:val="0"/>
                <w:numId w:val="8"/>
              </w:numPr>
              <w:ind w:left="284" w:hanging="57"/>
              <w:jc w:val="both"/>
            </w:pPr>
            <w:r w:rsidRPr="005B1F5E">
              <w:t>Aplikace metalografie v oblasti nástrojových materiálů.</w:t>
            </w:r>
          </w:p>
        </w:tc>
      </w:tr>
      <w:tr w:rsidR="004A0BE5" w14:paraId="6F008CDE" w14:textId="77777777" w:rsidTr="00945930">
        <w:trPr>
          <w:gridBefore w:val="1"/>
          <w:wBefore w:w="26" w:type="dxa"/>
          <w:trHeight w:val="265"/>
        </w:trPr>
        <w:tc>
          <w:tcPr>
            <w:tcW w:w="3635" w:type="dxa"/>
            <w:gridSpan w:val="6"/>
            <w:tcBorders>
              <w:top w:val="nil"/>
            </w:tcBorders>
            <w:shd w:val="clear" w:color="auto" w:fill="F7CAAC"/>
          </w:tcPr>
          <w:p w14:paraId="2A4CE1D4" w14:textId="77777777" w:rsidR="004A0BE5" w:rsidRDefault="004A0BE5" w:rsidP="004A0BE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399" w:type="dxa"/>
            <w:gridSpan w:val="19"/>
            <w:tcBorders>
              <w:top w:val="nil"/>
              <w:bottom w:val="nil"/>
            </w:tcBorders>
          </w:tcPr>
          <w:p w14:paraId="62804C6B" w14:textId="77777777" w:rsidR="004A0BE5" w:rsidRDefault="004A0BE5" w:rsidP="004A0BE5">
            <w:pPr>
              <w:jc w:val="both"/>
            </w:pPr>
          </w:p>
        </w:tc>
      </w:tr>
      <w:tr w:rsidR="004A0BE5" w:rsidRPr="00985561" w14:paraId="555610DC" w14:textId="77777777" w:rsidTr="00945930">
        <w:trPr>
          <w:gridBefore w:val="1"/>
          <w:wBefore w:w="26" w:type="dxa"/>
          <w:trHeight w:val="1497"/>
        </w:trPr>
        <w:tc>
          <w:tcPr>
            <w:tcW w:w="10034" w:type="dxa"/>
            <w:gridSpan w:val="25"/>
            <w:tcBorders>
              <w:top w:val="nil"/>
            </w:tcBorders>
          </w:tcPr>
          <w:p w14:paraId="0329255A" w14:textId="77777777" w:rsidR="004A0BE5" w:rsidRPr="000B232A" w:rsidRDefault="004A0BE5" w:rsidP="004A0BE5">
            <w:pPr>
              <w:contextualSpacing/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0B232A">
              <w:rPr>
                <w:u w:val="single"/>
              </w:rPr>
              <w:t>:</w:t>
            </w:r>
          </w:p>
          <w:p w14:paraId="5C8A952E" w14:textId="77777777" w:rsidR="004A0BE5" w:rsidRPr="000B232A" w:rsidRDefault="004A0BE5" w:rsidP="004A0BE5">
            <w:pPr>
              <w:jc w:val="both"/>
            </w:pPr>
            <w:r w:rsidRPr="000B232A">
              <w:t>LUKOVICS, I. Konstrukční materiály a technologie.</w:t>
            </w:r>
            <w:r>
              <w:t xml:space="preserve"> Brno: VUT, 1992. </w:t>
            </w:r>
            <w:r w:rsidRPr="000B232A">
              <w:t>273 s. ISBN 8021403993.</w:t>
            </w:r>
          </w:p>
          <w:p w14:paraId="4B89FB5A" w14:textId="77777777" w:rsidR="004A0BE5" w:rsidRPr="000B232A" w:rsidRDefault="004A0BE5" w:rsidP="004A0BE5">
            <w:pPr>
              <w:jc w:val="both"/>
            </w:pPr>
            <w:r w:rsidRPr="000B232A">
              <w:t>KOCMAN, K. Technologické procesy obrábění.</w:t>
            </w:r>
            <w:r>
              <w:t xml:space="preserve"> Brno: CERM, 2011. </w:t>
            </w:r>
            <w:r w:rsidRPr="000B232A">
              <w:t>330 s. ISBN 978-80-7204-722-2.</w:t>
            </w:r>
          </w:p>
          <w:p w14:paraId="077C7CEC" w14:textId="77777777" w:rsidR="004A0BE5" w:rsidRPr="000B232A" w:rsidRDefault="004A0BE5" w:rsidP="004A0BE5">
            <w:pPr>
              <w:jc w:val="both"/>
            </w:pPr>
            <w:r w:rsidRPr="000B232A">
              <w:t>BÍLEK, O</w:t>
            </w:r>
            <w:r>
              <w:t xml:space="preserve">., </w:t>
            </w:r>
            <w:r w:rsidRPr="000B232A">
              <w:t>LUKOVICS</w:t>
            </w:r>
            <w:r>
              <w:t>, I</w:t>
            </w:r>
            <w:r w:rsidRPr="000B232A">
              <w:t>. Vý</w:t>
            </w:r>
            <w:r>
              <w:t>robní inženýrství a technologie. Zlín</w:t>
            </w:r>
            <w:r w:rsidRPr="000B232A">
              <w:t xml:space="preserve">: </w:t>
            </w:r>
            <w:r>
              <w:t>UTB</w:t>
            </w:r>
            <w:r w:rsidRPr="000B232A">
              <w:t>, 2014</w:t>
            </w:r>
            <w:r>
              <w:t xml:space="preserve">. </w:t>
            </w:r>
            <w:r w:rsidRPr="000B232A">
              <w:t>173 s. ISBN 978-80-7454-471-2.</w:t>
            </w:r>
          </w:p>
          <w:p w14:paraId="4DD11950" w14:textId="77777777" w:rsidR="004A0BE5" w:rsidRPr="000B232A" w:rsidRDefault="004A0BE5" w:rsidP="004A0BE5">
            <w:pPr>
              <w:jc w:val="both"/>
              <w:rPr>
                <w:sz w:val="16"/>
                <w:szCs w:val="16"/>
              </w:rPr>
            </w:pPr>
          </w:p>
          <w:p w14:paraId="69C4F903" w14:textId="77777777" w:rsidR="004A0BE5" w:rsidRPr="000B232A" w:rsidRDefault="004A0BE5" w:rsidP="004A0BE5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4491D7F5" w14:textId="77777777" w:rsidR="004A0BE5" w:rsidRPr="000B232A" w:rsidRDefault="004A0BE5" w:rsidP="004A0BE5">
            <w:pPr>
              <w:jc w:val="both"/>
            </w:pPr>
            <w:r w:rsidRPr="000B232A">
              <w:t>RA</w:t>
            </w:r>
            <w:r>
              <w:t xml:space="preserve">JPUT, </w:t>
            </w:r>
            <w:proofErr w:type="gramStart"/>
            <w:r>
              <w:t>R.</w:t>
            </w:r>
            <w:r w:rsidRPr="000B232A">
              <w:t>K.</w:t>
            </w:r>
            <w:proofErr w:type="gramEnd"/>
            <w:r w:rsidRPr="000B232A">
              <w:t xml:space="preserve"> A </w:t>
            </w:r>
            <w:r>
              <w:t>T</w:t>
            </w:r>
            <w:r w:rsidRPr="000B232A">
              <w:t xml:space="preserve">extbook of </w:t>
            </w:r>
            <w:r>
              <w:t>M</w:t>
            </w:r>
            <w:r w:rsidRPr="000B232A">
              <w:t xml:space="preserve">anufacturing </w:t>
            </w:r>
            <w:r>
              <w:t>T</w:t>
            </w:r>
            <w:r w:rsidRPr="000B232A">
              <w:t xml:space="preserve">echnology: </w:t>
            </w:r>
            <w:r>
              <w:t>M</w:t>
            </w:r>
            <w:r w:rsidRPr="000B232A">
              <w:t xml:space="preserve">anufacturing </w:t>
            </w:r>
            <w:r>
              <w:t>P</w:t>
            </w:r>
            <w:r w:rsidRPr="000B232A">
              <w:t>rocesses</w:t>
            </w:r>
            <w:r>
              <w:t xml:space="preserve">. 2nd Ed. Bengaluru: Laxmi Publications, </w:t>
            </w:r>
            <w:r w:rsidRPr="000B232A">
              <w:t>2015</w:t>
            </w:r>
            <w:r>
              <w:t xml:space="preserve">. xxvii, 899 s. </w:t>
            </w:r>
            <w:r w:rsidRPr="000B232A">
              <w:t>ISBN 978-81-318-0244-1.</w:t>
            </w:r>
          </w:p>
          <w:p w14:paraId="2A16B31D" w14:textId="77777777" w:rsidR="004A0BE5" w:rsidRPr="000B232A" w:rsidRDefault="004A0BE5" w:rsidP="004A0BE5">
            <w:pPr>
              <w:jc w:val="both"/>
            </w:pPr>
            <w:proofErr w:type="gramStart"/>
            <w:r w:rsidRPr="000B232A">
              <w:t>SMITH, G.T.</w:t>
            </w:r>
            <w:proofErr w:type="gramEnd"/>
            <w:r w:rsidRPr="000B232A">
              <w:t xml:space="preserve"> Cutting </w:t>
            </w:r>
            <w:r>
              <w:t>T</w:t>
            </w:r>
            <w:r w:rsidRPr="000B232A">
              <w:t xml:space="preserve">ool </w:t>
            </w:r>
            <w:r>
              <w:t>T</w:t>
            </w:r>
            <w:r w:rsidRPr="000B232A">
              <w:t xml:space="preserve">echnology: </w:t>
            </w:r>
            <w:r>
              <w:t>I</w:t>
            </w:r>
            <w:r w:rsidRPr="000B232A">
              <w:t xml:space="preserve">ndustrial </w:t>
            </w:r>
            <w:r>
              <w:t>H</w:t>
            </w:r>
            <w:r w:rsidRPr="000B232A">
              <w:t>andbook.</w:t>
            </w:r>
            <w:r>
              <w:t xml:space="preserve"> London: Springer, 2008. </w:t>
            </w:r>
            <w:r w:rsidRPr="000B232A">
              <w:t>xii, 599</w:t>
            </w:r>
            <w:r>
              <w:t xml:space="preserve"> s</w:t>
            </w:r>
            <w:r w:rsidRPr="000B232A">
              <w:t>. ISBN 978-1-84800-204-3.</w:t>
            </w:r>
          </w:p>
          <w:p w14:paraId="43E22299" w14:textId="77777777" w:rsidR="004A0BE5" w:rsidRPr="00985561" w:rsidRDefault="004A0BE5" w:rsidP="004A0BE5">
            <w:pPr>
              <w:jc w:val="both"/>
            </w:pPr>
            <w:proofErr w:type="gramStart"/>
            <w:r w:rsidRPr="000B232A">
              <w:t>STEPHENSON, D</w:t>
            </w:r>
            <w:r>
              <w:t>.</w:t>
            </w:r>
            <w:r w:rsidRPr="000B232A">
              <w:t>A.</w:t>
            </w:r>
            <w:proofErr w:type="gramEnd"/>
            <w:r>
              <w:t xml:space="preserve">, </w:t>
            </w:r>
            <w:r w:rsidRPr="000B232A">
              <w:t>AGAPIOU</w:t>
            </w:r>
            <w:r>
              <w:t>, J.S</w:t>
            </w:r>
            <w:r w:rsidRPr="000B232A">
              <w:t xml:space="preserve">. Metal </w:t>
            </w:r>
            <w:r>
              <w:t>C</w:t>
            </w:r>
            <w:r w:rsidRPr="000B232A">
              <w:t xml:space="preserve">utting </w:t>
            </w:r>
            <w:r>
              <w:t>T</w:t>
            </w:r>
            <w:r w:rsidRPr="000B232A">
              <w:t xml:space="preserve">heory and </w:t>
            </w:r>
            <w:r>
              <w:t>P</w:t>
            </w:r>
            <w:r w:rsidRPr="000B232A">
              <w:t xml:space="preserve">ractice. </w:t>
            </w:r>
            <w:r>
              <w:t>3rd Ed</w:t>
            </w:r>
            <w:r w:rsidRPr="000B232A">
              <w:t>. Boca Raton: CRC Press</w:t>
            </w:r>
            <w:r>
              <w:t xml:space="preserve">, Taylor &amp; Francis Group, 2016. </w:t>
            </w:r>
            <w:r w:rsidRPr="000B232A">
              <w:t>xxi, 947</w:t>
            </w:r>
            <w:r>
              <w:t xml:space="preserve"> s</w:t>
            </w:r>
            <w:r w:rsidRPr="000B232A">
              <w:t>. ISBN 978-1-4665-8753-3.</w:t>
            </w:r>
          </w:p>
        </w:tc>
      </w:tr>
      <w:tr w:rsidR="004A0BE5" w14:paraId="45EC1CD6" w14:textId="77777777" w:rsidTr="00945930">
        <w:trPr>
          <w:gridBefore w:val="1"/>
          <w:wBefore w:w="26" w:type="dxa"/>
        </w:trPr>
        <w:tc>
          <w:tcPr>
            <w:tcW w:w="10034" w:type="dxa"/>
            <w:gridSpan w:val="2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1D1BA7C" w14:textId="77777777" w:rsidR="004A0BE5" w:rsidRDefault="004A0BE5" w:rsidP="004A0BE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A0BE5" w14:paraId="289629A9" w14:textId="77777777" w:rsidTr="00945930">
        <w:trPr>
          <w:gridBefore w:val="1"/>
          <w:wBefore w:w="26" w:type="dxa"/>
        </w:trPr>
        <w:tc>
          <w:tcPr>
            <w:tcW w:w="4768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14:paraId="0E1B05E7" w14:textId="77777777" w:rsidR="004A0BE5" w:rsidRDefault="004A0BE5" w:rsidP="004A0BE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91" w:type="dxa"/>
            <w:gridSpan w:val="2"/>
            <w:tcBorders>
              <w:top w:val="single" w:sz="2" w:space="0" w:color="auto"/>
            </w:tcBorders>
          </w:tcPr>
          <w:p w14:paraId="3DBE1F52" w14:textId="77777777" w:rsidR="004A0BE5" w:rsidRDefault="004A0BE5" w:rsidP="004A0BE5">
            <w:pPr>
              <w:jc w:val="center"/>
            </w:pPr>
            <w:r w:rsidRPr="008E7127">
              <w:t>16</w:t>
            </w:r>
          </w:p>
        </w:tc>
        <w:tc>
          <w:tcPr>
            <w:tcW w:w="4375" w:type="dxa"/>
            <w:gridSpan w:val="15"/>
            <w:tcBorders>
              <w:top w:val="single" w:sz="2" w:space="0" w:color="auto"/>
            </w:tcBorders>
            <w:shd w:val="clear" w:color="auto" w:fill="F7CAAC"/>
          </w:tcPr>
          <w:p w14:paraId="41C473AA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A0BE5" w14:paraId="6FC28806" w14:textId="77777777" w:rsidTr="00945930">
        <w:trPr>
          <w:gridBefore w:val="1"/>
          <w:wBefore w:w="26" w:type="dxa"/>
        </w:trPr>
        <w:tc>
          <w:tcPr>
            <w:tcW w:w="10034" w:type="dxa"/>
            <w:gridSpan w:val="25"/>
            <w:shd w:val="clear" w:color="auto" w:fill="F7CAAC"/>
          </w:tcPr>
          <w:p w14:paraId="23C8F743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A0BE5" w14:paraId="67263A1F" w14:textId="77777777" w:rsidTr="00945930">
        <w:trPr>
          <w:gridBefore w:val="1"/>
          <w:wBefore w:w="26" w:type="dxa"/>
          <w:trHeight w:val="850"/>
        </w:trPr>
        <w:tc>
          <w:tcPr>
            <w:tcW w:w="10034" w:type="dxa"/>
            <w:gridSpan w:val="25"/>
          </w:tcPr>
          <w:p w14:paraId="14E94159" w14:textId="77777777" w:rsidR="004A0BE5" w:rsidRPr="00837602" w:rsidRDefault="004A0BE5" w:rsidP="004A0BE5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Cyklus přednášek je realizován v</w:t>
            </w:r>
            <w:r w:rsidR="000B36CB">
              <w:t xml:space="preserve"> </w:t>
            </w:r>
            <w:r>
              <w:t xml:space="preserve">blocích. Podmínkou pro získání zápočtu je vypracování a obhájení seminární práce na zadané téma. Zakončení předmětu je formou písemné a ústní zkoušky. </w:t>
            </w:r>
            <w:r w:rsidRPr="00837602">
              <w:t xml:space="preserve">Konzultace jsou možné v rámci </w:t>
            </w:r>
            <w:r w:rsidR="00016056">
              <w:t>výuky</w:t>
            </w:r>
            <w:r w:rsidRPr="00837602">
              <w:t xml:space="preserve"> nebo </w:t>
            </w:r>
            <w:r>
              <w:t>lze</w:t>
            </w:r>
            <w:r w:rsidRPr="00837602">
              <w:t xml:space="preserve"> vyučujícího kontaktovat viz níže.</w:t>
            </w:r>
          </w:p>
          <w:p w14:paraId="537CADDA" w14:textId="77777777" w:rsidR="004A0BE5" w:rsidRPr="00A672B2" w:rsidRDefault="004A0BE5" w:rsidP="004A0BE5">
            <w:pPr>
              <w:jc w:val="both"/>
              <w:rPr>
                <w:sz w:val="16"/>
                <w:szCs w:val="16"/>
              </w:rPr>
            </w:pPr>
          </w:p>
          <w:p w14:paraId="712658B6" w14:textId="77777777" w:rsidR="004A0BE5" w:rsidRDefault="004A0BE5" w:rsidP="004A0BE5">
            <w:pPr>
              <w:jc w:val="both"/>
            </w:pPr>
            <w:r>
              <w:t xml:space="preserve">Možnosti komunikace s vyučujícím: </w:t>
            </w:r>
            <w:hyperlink r:id="rId89" w:history="1">
              <w:r w:rsidRPr="00FF38D0">
                <w:rPr>
                  <w:rStyle w:val="Hypertextovodkaz"/>
                </w:rPr>
                <w:t>mbednarik@utb.cz</w:t>
              </w:r>
            </w:hyperlink>
            <w:r>
              <w:t xml:space="preserve">, </w:t>
            </w:r>
            <w:r w:rsidRPr="00730369">
              <w:t>576</w:t>
            </w:r>
            <w:r>
              <w:t> </w:t>
            </w:r>
            <w:r w:rsidRPr="00730369">
              <w:t>035</w:t>
            </w:r>
            <w:r>
              <w:t> </w:t>
            </w:r>
            <w:r w:rsidRPr="00730369">
              <w:t>171</w:t>
            </w:r>
            <w:r>
              <w:t xml:space="preserve">. </w:t>
            </w:r>
          </w:p>
        </w:tc>
      </w:tr>
      <w:tr w:rsidR="004A0BE5" w14:paraId="08A7BB41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4090A8C7" w14:textId="77777777" w:rsidR="004A0BE5" w:rsidRPr="004A0BE5" w:rsidRDefault="004A0BE5" w:rsidP="004A0BE5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4A0BE5">
              <w:br w:type="page"/>
            </w:r>
            <w:r>
              <w:br w:type="page"/>
            </w:r>
            <w:r w:rsidRPr="004A0BE5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4A0BE5" w:rsidRPr="00F41D23" w14:paraId="4F861387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5C761BD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3" w:type="dxa"/>
            <w:gridSpan w:val="2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D612E" w14:textId="77777777" w:rsidR="004A0BE5" w:rsidRPr="00246698" w:rsidRDefault="004A0BE5" w:rsidP="004A0BE5">
            <w:pPr>
              <w:jc w:val="both"/>
              <w:rPr>
                <w:b/>
              </w:rPr>
            </w:pPr>
            <w:bookmarkStart w:id="129" w:name="Výr_stroje_a_roboty"/>
            <w:bookmarkEnd w:id="129"/>
            <w:r w:rsidRPr="00246698">
              <w:rPr>
                <w:b/>
              </w:rPr>
              <w:t>Výrobní stroje a roboty</w:t>
            </w:r>
          </w:p>
        </w:tc>
      </w:tr>
      <w:tr w:rsidR="004A0BE5" w14:paraId="2E6EBBD8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5A7F895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86476" w14:textId="77777777" w:rsidR="004A0BE5" w:rsidRPr="00246698" w:rsidRDefault="00A844EF" w:rsidP="004A0BE5">
            <w:pPr>
              <w:jc w:val="both"/>
            </w:pPr>
            <w:r w:rsidRPr="00246698">
              <w:t>povinný, PZ (specializace VI)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32F822" w14:textId="77777777" w:rsidR="004A0BE5" w:rsidRDefault="004A0BE5" w:rsidP="004A0BE5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EE2B" w14:textId="77777777" w:rsidR="004A0BE5" w:rsidRDefault="004A0BE5" w:rsidP="004A0BE5">
            <w:pPr>
              <w:jc w:val="both"/>
            </w:pPr>
            <w:r>
              <w:t>1/LS</w:t>
            </w:r>
          </w:p>
        </w:tc>
      </w:tr>
      <w:tr w:rsidR="004A0BE5" w14:paraId="7A21CD00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29073C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8AB8" w14:textId="77777777" w:rsidR="004A0BE5" w:rsidRDefault="00A844EF" w:rsidP="004A0BE5">
            <w:pPr>
              <w:jc w:val="both"/>
            </w:pPr>
            <w:r w:rsidRPr="003D6AB6">
              <w:t>28p+0s+42l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61B3B2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A15C" w14:textId="77777777" w:rsidR="004A0BE5" w:rsidRDefault="004A0BE5" w:rsidP="004A0BE5">
            <w:pPr>
              <w:jc w:val="both"/>
            </w:pPr>
            <w:r>
              <w:t>70</w:t>
            </w:r>
          </w:p>
        </w:tc>
        <w:tc>
          <w:tcPr>
            <w:tcW w:w="21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361D43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D8130" w14:textId="77777777" w:rsidR="004A0BE5" w:rsidRDefault="004A0BE5" w:rsidP="004A0BE5">
            <w:pPr>
              <w:jc w:val="both"/>
            </w:pPr>
            <w:r>
              <w:t>5</w:t>
            </w:r>
          </w:p>
        </w:tc>
      </w:tr>
      <w:tr w:rsidR="004A0BE5" w14:paraId="4C56F2FF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C26C89" w14:textId="77777777" w:rsidR="004A0BE5" w:rsidRDefault="004A0BE5" w:rsidP="004A0BE5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C792" w14:textId="77777777" w:rsidR="004A0BE5" w:rsidRDefault="004A0BE5" w:rsidP="004A0BE5">
            <w:pPr>
              <w:jc w:val="both"/>
            </w:pPr>
          </w:p>
        </w:tc>
      </w:tr>
      <w:tr w:rsidR="004A0BE5" w14:paraId="0694242B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B4FB00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E0B16" w14:textId="77777777" w:rsidR="004A0BE5" w:rsidRDefault="00A844EF" w:rsidP="004A0BE5">
            <w:pPr>
              <w:jc w:val="both"/>
            </w:pPr>
            <w:r>
              <w:t>z</w:t>
            </w:r>
            <w:r w:rsidR="004A0BE5">
              <w:t>ápočet, zkouška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5CC2DE5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9A167" w14:textId="77777777" w:rsidR="004A0BE5" w:rsidRDefault="004A0BE5" w:rsidP="004A0BE5">
            <w:pPr>
              <w:jc w:val="both"/>
            </w:pPr>
            <w:r>
              <w:t>přednášky,</w:t>
            </w:r>
          </w:p>
          <w:p w14:paraId="4D81C5F5" w14:textId="77777777" w:rsidR="004A0BE5" w:rsidRDefault="004A0BE5" w:rsidP="004A0BE5">
            <w:pPr>
              <w:jc w:val="both"/>
            </w:pPr>
            <w:r>
              <w:t>laboratorní cvičení</w:t>
            </w:r>
          </w:p>
        </w:tc>
      </w:tr>
      <w:tr w:rsidR="004A0BE5" w14:paraId="4D5BEC7B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C3C4921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E6A14" w14:textId="77777777" w:rsidR="004A0BE5" w:rsidRDefault="004A0BE5" w:rsidP="004A0BE5">
            <w:pPr>
              <w:jc w:val="both"/>
            </w:pPr>
            <w:r>
              <w:t>Řádně vypracované a odevzdané protokoly.</w:t>
            </w:r>
          </w:p>
          <w:p w14:paraId="1CC85B1B" w14:textId="77777777" w:rsidR="004A0BE5" w:rsidRDefault="004A0BE5" w:rsidP="004A0BE5">
            <w:pPr>
              <w:jc w:val="both"/>
            </w:pPr>
            <w:r>
              <w:t>Ústní a písemná zkouška.</w:t>
            </w:r>
          </w:p>
        </w:tc>
      </w:tr>
      <w:tr w:rsidR="004A0BE5" w14:paraId="356E8CBE" w14:textId="77777777" w:rsidTr="00945930">
        <w:trPr>
          <w:gridAfter w:val="1"/>
          <w:wAfter w:w="137" w:type="dxa"/>
          <w:trHeight w:val="197"/>
        </w:trPr>
        <w:tc>
          <w:tcPr>
            <w:tcW w:w="31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8C0412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3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51B21" w14:textId="77777777" w:rsidR="004A0BE5" w:rsidRDefault="004A0BE5" w:rsidP="004A0BE5">
            <w:pPr>
              <w:jc w:val="both"/>
            </w:pPr>
            <w:r>
              <w:t>doc. Ing. Michal Staněk, Ph.D.</w:t>
            </w:r>
          </w:p>
        </w:tc>
      </w:tr>
      <w:tr w:rsidR="004A0BE5" w14:paraId="6AFCFBB1" w14:textId="77777777" w:rsidTr="00945930">
        <w:trPr>
          <w:gridAfter w:val="1"/>
          <w:wAfter w:w="137" w:type="dxa"/>
          <w:trHeight w:val="243"/>
        </w:trPr>
        <w:tc>
          <w:tcPr>
            <w:tcW w:w="31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D1A2100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3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0DDE2" w14:textId="77777777" w:rsidR="004A0BE5" w:rsidRDefault="005321FC" w:rsidP="004A0BE5">
            <w:pPr>
              <w:jc w:val="both"/>
            </w:pPr>
            <w:r>
              <w:t>100% p</w:t>
            </w:r>
          </w:p>
        </w:tc>
      </w:tr>
      <w:tr w:rsidR="004A0BE5" w14:paraId="419F9A1D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50B847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3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1BA42C0" w14:textId="77777777" w:rsidR="004A0BE5" w:rsidRDefault="004A0BE5" w:rsidP="004A0BE5">
            <w:pPr>
              <w:jc w:val="both"/>
            </w:pPr>
          </w:p>
        </w:tc>
      </w:tr>
      <w:tr w:rsidR="004A0BE5" w14:paraId="3F1E84AB" w14:textId="77777777" w:rsidTr="004A0BE5">
        <w:trPr>
          <w:gridAfter w:val="1"/>
          <w:wAfter w:w="137" w:type="dxa"/>
          <w:trHeight w:val="299"/>
        </w:trPr>
        <w:tc>
          <w:tcPr>
            <w:tcW w:w="9923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26A0" w14:textId="77777777" w:rsidR="004A0BE5" w:rsidRDefault="004A0BE5" w:rsidP="005321FC">
            <w:pPr>
              <w:spacing w:before="60" w:after="60"/>
              <w:jc w:val="both"/>
            </w:pPr>
            <w:r w:rsidRPr="00664CED">
              <w:rPr>
                <w:b/>
              </w:rPr>
              <w:t>doc. Ing. Michal Staněk, Ph.D.</w:t>
            </w:r>
            <w:r w:rsidR="005321FC">
              <w:t xml:space="preserve"> (100% p)</w:t>
            </w:r>
          </w:p>
        </w:tc>
      </w:tr>
      <w:tr w:rsidR="004A0BE5" w14:paraId="0955DE25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D464F9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3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32578F" w14:textId="77777777" w:rsidR="004A0BE5" w:rsidRDefault="004A0BE5" w:rsidP="004A0BE5">
            <w:pPr>
              <w:jc w:val="both"/>
            </w:pPr>
          </w:p>
        </w:tc>
      </w:tr>
      <w:tr w:rsidR="004A0BE5" w14:paraId="2D29C50D" w14:textId="77777777" w:rsidTr="004A0BE5">
        <w:trPr>
          <w:gridAfter w:val="1"/>
          <w:wAfter w:w="137" w:type="dxa"/>
          <w:trHeight w:val="3317"/>
        </w:trPr>
        <w:tc>
          <w:tcPr>
            <w:tcW w:w="9923" w:type="dxa"/>
            <w:gridSpan w:val="25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E37F913" w14:textId="77777777" w:rsidR="004A0BE5" w:rsidRDefault="004A0BE5" w:rsidP="004A0BE5">
            <w:pPr>
              <w:jc w:val="both"/>
            </w:pPr>
            <w:r>
              <w:t xml:space="preserve">Cílem předmětu je poskytnout přehled výrobních strojů se zaměřením na plastikářský a gumárenský průmysl s doplněním o roboty a manipulátory. </w:t>
            </w:r>
            <w:r w:rsidRPr="00AD100D">
              <w:t>Obsah předmětu tvoří tyto tematické celky:</w:t>
            </w:r>
          </w:p>
          <w:p w14:paraId="045B1A42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 xml:space="preserve">Vytlačovací stroje - princip a rozdělení. </w:t>
            </w:r>
          </w:p>
          <w:p w14:paraId="360B0CFA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Vytlačovací hlavy.</w:t>
            </w:r>
          </w:p>
          <w:p w14:paraId="60FD92BC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Šnekové vytlačovací stroje a výrobní linky s vytlačovacími stroji.</w:t>
            </w:r>
          </w:p>
          <w:p w14:paraId="7AF30DCF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Vstřikovací stroje, princip vstřikování, vstřikovací cyklus.</w:t>
            </w:r>
          </w:p>
          <w:p w14:paraId="5965C465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Uzavírací a plastikační jednotky vstřikovacích strojů.</w:t>
            </w:r>
          </w:p>
          <w:p w14:paraId="302C3CD2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Periferní zařízení vstřikovacích a vytlačovacích strojů.</w:t>
            </w:r>
          </w:p>
          <w:p w14:paraId="2C260DDF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Způsoby vstřikování a zařízení pro jejich realizaci.</w:t>
            </w:r>
          </w:p>
          <w:p w14:paraId="4AEEE5B9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Stroje pro vstřikovací a vytlačovací vyfukování.</w:t>
            </w:r>
          </w:p>
          <w:p w14:paraId="49EFCF83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Lisy a další tvářecí stroje.</w:t>
            </w:r>
          </w:p>
          <w:p w14:paraId="0FF89E3F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Tvářecí nástroje jednoduché a postupové.</w:t>
            </w:r>
          </w:p>
          <w:p w14:paraId="4FDB9F91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Definice průmyslového robota, manipulátoru.</w:t>
            </w:r>
          </w:p>
          <w:p w14:paraId="37855EDC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Struktura robotu a pracovní prostor.</w:t>
            </w:r>
          </w:p>
          <w:p w14:paraId="1294E7F4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Pohony robotů a manipulátorů, řízení a programování.</w:t>
            </w:r>
          </w:p>
          <w:p w14:paraId="759340CC" w14:textId="77777777" w:rsidR="004A0BE5" w:rsidRDefault="004A0BE5" w:rsidP="00C77552">
            <w:pPr>
              <w:pStyle w:val="Odstavecseseznamem"/>
              <w:numPr>
                <w:ilvl w:val="0"/>
                <w:numId w:val="17"/>
              </w:numPr>
              <w:ind w:left="284" w:hanging="57"/>
              <w:jc w:val="both"/>
            </w:pPr>
            <w:r>
              <w:t>Možnosti využití robotů a manipulátorů v procesu tváření kovů a polymerů.</w:t>
            </w:r>
          </w:p>
        </w:tc>
      </w:tr>
      <w:tr w:rsidR="004A0BE5" w14:paraId="1106370F" w14:textId="77777777" w:rsidTr="004A0BE5">
        <w:trPr>
          <w:gridAfter w:val="1"/>
          <w:wAfter w:w="137" w:type="dxa"/>
          <w:trHeight w:val="265"/>
        </w:trPr>
        <w:tc>
          <w:tcPr>
            <w:tcW w:w="366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6794FC7" w14:textId="77777777" w:rsidR="004A0BE5" w:rsidRDefault="004A0BE5" w:rsidP="004A0BE5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62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F646C7" w14:textId="77777777" w:rsidR="004A0BE5" w:rsidRDefault="004A0BE5" w:rsidP="004A0BE5">
            <w:pPr>
              <w:jc w:val="both"/>
            </w:pPr>
          </w:p>
        </w:tc>
      </w:tr>
      <w:tr w:rsidR="004A0BE5" w:rsidRPr="000B232A" w14:paraId="108E7D28" w14:textId="77777777" w:rsidTr="004A0BE5">
        <w:trPr>
          <w:gridAfter w:val="1"/>
          <w:wAfter w:w="137" w:type="dxa"/>
          <w:trHeight w:val="1497"/>
        </w:trPr>
        <w:tc>
          <w:tcPr>
            <w:tcW w:w="9923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AEA1B" w14:textId="77777777" w:rsidR="004A0BE5" w:rsidRPr="000B232A" w:rsidRDefault="004A0BE5" w:rsidP="004A0BE5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Pr="000B232A">
              <w:rPr>
                <w:u w:val="single"/>
              </w:rPr>
              <w:t>:</w:t>
            </w:r>
          </w:p>
          <w:p w14:paraId="2473D55E" w14:textId="77777777" w:rsidR="004A0BE5" w:rsidRPr="00DC3DE3" w:rsidRDefault="004A0BE5" w:rsidP="004A0BE5">
            <w:pPr>
              <w:jc w:val="both"/>
              <w:rPr>
                <w:color w:val="000000"/>
                <w:sz w:val="19"/>
                <w:szCs w:val="19"/>
              </w:rPr>
            </w:pPr>
            <w:r w:rsidRPr="000B232A">
              <w:rPr>
                <w:color w:val="000000"/>
              </w:rPr>
              <w:t>MAŇAS, M</w:t>
            </w:r>
            <w:r>
              <w:rPr>
                <w:color w:val="000000"/>
              </w:rPr>
              <w:t xml:space="preserve">., </w:t>
            </w:r>
            <w:r w:rsidRPr="000B232A">
              <w:rPr>
                <w:color w:val="000000"/>
              </w:rPr>
              <w:t>STANĚK</w:t>
            </w:r>
            <w:r>
              <w:rPr>
                <w:color w:val="000000"/>
              </w:rPr>
              <w:t xml:space="preserve">, M., </w:t>
            </w:r>
            <w:r w:rsidRPr="000B232A">
              <w:rPr>
                <w:color w:val="000000"/>
              </w:rPr>
              <w:t>MAŇAS</w:t>
            </w:r>
            <w:r>
              <w:rPr>
                <w:color w:val="000000"/>
              </w:rPr>
              <w:t>, D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>Výrobní stroje a zařízení I</w:t>
            </w:r>
            <w:r w:rsidRPr="000B232A">
              <w:rPr>
                <w:color w:val="000000"/>
              </w:rPr>
              <w:t xml:space="preserve">. Zlín: </w:t>
            </w:r>
            <w:r>
              <w:rPr>
                <w:color w:val="000000"/>
              </w:rPr>
              <w:t>UTB</w:t>
            </w:r>
            <w:r w:rsidRPr="000B232A">
              <w:rPr>
                <w:color w:val="000000"/>
              </w:rPr>
              <w:t>, 2007</w:t>
            </w:r>
            <w:r>
              <w:rPr>
                <w:color w:val="000000"/>
              </w:rPr>
              <w:t xml:space="preserve">. </w:t>
            </w:r>
            <w:r w:rsidRPr="000B232A">
              <w:rPr>
                <w:color w:val="000000"/>
              </w:rPr>
              <w:t>264 s</w:t>
            </w:r>
            <w:r w:rsidRPr="00DC3DE3">
              <w:rPr>
                <w:color w:val="000000"/>
                <w:sz w:val="19"/>
                <w:szCs w:val="19"/>
              </w:rPr>
              <w:t>. ISBN 978-80-7318-596-1.</w:t>
            </w:r>
          </w:p>
          <w:p w14:paraId="0ACD3C89" w14:textId="77777777" w:rsidR="004A0BE5" w:rsidRPr="000B232A" w:rsidRDefault="004A0BE5" w:rsidP="004A0BE5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>MAŇAS, M</w:t>
            </w:r>
            <w:r>
              <w:rPr>
                <w:color w:val="000000"/>
              </w:rPr>
              <w:t>.</w:t>
            </w:r>
            <w:r w:rsidRPr="000B232A">
              <w:rPr>
                <w:color w:val="000000"/>
              </w:rPr>
              <w:t>, TOMIS</w:t>
            </w:r>
            <w:r>
              <w:rPr>
                <w:color w:val="000000"/>
              </w:rPr>
              <w:t xml:space="preserve">, F., </w:t>
            </w:r>
            <w:r w:rsidRPr="000B232A">
              <w:rPr>
                <w:color w:val="000000"/>
              </w:rPr>
              <w:t>HELŠTÝN</w:t>
            </w:r>
            <w:r>
              <w:rPr>
                <w:color w:val="000000"/>
              </w:rPr>
              <w:t>, J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>Výrobní stroje a zařízení: gumárenské a plastikářské stroje</w:t>
            </w:r>
            <w:r w:rsidRPr="000B232A">
              <w:rPr>
                <w:color w:val="000000"/>
              </w:rPr>
              <w:t>. Díl 2. Brno: V</w:t>
            </w:r>
            <w:r>
              <w:rPr>
                <w:color w:val="000000"/>
              </w:rPr>
              <w:t xml:space="preserve">UT, 1990. </w:t>
            </w:r>
            <w:r w:rsidRPr="000B232A">
              <w:rPr>
                <w:color w:val="000000"/>
              </w:rPr>
              <w:t>199 s. ISBN 802140213X.</w:t>
            </w:r>
          </w:p>
          <w:p w14:paraId="7E980EE2" w14:textId="77777777" w:rsidR="004A0BE5" w:rsidRPr="000B232A" w:rsidRDefault="004A0BE5" w:rsidP="004A0BE5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KOLÍBAL, Z. </w:t>
            </w:r>
            <w:r w:rsidRPr="000B232A">
              <w:rPr>
                <w:iCs/>
                <w:color w:val="000000"/>
              </w:rPr>
              <w:t>Technologičnost konstrukce a retrofitting výrobních strojů</w:t>
            </w:r>
            <w:r w:rsidRPr="000B232A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 xml:space="preserve">Brno: VUTIUM, 2010. </w:t>
            </w:r>
            <w:r w:rsidRPr="000B232A">
              <w:rPr>
                <w:color w:val="000000"/>
              </w:rPr>
              <w:t>335 s. ISBN 978-80-214-3765-4.</w:t>
            </w:r>
          </w:p>
          <w:p w14:paraId="2A80005E" w14:textId="77777777" w:rsidR="004A0BE5" w:rsidRPr="000B232A" w:rsidRDefault="004A0BE5" w:rsidP="004A0BE5">
            <w:pPr>
              <w:jc w:val="both"/>
            </w:pPr>
          </w:p>
          <w:p w14:paraId="0B9AF131" w14:textId="77777777" w:rsidR="004A0BE5" w:rsidRPr="000B232A" w:rsidRDefault="004A0BE5" w:rsidP="004A0BE5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52238C83" w14:textId="77777777" w:rsidR="004A0BE5" w:rsidRPr="000B232A" w:rsidRDefault="004A0BE5" w:rsidP="004A0BE5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KOLÍBAL, Z. </w:t>
            </w:r>
            <w:r w:rsidRPr="000B232A">
              <w:rPr>
                <w:iCs/>
                <w:color w:val="000000"/>
              </w:rPr>
              <w:t>Roboty a robotizované výrobní technologie</w:t>
            </w:r>
            <w:r w:rsidRPr="000B232A">
              <w:rPr>
                <w:color w:val="000000"/>
              </w:rPr>
              <w:t xml:space="preserve">. Brno: </w:t>
            </w:r>
            <w:r>
              <w:rPr>
                <w:color w:val="000000"/>
              </w:rPr>
              <w:t xml:space="preserve">VUTIUM, 2016. </w:t>
            </w:r>
            <w:r w:rsidRPr="000B232A">
              <w:rPr>
                <w:color w:val="000000"/>
              </w:rPr>
              <w:t>787 s. ISBN 978-80-214-4828-5.</w:t>
            </w:r>
          </w:p>
          <w:p w14:paraId="38D261C5" w14:textId="77777777" w:rsidR="004A0BE5" w:rsidRPr="000B232A" w:rsidRDefault="004A0BE5" w:rsidP="004A0BE5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BOCK, </w:t>
            </w:r>
            <w:r>
              <w:rPr>
                <w:color w:val="000000"/>
              </w:rPr>
              <w:t xml:space="preserve">T., </w:t>
            </w:r>
            <w:r w:rsidRPr="000B232A">
              <w:rPr>
                <w:color w:val="000000"/>
              </w:rPr>
              <w:t>LINNER</w:t>
            </w:r>
            <w:r>
              <w:rPr>
                <w:color w:val="000000"/>
              </w:rPr>
              <w:t>, T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 xml:space="preserve">Robotic </w:t>
            </w:r>
            <w:r>
              <w:rPr>
                <w:iCs/>
                <w:color w:val="000000"/>
              </w:rPr>
              <w:t>I</w:t>
            </w:r>
            <w:r w:rsidRPr="000B232A">
              <w:rPr>
                <w:iCs/>
                <w:color w:val="000000"/>
              </w:rPr>
              <w:t xml:space="preserve">ndustrialization: </w:t>
            </w:r>
            <w:r>
              <w:rPr>
                <w:iCs/>
                <w:color w:val="000000"/>
              </w:rPr>
              <w:t>A</w:t>
            </w:r>
            <w:r w:rsidRPr="000B232A">
              <w:rPr>
                <w:iCs/>
                <w:color w:val="000000"/>
              </w:rPr>
              <w:t xml:space="preserve">utomation and </w:t>
            </w:r>
            <w:r>
              <w:rPr>
                <w:iCs/>
                <w:color w:val="000000"/>
              </w:rPr>
              <w:t>R</w:t>
            </w:r>
            <w:r w:rsidRPr="000B232A">
              <w:rPr>
                <w:iCs/>
                <w:color w:val="000000"/>
              </w:rPr>
              <w:t xml:space="preserve">obotic </w:t>
            </w:r>
            <w:r>
              <w:rPr>
                <w:iCs/>
                <w:color w:val="000000"/>
              </w:rPr>
              <w:t>T</w:t>
            </w:r>
            <w:r w:rsidRPr="000B232A">
              <w:rPr>
                <w:iCs/>
                <w:color w:val="000000"/>
              </w:rPr>
              <w:t xml:space="preserve">echnologies for </w:t>
            </w:r>
            <w:r>
              <w:rPr>
                <w:iCs/>
                <w:color w:val="000000"/>
              </w:rPr>
              <w:t>C</w:t>
            </w:r>
            <w:r w:rsidRPr="000B232A">
              <w:rPr>
                <w:iCs/>
                <w:color w:val="000000"/>
              </w:rPr>
              <w:t xml:space="preserve">ustomized </w:t>
            </w:r>
            <w:r>
              <w:rPr>
                <w:iCs/>
                <w:color w:val="000000"/>
              </w:rPr>
              <w:t>C</w:t>
            </w:r>
            <w:r w:rsidRPr="000B232A">
              <w:rPr>
                <w:iCs/>
                <w:color w:val="000000"/>
              </w:rPr>
              <w:t xml:space="preserve">omponent, </w:t>
            </w:r>
            <w:r>
              <w:rPr>
                <w:iCs/>
                <w:color w:val="000000"/>
              </w:rPr>
              <w:t>M</w:t>
            </w:r>
            <w:r w:rsidRPr="000B232A">
              <w:rPr>
                <w:iCs/>
                <w:color w:val="000000"/>
              </w:rPr>
              <w:t xml:space="preserve">odule, and </w:t>
            </w:r>
            <w:r>
              <w:rPr>
                <w:iCs/>
                <w:color w:val="000000"/>
              </w:rPr>
              <w:t>B</w:t>
            </w:r>
            <w:r w:rsidRPr="000B232A">
              <w:rPr>
                <w:iCs/>
                <w:color w:val="000000"/>
              </w:rPr>
              <w:t xml:space="preserve">uilding </w:t>
            </w:r>
            <w:r>
              <w:rPr>
                <w:iCs/>
                <w:color w:val="000000"/>
              </w:rPr>
              <w:t>P</w:t>
            </w:r>
            <w:r w:rsidRPr="000B232A">
              <w:rPr>
                <w:iCs/>
                <w:color w:val="000000"/>
              </w:rPr>
              <w:t>refabrication</w:t>
            </w:r>
            <w:r w:rsidRPr="000B232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0B232A">
              <w:rPr>
                <w:color w:val="000000"/>
              </w:rPr>
              <w:t>New York: Ca</w:t>
            </w:r>
            <w:r>
              <w:rPr>
                <w:color w:val="000000"/>
              </w:rPr>
              <w:t xml:space="preserve">mbridge University Press, 2015. </w:t>
            </w:r>
            <w:r w:rsidRPr="000B232A">
              <w:rPr>
                <w:color w:val="000000"/>
              </w:rPr>
              <w:t>xxiv, 238</w:t>
            </w:r>
            <w:r>
              <w:rPr>
                <w:color w:val="000000"/>
              </w:rPr>
              <w:t xml:space="preserve"> s</w:t>
            </w:r>
            <w:r w:rsidRPr="000B232A">
              <w:rPr>
                <w:color w:val="000000"/>
              </w:rPr>
              <w:t xml:space="preserve">. The Cambridge </w:t>
            </w:r>
            <w:r>
              <w:rPr>
                <w:color w:val="000000"/>
              </w:rPr>
              <w:t>H</w:t>
            </w:r>
            <w:r w:rsidRPr="000B232A">
              <w:rPr>
                <w:color w:val="000000"/>
              </w:rPr>
              <w:t xml:space="preserve">andbooks on </w:t>
            </w:r>
            <w:r>
              <w:rPr>
                <w:color w:val="000000"/>
              </w:rPr>
              <w:t>C</w:t>
            </w:r>
            <w:r w:rsidRPr="000B232A">
              <w:rPr>
                <w:color w:val="000000"/>
              </w:rPr>
              <w:t xml:space="preserve">onstruction </w:t>
            </w:r>
            <w:r>
              <w:rPr>
                <w:color w:val="000000"/>
              </w:rPr>
              <w:t>R</w:t>
            </w:r>
            <w:r w:rsidRPr="000B232A">
              <w:rPr>
                <w:color w:val="000000"/>
              </w:rPr>
              <w:t>obotics</w:t>
            </w:r>
            <w:r>
              <w:rPr>
                <w:color w:val="000000"/>
              </w:rPr>
              <w:t xml:space="preserve">. </w:t>
            </w:r>
            <w:r w:rsidRPr="000B232A">
              <w:rPr>
                <w:color w:val="000000"/>
              </w:rPr>
              <w:t>ISBN 978-1-107-07639-6.</w:t>
            </w:r>
          </w:p>
          <w:p w14:paraId="79FD96C8" w14:textId="77777777" w:rsidR="004A0BE5" w:rsidRPr="000B232A" w:rsidRDefault="004A0BE5" w:rsidP="004A0BE5">
            <w:pPr>
              <w:jc w:val="both"/>
            </w:pPr>
            <w:r w:rsidRPr="000B232A">
              <w:rPr>
                <w:color w:val="000000"/>
              </w:rPr>
              <w:t xml:space="preserve">GHOSAL, A. </w:t>
            </w:r>
            <w:r w:rsidRPr="000B232A">
              <w:rPr>
                <w:iCs/>
                <w:color w:val="000000"/>
              </w:rPr>
              <w:t xml:space="preserve">Robotics: </w:t>
            </w:r>
            <w:r>
              <w:rPr>
                <w:iCs/>
                <w:color w:val="000000"/>
              </w:rPr>
              <w:t>F</w:t>
            </w:r>
            <w:r w:rsidRPr="000B232A">
              <w:rPr>
                <w:iCs/>
                <w:color w:val="000000"/>
              </w:rPr>
              <w:t xml:space="preserve">undamental </w:t>
            </w:r>
            <w:r>
              <w:rPr>
                <w:iCs/>
                <w:color w:val="000000"/>
              </w:rPr>
              <w:t>C</w:t>
            </w:r>
            <w:r w:rsidRPr="000B232A">
              <w:rPr>
                <w:iCs/>
                <w:color w:val="000000"/>
              </w:rPr>
              <w:t xml:space="preserve">oncepts and </w:t>
            </w:r>
            <w:r>
              <w:rPr>
                <w:iCs/>
                <w:color w:val="000000"/>
              </w:rPr>
              <w:t>A</w:t>
            </w:r>
            <w:r w:rsidRPr="000B232A">
              <w:rPr>
                <w:iCs/>
                <w:color w:val="000000"/>
              </w:rPr>
              <w:t>nalysis</w:t>
            </w:r>
            <w:r w:rsidRPr="000B232A">
              <w:rPr>
                <w:color w:val="000000"/>
              </w:rPr>
              <w:t>. New Dehli:</w:t>
            </w:r>
            <w:r>
              <w:rPr>
                <w:color w:val="000000"/>
              </w:rPr>
              <w:t xml:space="preserve"> Oxford University Press, 2006. </w:t>
            </w:r>
            <w:r w:rsidRPr="000B232A">
              <w:rPr>
                <w:color w:val="000000"/>
              </w:rPr>
              <w:t xml:space="preserve">xv, 423 </w:t>
            </w:r>
            <w:r>
              <w:rPr>
                <w:color w:val="000000"/>
              </w:rPr>
              <w:t>s</w:t>
            </w:r>
            <w:r w:rsidRPr="000B232A">
              <w:rPr>
                <w:color w:val="000000"/>
              </w:rPr>
              <w:t>. ISBN 0195673913.</w:t>
            </w:r>
          </w:p>
        </w:tc>
      </w:tr>
      <w:tr w:rsidR="004A0BE5" w14:paraId="2CB1EA4C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45641CCE" w14:textId="77777777" w:rsidR="004A0BE5" w:rsidRDefault="004A0BE5" w:rsidP="004A0BE5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4A0BE5" w14:paraId="45D0B39C" w14:textId="77777777" w:rsidTr="00945930">
        <w:trPr>
          <w:gridAfter w:val="1"/>
          <w:wAfter w:w="137" w:type="dxa"/>
        </w:trPr>
        <w:tc>
          <w:tcPr>
            <w:tcW w:w="4814" w:type="dxa"/>
            <w:gridSpan w:val="10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7628D2" w14:textId="77777777" w:rsidR="004A0BE5" w:rsidRDefault="004A0BE5" w:rsidP="004A0BE5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D782" w14:textId="77777777" w:rsidR="004A0BE5" w:rsidRDefault="00B45D88" w:rsidP="004A0BE5">
            <w:pPr>
              <w:jc w:val="center"/>
            </w:pPr>
            <w:r w:rsidRPr="008E7127">
              <w:t>20</w:t>
            </w:r>
          </w:p>
        </w:tc>
        <w:tc>
          <w:tcPr>
            <w:tcW w:w="4220" w:type="dxa"/>
            <w:gridSpan w:val="1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405A30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4A0BE5" w14:paraId="4BF438B9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874F25" w14:textId="77777777" w:rsidR="004A0BE5" w:rsidRDefault="004A0BE5" w:rsidP="004A0BE5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4A0BE5" w14:paraId="1C834A62" w14:textId="77777777" w:rsidTr="004A0BE5">
        <w:trPr>
          <w:gridAfter w:val="1"/>
          <w:wAfter w:w="137" w:type="dxa"/>
          <w:trHeight w:val="930"/>
        </w:trPr>
        <w:tc>
          <w:tcPr>
            <w:tcW w:w="992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FBD4" w14:textId="77777777" w:rsidR="004A0BE5" w:rsidRPr="00837602" w:rsidRDefault="004A0BE5" w:rsidP="004A0BE5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Cyklus přednášek je realizován v</w:t>
            </w:r>
            <w:r w:rsidR="000B36CB">
              <w:t xml:space="preserve"> </w:t>
            </w:r>
            <w:r>
              <w:t xml:space="preserve">blocích. Studentům budou v průběhu semestru zadány samostatné úkoly. Zakončení je formou písemné a ústní zkoušky. </w:t>
            </w:r>
            <w:r w:rsidRPr="00837602">
              <w:t xml:space="preserve">Konzultace jsou možné v rámci </w:t>
            </w:r>
            <w:r w:rsidR="00016056">
              <w:t>výuky</w:t>
            </w:r>
            <w:r w:rsidRPr="00837602">
              <w:t xml:space="preserve"> nebo </w:t>
            </w:r>
            <w:r>
              <w:t>lze</w:t>
            </w:r>
            <w:r w:rsidRPr="00837602">
              <w:t xml:space="preserve"> vyučujícího kontaktovat viz níže.</w:t>
            </w:r>
          </w:p>
          <w:p w14:paraId="3939E010" w14:textId="77777777" w:rsidR="004A0BE5" w:rsidRDefault="004A0BE5" w:rsidP="004A0BE5">
            <w:pPr>
              <w:jc w:val="both"/>
            </w:pPr>
          </w:p>
          <w:p w14:paraId="7C559CF3" w14:textId="77777777" w:rsidR="004A0BE5" w:rsidRDefault="004A0BE5" w:rsidP="004A0BE5">
            <w:pPr>
              <w:jc w:val="both"/>
            </w:pPr>
            <w:r>
              <w:t>Možnosti komunikace s vyučujícím</w:t>
            </w:r>
            <w:r w:rsidRPr="00D71570">
              <w:t xml:space="preserve">: </w:t>
            </w:r>
            <w:hyperlink r:id="rId90" w:history="1">
              <w:r>
                <w:rPr>
                  <w:rStyle w:val="Hypertextovodkaz"/>
                </w:rPr>
                <w:t>stanek@utb.cz</w:t>
              </w:r>
            </w:hyperlink>
            <w:r>
              <w:t>, 576 035</w:t>
            </w:r>
            <w:r w:rsidR="006902CD">
              <w:t> </w:t>
            </w:r>
            <w:r>
              <w:t>169.</w:t>
            </w:r>
          </w:p>
          <w:p w14:paraId="7B731FFE" w14:textId="77777777" w:rsidR="006902CD" w:rsidRDefault="006902CD" w:rsidP="004A0BE5">
            <w:pPr>
              <w:jc w:val="both"/>
            </w:pPr>
          </w:p>
          <w:p w14:paraId="0A9F4E16" w14:textId="77777777" w:rsidR="004A0BE5" w:rsidRDefault="004A0BE5" w:rsidP="004A0BE5">
            <w:pPr>
              <w:jc w:val="both"/>
            </w:pPr>
          </w:p>
        </w:tc>
      </w:tr>
      <w:tr w:rsidR="003A7196" w14:paraId="0ADF0847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tcBorders>
              <w:bottom w:val="double" w:sz="4" w:space="0" w:color="auto"/>
            </w:tcBorders>
            <w:shd w:val="clear" w:color="auto" w:fill="BDD6EE"/>
          </w:tcPr>
          <w:p w14:paraId="73C94167" w14:textId="77777777" w:rsidR="003A7196" w:rsidRDefault="003A7196" w:rsidP="003A7196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A7196" w14:paraId="586DF0D6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294D4903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3" w:type="dxa"/>
            <w:gridSpan w:val="21"/>
            <w:tcBorders>
              <w:top w:val="double" w:sz="4" w:space="0" w:color="auto"/>
            </w:tcBorders>
          </w:tcPr>
          <w:p w14:paraId="14F6BAEE" w14:textId="77777777" w:rsidR="003A7196" w:rsidRPr="00F41D23" w:rsidRDefault="003A7196" w:rsidP="003A7196">
            <w:pPr>
              <w:jc w:val="both"/>
              <w:rPr>
                <w:b/>
              </w:rPr>
            </w:pPr>
            <w:bookmarkStart w:id="130" w:name="VSZ_I"/>
            <w:bookmarkEnd w:id="130"/>
            <w:r w:rsidRPr="00F41D23">
              <w:rPr>
                <w:b/>
              </w:rPr>
              <w:t>Výrobní stroje a zařízení I</w:t>
            </w:r>
          </w:p>
        </w:tc>
      </w:tr>
      <w:tr w:rsidR="003A7196" w14:paraId="61427911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0CBD1A50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9" w:type="dxa"/>
            <w:gridSpan w:val="10"/>
          </w:tcPr>
          <w:p w14:paraId="4DA71700" w14:textId="77777777" w:rsidR="003A7196" w:rsidRDefault="00106853" w:rsidP="00DE5596">
            <w:pPr>
              <w:jc w:val="both"/>
            </w:pPr>
            <w:r>
              <w:t>p</w:t>
            </w:r>
            <w:r w:rsidR="003A7196">
              <w:t>ovinný</w:t>
            </w:r>
            <w:r>
              <w:t>, PZ</w:t>
            </w:r>
            <w:r w:rsidR="00DE5596">
              <w:t xml:space="preserve"> (specializace SNZPK)</w:t>
            </w:r>
          </w:p>
        </w:tc>
        <w:tc>
          <w:tcPr>
            <w:tcW w:w="2693" w:type="dxa"/>
            <w:gridSpan w:val="8"/>
            <w:shd w:val="clear" w:color="auto" w:fill="F7CAAC"/>
          </w:tcPr>
          <w:p w14:paraId="1E2A2DB9" w14:textId="77777777" w:rsidR="003A7196" w:rsidRDefault="003A7196" w:rsidP="003A7196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11" w:type="dxa"/>
            <w:gridSpan w:val="3"/>
          </w:tcPr>
          <w:p w14:paraId="5328DA10" w14:textId="77777777" w:rsidR="003A7196" w:rsidRDefault="00DE5596" w:rsidP="003A7196">
            <w:pPr>
              <w:jc w:val="both"/>
            </w:pPr>
            <w:r>
              <w:t>1/ZS</w:t>
            </w:r>
          </w:p>
        </w:tc>
      </w:tr>
      <w:tr w:rsidR="003A7196" w14:paraId="6098A296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4E2B7889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6"/>
          </w:tcPr>
          <w:p w14:paraId="74BC072B" w14:textId="77777777" w:rsidR="003A7196" w:rsidRDefault="00DE5596" w:rsidP="003A7196">
            <w:pPr>
              <w:jc w:val="both"/>
            </w:pPr>
            <w:r>
              <w:t>28p+0s+28l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6C6BEFEF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03E092A6" w14:textId="77777777" w:rsidR="003A7196" w:rsidRDefault="003A7196" w:rsidP="003A7196">
            <w:pPr>
              <w:jc w:val="both"/>
            </w:pPr>
            <w:r>
              <w:t>56</w:t>
            </w:r>
          </w:p>
        </w:tc>
        <w:tc>
          <w:tcPr>
            <w:tcW w:w="2153" w:type="dxa"/>
            <w:gridSpan w:val="6"/>
            <w:shd w:val="clear" w:color="auto" w:fill="F7CAAC"/>
          </w:tcPr>
          <w:p w14:paraId="5966904B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1" w:type="dxa"/>
            <w:gridSpan w:val="5"/>
          </w:tcPr>
          <w:p w14:paraId="4EBA6A9B" w14:textId="77777777" w:rsidR="003A7196" w:rsidRDefault="003A7196" w:rsidP="003A7196">
            <w:pPr>
              <w:jc w:val="both"/>
            </w:pPr>
            <w:r>
              <w:t>4</w:t>
            </w:r>
          </w:p>
        </w:tc>
      </w:tr>
      <w:tr w:rsidR="003A7196" w14:paraId="1B43DC01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5AA22C02" w14:textId="77777777" w:rsidR="003A7196" w:rsidRDefault="003A7196" w:rsidP="003A7196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3" w:type="dxa"/>
            <w:gridSpan w:val="21"/>
          </w:tcPr>
          <w:p w14:paraId="1A7F2890" w14:textId="77777777" w:rsidR="003A7196" w:rsidRDefault="003A7196" w:rsidP="003A7196">
            <w:pPr>
              <w:jc w:val="both"/>
            </w:pPr>
          </w:p>
        </w:tc>
      </w:tr>
      <w:tr w:rsidR="003A7196" w14:paraId="26B5360B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155BD4FA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9" w:type="dxa"/>
            <w:gridSpan w:val="10"/>
          </w:tcPr>
          <w:p w14:paraId="7F0640A6" w14:textId="77777777" w:rsidR="003A7196" w:rsidRDefault="00DE5596" w:rsidP="00DE5596">
            <w:pPr>
              <w:jc w:val="both"/>
            </w:pPr>
            <w:r>
              <w:t>z</w:t>
            </w:r>
            <w:r w:rsidR="003A7196">
              <w:t>ápočet</w:t>
            </w:r>
          </w:p>
        </w:tc>
        <w:tc>
          <w:tcPr>
            <w:tcW w:w="1553" w:type="dxa"/>
            <w:gridSpan w:val="3"/>
            <w:shd w:val="clear" w:color="auto" w:fill="F7CAAC"/>
          </w:tcPr>
          <w:p w14:paraId="2DEB2B99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51" w:type="dxa"/>
            <w:gridSpan w:val="8"/>
          </w:tcPr>
          <w:p w14:paraId="31F459D6" w14:textId="77777777" w:rsidR="003A7196" w:rsidRDefault="00383EAF" w:rsidP="003A7196">
            <w:pPr>
              <w:jc w:val="both"/>
            </w:pPr>
            <w:r>
              <w:t>p</w:t>
            </w:r>
            <w:r w:rsidR="003A7196">
              <w:t>řednášk</w:t>
            </w:r>
            <w:r>
              <w:t>y</w:t>
            </w:r>
            <w:r w:rsidR="003A7196">
              <w:t>,</w:t>
            </w:r>
          </w:p>
          <w:p w14:paraId="062724A3" w14:textId="77777777" w:rsidR="003A7196" w:rsidRDefault="00383EAF" w:rsidP="003A7196">
            <w:pPr>
              <w:jc w:val="both"/>
            </w:pPr>
            <w:r>
              <w:t>laboratorní cvičení</w:t>
            </w:r>
          </w:p>
        </w:tc>
      </w:tr>
      <w:tr w:rsidR="003A7196" w14:paraId="1E4E6D30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10E6F9A6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3" w:type="dxa"/>
            <w:gridSpan w:val="21"/>
            <w:tcBorders>
              <w:bottom w:val="single" w:sz="4" w:space="0" w:color="auto"/>
            </w:tcBorders>
          </w:tcPr>
          <w:p w14:paraId="08040AE2" w14:textId="77777777" w:rsidR="003A7196" w:rsidRDefault="003A7196" w:rsidP="003A7196">
            <w:pPr>
              <w:jc w:val="both"/>
            </w:pPr>
            <w:r>
              <w:t xml:space="preserve">Docházka: povinná účast </w:t>
            </w:r>
            <w:r w:rsidR="001C1310">
              <w:t>v laboratorních cvičeních.</w:t>
            </w:r>
            <w:r>
              <w:t xml:space="preserve"> </w:t>
            </w:r>
          </w:p>
          <w:p w14:paraId="1E222EB6" w14:textId="77777777" w:rsidR="003A7196" w:rsidRDefault="003A7196" w:rsidP="003A7196">
            <w:pPr>
              <w:jc w:val="both"/>
            </w:pPr>
            <w:r>
              <w:t>Zápočet: odevzdání a obhá</w:t>
            </w:r>
            <w:r w:rsidR="001C1310">
              <w:t>jení zadaných protokolů (prací).</w:t>
            </w:r>
          </w:p>
          <w:p w14:paraId="2066AED9" w14:textId="77777777" w:rsidR="003A7196" w:rsidRDefault="003A7196" w:rsidP="003A7196">
            <w:pPr>
              <w:jc w:val="both"/>
            </w:pPr>
          </w:p>
        </w:tc>
      </w:tr>
      <w:tr w:rsidR="003A7196" w14:paraId="2187681B" w14:textId="77777777" w:rsidTr="00945930">
        <w:trPr>
          <w:gridAfter w:val="1"/>
          <w:wAfter w:w="137" w:type="dxa"/>
          <w:trHeight w:val="197"/>
        </w:trPr>
        <w:tc>
          <w:tcPr>
            <w:tcW w:w="3110" w:type="dxa"/>
            <w:gridSpan w:val="4"/>
            <w:tcBorders>
              <w:top w:val="nil"/>
            </w:tcBorders>
            <w:shd w:val="clear" w:color="auto" w:fill="F7CAAC"/>
          </w:tcPr>
          <w:p w14:paraId="41BF8050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3" w:type="dxa"/>
            <w:gridSpan w:val="21"/>
            <w:tcBorders>
              <w:top w:val="single" w:sz="4" w:space="0" w:color="auto"/>
            </w:tcBorders>
          </w:tcPr>
          <w:p w14:paraId="6AAA478A" w14:textId="77777777" w:rsidR="003A7196" w:rsidRDefault="00106853" w:rsidP="00106853">
            <w:pPr>
              <w:jc w:val="both"/>
            </w:pPr>
            <w:r w:rsidRPr="006902CD">
              <w:t xml:space="preserve">Ing. Vojtěch Šenkeřík, Ph.D. </w:t>
            </w:r>
          </w:p>
        </w:tc>
      </w:tr>
      <w:tr w:rsidR="003A7196" w14:paraId="67EFBBA4" w14:textId="77777777" w:rsidTr="00945930">
        <w:trPr>
          <w:gridAfter w:val="1"/>
          <w:wAfter w:w="137" w:type="dxa"/>
          <w:trHeight w:val="243"/>
        </w:trPr>
        <w:tc>
          <w:tcPr>
            <w:tcW w:w="3110" w:type="dxa"/>
            <w:gridSpan w:val="4"/>
            <w:tcBorders>
              <w:top w:val="nil"/>
            </w:tcBorders>
            <w:shd w:val="clear" w:color="auto" w:fill="F7CAAC"/>
          </w:tcPr>
          <w:p w14:paraId="62B187A8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3" w:type="dxa"/>
            <w:gridSpan w:val="21"/>
            <w:tcBorders>
              <w:top w:val="nil"/>
            </w:tcBorders>
          </w:tcPr>
          <w:p w14:paraId="4FAE2C8B" w14:textId="77777777" w:rsidR="003A7196" w:rsidRDefault="00106853" w:rsidP="003A7196">
            <w:pPr>
              <w:jc w:val="both"/>
            </w:pPr>
            <w:r>
              <w:t>100% p</w:t>
            </w:r>
          </w:p>
        </w:tc>
      </w:tr>
      <w:tr w:rsidR="003A7196" w14:paraId="01AD1E1F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72FE7909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3" w:type="dxa"/>
            <w:gridSpan w:val="21"/>
            <w:tcBorders>
              <w:bottom w:val="nil"/>
            </w:tcBorders>
          </w:tcPr>
          <w:p w14:paraId="27765524" w14:textId="77777777" w:rsidR="003A7196" w:rsidRPr="009E0D88" w:rsidRDefault="003A7196" w:rsidP="003A7196">
            <w:pPr>
              <w:jc w:val="both"/>
            </w:pPr>
          </w:p>
        </w:tc>
      </w:tr>
      <w:tr w:rsidR="003A7196" w14:paraId="080E2E04" w14:textId="77777777" w:rsidTr="006902CD">
        <w:trPr>
          <w:gridAfter w:val="1"/>
          <w:wAfter w:w="137" w:type="dxa"/>
          <w:trHeight w:val="351"/>
        </w:trPr>
        <w:tc>
          <w:tcPr>
            <w:tcW w:w="9923" w:type="dxa"/>
            <w:gridSpan w:val="25"/>
            <w:tcBorders>
              <w:top w:val="nil"/>
            </w:tcBorders>
          </w:tcPr>
          <w:p w14:paraId="69694F25" w14:textId="77777777" w:rsidR="003A7196" w:rsidRDefault="007D1CD4" w:rsidP="006902CD">
            <w:pPr>
              <w:spacing w:before="60" w:after="60"/>
              <w:jc w:val="both"/>
            </w:pPr>
            <w:r w:rsidRPr="00106853">
              <w:rPr>
                <w:b/>
              </w:rPr>
              <w:t>Ing. Vojtěch Šenkeřík, Ph.D.</w:t>
            </w:r>
            <w:r w:rsidR="006902CD" w:rsidRPr="006902CD">
              <w:t xml:space="preserve"> (100% p)</w:t>
            </w:r>
          </w:p>
        </w:tc>
      </w:tr>
      <w:tr w:rsidR="003A7196" w14:paraId="5FA7CC3E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23080554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3" w:type="dxa"/>
            <w:gridSpan w:val="21"/>
            <w:tcBorders>
              <w:bottom w:val="nil"/>
            </w:tcBorders>
          </w:tcPr>
          <w:p w14:paraId="05C13200" w14:textId="77777777" w:rsidR="003A7196" w:rsidRDefault="003A7196" w:rsidP="003A7196">
            <w:pPr>
              <w:jc w:val="both"/>
            </w:pPr>
          </w:p>
        </w:tc>
      </w:tr>
      <w:tr w:rsidR="003A7196" w14:paraId="19840DE0" w14:textId="77777777" w:rsidTr="004A0BE5">
        <w:trPr>
          <w:gridAfter w:val="1"/>
          <w:wAfter w:w="137" w:type="dxa"/>
          <w:trHeight w:val="3938"/>
        </w:trPr>
        <w:tc>
          <w:tcPr>
            <w:tcW w:w="9923" w:type="dxa"/>
            <w:gridSpan w:val="25"/>
            <w:tcBorders>
              <w:top w:val="nil"/>
              <w:bottom w:val="single" w:sz="12" w:space="0" w:color="auto"/>
            </w:tcBorders>
          </w:tcPr>
          <w:p w14:paraId="435340BD" w14:textId="77777777" w:rsidR="003A7196" w:rsidRPr="000A487C" w:rsidRDefault="003A7196" w:rsidP="006F76EC">
            <w:pPr>
              <w:jc w:val="both"/>
            </w:pPr>
            <w:r w:rsidRPr="000A487C">
              <w:t xml:space="preserve">Cílem předmětu je </w:t>
            </w:r>
            <w:r w:rsidR="003604C1" w:rsidRPr="000A487C">
              <w:t xml:space="preserve">podání přehledu a </w:t>
            </w:r>
            <w:r w:rsidRPr="000A487C">
              <w:t xml:space="preserve">prohloubení poznatků </w:t>
            </w:r>
            <w:r w:rsidR="003604C1" w:rsidRPr="000A487C">
              <w:t xml:space="preserve">o </w:t>
            </w:r>
            <w:r w:rsidRPr="000A487C">
              <w:t>stavbě zpracovatelských strojů a zařízení a periferiích umožňující</w:t>
            </w:r>
            <w:r w:rsidR="0015031F" w:rsidRPr="000A487C">
              <w:t>ch</w:t>
            </w:r>
            <w:r w:rsidRPr="000A487C">
              <w:t xml:space="preserve"> skladbu výrobních linek a jejich zásobování. Studenti získají znalosti o chování surovin v kapalném, sypkém či kusovém stavu při skladování, dopravě, dávkování, třídění. Dále se seznámí s popisem zařízení umožňujícího uvedené procesy, vč. strojů a zařízení pro přípravu a úpravu směsí (tabletovací stroje, granulátory, míchací zařízení) a zař</w:t>
            </w:r>
            <w:r w:rsidR="001232FB" w:rsidRPr="000A487C">
              <w:t>í</w:t>
            </w:r>
            <w:r w:rsidRPr="000A487C">
              <w:t>zení pro tepelné pochody, zejména pro sušení a vulkanizaci. </w:t>
            </w:r>
            <w:r w:rsidR="001232FB" w:rsidRPr="000A487C">
              <w:t>Obsah předmětu tvoří tyto tematické celky:</w:t>
            </w:r>
          </w:p>
          <w:p w14:paraId="6BE760CF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Základní stavební prvky strojů a zařízení. </w:t>
            </w:r>
          </w:p>
          <w:p w14:paraId="2679D059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Zařízení pro skladování, dopravu a dávkování kapalin. </w:t>
            </w:r>
          </w:p>
          <w:p w14:paraId="2A3AB695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Zařízení pro skladování, dopravu a dávkování sypkých materiálů. </w:t>
            </w:r>
          </w:p>
          <w:p w14:paraId="297B3A36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Zařízení pro třídění materiálů. </w:t>
            </w:r>
          </w:p>
          <w:p w14:paraId="7774F96A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Zařízení pro dělení materiálů - sekací, řezací, drtiče a mlýny. </w:t>
            </w:r>
          </w:p>
          <w:p w14:paraId="5D914281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Granulovací stroje. </w:t>
            </w:r>
          </w:p>
          <w:p w14:paraId="28B13764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Zařízení pro míchání nízkoviskozních látek a sypkých směsí. </w:t>
            </w:r>
          </w:p>
          <w:p w14:paraId="31A6B9B7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Hnětací stroje. </w:t>
            </w:r>
          </w:p>
          <w:p w14:paraId="642F78C5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Statické směšovače. </w:t>
            </w:r>
          </w:p>
          <w:p w14:paraId="0C390EDD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Tabletovací stroje. </w:t>
            </w:r>
          </w:p>
          <w:p w14:paraId="03FBD9FA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Sušárny a vulkanizační zařízení. </w:t>
            </w:r>
          </w:p>
          <w:p w14:paraId="6FE60D4E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Chladicí zařízení a zařízení pro využití odpadního tepla. </w:t>
            </w:r>
          </w:p>
          <w:p w14:paraId="67996018" w14:textId="77777777" w:rsidR="006F76EC" w:rsidRPr="000A487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Válcovací stroje. </w:t>
            </w:r>
          </w:p>
          <w:p w14:paraId="0208752E" w14:textId="77777777" w:rsidR="006F76EC" w:rsidRDefault="003A7196" w:rsidP="00C77552">
            <w:pPr>
              <w:pStyle w:val="Odstavecseseznamem"/>
              <w:numPr>
                <w:ilvl w:val="0"/>
                <w:numId w:val="24"/>
              </w:numPr>
              <w:ind w:left="284" w:hanging="57"/>
              <w:jc w:val="both"/>
            </w:pPr>
            <w:r w:rsidRPr="000A487C">
              <w:t>Výrobní linky s válcovacími stroji.</w:t>
            </w:r>
            <w:r w:rsidRPr="006D3D5B">
              <w:t> </w:t>
            </w:r>
          </w:p>
        </w:tc>
      </w:tr>
      <w:tr w:rsidR="003A7196" w14:paraId="1D6E634B" w14:textId="77777777" w:rsidTr="004A0BE5">
        <w:trPr>
          <w:gridAfter w:val="1"/>
          <w:wAfter w:w="137" w:type="dxa"/>
          <w:trHeight w:val="265"/>
        </w:trPr>
        <w:tc>
          <w:tcPr>
            <w:tcW w:w="3661" w:type="dxa"/>
            <w:gridSpan w:val="7"/>
            <w:tcBorders>
              <w:top w:val="nil"/>
            </w:tcBorders>
            <w:shd w:val="clear" w:color="auto" w:fill="F7CAAC"/>
          </w:tcPr>
          <w:p w14:paraId="7A150BA3" w14:textId="77777777" w:rsidR="003A7196" w:rsidRDefault="003A7196" w:rsidP="003A7196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62" w:type="dxa"/>
            <w:gridSpan w:val="18"/>
            <w:tcBorders>
              <w:top w:val="nil"/>
              <w:bottom w:val="nil"/>
            </w:tcBorders>
          </w:tcPr>
          <w:p w14:paraId="146C6514" w14:textId="77777777" w:rsidR="003A7196" w:rsidRDefault="003A7196" w:rsidP="003A7196">
            <w:pPr>
              <w:jc w:val="both"/>
            </w:pPr>
          </w:p>
        </w:tc>
      </w:tr>
      <w:tr w:rsidR="003A7196" w14:paraId="02A469C2" w14:textId="77777777" w:rsidTr="004A0BE5">
        <w:trPr>
          <w:gridAfter w:val="1"/>
          <w:wAfter w:w="137" w:type="dxa"/>
          <w:trHeight w:val="274"/>
        </w:trPr>
        <w:tc>
          <w:tcPr>
            <w:tcW w:w="9923" w:type="dxa"/>
            <w:gridSpan w:val="25"/>
            <w:tcBorders>
              <w:top w:val="nil"/>
            </w:tcBorders>
          </w:tcPr>
          <w:p w14:paraId="2EE40279" w14:textId="77777777" w:rsidR="00804359" w:rsidRPr="000A487C" w:rsidRDefault="00893585" w:rsidP="000B232A">
            <w:pPr>
              <w:jc w:val="both"/>
              <w:rPr>
                <w:u w:val="single"/>
              </w:rPr>
            </w:pPr>
            <w:r w:rsidRPr="000A487C">
              <w:rPr>
                <w:bCs/>
                <w:u w:val="single"/>
              </w:rPr>
              <w:t>Povinná literatura</w:t>
            </w:r>
            <w:r w:rsidR="00A672B2" w:rsidRPr="000A487C">
              <w:rPr>
                <w:bCs/>
                <w:u w:val="single"/>
              </w:rPr>
              <w:t>:</w:t>
            </w:r>
          </w:p>
          <w:p w14:paraId="7C3FA7B5" w14:textId="77777777" w:rsidR="003A7196" w:rsidRPr="000A487C" w:rsidRDefault="003A7196" w:rsidP="000B232A">
            <w:pPr>
              <w:jc w:val="both"/>
            </w:pPr>
            <w:r w:rsidRPr="000A487C">
              <w:rPr>
                <w:caps/>
              </w:rPr>
              <w:t>Michaeli,</w:t>
            </w:r>
            <w:r w:rsidRPr="000A487C">
              <w:t xml:space="preserve"> W. </w:t>
            </w:r>
            <w:r w:rsidRPr="000A487C">
              <w:rPr>
                <w:iCs/>
              </w:rPr>
              <w:t>Extrusion Dies for Plastics and Rubber</w:t>
            </w:r>
            <w:r w:rsidRPr="000A487C">
              <w:t xml:space="preserve">. Munich, 1992. ISBN 3-449-16190-2. </w:t>
            </w:r>
          </w:p>
          <w:p w14:paraId="3111BD19" w14:textId="77777777" w:rsidR="003A7196" w:rsidRPr="000A487C" w:rsidRDefault="003A7196" w:rsidP="000B232A">
            <w:pPr>
              <w:jc w:val="both"/>
            </w:pPr>
            <w:r w:rsidRPr="000A487C">
              <w:rPr>
                <w:caps/>
              </w:rPr>
              <w:t>Tomis, F., Rulík,</w:t>
            </w:r>
            <w:r w:rsidRPr="000A487C">
              <w:t xml:space="preserve"> F. </w:t>
            </w:r>
            <w:r w:rsidRPr="000A487C">
              <w:rPr>
                <w:iCs/>
              </w:rPr>
              <w:t>Gumárenské a plastikářské stroje</w:t>
            </w:r>
            <w:r w:rsidRPr="000A487C">
              <w:t xml:space="preserve">. Praha: SNTL, 1981. </w:t>
            </w:r>
          </w:p>
          <w:p w14:paraId="109022C1" w14:textId="77777777" w:rsidR="00574811" w:rsidRPr="000A487C" w:rsidRDefault="00574811" w:rsidP="000B232A">
            <w:pPr>
              <w:jc w:val="both"/>
              <w:rPr>
                <w:iCs/>
              </w:rPr>
            </w:pPr>
            <w:r w:rsidRPr="000A487C">
              <w:rPr>
                <w:iCs/>
              </w:rPr>
              <w:t>JOHANNABER, F. Injection Molding Machines: A User's Guide. 4th Ed. Munich: Carl Hanser Publishers, 2008. xii, 378 s. ISBN 978-1-56990-418-3.</w:t>
            </w:r>
          </w:p>
          <w:p w14:paraId="04920236" w14:textId="77777777" w:rsidR="00574811" w:rsidRPr="000A487C" w:rsidRDefault="00574811" w:rsidP="000B232A">
            <w:pPr>
              <w:jc w:val="both"/>
              <w:rPr>
                <w:iCs/>
              </w:rPr>
            </w:pPr>
          </w:p>
          <w:p w14:paraId="706B78A7" w14:textId="77777777" w:rsidR="00A672B2" w:rsidRPr="000A487C" w:rsidRDefault="00A672B2" w:rsidP="000B232A">
            <w:pPr>
              <w:contextualSpacing/>
              <w:jc w:val="both"/>
              <w:rPr>
                <w:u w:val="single"/>
              </w:rPr>
            </w:pPr>
            <w:r w:rsidRPr="000A487C">
              <w:rPr>
                <w:u w:val="single"/>
              </w:rPr>
              <w:t>Doporučená literatura:</w:t>
            </w:r>
          </w:p>
          <w:p w14:paraId="660090DB" w14:textId="77777777" w:rsidR="003A7196" w:rsidRPr="000A487C" w:rsidRDefault="003A7196" w:rsidP="000B232A">
            <w:pPr>
              <w:jc w:val="both"/>
            </w:pPr>
            <w:r w:rsidRPr="000A487C">
              <w:rPr>
                <w:caps/>
              </w:rPr>
              <w:t>Osswald,</w:t>
            </w:r>
            <w:r w:rsidRPr="000A487C">
              <w:t xml:space="preserve"> T. </w:t>
            </w:r>
            <w:r w:rsidRPr="000A487C">
              <w:rPr>
                <w:iCs/>
              </w:rPr>
              <w:t>Polymer Processing</w:t>
            </w:r>
            <w:r w:rsidRPr="000A487C">
              <w:t xml:space="preserve">. Munich, 2006. ISBN 3-446-40381-9. </w:t>
            </w:r>
          </w:p>
          <w:p w14:paraId="3EC21ADE" w14:textId="77777777" w:rsidR="003A7196" w:rsidRPr="000A487C" w:rsidRDefault="003A7196" w:rsidP="000B232A">
            <w:pPr>
              <w:jc w:val="both"/>
            </w:pPr>
            <w:r w:rsidRPr="000A487C">
              <w:rPr>
                <w:caps/>
              </w:rPr>
              <w:t xml:space="preserve">Beaumont, </w:t>
            </w:r>
            <w:proofErr w:type="gramStart"/>
            <w:r w:rsidRPr="000A487C">
              <w:rPr>
                <w:caps/>
              </w:rPr>
              <w:t>J</w:t>
            </w:r>
            <w:r w:rsidRPr="000A487C">
              <w:t>.R.</w:t>
            </w:r>
            <w:proofErr w:type="gramEnd"/>
            <w:r w:rsidRPr="000A487C">
              <w:t xml:space="preserve"> </w:t>
            </w:r>
            <w:r w:rsidRPr="000A487C">
              <w:rPr>
                <w:iCs/>
              </w:rPr>
              <w:t>Successful Injection Molding</w:t>
            </w:r>
            <w:r w:rsidRPr="000A487C">
              <w:t>. Munich, 2002. ISBN 3</w:t>
            </w:r>
            <w:r w:rsidR="002875CD" w:rsidRPr="000A487C">
              <w:t>-</w:t>
            </w:r>
            <w:r w:rsidRPr="000A487C">
              <w:t xml:space="preserve">44619433-9. </w:t>
            </w:r>
          </w:p>
          <w:p w14:paraId="378D9369" w14:textId="77777777" w:rsidR="003A7196" w:rsidRPr="000A487C" w:rsidRDefault="003A7196" w:rsidP="000B232A">
            <w:pPr>
              <w:jc w:val="both"/>
            </w:pPr>
            <w:r w:rsidRPr="000A487C">
              <w:rPr>
                <w:caps/>
              </w:rPr>
              <w:t>Maňas, M., Helštýn</w:t>
            </w:r>
            <w:r w:rsidRPr="000A487C">
              <w:t xml:space="preserve">, J. </w:t>
            </w:r>
            <w:r w:rsidRPr="000A487C">
              <w:rPr>
                <w:iCs/>
              </w:rPr>
              <w:t>Výrobní stroje a zařízení</w:t>
            </w:r>
            <w:r w:rsidR="002875CD" w:rsidRPr="000A487C">
              <w:t>. Brno</w:t>
            </w:r>
            <w:r w:rsidRPr="000A487C">
              <w:t xml:space="preserve">: VUT, 1990. </w:t>
            </w:r>
          </w:p>
          <w:p w14:paraId="4D5CF80A" w14:textId="77777777" w:rsidR="003A7196" w:rsidRDefault="003A7196" w:rsidP="002875CD">
            <w:pPr>
              <w:jc w:val="both"/>
            </w:pPr>
            <w:r w:rsidRPr="000A487C">
              <w:rPr>
                <w:caps/>
              </w:rPr>
              <w:t>Maňas, M.</w:t>
            </w:r>
            <w:r w:rsidRPr="000A487C">
              <w:t xml:space="preserve"> </w:t>
            </w:r>
            <w:r w:rsidRPr="000A487C">
              <w:rPr>
                <w:iCs/>
              </w:rPr>
              <w:t xml:space="preserve">Výrobní stroje a zařízení I. </w:t>
            </w:r>
            <w:r w:rsidR="002875CD" w:rsidRPr="000A487C">
              <w:rPr>
                <w:iCs/>
              </w:rPr>
              <w:t>1. vyd.</w:t>
            </w:r>
            <w:r w:rsidRPr="000A487C">
              <w:t xml:space="preserve"> Zlín: UTB, 2007. ISBN 978-80-7318-596-1.</w:t>
            </w:r>
            <w:r w:rsidRPr="00804359">
              <w:t xml:space="preserve"> </w:t>
            </w:r>
          </w:p>
        </w:tc>
      </w:tr>
      <w:tr w:rsidR="003A7196" w14:paraId="78AA5F23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879EDF2" w14:textId="77777777" w:rsidR="003A7196" w:rsidRDefault="003A7196" w:rsidP="003A7196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A7196" w14:paraId="4AAF057F" w14:textId="77777777" w:rsidTr="00945930">
        <w:trPr>
          <w:gridAfter w:val="1"/>
          <w:wAfter w:w="137" w:type="dxa"/>
        </w:trPr>
        <w:tc>
          <w:tcPr>
            <w:tcW w:w="481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3B10CD28" w14:textId="77777777" w:rsidR="003A7196" w:rsidRDefault="003A7196" w:rsidP="003A7196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0E9B52B9" w14:textId="77777777" w:rsidR="003A7196" w:rsidRDefault="003A7196" w:rsidP="002635AE">
            <w:pPr>
              <w:jc w:val="center"/>
            </w:pPr>
            <w:r w:rsidRPr="008E7127">
              <w:t>16</w:t>
            </w:r>
          </w:p>
        </w:tc>
        <w:tc>
          <w:tcPr>
            <w:tcW w:w="4220" w:type="dxa"/>
            <w:gridSpan w:val="13"/>
            <w:tcBorders>
              <w:top w:val="single" w:sz="2" w:space="0" w:color="auto"/>
            </w:tcBorders>
            <w:shd w:val="clear" w:color="auto" w:fill="F7CAAC"/>
          </w:tcPr>
          <w:p w14:paraId="77C138DA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A7196" w14:paraId="4590FAC5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shd w:val="clear" w:color="auto" w:fill="F7CAAC"/>
          </w:tcPr>
          <w:p w14:paraId="3772AE2E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A7196" w14:paraId="74568483" w14:textId="77777777" w:rsidTr="004A0BE5">
        <w:trPr>
          <w:gridAfter w:val="1"/>
          <w:wAfter w:w="137" w:type="dxa"/>
          <w:trHeight w:val="274"/>
        </w:trPr>
        <w:tc>
          <w:tcPr>
            <w:tcW w:w="9923" w:type="dxa"/>
            <w:gridSpan w:val="25"/>
          </w:tcPr>
          <w:p w14:paraId="65F12C29" w14:textId="77777777" w:rsidR="001C1310" w:rsidRPr="000A487C" w:rsidRDefault="00E3307F" w:rsidP="003A7196">
            <w:pPr>
              <w:jc w:val="both"/>
            </w:pPr>
            <w:r w:rsidRPr="000A487C">
              <w:t xml:space="preserve">Studenti se účastní výuky, kde je jim redukovanou formou prezentována látka výše uvedeného rozsahu. </w:t>
            </w:r>
            <w:r w:rsidR="003A7196" w:rsidRPr="000A487C">
              <w:t>C</w:t>
            </w:r>
            <w:r w:rsidR="000B36CB" w:rsidRPr="000A487C">
              <w:t xml:space="preserve">yklus přednášek je realizován v </w:t>
            </w:r>
            <w:r w:rsidR="003A7196" w:rsidRPr="000A487C">
              <w:t>blocích. Přednáškové bloky jsou doplněny praktickými ukázkami, na kterých se studenti seznamují s reálnými pracovními cykly strojů. V rámci přednášek dostávají studenti zadán</w:t>
            </w:r>
            <w:r w:rsidR="00B6528A" w:rsidRPr="000A487C">
              <w:t>y semestrální práce, které mus</w:t>
            </w:r>
            <w:r w:rsidR="003A7196" w:rsidRPr="000A487C">
              <w:t xml:space="preserve">í na závěr semestru obhájit. Konzultace jsou </w:t>
            </w:r>
            <w:r w:rsidR="00B128F0" w:rsidRPr="000A487C">
              <w:t xml:space="preserve">možné </w:t>
            </w:r>
            <w:r w:rsidR="003A7196" w:rsidRPr="000A487C">
              <w:t xml:space="preserve">v rámci </w:t>
            </w:r>
            <w:r w:rsidR="00016056" w:rsidRPr="000A487C">
              <w:t>výuky</w:t>
            </w:r>
            <w:r w:rsidR="003A7196" w:rsidRPr="000A487C">
              <w:t xml:space="preserve">, vypsaných konzultačních hodin v příslušném semestru, nebo </w:t>
            </w:r>
            <w:r w:rsidR="00B128F0" w:rsidRPr="000A487C">
              <w:t xml:space="preserve">lze vyučujícího </w:t>
            </w:r>
            <w:r w:rsidR="003A7196" w:rsidRPr="000A487C">
              <w:t xml:space="preserve">kontaktovat </w:t>
            </w:r>
            <w:r w:rsidR="00B128F0" w:rsidRPr="000A487C">
              <w:t xml:space="preserve">viz </w:t>
            </w:r>
            <w:r w:rsidR="003A7196" w:rsidRPr="000A487C">
              <w:t>níže.</w:t>
            </w:r>
          </w:p>
          <w:p w14:paraId="7037FD81" w14:textId="77777777" w:rsidR="00251BB6" w:rsidRPr="000A487C" w:rsidRDefault="00251BB6" w:rsidP="003A7196">
            <w:pPr>
              <w:jc w:val="both"/>
            </w:pPr>
          </w:p>
          <w:p w14:paraId="2F052B2F" w14:textId="77777777" w:rsidR="000A487C" w:rsidRDefault="00CC651F" w:rsidP="000A487C">
            <w:pPr>
              <w:jc w:val="both"/>
            </w:pPr>
            <w:r w:rsidRPr="000A487C">
              <w:t>Možnosti komunikace s vyučujícím:</w:t>
            </w:r>
            <w:r w:rsidR="00AE4CCC" w:rsidRPr="000A487C">
              <w:t xml:space="preserve"> </w:t>
            </w:r>
            <w:hyperlink r:id="rId91" w:history="1">
              <w:r w:rsidR="003862C6" w:rsidRPr="000A487C">
                <w:rPr>
                  <w:rStyle w:val="Hypertextovodkaz"/>
                </w:rPr>
                <w:t>vsenkerik@utb.cz</w:t>
              </w:r>
            </w:hyperlink>
            <w:r w:rsidR="00AE4CCC" w:rsidRPr="000A487C">
              <w:t xml:space="preserve">, </w:t>
            </w:r>
            <w:r w:rsidR="00313BA1" w:rsidRPr="000A487C">
              <w:t>57</w:t>
            </w:r>
            <w:r w:rsidR="003A7196" w:rsidRPr="000A487C">
              <w:t>6</w:t>
            </w:r>
            <w:r w:rsidR="00313BA1" w:rsidRPr="000A487C">
              <w:t> </w:t>
            </w:r>
            <w:r w:rsidR="003A7196" w:rsidRPr="000A487C">
              <w:t>035</w:t>
            </w:r>
            <w:r w:rsidR="006902CD" w:rsidRPr="000A487C">
              <w:t> </w:t>
            </w:r>
            <w:r w:rsidR="003A7196" w:rsidRPr="000A487C">
              <w:t>1</w:t>
            </w:r>
            <w:r w:rsidR="00AE4CCC" w:rsidRPr="000A487C">
              <w:t>00</w:t>
            </w:r>
            <w:r w:rsidR="00804359" w:rsidRPr="000A487C">
              <w:t>.</w:t>
            </w:r>
          </w:p>
        </w:tc>
      </w:tr>
      <w:tr w:rsidR="003A7196" w14:paraId="7CEF30DF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tcBorders>
              <w:bottom w:val="double" w:sz="4" w:space="0" w:color="auto"/>
            </w:tcBorders>
            <w:shd w:val="clear" w:color="auto" w:fill="BDD6EE"/>
          </w:tcPr>
          <w:p w14:paraId="362678A5" w14:textId="77777777" w:rsidR="003A7196" w:rsidRDefault="003A7196" w:rsidP="003A7196">
            <w:pPr>
              <w:jc w:val="both"/>
              <w:rPr>
                <w:b/>
                <w:sz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</w:p>
        </w:tc>
      </w:tr>
      <w:tr w:rsidR="003A7196" w14:paraId="7730641C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tcBorders>
              <w:top w:val="double" w:sz="4" w:space="0" w:color="auto"/>
            </w:tcBorders>
            <w:shd w:val="clear" w:color="auto" w:fill="F7CAAC"/>
          </w:tcPr>
          <w:p w14:paraId="7F32E088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813" w:type="dxa"/>
            <w:gridSpan w:val="21"/>
            <w:tcBorders>
              <w:top w:val="double" w:sz="4" w:space="0" w:color="auto"/>
            </w:tcBorders>
          </w:tcPr>
          <w:p w14:paraId="5DDCB59E" w14:textId="77777777" w:rsidR="003A7196" w:rsidRPr="00F41D23" w:rsidRDefault="003A7196" w:rsidP="003A7196">
            <w:pPr>
              <w:jc w:val="both"/>
              <w:rPr>
                <w:b/>
              </w:rPr>
            </w:pPr>
            <w:bookmarkStart w:id="131" w:name="VSZ_II"/>
            <w:bookmarkEnd w:id="131"/>
            <w:r w:rsidRPr="00F41D23">
              <w:rPr>
                <w:b/>
              </w:rPr>
              <w:t>Výrobní stroje a zařízení II</w:t>
            </w:r>
          </w:p>
        </w:tc>
      </w:tr>
      <w:tr w:rsidR="003A7196" w14:paraId="7BC37B13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167D6DBA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9" w:type="dxa"/>
            <w:gridSpan w:val="10"/>
          </w:tcPr>
          <w:p w14:paraId="64E72D3E" w14:textId="77777777" w:rsidR="003A7196" w:rsidRDefault="003B1D92" w:rsidP="003A7196">
            <w:pPr>
              <w:jc w:val="both"/>
            </w:pPr>
            <w:r>
              <w:t>povinný, ZT (specializace SNZPK)</w:t>
            </w:r>
          </w:p>
        </w:tc>
        <w:tc>
          <w:tcPr>
            <w:tcW w:w="2693" w:type="dxa"/>
            <w:gridSpan w:val="8"/>
            <w:shd w:val="clear" w:color="auto" w:fill="F7CAAC"/>
          </w:tcPr>
          <w:p w14:paraId="13BF97F7" w14:textId="77777777" w:rsidR="003A7196" w:rsidRDefault="003A7196" w:rsidP="003A7196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711" w:type="dxa"/>
            <w:gridSpan w:val="3"/>
          </w:tcPr>
          <w:p w14:paraId="38359C8C" w14:textId="77777777" w:rsidR="003A7196" w:rsidRDefault="003A7196" w:rsidP="003A7196">
            <w:pPr>
              <w:jc w:val="both"/>
            </w:pPr>
            <w:r>
              <w:t>1/LS</w:t>
            </w:r>
          </w:p>
        </w:tc>
      </w:tr>
      <w:tr w:rsidR="003A7196" w14:paraId="1345FCA8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15558E67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4" w:type="dxa"/>
            <w:gridSpan w:val="6"/>
          </w:tcPr>
          <w:p w14:paraId="0E44BAB2" w14:textId="77777777" w:rsidR="003A7196" w:rsidRDefault="003B1D92" w:rsidP="003A7196">
            <w:pPr>
              <w:jc w:val="both"/>
            </w:pPr>
            <w:r>
              <w:t>28p+0s+42l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7DBAF7C2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</w:tcPr>
          <w:p w14:paraId="08BFB70E" w14:textId="77777777" w:rsidR="003A7196" w:rsidRDefault="003A7196" w:rsidP="003A7196">
            <w:pPr>
              <w:jc w:val="both"/>
            </w:pPr>
            <w:r>
              <w:t>70</w:t>
            </w:r>
          </w:p>
        </w:tc>
        <w:tc>
          <w:tcPr>
            <w:tcW w:w="2153" w:type="dxa"/>
            <w:gridSpan w:val="6"/>
            <w:shd w:val="clear" w:color="auto" w:fill="F7CAAC"/>
          </w:tcPr>
          <w:p w14:paraId="3DDE4504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51" w:type="dxa"/>
            <w:gridSpan w:val="5"/>
          </w:tcPr>
          <w:p w14:paraId="130A7562" w14:textId="77777777" w:rsidR="003A7196" w:rsidRDefault="003A7196" w:rsidP="003A7196">
            <w:pPr>
              <w:jc w:val="both"/>
            </w:pPr>
            <w:r>
              <w:t>5</w:t>
            </w:r>
          </w:p>
        </w:tc>
      </w:tr>
      <w:tr w:rsidR="003A7196" w14:paraId="76FD1292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7EFA7A84" w14:textId="77777777" w:rsidR="003A7196" w:rsidRDefault="003A7196" w:rsidP="003A7196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813" w:type="dxa"/>
            <w:gridSpan w:val="21"/>
          </w:tcPr>
          <w:p w14:paraId="6A3B10B6" w14:textId="77777777" w:rsidR="003A7196" w:rsidRDefault="003A7196" w:rsidP="003A7196">
            <w:pPr>
              <w:jc w:val="both"/>
            </w:pPr>
          </w:p>
        </w:tc>
      </w:tr>
      <w:tr w:rsidR="003A7196" w14:paraId="533C2E7A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65BE5FED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9" w:type="dxa"/>
            <w:gridSpan w:val="10"/>
          </w:tcPr>
          <w:p w14:paraId="5372EEB9" w14:textId="77777777" w:rsidR="003A7196" w:rsidRDefault="003B1D92" w:rsidP="003A7196">
            <w:pPr>
              <w:jc w:val="both"/>
            </w:pPr>
            <w:r>
              <w:t>z</w:t>
            </w:r>
            <w:r w:rsidR="003A7196">
              <w:t>ápočet, zkouška</w:t>
            </w:r>
          </w:p>
        </w:tc>
        <w:tc>
          <w:tcPr>
            <w:tcW w:w="1553" w:type="dxa"/>
            <w:gridSpan w:val="3"/>
            <w:shd w:val="clear" w:color="auto" w:fill="F7CAAC"/>
          </w:tcPr>
          <w:p w14:paraId="7B3D110F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51" w:type="dxa"/>
            <w:gridSpan w:val="8"/>
          </w:tcPr>
          <w:p w14:paraId="70C47531" w14:textId="77777777" w:rsidR="003A7196" w:rsidRDefault="00062014" w:rsidP="003A7196">
            <w:pPr>
              <w:jc w:val="both"/>
            </w:pPr>
            <w:r>
              <w:t>p</w:t>
            </w:r>
            <w:r w:rsidR="003A7196">
              <w:t>řednášk</w:t>
            </w:r>
            <w:r>
              <w:t xml:space="preserve">y, </w:t>
            </w:r>
          </w:p>
          <w:p w14:paraId="3BD0C5AC" w14:textId="77777777" w:rsidR="003A7196" w:rsidRDefault="00062014" w:rsidP="003A7196">
            <w:pPr>
              <w:jc w:val="both"/>
            </w:pPr>
            <w:r>
              <w:t>laboratorní cvičení</w:t>
            </w:r>
          </w:p>
        </w:tc>
      </w:tr>
      <w:tr w:rsidR="003A7196" w14:paraId="6C51006F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46CFD3BD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813" w:type="dxa"/>
            <w:gridSpan w:val="21"/>
            <w:tcBorders>
              <w:bottom w:val="single" w:sz="4" w:space="0" w:color="auto"/>
            </w:tcBorders>
          </w:tcPr>
          <w:p w14:paraId="2DFAD633" w14:textId="77777777" w:rsidR="00207353" w:rsidRPr="00207353" w:rsidRDefault="00207353" w:rsidP="00A618E5">
            <w:pPr>
              <w:shd w:val="clear" w:color="auto" w:fill="FFFFFF"/>
              <w:jc w:val="both"/>
              <w:rPr>
                <w:rFonts w:ascii="Calibri" w:hAnsi="Calibri" w:cs="Calibri"/>
                <w:color w:val="000000"/>
              </w:rPr>
            </w:pPr>
            <w:r w:rsidRPr="00207353">
              <w:rPr>
                <w:color w:val="000000"/>
              </w:rPr>
              <w:t>Zápočet: řádně vypracované a odevzdané protokoly. </w:t>
            </w:r>
          </w:p>
          <w:p w14:paraId="0AF82285" w14:textId="77777777" w:rsidR="003A7196" w:rsidRDefault="00207353" w:rsidP="00A618E5">
            <w:pPr>
              <w:shd w:val="clear" w:color="auto" w:fill="FFFFFF"/>
              <w:jc w:val="both"/>
            </w:pPr>
            <w:r w:rsidRPr="00207353">
              <w:rPr>
                <w:color w:val="000000"/>
              </w:rPr>
              <w:t>Zkouška - ústní a písemná: prokázání znalosti z tematických okruhů probíraných v předmětech Výrobní stroje a zařízení I a II. Podmínkou k účasti na zkoušce je získání zápočtu.</w:t>
            </w:r>
          </w:p>
        </w:tc>
      </w:tr>
      <w:tr w:rsidR="003A7196" w14:paraId="11452B37" w14:textId="77777777" w:rsidTr="00945930">
        <w:trPr>
          <w:gridAfter w:val="1"/>
          <w:wAfter w:w="137" w:type="dxa"/>
          <w:trHeight w:val="197"/>
        </w:trPr>
        <w:tc>
          <w:tcPr>
            <w:tcW w:w="3110" w:type="dxa"/>
            <w:gridSpan w:val="4"/>
            <w:tcBorders>
              <w:top w:val="nil"/>
            </w:tcBorders>
            <w:shd w:val="clear" w:color="auto" w:fill="F7CAAC"/>
          </w:tcPr>
          <w:p w14:paraId="7A8AA465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813" w:type="dxa"/>
            <w:gridSpan w:val="21"/>
            <w:tcBorders>
              <w:top w:val="single" w:sz="4" w:space="0" w:color="auto"/>
            </w:tcBorders>
          </w:tcPr>
          <w:p w14:paraId="33D1C37C" w14:textId="77777777" w:rsidR="003A7196" w:rsidRDefault="00D64B3E" w:rsidP="003A7196">
            <w:pPr>
              <w:jc w:val="both"/>
            </w:pPr>
            <w:r>
              <w:t xml:space="preserve">doc. </w:t>
            </w:r>
            <w:r w:rsidR="003A7196">
              <w:t>Ing. Michal Staněk, Ph.D.</w:t>
            </w:r>
          </w:p>
        </w:tc>
      </w:tr>
      <w:tr w:rsidR="003A7196" w14:paraId="731A68D9" w14:textId="77777777" w:rsidTr="00945930">
        <w:trPr>
          <w:gridAfter w:val="1"/>
          <w:wAfter w:w="137" w:type="dxa"/>
          <w:trHeight w:val="243"/>
        </w:trPr>
        <w:tc>
          <w:tcPr>
            <w:tcW w:w="3110" w:type="dxa"/>
            <w:gridSpan w:val="4"/>
            <w:tcBorders>
              <w:top w:val="nil"/>
            </w:tcBorders>
            <w:shd w:val="clear" w:color="auto" w:fill="F7CAAC"/>
          </w:tcPr>
          <w:p w14:paraId="2597952E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813" w:type="dxa"/>
            <w:gridSpan w:val="21"/>
            <w:tcBorders>
              <w:top w:val="nil"/>
            </w:tcBorders>
          </w:tcPr>
          <w:p w14:paraId="4342C207" w14:textId="77777777" w:rsidR="003A7196" w:rsidRDefault="006902CD" w:rsidP="003A7196">
            <w:pPr>
              <w:jc w:val="both"/>
            </w:pPr>
            <w:r>
              <w:t>100% p</w:t>
            </w:r>
          </w:p>
        </w:tc>
      </w:tr>
      <w:tr w:rsidR="003A7196" w14:paraId="2E75F44D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573532A9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813" w:type="dxa"/>
            <w:gridSpan w:val="21"/>
            <w:tcBorders>
              <w:bottom w:val="nil"/>
            </w:tcBorders>
          </w:tcPr>
          <w:p w14:paraId="2EE5518A" w14:textId="77777777" w:rsidR="003A7196" w:rsidRDefault="003A7196" w:rsidP="003A7196">
            <w:pPr>
              <w:jc w:val="both"/>
            </w:pPr>
          </w:p>
        </w:tc>
      </w:tr>
      <w:tr w:rsidR="003A7196" w14:paraId="289B005D" w14:textId="77777777" w:rsidTr="004A0BE5">
        <w:trPr>
          <w:gridAfter w:val="1"/>
          <w:wAfter w:w="137" w:type="dxa"/>
          <w:trHeight w:val="150"/>
        </w:trPr>
        <w:tc>
          <w:tcPr>
            <w:tcW w:w="9923" w:type="dxa"/>
            <w:gridSpan w:val="25"/>
            <w:tcBorders>
              <w:top w:val="nil"/>
            </w:tcBorders>
          </w:tcPr>
          <w:p w14:paraId="7E29E74A" w14:textId="77777777" w:rsidR="00BE67CE" w:rsidRDefault="00D64B3E" w:rsidP="006902CD">
            <w:pPr>
              <w:spacing w:before="60" w:after="60"/>
              <w:jc w:val="both"/>
            </w:pPr>
            <w:r w:rsidRPr="006902CD">
              <w:rPr>
                <w:b/>
              </w:rPr>
              <w:t xml:space="preserve">doc. </w:t>
            </w:r>
            <w:r w:rsidR="00BE67CE" w:rsidRPr="006902CD">
              <w:rPr>
                <w:b/>
              </w:rPr>
              <w:t>Ing. Michal Staněk, Ph.D.</w:t>
            </w:r>
            <w:r w:rsidR="006902CD">
              <w:t xml:space="preserve"> (100% p)</w:t>
            </w:r>
          </w:p>
        </w:tc>
      </w:tr>
      <w:tr w:rsidR="003A7196" w14:paraId="2F1C415E" w14:textId="77777777" w:rsidTr="00945930">
        <w:trPr>
          <w:gridAfter w:val="1"/>
          <w:wAfter w:w="137" w:type="dxa"/>
        </w:trPr>
        <w:tc>
          <w:tcPr>
            <w:tcW w:w="3110" w:type="dxa"/>
            <w:gridSpan w:val="4"/>
            <w:shd w:val="clear" w:color="auto" w:fill="F7CAAC"/>
          </w:tcPr>
          <w:p w14:paraId="5D69BAA3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813" w:type="dxa"/>
            <w:gridSpan w:val="21"/>
            <w:tcBorders>
              <w:bottom w:val="nil"/>
            </w:tcBorders>
          </w:tcPr>
          <w:p w14:paraId="3C29EAAA" w14:textId="77777777" w:rsidR="003A7196" w:rsidRDefault="003A7196" w:rsidP="003A7196">
            <w:pPr>
              <w:jc w:val="both"/>
            </w:pPr>
          </w:p>
        </w:tc>
      </w:tr>
      <w:tr w:rsidR="003A7196" w14:paraId="6A35A331" w14:textId="77777777" w:rsidTr="004A0BE5">
        <w:trPr>
          <w:gridAfter w:val="1"/>
          <w:wAfter w:w="137" w:type="dxa"/>
          <w:trHeight w:val="3317"/>
        </w:trPr>
        <w:tc>
          <w:tcPr>
            <w:tcW w:w="9923" w:type="dxa"/>
            <w:gridSpan w:val="25"/>
            <w:tcBorders>
              <w:top w:val="nil"/>
              <w:bottom w:val="single" w:sz="12" w:space="0" w:color="auto"/>
            </w:tcBorders>
          </w:tcPr>
          <w:p w14:paraId="6A04832B" w14:textId="77777777" w:rsidR="003A7196" w:rsidRDefault="003A7196" w:rsidP="006F76EC">
            <w:pPr>
              <w:jc w:val="both"/>
            </w:pPr>
            <w:r>
              <w:t>Cílem předmětu je poskytnout přehled základních výrobních strojů a nástrojů se zaměřením na plastikářský a gumárenský průmysl. Jedná se o strojní zařízení a výrobní celky pracující v cyklickém či v kontinuálním režimu.</w:t>
            </w:r>
            <w:r w:rsidR="00087A6A">
              <w:t xml:space="preserve"> </w:t>
            </w:r>
            <w:r w:rsidR="00087A6A" w:rsidRPr="00AD100D">
              <w:t>Obsah předmětu tvoří tyto tematické celky:</w:t>
            </w:r>
          </w:p>
          <w:p w14:paraId="4A290886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Vytlačovací stroje - princip a rozdělení. </w:t>
            </w:r>
          </w:p>
          <w:p w14:paraId="2338D8D8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Šnekové vytlačovací stroje. </w:t>
            </w:r>
          </w:p>
          <w:p w14:paraId="56E399FA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Vytlačovací hlavy. </w:t>
            </w:r>
          </w:p>
          <w:p w14:paraId="7496FEE8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Výrobní linky s vytlačovacími stroji. </w:t>
            </w:r>
          </w:p>
          <w:p w14:paraId="5FBE0A7B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Vstřikovací stroje, princip vstřikování, vstřikovací cyklus. </w:t>
            </w:r>
          </w:p>
          <w:p w14:paraId="18A508CC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Uzavírací jednotky vstřikovacích strojů. </w:t>
            </w:r>
          </w:p>
          <w:p w14:paraId="0E4F341B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Plastikační a vstřikovací jednotky, vstřikovací trysky. </w:t>
            </w:r>
          </w:p>
          <w:p w14:paraId="0F8EB9EA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Temperační jednotky a další periferie vstřikovacích strojů. </w:t>
            </w:r>
          </w:p>
          <w:p w14:paraId="717F1222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Způsoby vstřikování a zařízení pro jejich realizaci. </w:t>
            </w:r>
          </w:p>
          <w:p w14:paraId="32E7912C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Natírací stroje a linky. </w:t>
            </w:r>
          </w:p>
          <w:p w14:paraId="78B91155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Impregnační, laminovací, desenovací, tiskací a polévací stroje a linky. </w:t>
            </w:r>
          </w:p>
          <w:p w14:paraId="6EDAED9A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Tvarovací stroje. </w:t>
            </w:r>
          </w:p>
          <w:p w14:paraId="5FDA135F" w14:textId="77777777" w:rsidR="006F76EC" w:rsidRP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 xml:space="preserve">Lisy. </w:t>
            </w:r>
          </w:p>
          <w:p w14:paraId="4C26090A" w14:textId="77777777" w:rsidR="006D3D5B" w:rsidRDefault="003A7196" w:rsidP="00C77552">
            <w:pPr>
              <w:pStyle w:val="Odstavecseseznamem"/>
              <w:numPr>
                <w:ilvl w:val="0"/>
                <w:numId w:val="16"/>
              </w:numPr>
              <w:ind w:left="284" w:hanging="57"/>
              <w:jc w:val="both"/>
            </w:pPr>
            <w:r w:rsidRPr="006D3D5B">
              <w:t>Konfekční stroje.</w:t>
            </w:r>
          </w:p>
        </w:tc>
      </w:tr>
      <w:tr w:rsidR="003A7196" w14:paraId="668A98BC" w14:textId="77777777" w:rsidTr="004A0BE5">
        <w:trPr>
          <w:gridAfter w:val="1"/>
          <w:wAfter w:w="137" w:type="dxa"/>
          <w:trHeight w:val="265"/>
        </w:trPr>
        <w:tc>
          <w:tcPr>
            <w:tcW w:w="3661" w:type="dxa"/>
            <w:gridSpan w:val="7"/>
            <w:tcBorders>
              <w:top w:val="nil"/>
            </w:tcBorders>
            <w:shd w:val="clear" w:color="auto" w:fill="F7CAAC"/>
          </w:tcPr>
          <w:p w14:paraId="26C2717C" w14:textId="77777777" w:rsidR="003A7196" w:rsidRDefault="003A7196" w:rsidP="003A7196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62" w:type="dxa"/>
            <w:gridSpan w:val="18"/>
            <w:tcBorders>
              <w:top w:val="nil"/>
              <w:bottom w:val="nil"/>
            </w:tcBorders>
          </w:tcPr>
          <w:p w14:paraId="0C885DFE" w14:textId="77777777" w:rsidR="003A7196" w:rsidRDefault="003A7196" w:rsidP="003A7196">
            <w:pPr>
              <w:jc w:val="both"/>
            </w:pPr>
          </w:p>
        </w:tc>
      </w:tr>
      <w:tr w:rsidR="003A7196" w14:paraId="0C389380" w14:textId="77777777" w:rsidTr="004A0BE5">
        <w:trPr>
          <w:gridAfter w:val="1"/>
          <w:wAfter w:w="137" w:type="dxa"/>
          <w:trHeight w:val="1497"/>
        </w:trPr>
        <w:tc>
          <w:tcPr>
            <w:tcW w:w="9923" w:type="dxa"/>
            <w:gridSpan w:val="25"/>
            <w:tcBorders>
              <w:top w:val="nil"/>
            </w:tcBorders>
          </w:tcPr>
          <w:p w14:paraId="6E125EBA" w14:textId="77777777" w:rsidR="003A7196" w:rsidRPr="000B232A" w:rsidRDefault="00893585" w:rsidP="000B232A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="003A7196" w:rsidRPr="000B232A">
              <w:rPr>
                <w:u w:val="single"/>
              </w:rPr>
              <w:t>:</w:t>
            </w:r>
          </w:p>
          <w:p w14:paraId="51C8FE21" w14:textId="77777777" w:rsidR="003A7196" w:rsidRPr="00DC3DE3" w:rsidRDefault="003A7196" w:rsidP="000B232A">
            <w:pPr>
              <w:jc w:val="both"/>
              <w:rPr>
                <w:color w:val="000000"/>
                <w:sz w:val="19"/>
                <w:szCs w:val="19"/>
              </w:rPr>
            </w:pPr>
            <w:r w:rsidRPr="000B232A">
              <w:rPr>
                <w:color w:val="000000"/>
              </w:rPr>
              <w:t>MAŇAS, M</w:t>
            </w:r>
            <w:r w:rsidR="00DC3DE3">
              <w:rPr>
                <w:color w:val="000000"/>
              </w:rPr>
              <w:t>.</w:t>
            </w:r>
            <w:r w:rsidRPr="000B232A">
              <w:rPr>
                <w:color w:val="000000"/>
              </w:rPr>
              <w:t>, STANĚK</w:t>
            </w:r>
            <w:r w:rsidR="00DC3DE3">
              <w:rPr>
                <w:color w:val="000000"/>
              </w:rPr>
              <w:t xml:space="preserve">, M., </w:t>
            </w:r>
            <w:r w:rsidRPr="000B232A">
              <w:rPr>
                <w:color w:val="000000"/>
              </w:rPr>
              <w:t>MAŇAS</w:t>
            </w:r>
            <w:r w:rsidR="00DC3DE3">
              <w:rPr>
                <w:color w:val="000000"/>
              </w:rPr>
              <w:t>, D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>Výrobní stroje a zařízení I</w:t>
            </w:r>
            <w:r w:rsidRPr="000B232A">
              <w:rPr>
                <w:color w:val="000000"/>
              </w:rPr>
              <w:t xml:space="preserve">. Zlín: </w:t>
            </w:r>
            <w:r w:rsidR="00DC3DE3">
              <w:rPr>
                <w:color w:val="000000"/>
              </w:rPr>
              <w:t>UTB</w:t>
            </w:r>
            <w:r w:rsidRPr="000B232A">
              <w:rPr>
                <w:color w:val="000000"/>
              </w:rPr>
              <w:t>, 2007</w:t>
            </w:r>
            <w:r w:rsidR="00DC3DE3">
              <w:rPr>
                <w:color w:val="000000"/>
              </w:rPr>
              <w:t xml:space="preserve">. </w:t>
            </w:r>
            <w:r w:rsidRPr="000B232A">
              <w:rPr>
                <w:color w:val="000000"/>
              </w:rPr>
              <w:t xml:space="preserve">264 s. </w:t>
            </w:r>
            <w:r w:rsidRPr="00DC3DE3">
              <w:rPr>
                <w:color w:val="000000"/>
                <w:sz w:val="19"/>
                <w:szCs w:val="19"/>
              </w:rPr>
              <w:t>ISBN 978-80-7318-596-1.</w:t>
            </w:r>
          </w:p>
          <w:p w14:paraId="26CA1BDF" w14:textId="77777777" w:rsidR="003A7196" w:rsidRPr="000B232A" w:rsidRDefault="003A7196" w:rsidP="000B232A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>MAŇAS, M</w:t>
            </w:r>
            <w:r w:rsidR="00DC3DE3">
              <w:rPr>
                <w:color w:val="000000"/>
              </w:rPr>
              <w:t>.</w:t>
            </w:r>
            <w:r w:rsidRPr="000B232A">
              <w:rPr>
                <w:color w:val="000000"/>
              </w:rPr>
              <w:t>, TOMIS</w:t>
            </w:r>
            <w:r w:rsidR="00DC3DE3">
              <w:rPr>
                <w:color w:val="000000"/>
              </w:rPr>
              <w:t xml:space="preserve">, F., </w:t>
            </w:r>
            <w:r w:rsidRPr="000B232A">
              <w:rPr>
                <w:color w:val="000000"/>
              </w:rPr>
              <w:t>HELŠTÝN</w:t>
            </w:r>
            <w:r w:rsidR="00DC3DE3">
              <w:rPr>
                <w:color w:val="000000"/>
              </w:rPr>
              <w:t>, J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>Výrobní stroje a zařízení: gumárenské a plastikářské stroje</w:t>
            </w:r>
            <w:r w:rsidRPr="000B232A">
              <w:rPr>
                <w:color w:val="000000"/>
              </w:rPr>
              <w:t>. Díl 2. Brno: VUT,</w:t>
            </w:r>
            <w:r w:rsidR="00DC3DE3">
              <w:rPr>
                <w:color w:val="000000"/>
              </w:rPr>
              <w:t xml:space="preserve"> 1990. </w:t>
            </w:r>
            <w:r w:rsidRPr="000B232A">
              <w:rPr>
                <w:color w:val="000000"/>
              </w:rPr>
              <w:t>199 s. ISBN 802140213X.</w:t>
            </w:r>
          </w:p>
          <w:p w14:paraId="329BF25C" w14:textId="77777777" w:rsidR="003A7196" w:rsidRPr="000B232A" w:rsidRDefault="003A7196" w:rsidP="000B232A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KOLÍBAL, Z. </w:t>
            </w:r>
            <w:r w:rsidRPr="000B232A">
              <w:rPr>
                <w:iCs/>
                <w:color w:val="000000"/>
              </w:rPr>
              <w:t>Technologičnost konstrukce a retrofitting výrobních strojů</w:t>
            </w:r>
            <w:r w:rsidRPr="000B232A">
              <w:rPr>
                <w:color w:val="000000"/>
              </w:rPr>
              <w:t xml:space="preserve">. </w:t>
            </w:r>
            <w:r w:rsidR="00DC3DE3">
              <w:rPr>
                <w:color w:val="000000"/>
              </w:rPr>
              <w:t>Brno</w:t>
            </w:r>
            <w:r w:rsidRPr="000B232A">
              <w:rPr>
                <w:color w:val="000000"/>
              </w:rPr>
              <w:t>: VUTIUM, 2010</w:t>
            </w:r>
            <w:r w:rsidR="00DC3DE3">
              <w:rPr>
                <w:color w:val="000000"/>
              </w:rPr>
              <w:t xml:space="preserve">. </w:t>
            </w:r>
            <w:r w:rsidRPr="000B232A">
              <w:rPr>
                <w:color w:val="000000"/>
              </w:rPr>
              <w:t>335 s. ISBN 978-80-214-3765-4</w:t>
            </w:r>
            <w:r w:rsidR="007D1B1C" w:rsidRPr="000B232A">
              <w:rPr>
                <w:color w:val="000000"/>
              </w:rPr>
              <w:t>.</w:t>
            </w:r>
          </w:p>
          <w:p w14:paraId="23AD7DAE" w14:textId="77777777" w:rsidR="006416EC" w:rsidRPr="000B232A" w:rsidRDefault="006416EC" w:rsidP="000B232A">
            <w:pPr>
              <w:jc w:val="both"/>
            </w:pPr>
          </w:p>
          <w:p w14:paraId="51BB2FE9" w14:textId="77777777" w:rsidR="000D3093" w:rsidRPr="000B232A" w:rsidRDefault="000D3093" w:rsidP="000B232A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1529E439" w14:textId="77777777" w:rsidR="003A7196" w:rsidRPr="000B232A" w:rsidRDefault="003A7196" w:rsidP="000B232A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RAUWENDAAL, </w:t>
            </w:r>
            <w:proofErr w:type="gramStart"/>
            <w:r w:rsidRPr="000B232A">
              <w:rPr>
                <w:color w:val="000000"/>
              </w:rPr>
              <w:t>C</w:t>
            </w:r>
            <w:r w:rsidR="00DC3DE3">
              <w:rPr>
                <w:color w:val="000000"/>
              </w:rPr>
              <w:t>.</w:t>
            </w:r>
            <w:r w:rsidRPr="000B232A">
              <w:rPr>
                <w:color w:val="000000"/>
              </w:rPr>
              <w:t>J.</w:t>
            </w:r>
            <w:proofErr w:type="gramEnd"/>
            <w:r w:rsidRPr="000B232A">
              <w:rPr>
                <w:color w:val="000000"/>
              </w:rPr>
              <w:t xml:space="preserve">, GRAMANN, </w:t>
            </w:r>
            <w:r w:rsidR="00DC3DE3">
              <w:rPr>
                <w:color w:val="000000"/>
              </w:rPr>
              <w:t xml:space="preserve">P.J., </w:t>
            </w:r>
            <w:r w:rsidRPr="000B232A">
              <w:rPr>
                <w:color w:val="000000"/>
              </w:rPr>
              <w:t>DAVIS</w:t>
            </w:r>
            <w:r w:rsidR="00DC3DE3">
              <w:rPr>
                <w:color w:val="000000"/>
              </w:rPr>
              <w:t xml:space="preserve">, B.A., </w:t>
            </w:r>
            <w:r w:rsidRPr="000B232A">
              <w:rPr>
                <w:color w:val="000000"/>
              </w:rPr>
              <w:t>OSSWALD</w:t>
            </w:r>
            <w:r w:rsidR="00DC3DE3">
              <w:rPr>
                <w:color w:val="000000"/>
              </w:rPr>
              <w:t>, T.A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 xml:space="preserve">Polymer </w:t>
            </w:r>
            <w:r w:rsidR="00DC3DE3">
              <w:rPr>
                <w:iCs/>
                <w:color w:val="000000"/>
              </w:rPr>
              <w:t>E</w:t>
            </w:r>
            <w:r w:rsidRPr="000B232A">
              <w:rPr>
                <w:iCs/>
                <w:color w:val="000000"/>
              </w:rPr>
              <w:t>xtrusion</w:t>
            </w:r>
            <w:r w:rsidRPr="000B232A">
              <w:rPr>
                <w:color w:val="000000"/>
              </w:rPr>
              <w:t xml:space="preserve">. 5th </w:t>
            </w:r>
            <w:r w:rsidR="00DC3DE3">
              <w:rPr>
                <w:color w:val="000000"/>
              </w:rPr>
              <w:t>E</w:t>
            </w:r>
            <w:r w:rsidRPr="000B232A">
              <w:rPr>
                <w:color w:val="000000"/>
              </w:rPr>
              <w:t>d. Mun</w:t>
            </w:r>
            <w:r w:rsidR="00DC3DE3">
              <w:rPr>
                <w:color w:val="000000"/>
              </w:rPr>
              <w:t xml:space="preserve">ich: Hanser Publications, 2014. </w:t>
            </w:r>
            <w:r w:rsidRPr="000B232A">
              <w:rPr>
                <w:color w:val="000000"/>
              </w:rPr>
              <w:t>xvi, 934</w:t>
            </w:r>
            <w:r w:rsidR="00DC3DE3">
              <w:rPr>
                <w:color w:val="000000"/>
              </w:rPr>
              <w:t xml:space="preserve"> s</w:t>
            </w:r>
            <w:r w:rsidRPr="000B232A">
              <w:rPr>
                <w:color w:val="000000"/>
              </w:rPr>
              <w:t>. ISBN 978-1-56990-516-6.</w:t>
            </w:r>
          </w:p>
          <w:p w14:paraId="03252BBD" w14:textId="77777777" w:rsidR="003A7196" w:rsidRPr="000B232A" w:rsidRDefault="003A7196" w:rsidP="000B232A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 xml:space="preserve">JOHANNABER, F. </w:t>
            </w:r>
            <w:r w:rsidRPr="000B232A">
              <w:rPr>
                <w:iCs/>
                <w:color w:val="000000"/>
              </w:rPr>
              <w:t xml:space="preserve">Injection </w:t>
            </w:r>
            <w:r w:rsidR="00DC3DE3">
              <w:rPr>
                <w:iCs/>
                <w:color w:val="000000"/>
              </w:rPr>
              <w:t>Molding M</w:t>
            </w:r>
            <w:r w:rsidRPr="000B232A">
              <w:rPr>
                <w:iCs/>
                <w:color w:val="000000"/>
              </w:rPr>
              <w:t xml:space="preserve">achines: </w:t>
            </w:r>
            <w:r w:rsidR="00DC3DE3">
              <w:rPr>
                <w:iCs/>
                <w:color w:val="000000"/>
              </w:rPr>
              <w:t>A</w:t>
            </w:r>
            <w:r w:rsidRPr="000B232A">
              <w:rPr>
                <w:iCs/>
                <w:color w:val="000000"/>
              </w:rPr>
              <w:t xml:space="preserve"> </w:t>
            </w:r>
            <w:r w:rsidR="00DC3DE3">
              <w:rPr>
                <w:iCs/>
                <w:color w:val="000000"/>
              </w:rPr>
              <w:t>U</w:t>
            </w:r>
            <w:r w:rsidRPr="000B232A">
              <w:rPr>
                <w:iCs/>
                <w:color w:val="000000"/>
              </w:rPr>
              <w:t xml:space="preserve">ser's </w:t>
            </w:r>
            <w:r w:rsidR="00DC3DE3">
              <w:rPr>
                <w:iCs/>
                <w:color w:val="000000"/>
              </w:rPr>
              <w:t>G</w:t>
            </w:r>
            <w:r w:rsidRPr="000B232A">
              <w:rPr>
                <w:iCs/>
                <w:color w:val="000000"/>
              </w:rPr>
              <w:t>uide</w:t>
            </w:r>
            <w:r w:rsidRPr="000B232A">
              <w:rPr>
                <w:color w:val="000000"/>
              </w:rPr>
              <w:t xml:space="preserve">. 4th </w:t>
            </w:r>
            <w:r w:rsidR="00DC3DE3">
              <w:rPr>
                <w:color w:val="000000"/>
              </w:rPr>
              <w:t>E</w:t>
            </w:r>
            <w:r w:rsidRPr="000B232A">
              <w:rPr>
                <w:color w:val="000000"/>
              </w:rPr>
              <w:t>d. M</w:t>
            </w:r>
            <w:r w:rsidR="00DC3DE3">
              <w:rPr>
                <w:color w:val="000000"/>
              </w:rPr>
              <w:t xml:space="preserve">unich: Carl Hanser Publishers, </w:t>
            </w:r>
            <w:r w:rsidRPr="000B232A">
              <w:rPr>
                <w:color w:val="000000"/>
              </w:rPr>
              <w:t>2008</w:t>
            </w:r>
            <w:r w:rsidR="00DC3DE3">
              <w:rPr>
                <w:color w:val="000000"/>
              </w:rPr>
              <w:t xml:space="preserve">. </w:t>
            </w:r>
            <w:r w:rsidRPr="000B232A">
              <w:rPr>
                <w:color w:val="000000"/>
              </w:rPr>
              <w:t>xii, 378 s. ISBN 978-1-56990-418-3.</w:t>
            </w:r>
          </w:p>
          <w:p w14:paraId="440B9AA5" w14:textId="77777777" w:rsidR="003A7196" w:rsidRPr="005634AD" w:rsidRDefault="003A7196" w:rsidP="00DC3DE3">
            <w:pPr>
              <w:jc w:val="both"/>
            </w:pPr>
            <w:proofErr w:type="gramStart"/>
            <w:r w:rsidRPr="000B232A">
              <w:rPr>
                <w:color w:val="000000"/>
              </w:rPr>
              <w:t>C</w:t>
            </w:r>
            <w:r w:rsidR="00DC3DE3">
              <w:rPr>
                <w:color w:val="000000"/>
              </w:rPr>
              <w:t>AMPBELL, G.A.</w:t>
            </w:r>
            <w:proofErr w:type="gramEnd"/>
            <w:r w:rsidR="00DC3DE3">
              <w:rPr>
                <w:color w:val="000000"/>
              </w:rPr>
              <w:t xml:space="preserve">, </w:t>
            </w:r>
            <w:r w:rsidRPr="000B232A">
              <w:rPr>
                <w:color w:val="000000"/>
              </w:rPr>
              <w:t>SPALDING</w:t>
            </w:r>
            <w:r w:rsidR="00DC3DE3">
              <w:rPr>
                <w:color w:val="000000"/>
              </w:rPr>
              <w:t xml:space="preserve">, MA. </w:t>
            </w:r>
            <w:r w:rsidRPr="000B232A">
              <w:rPr>
                <w:iCs/>
                <w:color w:val="000000"/>
              </w:rPr>
              <w:t xml:space="preserve">Analyzing and </w:t>
            </w:r>
            <w:r w:rsidR="00DC3DE3">
              <w:rPr>
                <w:iCs/>
                <w:color w:val="000000"/>
              </w:rPr>
              <w:t>Troubleshooting S</w:t>
            </w:r>
            <w:r w:rsidRPr="000B232A">
              <w:rPr>
                <w:iCs/>
                <w:color w:val="000000"/>
              </w:rPr>
              <w:t>ingle-</w:t>
            </w:r>
            <w:r w:rsidR="00DC3DE3">
              <w:rPr>
                <w:iCs/>
                <w:color w:val="000000"/>
              </w:rPr>
              <w:t>Screw E</w:t>
            </w:r>
            <w:r w:rsidRPr="000B232A">
              <w:rPr>
                <w:iCs/>
                <w:color w:val="000000"/>
              </w:rPr>
              <w:t>xtruders</w:t>
            </w:r>
            <w:r w:rsidR="00DC3DE3">
              <w:rPr>
                <w:color w:val="000000"/>
              </w:rPr>
              <w:t xml:space="preserve">. Munich: Hanser, </w:t>
            </w:r>
            <w:r w:rsidRPr="000B232A">
              <w:rPr>
                <w:color w:val="000000"/>
              </w:rPr>
              <w:t>2013</w:t>
            </w:r>
            <w:r w:rsidR="00DC3DE3">
              <w:rPr>
                <w:color w:val="000000"/>
              </w:rPr>
              <w:t xml:space="preserve">. </w:t>
            </w:r>
            <w:r w:rsidRPr="000B232A">
              <w:rPr>
                <w:color w:val="000000"/>
              </w:rPr>
              <w:t>xix, 777 s. ISBN 978-1-56990-448-0.</w:t>
            </w:r>
          </w:p>
        </w:tc>
      </w:tr>
      <w:tr w:rsidR="003A7196" w14:paraId="38FA6932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17F3AA9" w14:textId="77777777" w:rsidR="003A7196" w:rsidRDefault="003A7196" w:rsidP="003A7196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A7196" w14:paraId="7CBC4143" w14:textId="77777777" w:rsidTr="00945930">
        <w:trPr>
          <w:gridAfter w:val="1"/>
          <w:wAfter w:w="137" w:type="dxa"/>
        </w:trPr>
        <w:tc>
          <w:tcPr>
            <w:tcW w:w="481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79A26A1E" w14:textId="77777777" w:rsidR="003A7196" w:rsidRDefault="003A7196" w:rsidP="003A7196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66CE01A0" w14:textId="77777777" w:rsidR="003A7196" w:rsidRDefault="003A7196" w:rsidP="002635AE">
            <w:pPr>
              <w:jc w:val="center"/>
            </w:pPr>
            <w:r w:rsidRPr="008E7127">
              <w:t>20</w:t>
            </w:r>
          </w:p>
        </w:tc>
        <w:tc>
          <w:tcPr>
            <w:tcW w:w="4220" w:type="dxa"/>
            <w:gridSpan w:val="13"/>
            <w:tcBorders>
              <w:top w:val="single" w:sz="2" w:space="0" w:color="auto"/>
            </w:tcBorders>
            <w:shd w:val="clear" w:color="auto" w:fill="F7CAAC"/>
          </w:tcPr>
          <w:p w14:paraId="0821335E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A7196" w14:paraId="46332EFD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shd w:val="clear" w:color="auto" w:fill="F7CAAC"/>
          </w:tcPr>
          <w:p w14:paraId="5D20964F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A7196" w14:paraId="35DBDF94" w14:textId="77777777" w:rsidTr="004A0BE5">
        <w:trPr>
          <w:gridAfter w:val="1"/>
          <w:wAfter w:w="137" w:type="dxa"/>
          <w:trHeight w:val="930"/>
        </w:trPr>
        <w:tc>
          <w:tcPr>
            <w:tcW w:w="9923" w:type="dxa"/>
            <w:gridSpan w:val="25"/>
          </w:tcPr>
          <w:p w14:paraId="349E7508" w14:textId="77777777" w:rsidR="00D72C4B" w:rsidRPr="00837602" w:rsidRDefault="00877624" w:rsidP="00D72C4B">
            <w:pPr>
              <w:jc w:val="both"/>
            </w:pPr>
            <w:r w:rsidRPr="00A62D55">
              <w:t>Studenti se účastní výuky, kde je jim redukovanou formou prezentována látka výše uvedeného rozsahu.</w:t>
            </w:r>
            <w:r>
              <w:t xml:space="preserve"> </w:t>
            </w:r>
            <w:r w:rsidR="003A7196">
              <w:t>Cyklus přednášek je realizován v</w:t>
            </w:r>
            <w:r w:rsidR="000B36CB">
              <w:t xml:space="preserve"> </w:t>
            </w:r>
            <w:r w:rsidR="003A7196">
              <w:t>blocích</w:t>
            </w:r>
            <w:r>
              <w:t>.</w:t>
            </w:r>
            <w:r w:rsidR="003A7196">
              <w:t xml:space="preserve"> Studentům budou v průběhu semestru zadány samostatné úkoly. Zakončení je formou písemné a ústní zkoušky. </w:t>
            </w:r>
            <w:r w:rsidR="00D72C4B" w:rsidRPr="00837602">
              <w:t xml:space="preserve">Konzultace jsou možné v rámci </w:t>
            </w:r>
            <w:r w:rsidR="00016056">
              <w:t>výuky</w:t>
            </w:r>
            <w:r w:rsidR="00016056" w:rsidRPr="00837602">
              <w:t xml:space="preserve"> </w:t>
            </w:r>
            <w:r w:rsidR="00D72C4B" w:rsidRPr="00837602">
              <w:t xml:space="preserve">nebo </w:t>
            </w:r>
            <w:r w:rsidR="00D72C4B">
              <w:t>lze</w:t>
            </w:r>
            <w:r w:rsidR="00D72C4B" w:rsidRPr="00837602">
              <w:t xml:space="preserve"> vyučujícího kontaktovat viz níže.</w:t>
            </w:r>
          </w:p>
          <w:p w14:paraId="3DFC7492" w14:textId="77777777" w:rsidR="007D1CD4" w:rsidRDefault="007D1CD4" w:rsidP="003A7196">
            <w:pPr>
              <w:jc w:val="both"/>
            </w:pPr>
          </w:p>
          <w:p w14:paraId="1910D584" w14:textId="77777777" w:rsidR="006902CD" w:rsidRDefault="00CC651F" w:rsidP="00207353">
            <w:pPr>
              <w:jc w:val="both"/>
            </w:pPr>
            <w:r>
              <w:t>Možnosti komunikace s vyučujícím</w:t>
            </w:r>
            <w:r w:rsidRPr="00D71570">
              <w:t>:</w:t>
            </w:r>
            <w:r>
              <w:t xml:space="preserve"> </w:t>
            </w:r>
            <w:hyperlink r:id="rId92" w:history="1">
              <w:r w:rsidR="003A7196" w:rsidRPr="00350F80">
                <w:rPr>
                  <w:rStyle w:val="Hypertextovodkaz"/>
                </w:rPr>
                <w:t>stanek@utb.cz</w:t>
              </w:r>
            </w:hyperlink>
            <w:r w:rsidR="00313BA1">
              <w:t xml:space="preserve">, </w:t>
            </w:r>
            <w:r w:rsidR="003A7196">
              <w:t>57</w:t>
            </w:r>
            <w:r w:rsidR="003A7196" w:rsidRPr="00804FA6">
              <w:t>6</w:t>
            </w:r>
            <w:r w:rsidR="003A7196">
              <w:t> </w:t>
            </w:r>
            <w:r w:rsidR="003A7196" w:rsidRPr="00804FA6">
              <w:t>035</w:t>
            </w:r>
            <w:r w:rsidR="006902CD">
              <w:t> </w:t>
            </w:r>
            <w:r w:rsidR="003A7196" w:rsidRPr="00804FA6">
              <w:t>169</w:t>
            </w:r>
            <w:r w:rsidR="003A7196">
              <w:t>.</w:t>
            </w:r>
          </w:p>
        </w:tc>
      </w:tr>
      <w:tr w:rsidR="004A0BE5" w:rsidRPr="007004F3" w14:paraId="24D134A7" w14:textId="77777777" w:rsidTr="004A0BE5">
        <w:trPr>
          <w:gridAfter w:val="1"/>
          <w:wAfter w:w="137" w:type="dxa"/>
          <w:trHeight w:val="283"/>
        </w:trPr>
        <w:tc>
          <w:tcPr>
            <w:tcW w:w="992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4F1CF433" w14:textId="77777777" w:rsidR="004A0BE5" w:rsidRPr="004A0BE5" w:rsidRDefault="004A0BE5" w:rsidP="004A0BE5">
            <w:pPr>
              <w:jc w:val="both"/>
              <w:rPr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7004F3">
              <w:br w:type="page"/>
            </w:r>
            <w:r w:rsidRPr="004A0BE5">
              <w:rPr>
                <w:b/>
                <w:sz w:val="28"/>
                <w:szCs w:val="28"/>
              </w:rPr>
              <w:t>B-III – Charakteristika studijního předmětu</w:t>
            </w:r>
          </w:p>
        </w:tc>
      </w:tr>
      <w:tr w:rsidR="004A0BE5" w:rsidRPr="007004F3" w14:paraId="5152C8E9" w14:textId="77777777" w:rsidTr="00945930">
        <w:trPr>
          <w:gridAfter w:val="1"/>
          <w:wAfter w:w="137" w:type="dxa"/>
        </w:trPr>
        <w:tc>
          <w:tcPr>
            <w:tcW w:w="3605" w:type="dxa"/>
            <w:gridSpan w:val="6"/>
            <w:tcBorders>
              <w:top w:val="double" w:sz="4" w:space="0" w:color="auto"/>
            </w:tcBorders>
            <w:shd w:val="clear" w:color="auto" w:fill="F7CAAC"/>
          </w:tcPr>
          <w:p w14:paraId="08DDA245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Název studijního předmětu</w:t>
            </w:r>
          </w:p>
        </w:tc>
        <w:tc>
          <w:tcPr>
            <w:tcW w:w="6318" w:type="dxa"/>
            <w:gridSpan w:val="19"/>
            <w:tcBorders>
              <w:top w:val="double" w:sz="4" w:space="0" w:color="auto"/>
            </w:tcBorders>
          </w:tcPr>
          <w:p w14:paraId="39A6DC00" w14:textId="77777777" w:rsidR="004A0BE5" w:rsidRPr="007004F3" w:rsidRDefault="004A0BE5" w:rsidP="004A0BE5">
            <w:pPr>
              <w:jc w:val="both"/>
              <w:rPr>
                <w:b/>
              </w:rPr>
            </w:pPr>
            <w:bookmarkStart w:id="132" w:name="Zákl_plast_technol"/>
            <w:bookmarkEnd w:id="132"/>
            <w:r>
              <w:rPr>
                <w:b/>
              </w:rPr>
              <w:t>Základy plastikářské technologie</w:t>
            </w:r>
          </w:p>
        </w:tc>
      </w:tr>
      <w:tr w:rsidR="004A0BE5" w:rsidRPr="007004F3" w14:paraId="74568BFD" w14:textId="77777777" w:rsidTr="00DE5596">
        <w:trPr>
          <w:gridAfter w:val="1"/>
          <w:wAfter w:w="137" w:type="dxa"/>
        </w:trPr>
        <w:tc>
          <w:tcPr>
            <w:tcW w:w="3605" w:type="dxa"/>
            <w:gridSpan w:val="6"/>
            <w:shd w:val="clear" w:color="auto" w:fill="F7CAAC"/>
          </w:tcPr>
          <w:p w14:paraId="6FF27579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Typ předmětu</w:t>
            </w:r>
          </w:p>
        </w:tc>
        <w:tc>
          <w:tcPr>
            <w:tcW w:w="3058" w:type="dxa"/>
            <w:gridSpan w:val="9"/>
          </w:tcPr>
          <w:p w14:paraId="43919333" w14:textId="77777777" w:rsidR="004A0BE5" w:rsidRPr="00DE5596" w:rsidRDefault="00DE5596" w:rsidP="004A0BE5">
            <w:r>
              <w:t>p</w:t>
            </w:r>
            <w:r w:rsidRPr="00DE5596">
              <w:t>ovinný, PZ (specializace SNZPK)</w:t>
            </w:r>
          </w:p>
        </w:tc>
        <w:tc>
          <w:tcPr>
            <w:tcW w:w="2693" w:type="dxa"/>
            <w:gridSpan w:val="8"/>
            <w:shd w:val="clear" w:color="auto" w:fill="F7CAAC"/>
          </w:tcPr>
          <w:p w14:paraId="42C8E943" w14:textId="77777777" w:rsidR="004A0BE5" w:rsidRPr="007004F3" w:rsidRDefault="004A0BE5" w:rsidP="004A0BE5">
            <w:pPr>
              <w:jc w:val="both"/>
            </w:pPr>
            <w:r w:rsidRPr="007004F3">
              <w:rPr>
                <w:b/>
              </w:rPr>
              <w:t>doporučený ročník / semestr</w:t>
            </w:r>
          </w:p>
        </w:tc>
        <w:tc>
          <w:tcPr>
            <w:tcW w:w="567" w:type="dxa"/>
            <w:gridSpan w:val="2"/>
          </w:tcPr>
          <w:p w14:paraId="30A99219" w14:textId="77777777" w:rsidR="004A0BE5" w:rsidRPr="007004F3" w:rsidRDefault="00DE5596" w:rsidP="004A0BE5">
            <w:pPr>
              <w:jc w:val="both"/>
            </w:pPr>
            <w:r>
              <w:t>1</w:t>
            </w:r>
            <w:r w:rsidR="004A0BE5">
              <w:t>/ZS</w:t>
            </w:r>
          </w:p>
        </w:tc>
      </w:tr>
      <w:tr w:rsidR="004A0BE5" w:rsidRPr="007004F3" w14:paraId="31340C72" w14:textId="77777777" w:rsidTr="00DE5596">
        <w:trPr>
          <w:gridAfter w:val="1"/>
          <w:wAfter w:w="137" w:type="dxa"/>
        </w:trPr>
        <w:tc>
          <w:tcPr>
            <w:tcW w:w="3605" w:type="dxa"/>
            <w:gridSpan w:val="6"/>
            <w:shd w:val="clear" w:color="auto" w:fill="F7CAAC"/>
          </w:tcPr>
          <w:p w14:paraId="374570FB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Rozsah studijního předmětu</w:t>
            </w:r>
          </w:p>
        </w:tc>
        <w:tc>
          <w:tcPr>
            <w:tcW w:w="1209" w:type="dxa"/>
            <w:gridSpan w:val="4"/>
          </w:tcPr>
          <w:p w14:paraId="7E0C21A0" w14:textId="77777777" w:rsidR="004A0BE5" w:rsidRPr="007004F3" w:rsidRDefault="004A0BE5" w:rsidP="00DE5596">
            <w:pPr>
              <w:jc w:val="both"/>
            </w:pPr>
            <w:r w:rsidRPr="007004F3">
              <w:t>28p+</w:t>
            </w:r>
            <w:r w:rsidR="00DE5596">
              <w:t>14</w:t>
            </w:r>
            <w:r>
              <w:t>s+</w:t>
            </w:r>
            <w:r w:rsidRPr="007004F3">
              <w:t>28l</w:t>
            </w:r>
          </w:p>
        </w:tc>
        <w:tc>
          <w:tcPr>
            <w:tcW w:w="889" w:type="dxa"/>
            <w:gridSpan w:val="2"/>
            <w:shd w:val="clear" w:color="auto" w:fill="F7CAAC"/>
          </w:tcPr>
          <w:p w14:paraId="3272EC2A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 xml:space="preserve">hod. </w:t>
            </w:r>
          </w:p>
        </w:tc>
        <w:tc>
          <w:tcPr>
            <w:tcW w:w="960" w:type="dxa"/>
            <w:gridSpan w:val="3"/>
          </w:tcPr>
          <w:p w14:paraId="7DDAD69A" w14:textId="77777777" w:rsidR="004A0BE5" w:rsidRPr="007004F3" w:rsidRDefault="00DE5596" w:rsidP="004A0BE5">
            <w:pPr>
              <w:jc w:val="both"/>
            </w:pPr>
            <w:r>
              <w:t>70</w:t>
            </w:r>
          </w:p>
        </w:tc>
        <w:tc>
          <w:tcPr>
            <w:tcW w:w="1983" w:type="dxa"/>
            <w:gridSpan w:val="3"/>
            <w:shd w:val="clear" w:color="auto" w:fill="F7CAAC"/>
          </w:tcPr>
          <w:p w14:paraId="4F67DFDC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kreditů</w:t>
            </w:r>
          </w:p>
        </w:tc>
        <w:tc>
          <w:tcPr>
            <w:tcW w:w="1277" w:type="dxa"/>
            <w:gridSpan w:val="7"/>
          </w:tcPr>
          <w:p w14:paraId="5F03D5F5" w14:textId="77777777" w:rsidR="004A0BE5" w:rsidRPr="007004F3" w:rsidRDefault="00DE5596" w:rsidP="004A0BE5">
            <w:pPr>
              <w:jc w:val="both"/>
            </w:pPr>
            <w:r>
              <w:t>5</w:t>
            </w:r>
          </w:p>
        </w:tc>
      </w:tr>
      <w:tr w:rsidR="004A0BE5" w:rsidRPr="007004F3" w14:paraId="68FCECCC" w14:textId="77777777" w:rsidTr="00945930">
        <w:trPr>
          <w:gridAfter w:val="1"/>
          <w:wAfter w:w="137" w:type="dxa"/>
        </w:trPr>
        <w:tc>
          <w:tcPr>
            <w:tcW w:w="3605" w:type="dxa"/>
            <w:gridSpan w:val="6"/>
            <w:shd w:val="clear" w:color="auto" w:fill="F7CAAC"/>
          </w:tcPr>
          <w:p w14:paraId="34CE2F3B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Prerekvizity, korekvizity, ekvivalence</w:t>
            </w:r>
          </w:p>
        </w:tc>
        <w:tc>
          <w:tcPr>
            <w:tcW w:w="6318" w:type="dxa"/>
            <w:gridSpan w:val="19"/>
          </w:tcPr>
          <w:p w14:paraId="64F6BEA7" w14:textId="77777777" w:rsidR="004A0BE5" w:rsidRPr="007004F3" w:rsidRDefault="004A0BE5" w:rsidP="004A0BE5">
            <w:pPr>
              <w:jc w:val="both"/>
            </w:pPr>
          </w:p>
        </w:tc>
      </w:tr>
      <w:tr w:rsidR="004A0BE5" w:rsidRPr="007004F3" w14:paraId="242837EB" w14:textId="77777777" w:rsidTr="00DE5596">
        <w:trPr>
          <w:gridAfter w:val="1"/>
          <w:wAfter w:w="137" w:type="dxa"/>
        </w:trPr>
        <w:tc>
          <w:tcPr>
            <w:tcW w:w="3605" w:type="dxa"/>
            <w:gridSpan w:val="6"/>
            <w:shd w:val="clear" w:color="auto" w:fill="F7CAAC"/>
          </w:tcPr>
          <w:p w14:paraId="4A155009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Způsob ověření studijních výsledků</w:t>
            </w:r>
          </w:p>
        </w:tc>
        <w:tc>
          <w:tcPr>
            <w:tcW w:w="3058" w:type="dxa"/>
            <w:gridSpan w:val="9"/>
          </w:tcPr>
          <w:p w14:paraId="2EAC41C3" w14:textId="77777777" w:rsidR="004A0BE5" w:rsidRPr="007004F3" w:rsidRDefault="004A0BE5" w:rsidP="004A0BE5">
            <w:pPr>
              <w:jc w:val="both"/>
            </w:pPr>
            <w:r>
              <w:t xml:space="preserve">zápočet, zkouška </w:t>
            </w:r>
          </w:p>
        </w:tc>
        <w:tc>
          <w:tcPr>
            <w:tcW w:w="1409" w:type="dxa"/>
            <w:gridSpan w:val="2"/>
            <w:shd w:val="clear" w:color="auto" w:fill="F7CAAC"/>
          </w:tcPr>
          <w:p w14:paraId="21639D2C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Forma výuky</w:t>
            </w:r>
          </w:p>
        </w:tc>
        <w:tc>
          <w:tcPr>
            <w:tcW w:w="1851" w:type="dxa"/>
            <w:gridSpan w:val="8"/>
          </w:tcPr>
          <w:p w14:paraId="059177D5" w14:textId="77777777" w:rsidR="004A0BE5" w:rsidRDefault="004A0BE5" w:rsidP="004A0BE5">
            <w:pPr>
              <w:jc w:val="both"/>
            </w:pPr>
            <w:r>
              <w:t>přednášky</w:t>
            </w:r>
            <w:r w:rsidRPr="007004F3">
              <w:t xml:space="preserve">, </w:t>
            </w:r>
            <w:r w:rsidR="00DE5596">
              <w:t>semináře,</w:t>
            </w:r>
          </w:p>
          <w:p w14:paraId="38AEC77F" w14:textId="77777777" w:rsidR="004A0BE5" w:rsidRPr="007004F3" w:rsidRDefault="004A0BE5" w:rsidP="004A0BE5">
            <w:pPr>
              <w:jc w:val="both"/>
            </w:pPr>
            <w:r w:rsidRPr="007004F3">
              <w:t>laboratorní cvičení</w:t>
            </w:r>
          </w:p>
        </w:tc>
      </w:tr>
      <w:tr w:rsidR="004A0BE5" w:rsidRPr="007004F3" w14:paraId="233470AD" w14:textId="77777777" w:rsidTr="00945930">
        <w:trPr>
          <w:gridAfter w:val="1"/>
          <w:wAfter w:w="137" w:type="dxa"/>
        </w:trPr>
        <w:tc>
          <w:tcPr>
            <w:tcW w:w="3605" w:type="dxa"/>
            <w:gridSpan w:val="6"/>
            <w:shd w:val="clear" w:color="auto" w:fill="F7CAAC"/>
          </w:tcPr>
          <w:p w14:paraId="35F5F19D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318" w:type="dxa"/>
            <w:gridSpan w:val="19"/>
            <w:tcBorders>
              <w:bottom w:val="single" w:sz="4" w:space="0" w:color="auto"/>
            </w:tcBorders>
          </w:tcPr>
          <w:p w14:paraId="3742D333" w14:textId="77777777" w:rsidR="004A0BE5" w:rsidRDefault="004A0BE5" w:rsidP="004A0BE5">
            <w:pPr>
              <w:jc w:val="both"/>
            </w:pPr>
            <w:r>
              <w:t xml:space="preserve">Zápočet: </w:t>
            </w:r>
            <w:r w:rsidRPr="007004F3">
              <w:t xml:space="preserve">nutná účast a samostatná práce v laboratořích pod vedením vyučujících, vyhodnocení výsledků a jejich zpracování do protokolu. </w:t>
            </w:r>
          </w:p>
          <w:p w14:paraId="19AD2A17" w14:textId="77777777" w:rsidR="004A0BE5" w:rsidRPr="007004F3" w:rsidRDefault="004A0BE5" w:rsidP="004A0BE5">
            <w:pPr>
              <w:jc w:val="both"/>
            </w:pPr>
            <w:r w:rsidRPr="007004F3">
              <w:t>Zkouška</w:t>
            </w:r>
            <w:r>
              <w:t>: ústní - prokázání znalostí probíraných teoretických okruhů; podmínkou je získaný zápočet.</w:t>
            </w:r>
          </w:p>
        </w:tc>
      </w:tr>
      <w:tr w:rsidR="004A0BE5" w:rsidRPr="007004F3" w14:paraId="0D0DA2B1" w14:textId="77777777" w:rsidTr="00945930">
        <w:trPr>
          <w:gridAfter w:val="1"/>
          <w:wAfter w:w="137" w:type="dxa"/>
          <w:trHeight w:val="197"/>
        </w:trPr>
        <w:tc>
          <w:tcPr>
            <w:tcW w:w="3605" w:type="dxa"/>
            <w:gridSpan w:val="6"/>
            <w:tcBorders>
              <w:top w:val="nil"/>
            </w:tcBorders>
            <w:shd w:val="clear" w:color="auto" w:fill="F7CAAC"/>
          </w:tcPr>
          <w:p w14:paraId="2DD358CB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Garant předmětu</w:t>
            </w:r>
          </w:p>
        </w:tc>
        <w:tc>
          <w:tcPr>
            <w:tcW w:w="6318" w:type="dxa"/>
            <w:gridSpan w:val="19"/>
            <w:tcBorders>
              <w:top w:val="single" w:sz="4" w:space="0" w:color="auto"/>
            </w:tcBorders>
          </w:tcPr>
          <w:p w14:paraId="20022336" w14:textId="77777777" w:rsidR="004A0BE5" w:rsidRPr="007004F3" w:rsidRDefault="006902CD" w:rsidP="004A0BE5">
            <w:pPr>
              <w:jc w:val="both"/>
            </w:pPr>
            <w:r>
              <w:t xml:space="preserve">doc. Ing. Tomáš Sedláček, Ph.D. </w:t>
            </w:r>
          </w:p>
        </w:tc>
      </w:tr>
      <w:tr w:rsidR="004A0BE5" w:rsidRPr="007004F3" w14:paraId="1987CE46" w14:textId="77777777" w:rsidTr="00945930">
        <w:trPr>
          <w:gridAfter w:val="1"/>
          <w:wAfter w:w="137" w:type="dxa"/>
          <w:trHeight w:val="243"/>
        </w:trPr>
        <w:tc>
          <w:tcPr>
            <w:tcW w:w="3605" w:type="dxa"/>
            <w:gridSpan w:val="6"/>
            <w:tcBorders>
              <w:top w:val="nil"/>
            </w:tcBorders>
            <w:shd w:val="clear" w:color="auto" w:fill="F7CAAC"/>
          </w:tcPr>
          <w:p w14:paraId="5F270C22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Zapojení garanta do výuky předmětu</w:t>
            </w:r>
          </w:p>
        </w:tc>
        <w:tc>
          <w:tcPr>
            <w:tcW w:w="6318" w:type="dxa"/>
            <w:gridSpan w:val="19"/>
            <w:tcBorders>
              <w:top w:val="nil"/>
            </w:tcBorders>
          </w:tcPr>
          <w:p w14:paraId="78095827" w14:textId="77777777" w:rsidR="004A0BE5" w:rsidRPr="007004F3" w:rsidRDefault="006902CD" w:rsidP="004A0BE5">
            <w:pPr>
              <w:jc w:val="both"/>
            </w:pPr>
            <w:r>
              <w:t>100% p</w:t>
            </w:r>
          </w:p>
        </w:tc>
      </w:tr>
      <w:tr w:rsidR="004A0BE5" w:rsidRPr="007004F3" w14:paraId="34D929AB" w14:textId="77777777" w:rsidTr="00945930">
        <w:trPr>
          <w:gridAfter w:val="1"/>
          <w:wAfter w:w="137" w:type="dxa"/>
        </w:trPr>
        <w:tc>
          <w:tcPr>
            <w:tcW w:w="3605" w:type="dxa"/>
            <w:gridSpan w:val="6"/>
            <w:shd w:val="clear" w:color="auto" w:fill="F7CAAC"/>
          </w:tcPr>
          <w:p w14:paraId="0A0121E2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Vyučující</w:t>
            </w:r>
          </w:p>
        </w:tc>
        <w:tc>
          <w:tcPr>
            <w:tcW w:w="6318" w:type="dxa"/>
            <w:gridSpan w:val="19"/>
            <w:tcBorders>
              <w:bottom w:val="nil"/>
            </w:tcBorders>
          </w:tcPr>
          <w:p w14:paraId="687D9565" w14:textId="77777777" w:rsidR="004A0BE5" w:rsidRPr="007004F3" w:rsidRDefault="004A0BE5" w:rsidP="004A0BE5">
            <w:pPr>
              <w:jc w:val="both"/>
            </w:pPr>
          </w:p>
        </w:tc>
      </w:tr>
      <w:tr w:rsidR="004A0BE5" w:rsidRPr="007004F3" w14:paraId="182126F2" w14:textId="77777777" w:rsidTr="004A0BE5">
        <w:trPr>
          <w:gridAfter w:val="1"/>
          <w:wAfter w:w="137" w:type="dxa"/>
          <w:trHeight w:val="70"/>
        </w:trPr>
        <w:tc>
          <w:tcPr>
            <w:tcW w:w="9923" w:type="dxa"/>
            <w:gridSpan w:val="25"/>
            <w:tcBorders>
              <w:top w:val="nil"/>
            </w:tcBorders>
          </w:tcPr>
          <w:p w14:paraId="0A206722" w14:textId="77777777" w:rsidR="004A0BE5" w:rsidRPr="007004F3" w:rsidRDefault="006902CD" w:rsidP="004A0BE5">
            <w:pPr>
              <w:spacing w:before="60" w:after="60"/>
              <w:jc w:val="both"/>
            </w:pPr>
            <w:r w:rsidRPr="006902CD">
              <w:rPr>
                <w:b/>
              </w:rPr>
              <w:t>doc. Ing. Tomáš Sedláček, Ph.D.</w:t>
            </w:r>
            <w:r>
              <w:t xml:space="preserve"> (100% p)</w:t>
            </w:r>
          </w:p>
        </w:tc>
      </w:tr>
      <w:tr w:rsidR="004A0BE5" w:rsidRPr="007004F3" w14:paraId="273282C2" w14:textId="77777777" w:rsidTr="00945930">
        <w:trPr>
          <w:gridAfter w:val="1"/>
          <w:wAfter w:w="137" w:type="dxa"/>
        </w:trPr>
        <w:tc>
          <w:tcPr>
            <w:tcW w:w="3605" w:type="dxa"/>
            <w:gridSpan w:val="6"/>
            <w:shd w:val="clear" w:color="auto" w:fill="F7CAAC"/>
          </w:tcPr>
          <w:p w14:paraId="4ADFD01B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Stručná anotace předmětu</w:t>
            </w:r>
          </w:p>
        </w:tc>
        <w:tc>
          <w:tcPr>
            <w:tcW w:w="6318" w:type="dxa"/>
            <w:gridSpan w:val="19"/>
            <w:tcBorders>
              <w:bottom w:val="nil"/>
            </w:tcBorders>
          </w:tcPr>
          <w:p w14:paraId="073F6C83" w14:textId="77777777" w:rsidR="004A0BE5" w:rsidRPr="007004F3" w:rsidRDefault="004A0BE5" w:rsidP="004A0BE5">
            <w:pPr>
              <w:jc w:val="both"/>
            </w:pPr>
          </w:p>
        </w:tc>
      </w:tr>
      <w:tr w:rsidR="004A0BE5" w:rsidRPr="007004F3" w14:paraId="2945E098" w14:textId="77777777" w:rsidTr="004A0BE5">
        <w:trPr>
          <w:gridAfter w:val="1"/>
          <w:wAfter w:w="137" w:type="dxa"/>
          <w:trHeight w:val="4233"/>
        </w:trPr>
        <w:tc>
          <w:tcPr>
            <w:tcW w:w="9923" w:type="dxa"/>
            <w:gridSpan w:val="25"/>
            <w:tcBorders>
              <w:top w:val="nil"/>
              <w:bottom w:val="single" w:sz="12" w:space="0" w:color="auto"/>
            </w:tcBorders>
          </w:tcPr>
          <w:p w14:paraId="57CF038C" w14:textId="77777777" w:rsidR="004A0BE5" w:rsidRPr="00125E80" w:rsidRDefault="004A0BE5" w:rsidP="004A0BE5">
            <w:pPr>
              <w:suppressAutoHyphens/>
              <w:snapToGrid w:val="0"/>
              <w:jc w:val="both"/>
              <w:rPr>
                <w:kern w:val="1"/>
              </w:rPr>
            </w:pPr>
            <w:r w:rsidRPr="00125E80">
              <w:rPr>
                <w:kern w:val="1"/>
              </w:rPr>
              <w:t xml:space="preserve">Cílem předmětu je seznámit studenty s přehledem jednotlivých zpracovatelských technologií polymerů tak, aby byli schopni odhadnout na základě požadavků na výrobek vhodnou technologii a typ polymeru spolu s podmínkami zpracování. Jednotlivé technologie jsou popisovány s doprovodem vysvětlujících obrázků a nákresů. Důraz je kladen na vysvětlení odlišností jednotlivých zpracovatelských postupů, jejich charakteristických rysů a s tím spojených problémů a jejich řešení. Obsah předmětu tvoří tyto tematické celky:  </w:t>
            </w:r>
          </w:p>
          <w:p w14:paraId="3BC7FF1B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Přípravné operace.</w:t>
            </w:r>
          </w:p>
          <w:p w14:paraId="02928235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Válcování.</w:t>
            </w:r>
          </w:p>
          <w:p w14:paraId="4999E519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Lisování, výroba pryžových výrobků.</w:t>
            </w:r>
          </w:p>
          <w:p w14:paraId="2FF6D29E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Vytlačování.</w:t>
            </w:r>
          </w:p>
          <w:p w14:paraId="2AFABC69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Vstřikování.</w:t>
            </w:r>
          </w:p>
          <w:p w14:paraId="701AC6C8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Tvarování.</w:t>
            </w:r>
          </w:p>
          <w:p w14:paraId="4E48E12A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Natírání.</w:t>
            </w:r>
          </w:p>
          <w:p w14:paraId="5CF2E17F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Máčení.</w:t>
            </w:r>
          </w:p>
          <w:p w14:paraId="6CC1ABC9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Odlévání, lití.</w:t>
            </w:r>
          </w:p>
          <w:p w14:paraId="5CE83860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Výroba laminátů.</w:t>
            </w:r>
          </w:p>
          <w:p w14:paraId="53C7AC8A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Svařování a lepení.</w:t>
            </w:r>
          </w:p>
          <w:p w14:paraId="2E331907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Potisk, dezénování.</w:t>
            </w:r>
          </w:p>
          <w:p w14:paraId="7953F4C9" w14:textId="77777777" w:rsidR="004A0BE5" w:rsidRPr="00F220E1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Obrábění, leštění.</w:t>
            </w:r>
          </w:p>
          <w:p w14:paraId="24E2BBA8" w14:textId="77777777" w:rsidR="004A0BE5" w:rsidRPr="007004F3" w:rsidRDefault="004A0BE5" w:rsidP="00C77552">
            <w:pPr>
              <w:pStyle w:val="Odstavecseseznamem"/>
              <w:numPr>
                <w:ilvl w:val="0"/>
                <w:numId w:val="42"/>
              </w:numPr>
              <w:ind w:left="284" w:hanging="57"/>
              <w:jc w:val="both"/>
            </w:pPr>
            <w:r w:rsidRPr="00F220E1">
              <w:t>Pokovování, poplastování.</w:t>
            </w:r>
            <w:r w:rsidRPr="00125E80">
              <w:t xml:space="preserve"> </w:t>
            </w:r>
          </w:p>
        </w:tc>
      </w:tr>
      <w:tr w:rsidR="004A0BE5" w:rsidRPr="007004F3" w14:paraId="3EC54772" w14:textId="77777777" w:rsidTr="00945930">
        <w:trPr>
          <w:gridAfter w:val="1"/>
          <w:wAfter w:w="137" w:type="dxa"/>
          <w:trHeight w:val="265"/>
        </w:trPr>
        <w:tc>
          <w:tcPr>
            <w:tcW w:w="3681" w:type="dxa"/>
            <w:gridSpan w:val="8"/>
            <w:tcBorders>
              <w:top w:val="nil"/>
            </w:tcBorders>
            <w:shd w:val="clear" w:color="auto" w:fill="F7CAAC"/>
          </w:tcPr>
          <w:p w14:paraId="78C5E269" w14:textId="77777777" w:rsidR="004A0BE5" w:rsidRPr="007004F3" w:rsidRDefault="004A0BE5" w:rsidP="004A0BE5">
            <w:pPr>
              <w:jc w:val="both"/>
            </w:pPr>
            <w:r w:rsidRPr="007004F3">
              <w:rPr>
                <w:b/>
              </w:rPr>
              <w:t>Studijní literatura a studijní pomůcky</w:t>
            </w:r>
          </w:p>
        </w:tc>
        <w:tc>
          <w:tcPr>
            <w:tcW w:w="6242" w:type="dxa"/>
            <w:gridSpan w:val="17"/>
            <w:tcBorders>
              <w:top w:val="nil"/>
              <w:bottom w:val="nil"/>
            </w:tcBorders>
          </w:tcPr>
          <w:p w14:paraId="5A8BC304" w14:textId="77777777" w:rsidR="004A0BE5" w:rsidRPr="007004F3" w:rsidRDefault="004A0BE5" w:rsidP="004A0BE5">
            <w:pPr>
              <w:jc w:val="both"/>
            </w:pPr>
          </w:p>
        </w:tc>
      </w:tr>
      <w:tr w:rsidR="004A0BE5" w:rsidRPr="00BF7F4D" w14:paraId="1E349F4B" w14:textId="77777777" w:rsidTr="004A0BE5">
        <w:trPr>
          <w:gridAfter w:val="1"/>
          <w:wAfter w:w="137" w:type="dxa"/>
          <w:trHeight w:val="1497"/>
        </w:trPr>
        <w:tc>
          <w:tcPr>
            <w:tcW w:w="9923" w:type="dxa"/>
            <w:gridSpan w:val="25"/>
            <w:tcBorders>
              <w:top w:val="nil"/>
            </w:tcBorders>
          </w:tcPr>
          <w:p w14:paraId="3152B5D5" w14:textId="77777777" w:rsidR="004A0BE5" w:rsidRPr="007004F3" w:rsidRDefault="004A0BE5" w:rsidP="004A0BE5">
            <w:pPr>
              <w:spacing w:before="100" w:beforeAutospacing="1"/>
              <w:jc w:val="both"/>
              <w:rPr>
                <w:u w:val="single"/>
              </w:rPr>
            </w:pPr>
            <w:r w:rsidRPr="007004F3">
              <w:rPr>
                <w:u w:val="single"/>
              </w:rPr>
              <w:t>Povinná literatura:</w:t>
            </w:r>
          </w:p>
          <w:p w14:paraId="4D1688EA" w14:textId="77777777" w:rsidR="004A0BE5" w:rsidRPr="007004F3" w:rsidRDefault="004A0BE5" w:rsidP="004A0BE5">
            <w:pPr>
              <w:jc w:val="both"/>
              <w:outlineLvl w:val="0"/>
            </w:pPr>
            <w:r>
              <w:t>GOODSHIP, V.</w:t>
            </w:r>
            <w:r w:rsidRPr="007004F3">
              <w:t xml:space="preserve"> </w:t>
            </w:r>
            <w:r w:rsidRPr="007004F3">
              <w:rPr>
                <w:bCs/>
                <w:kern w:val="36"/>
              </w:rPr>
              <w:t>The Instant Expert: Plastics, Processing and Properties</w:t>
            </w:r>
            <w:r>
              <w:rPr>
                <w:bCs/>
                <w:kern w:val="36"/>
              </w:rPr>
              <w:t xml:space="preserve">. </w:t>
            </w:r>
            <w:r w:rsidRPr="008B398A">
              <w:rPr>
                <w:bCs/>
                <w:kern w:val="36"/>
              </w:rPr>
              <w:t>Bristol: Plastics Information Direct</w:t>
            </w:r>
            <w:r w:rsidRPr="007004F3">
              <w:rPr>
                <w:bCs/>
                <w:kern w:val="36"/>
              </w:rPr>
              <w:t>,</w:t>
            </w:r>
            <w:r w:rsidRPr="007004F3">
              <w:rPr>
                <w:b/>
                <w:bCs/>
              </w:rPr>
              <w:t xml:space="preserve"> </w:t>
            </w:r>
            <w:r w:rsidRPr="007004F3">
              <w:t>2010</w:t>
            </w:r>
            <w:r>
              <w:t>.</w:t>
            </w:r>
            <w:r w:rsidRPr="007004F3">
              <w:t xml:space="preserve"> </w:t>
            </w:r>
            <w:r w:rsidRPr="007004F3">
              <w:rPr>
                <w:bCs/>
              </w:rPr>
              <w:t>ISBN</w:t>
            </w:r>
            <w:r w:rsidRPr="007004F3">
              <w:rPr>
                <w:b/>
                <w:bCs/>
              </w:rPr>
              <w:t xml:space="preserve"> </w:t>
            </w:r>
            <w:r w:rsidRPr="007004F3">
              <w:t>9781906479053.</w:t>
            </w:r>
          </w:p>
          <w:p w14:paraId="748F5F5B" w14:textId="77777777" w:rsidR="004A0BE5" w:rsidRDefault="004A0BE5" w:rsidP="004A0BE5">
            <w:pPr>
              <w:jc w:val="both"/>
              <w:outlineLvl w:val="0"/>
              <w:rPr>
                <w:bCs/>
                <w:kern w:val="36"/>
              </w:rPr>
            </w:pPr>
            <w:r>
              <w:rPr>
                <w:bCs/>
                <w:kern w:val="36"/>
              </w:rPr>
              <w:t>KUTA, A.</w:t>
            </w:r>
            <w:r w:rsidRPr="007004F3">
              <w:rPr>
                <w:bCs/>
                <w:kern w:val="36"/>
              </w:rPr>
              <w:t xml:space="preserve"> Technologie a zařízení pro zpracovávání kaučuků a plastů</w:t>
            </w:r>
            <w:r>
              <w:rPr>
                <w:bCs/>
                <w:kern w:val="36"/>
              </w:rPr>
              <w:t>. Praha: VŠCHT</w:t>
            </w:r>
            <w:r w:rsidRPr="007004F3">
              <w:rPr>
                <w:bCs/>
                <w:kern w:val="36"/>
              </w:rPr>
              <w:t>, 1999</w:t>
            </w:r>
            <w:r>
              <w:rPr>
                <w:bCs/>
                <w:kern w:val="36"/>
              </w:rPr>
              <w:t>.</w:t>
            </w:r>
            <w:r w:rsidRPr="007004F3">
              <w:rPr>
                <w:bCs/>
                <w:kern w:val="36"/>
              </w:rPr>
              <w:t xml:space="preserve"> </w:t>
            </w:r>
            <w:r w:rsidRPr="007004F3">
              <w:rPr>
                <w:kern w:val="36"/>
              </w:rPr>
              <w:t xml:space="preserve">ISBN </w:t>
            </w:r>
            <w:r w:rsidRPr="007004F3">
              <w:rPr>
                <w:bCs/>
                <w:kern w:val="36"/>
              </w:rPr>
              <w:t>9788070803677.</w:t>
            </w:r>
          </w:p>
          <w:p w14:paraId="3B4A2AE8" w14:textId="77777777" w:rsidR="004A0BE5" w:rsidRDefault="004A0BE5" w:rsidP="004A0BE5">
            <w:pPr>
              <w:jc w:val="both"/>
              <w:outlineLvl w:val="0"/>
              <w:rPr>
                <w:bCs/>
                <w:kern w:val="36"/>
              </w:rPr>
            </w:pPr>
            <w:r>
              <w:rPr>
                <w:bCs/>
                <w:kern w:val="36"/>
              </w:rPr>
              <w:t xml:space="preserve">PETHRICK, </w:t>
            </w:r>
            <w:proofErr w:type="gramStart"/>
            <w:r>
              <w:rPr>
                <w:bCs/>
                <w:kern w:val="36"/>
              </w:rPr>
              <w:t>R.A.</w:t>
            </w:r>
            <w:proofErr w:type="gramEnd"/>
            <w:r>
              <w:rPr>
                <w:b/>
                <w:bCs/>
                <w:kern w:val="36"/>
                <w:sz w:val="48"/>
                <w:szCs w:val="48"/>
              </w:rPr>
              <w:t xml:space="preserve"> </w:t>
            </w:r>
            <w:r w:rsidRPr="007004F3">
              <w:rPr>
                <w:bCs/>
                <w:kern w:val="36"/>
              </w:rPr>
              <w:t>Polymer Science and Technology for Engineers and Scientists</w:t>
            </w:r>
            <w:r>
              <w:rPr>
                <w:bCs/>
                <w:kern w:val="36"/>
              </w:rPr>
              <w:t xml:space="preserve">. </w:t>
            </w:r>
            <w:r w:rsidRPr="008B398A">
              <w:rPr>
                <w:bCs/>
                <w:kern w:val="36"/>
              </w:rPr>
              <w:t xml:space="preserve">Dunbeath: Whittles Pub., </w:t>
            </w:r>
            <w:r w:rsidRPr="007004F3">
              <w:rPr>
                <w:bCs/>
                <w:kern w:val="36"/>
              </w:rPr>
              <w:t>2010</w:t>
            </w:r>
            <w:r>
              <w:rPr>
                <w:bCs/>
                <w:kern w:val="36"/>
              </w:rPr>
              <w:t>.</w:t>
            </w:r>
            <w:r w:rsidRPr="007004F3">
              <w:rPr>
                <w:bCs/>
                <w:kern w:val="36"/>
              </w:rPr>
              <w:t xml:space="preserve"> </w:t>
            </w:r>
            <w:r w:rsidRPr="001C5372">
              <w:rPr>
                <w:bCs/>
                <w:kern w:val="36"/>
              </w:rPr>
              <w:t>I</w:t>
            </w:r>
            <w:r>
              <w:rPr>
                <w:bCs/>
                <w:kern w:val="36"/>
              </w:rPr>
              <w:t xml:space="preserve">SBN </w:t>
            </w:r>
            <w:proofErr w:type="gramStart"/>
            <w:r>
              <w:rPr>
                <w:bCs/>
                <w:kern w:val="36"/>
              </w:rPr>
              <w:t>9781849950237.Dostupné</w:t>
            </w:r>
            <w:proofErr w:type="gramEnd"/>
            <w:r>
              <w:rPr>
                <w:bCs/>
                <w:kern w:val="36"/>
              </w:rPr>
              <w:t xml:space="preserve"> online:</w:t>
            </w:r>
          </w:p>
          <w:p w14:paraId="275CE212" w14:textId="77777777" w:rsidR="004A0BE5" w:rsidRPr="007004F3" w:rsidRDefault="006743C1" w:rsidP="004A0BE5">
            <w:pPr>
              <w:jc w:val="both"/>
              <w:outlineLvl w:val="0"/>
              <w:rPr>
                <w:bCs/>
                <w:kern w:val="36"/>
              </w:rPr>
            </w:pPr>
            <w:hyperlink r:id="rId93" w:history="1">
              <w:r w:rsidR="004A0BE5" w:rsidRPr="0002699B">
                <w:rPr>
                  <w:rStyle w:val="Hypertextovodkaz"/>
                  <w:bCs/>
                  <w:kern w:val="36"/>
                </w:rPr>
                <w:t>http://app.knovel.com/hotlink/toc/id:kpPSTES001/polymer_science_and_technology_for_scientists_and_engineers</w:t>
              </w:r>
            </w:hyperlink>
            <w:r w:rsidR="004A0BE5">
              <w:rPr>
                <w:bCs/>
                <w:kern w:val="36"/>
              </w:rPr>
              <w:t>.</w:t>
            </w:r>
          </w:p>
          <w:p w14:paraId="31599393" w14:textId="77777777" w:rsidR="004A0BE5" w:rsidRPr="007004F3" w:rsidRDefault="004A0BE5" w:rsidP="004A0BE5">
            <w:pPr>
              <w:jc w:val="both"/>
              <w:outlineLvl w:val="0"/>
              <w:rPr>
                <w:bCs/>
                <w:kern w:val="36"/>
              </w:rPr>
            </w:pPr>
          </w:p>
          <w:p w14:paraId="547F295F" w14:textId="77777777" w:rsidR="004A0BE5" w:rsidRPr="007004F3" w:rsidRDefault="004A0BE5" w:rsidP="004A0BE5">
            <w:pPr>
              <w:jc w:val="both"/>
            </w:pPr>
            <w:r w:rsidRPr="007004F3">
              <w:rPr>
                <w:u w:val="single"/>
              </w:rPr>
              <w:t>Doporučená literatura</w:t>
            </w:r>
            <w:r w:rsidRPr="007004F3">
              <w:t>:</w:t>
            </w:r>
          </w:p>
          <w:p w14:paraId="2D62F97B" w14:textId="77777777" w:rsidR="004A0BE5" w:rsidRPr="007004F3" w:rsidRDefault="004A0BE5" w:rsidP="004A0BE5">
            <w:pPr>
              <w:jc w:val="both"/>
              <w:outlineLvl w:val="0"/>
              <w:rPr>
                <w:bCs/>
                <w:kern w:val="36"/>
              </w:rPr>
            </w:pPr>
            <w:r>
              <w:rPr>
                <w:bCs/>
                <w:kern w:val="36"/>
              </w:rPr>
              <w:t>SABU, T.</w:t>
            </w:r>
            <w:r w:rsidRPr="007004F3">
              <w:rPr>
                <w:b/>
                <w:bCs/>
                <w:kern w:val="36"/>
                <w:sz w:val="48"/>
                <w:szCs w:val="48"/>
              </w:rPr>
              <w:t xml:space="preserve"> </w:t>
            </w:r>
            <w:r w:rsidRPr="007004F3">
              <w:rPr>
                <w:bCs/>
                <w:kern w:val="36"/>
              </w:rPr>
              <w:t>Advances in Polymer Process</w:t>
            </w:r>
            <w:r>
              <w:rPr>
                <w:bCs/>
                <w:kern w:val="36"/>
              </w:rPr>
              <w:t xml:space="preserve">ing: From Macro- to Nano-Scales. Woodhead Publishing, </w:t>
            </w:r>
            <w:r w:rsidRPr="007004F3">
              <w:rPr>
                <w:bCs/>
                <w:kern w:val="36"/>
              </w:rPr>
              <w:t>2009</w:t>
            </w:r>
            <w:r>
              <w:rPr>
                <w:bCs/>
                <w:kern w:val="36"/>
              </w:rPr>
              <w:t>.</w:t>
            </w:r>
            <w:r w:rsidRPr="007004F3">
              <w:rPr>
                <w:bCs/>
                <w:kern w:val="36"/>
              </w:rPr>
              <w:t xml:space="preserve"> </w:t>
            </w:r>
            <w:r w:rsidRPr="007004F3">
              <w:rPr>
                <w:kern w:val="36"/>
              </w:rPr>
              <w:t xml:space="preserve">ISBN </w:t>
            </w:r>
            <w:r w:rsidRPr="007004F3">
              <w:rPr>
                <w:bCs/>
                <w:kern w:val="36"/>
              </w:rPr>
              <w:t>9781845693961.</w:t>
            </w:r>
          </w:p>
          <w:p w14:paraId="4909A09A" w14:textId="77777777" w:rsidR="004A0BE5" w:rsidRPr="007004F3" w:rsidRDefault="004A0BE5" w:rsidP="004A0BE5">
            <w:pPr>
              <w:jc w:val="both"/>
              <w:outlineLvl w:val="0"/>
              <w:rPr>
                <w:bCs/>
                <w:kern w:val="36"/>
              </w:rPr>
            </w:pPr>
            <w:r>
              <w:rPr>
                <w:bCs/>
                <w:kern w:val="36"/>
              </w:rPr>
              <w:t xml:space="preserve">CHEREMISINOFF, </w:t>
            </w:r>
            <w:proofErr w:type="gramStart"/>
            <w:r>
              <w:rPr>
                <w:bCs/>
                <w:kern w:val="36"/>
              </w:rPr>
              <w:t>N.P.</w:t>
            </w:r>
            <w:proofErr w:type="gramEnd"/>
            <w:r w:rsidRPr="007004F3">
              <w:rPr>
                <w:b/>
                <w:bCs/>
                <w:kern w:val="36"/>
                <w:sz w:val="48"/>
                <w:szCs w:val="48"/>
              </w:rPr>
              <w:t xml:space="preserve"> </w:t>
            </w:r>
            <w:r w:rsidRPr="007004F3">
              <w:rPr>
                <w:bCs/>
                <w:kern w:val="36"/>
              </w:rPr>
              <w:t>Handbook of Applied Polymer Processing Technology</w:t>
            </w:r>
            <w:r>
              <w:rPr>
                <w:bCs/>
                <w:kern w:val="36"/>
              </w:rPr>
              <w:t>. New York: Marcel Dekker,</w:t>
            </w:r>
            <w:r w:rsidRPr="007004F3">
              <w:rPr>
                <w:bCs/>
                <w:kern w:val="36"/>
              </w:rPr>
              <w:t xml:space="preserve"> 1996</w:t>
            </w:r>
            <w:r>
              <w:rPr>
                <w:bCs/>
                <w:kern w:val="36"/>
              </w:rPr>
              <w:t>.</w:t>
            </w:r>
            <w:r w:rsidRPr="007004F3">
              <w:rPr>
                <w:bCs/>
                <w:kern w:val="36"/>
              </w:rPr>
              <w:t xml:space="preserve"> </w:t>
            </w:r>
            <w:r>
              <w:rPr>
                <w:bCs/>
                <w:kern w:val="36"/>
              </w:rPr>
              <w:t xml:space="preserve">Plastics Engineering. </w:t>
            </w:r>
            <w:r w:rsidRPr="007004F3">
              <w:rPr>
                <w:kern w:val="36"/>
              </w:rPr>
              <w:t xml:space="preserve">ISBN </w:t>
            </w:r>
            <w:r w:rsidRPr="008B398A">
              <w:rPr>
                <w:bCs/>
                <w:kern w:val="36"/>
              </w:rPr>
              <w:t>0824796799.</w:t>
            </w:r>
          </w:p>
          <w:p w14:paraId="11630146" w14:textId="77777777" w:rsidR="004A0BE5" w:rsidRPr="00BF7F4D" w:rsidRDefault="004A0BE5" w:rsidP="004A0BE5">
            <w:pPr>
              <w:jc w:val="both"/>
              <w:outlineLvl w:val="0"/>
              <w:rPr>
                <w:bCs/>
                <w:kern w:val="36"/>
              </w:rPr>
            </w:pPr>
            <w:r>
              <w:rPr>
                <w:bCs/>
                <w:kern w:val="36"/>
              </w:rPr>
              <w:t>MLEZIVA, J.</w:t>
            </w:r>
            <w:r w:rsidRPr="007004F3">
              <w:rPr>
                <w:bCs/>
                <w:kern w:val="36"/>
              </w:rPr>
              <w:t xml:space="preserve"> Polymery: výroba, struktura</w:t>
            </w:r>
            <w:r>
              <w:rPr>
                <w:bCs/>
                <w:kern w:val="36"/>
              </w:rPr>
              <w:t>, vlastnosti a použití. Praha: Sobotáles,</w:t>
            </w:r>
            <w:r w:rsidRPr="007004F3">
              <w:rPr>
                <w:bCs/>
                <w:kern w:val="36"/>
              </w:rPr>
              <w:t xml:space="preserve"> 2000</w:t>
            </w:r>
            <w:r>
              <w:rPr>
                <w:bCs/>
                <w:kern w:val="36"/>
              </w:rPr>
              <w:t>.</w:t>
            </w:r>
            <w:r w:rsidRPr="007004F3">
              <w:rPr>
                <w:bCs/>
                <w:kern w:val="36"/>
              </w:rPr>
              <w:t xml:space="preserve"> </w:t>
            </w:r>
            <w:r w:rsidRPr="007004F3">
              <w:rPr>
                <w:kern w:val="36"/>
              </w:rPr>
              <w:t xml:space="preserve">ISBN </w:t>
            </w:r>
            <w:r>
              <w:rPr>
                <w:bCs/>
                <w:kern w:val="36"/>
              </w:rPr>
              <w:t>9788085920727.</w:t>
            </w:r>
          </w:p>
        </w:tc>
      </w:tr>
      <w:tr w:rsidR="004A0BE5" w:rsidRPr="007004F3" w14:paraId="31C436AA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3CFB0F3" w14:textId="77777777" w:rsidR="004A0BE5" w:rsidRPr="007004F3" w:rsidRDefault="004A0BE5" w:rsidP="004A0BE5">
            <w:pPr>
              <w:jc w:val="center"/>
              <w:rPr>
                <w:b/>
              </w:rPr>
            </w:pPr>
            <w:r w:rsidRPr="007004F3">
              <w:rPr>
                <w:b/>
              </w:rPr>
              <w:t>Informace ke kombinované nebo distanční formě</w:t>
            </w:r>
          </w:p>
        </w:tc>
      </w:tr>
      <w:tr w:rsidR="004A0BE5" w:rsidRPr="007004F3" w14:paraId="769787BC" w14:textId="77777777" w:rsidTr="00945930">
        <w:trPr>
          <w:gridAfter w:val="1"/>
          <w:wAfter w:w="137" w:type="dxa"/>
        </w:trPr>
        <w:tc>
          <w:tcPr>
            <w:tcW w:w="4814" w:type="dxa"/>
            <w:gridSpan w:val="10"/>
            <w:tcBorders>
              <w:top w:val="single" w:sz="2" w:space="0" w:color="auto"/>
            </w:tcBorders>
            <w:shd w:val="clear" w:color="auto" w:fill="F7CAAC"/>
          </w:tcPr>
          <w:p w14:paraId="4F71F02C" w14:textId="77777777" w:rsidR="004A0BE5" w:rsidRPr="007004F3" w:rsidRDefault="004A0BE5" w:rsidP="004A0BE5">
            <w:pPr>
              <w:jc w:val="both"/>
            </w:pPr>
            <w:r w:rsidRPr="007004F3"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6117AEB6" w14:textId="77777777" w:rsidR="004A0BE5" w:rsidRPr="007004F3" w:rsidRDefault="00D05EAF" w:rsidP="004A0BE5">
            <w:pPr>
              <w:jc w:val="center"/>
            </w:pPr>
            <w:r w:rsidRPr="008E7127">
              <w:t>20</w:t>
            </w:r>
          </w:p>
        </w:tc>
        <w:tc>
          <w:tcPr>
            <w:tcW w:w="4220" w:type="dxa"/>
            <w:gridSpan w:val="13"/>
            <w:tcBorders>
              <w:top w:val="single" w:sz="2" w:space="0" w:color="auto"/>
            </w:tcBorders>
            <w:shd w:val="clear" w:color="auto" w:fill="F7CAAC"/>
          </w:tcPr>
          <w:p w14:paraId="64965714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 xml:space="preserve">hodin </w:t>
            </w:r>
          </w:p>
        </w:tc>
      </w:tr>
      <w:tr w:rsidR="004A0BE5" w:rsidRPr="007004F3" w14:paraId="46AC046D" w14:textId="77777777" w:rsidTr="004A0BE5">
        <w:trPr>
          <w:gridAfter w:val="1"/>
          <w:wAfter w:w="137" w:type="dxa"/>
        </w:trPr>
        <w:tc>
          <w:tcPr>
            <w:tcW w:w="9923" w:type="dxa"/>
            <w:gridSpan w:val="25"/>
            <w:shd w:val="clear" w:color="auto" w:fill="F7CAAC"/>
          </w:tcPr>
          <w:p w14:paraId="2E3F1F99" w14:textId="77777777" w:rsidR="004A0BE5" w:rsidRPr="007004F3" w:rsidRDefault="004A0BE5" w:rsidP="004A0BE5">
            <w:pPr>
              <w:jc w:val="both"/>
              <w:rPr>
                <w:b/>
              </w:rPr>
            </w:pPr>
            <w:r w:rsidRPr="007004F3">
              <w:rPr>
                <w:b/>
              </w:rPr>
              <w:t>Informace o způsobu kontaktu s vyučujícím</w:t>
            </w:r>
          </w:p>
        </w:tc>
      </w:tr>
      <w:tr w:rsidR="004A0BE5" w:rsidRPr="007004F3" w14:paraId="1C36F75A" w14:textId="77777777" w:rsidTr="004A0BE5">
        <w:trPr>
          <w:gridAfter w:val="1"/>
          <w:wAfter w:w="137" w:type="dxa"/>
          <w:trHeight w:val="735"/>
        </w:trPr>
        <w:tc>
          <w:tcPr>
            <w:tcW w:w="9923" w:type="dxa"/>
            <w:gridSpan w:val="25"/>
          </w:tcPr>
          <w:p w14:paraId="5032AD40" w14:textId="77777777" w:rsidR="004A0BE5" w:rsidRPr="00837602" w:rsidRDefault="004A0BE5" w:rsidP="004A0BE5">
            <w:pPr>
              <w:jc w:val="both"/>
            </w:pPr>
            <w:r w:rsidRPr="007004F3">
              <w:t xml:space="preserve">Studentům bude určeno učivo k samostatnému nastudování dle jednotlivých probíraných technologií. V laboratorních cvičeních provedou vybrané úlohy a výsledky zpracují do protokolu. </w:t>
            </w:r>
            <w:r w:rsidRPr="00837602">
              <w:t xml:space="preserve">Konzultace jsou možné v rámci </w:t>
            </w:r>
            <w:r>
              <w:t>výuky</w:t>
            </w:r>
            <w:r w:rsidRPr="00837602">
              <w:t xml:space="preserve"> nebo </w:t>
            </w:r>
            <w:r>
              <w:t>lze</w:t>
            </w:r>
            <w:r w:rsidRPr="00837602">
              <w:t xml:space="preserve"> </w:t>
            </w:r>
            <w:r w:rsidRPr="00670CEE">
              <w:t>vyučujícího</w:t>
            </w:r>
            <w:r w:rsidRPr="00837602">
              <w:t xml:space="preserve"> kontaktovat viz níže.</w:t>
            </w:r>
          </w:p>
          <w:p w14:paraId="432D606B" w14:textId="77777777" w:rsidR="004A0BE5" w:rsidRDefault="004A0BE5" w:rsidP="004A0BE5">
            <w:pPr>
              <w:jc w:val="both"/>
            </w:pPr>
          </w:p>
          <w:p w14:paraId="3ED8BF7D" w14:textId="77777777" w:rsidR="004A0BE5" w:rsidRPr="007004F3" w:rsidRDefault="004A0BE5" w:rsidP="004A0BE5">
            <w:pPr>
              <w:jc w:val="both"/>
            </w:pPr>
            <w:r w:rsidRPr="00866DBF">
              <w:t xml:space="preserve">Možnosti komunikace s </w:t>
            </w:r>
            <w:r w:rsidRPr="00F220E1">
              <w:t>vyučujícím:</w:t>
            </w:r>
            <w:r>
              <w:rPr>
                <w:sz w:val="18"/>
                <w:szCs w:val="18"/>
              </w:rPr>
              <w:t xml:space="preserve"> </w:t>
            </w:r>
            <w:hyperlink r:id="rId94" w:history="1">
              <w:r w:rsidRPr="00963320">
                <w:rPr>
                  <w:rStyle w:val="Hypertextovodkaz"/>
                </w:rPr>
                <w:t>sedlacek@utb.cz</w:t>
              </w:r>
            </w:hyperlink>
            <w:r>
              <w:t xml:space="preserve">, </w:t>
            </w:r>
            <w:r w:rsidRPr="00EA6A21">
              <w:t>576</w:t>
            </w:r>
            <w:r>
              <w:t> </w:t>
            </w:r>
            <w:r w:rsidRPr="00EA6A21">
              <w:t>03</w:t>
            </w:r>
            <w:r>
              <w:t>1 323, 576 038 012. </w:t>
            </w:r>
          </w:p>
        </w:tc>
      </w:tr>
      <w:tr w:rsidR="003A7196" w14:paraId="5EB7C06F" w14:textId="77777777" w:rsidTr="00945930">
        <w:trPr>
          <w:gridBefore w:val="2"/>
          <w:gridAfter w:val="2"/>
          <w:wBefore w:w="32" w:type="dxa"/>
          <w:wAfter w:w="171" w:type="dxa"/>
          <w:trHeight w:val="283"/>
        </w:trPr>
        <w:tc>
          <w:tcPr>
            <w:tcW w:w="985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03BC027A" w14:textId="77777777" w:rsidR="003A7196" w:rsidRPr="003A7196" w:rsidRDefault="003A7196" w:rsidP="003A7196">
            <w:pPr>
              <w:jc w:val="both"/>
            </w:pPr>
            <w:r>
              <w:lastRenderedPageBreak/>
              <w:br w:type="page"/>
            </w:r>
            <w:r w:rsidRPr="003A7196">
              <w:rPr>
                <w:b/>
                <w:sz w:val="28"/>
              </w:rPr>
              <w:t>B-III – Charakteristika studijního předmětu</w:t>
            </w:r>
          </w:p>
        </w:tc>
      </w:tr>
      <w:tr w:rsidR="003A7196" w14:paraId="7143A560" w14:textId="77777777" w:rsidTr="00080CFE">
        <w:tblPrEx>
          <w:tblW w:w="10060" w:type="dxa"/>
          <w:tblInd w:w="-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33" w:author="Simona Mrkvičková" w:date="2018-04-13T14:23:00Z">
            <w:tblPrEx>
              <w:tblW w:w="10060" w:type="dxa"/>
              <w:tblInd w:w="-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Before w:val="2"/>
          <w:gridAfter w:val="2"/>
          <w:wBefore w:w="32" w:type="dxa"/>
          <w:wAfter w:w="171" w:type="dxa"/>
          <w:trPrChange w:id="134" w:author="Simona Mrkvičková" w:date="2018-04-13T14:23:00Z">
            <w:trPr>
              <w:gridBefore w:val="2"/>
              <w:gridAfter w:val="2"/>
              <w:wBefore w:w="32" w:type="dxa"/>
              <w:wAfter w:w="171" w:type="dxa"/>
            </w:trPr>
          </w:trPrChange>
        </w:trPr>
        <w:tc>
          <w:tcPr>
            <w:tcW w:w="3371" w:type="dxa"/>
            <w:gridSpan w:val="3"/>
            <w:tcBorders>
              <w:top w:val="double" w:sz="4" w:space="0" w:color="auto"/>
            </w:tcBorders>
            <w:shd w:val="clear" w:color="auto" w:fill="F7CAAC"/>
            <w:tcPrChange w:id="135" w:author="Simona Mrkvičková" w:date="2018-04-13T14:23:00Z">
              <w:tcPr>
                <w:tcW w:w="3078" w:type="dxa"/>
                <w:gridSpan w:val="2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4A5E526B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486" w:type="dxa"/>
            <w:gridSpan w:val="19"/>
            <w:tcBorders>
              <w:top w:val="double" w:sz="4" w:space="0" w:color="auto"/>
            </w:tcBorders>
            <w:tcPrChange w:id="136" w:author="Simona Mrkvičková" w:date="2018-04-13T14:23:00Z">
              <w:tcPr>
                <w:tcW w:w="6779" w:type="dxa"/>
                <w:gridSpan w:val="19"/>
                <w:tcBorders>
                  <w:top w:val="double" w:sz="4" w:space="0" w:color="auto"/>
                </w:tcBorders>
              </w:tcPr>
            </w:tcPrChange>
          </w:tcPr>
          <w:p w14:paraId="1F8CA286" w14:textId="77777777" w:rsidR="003A7196" w:rsidRPr="00F41D23" w:rsidRDefault="003A7196" w:rsidP="003A7196">
            <w:pPr>
              <w:jc w:val="both"/>
              <w:rPr>
                <w:b/>
              </w:rPr>
            </w:pPr>
            <w:bookmarkStart w:id="137" w:name="Zprac_proc_gum"/>
            <w:bookmarkEnd w:id="137"/>
            <w:r w:rsidRPr="00F41D23">
              <w:rPr>
                <w:b/>
              </w:rPr>
              <w:t>Zpracovatelské procesy gumárenské</w:t>
            </w:r>
          </w:p>
        </w:tc>
      </w:tr>
      <w:tr w:rsidR="003A7196" w14:paraId="6FB8014A" w14:textId="77777777" w:rsidTr="00080CFE">
        <w:tblPrEx>
          <w:tblW w:w="10060" w:type="dxa"/>
          <w:tblInd w:w="-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38" w:author="Simona Mrkvičková" w:date="2018-04-13T14:23:00Z">
            <w:tblPrEx>
              <w:tblW w:w="10060" w:type="dxa"/>
              <w:tblInd w:w="-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Before w:val="2"/>
          <w:gridAfter w:val="2"/>
          <w:wBefore w:w="32" w:type="dxa"/>
          <w:wAfter w:w="171" w:type="dxa"/>
          <w:trPrChange w:id="139" w:author="Simona Mrkvičková" w:date="2018-04-13T14:23:00Z">
            <w:trPr>
              <w:gridBefore w:val="2"/>
              <w:gridAfter w:val="2"/>
              <w:wBefore w:w="32" w:type="dxa"/>
              <w:wAfter w:w="171" w:type="dxa"/>
            </w:trPr>
          </w:trPrChange>
        </w:trPr>
        <w:tc>
          <w:tcPr>
            <w:tcW w:w="3371" w:type="dxa"/>
            <w:gridSpan w:val="3"/>
            <w:shd w:val="clear" w:color="auto" w:fill="F7CAAC"/>
            <w:tcPrChange w:id="140" w:author="Simona Mrkvičková" w:date="2018-04-13T14:23:00Z">
              <w:tcPr>
                <w:tcW w:w="3078" w:type="dxa"/>
                <w:gridSpan w:val="2"/>
                <w:shd w:val="clear" w:color="auto" w:fill="F7CAAC"/>
              </w:tcPr>
            </w:tcPrChange>
          </w:tcPr>
          <w:p w14:paraId="4B2C44A4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116" w:type="dxa"/>
            <w:gridSpan w:val="9"/>
            <w:tcPrChange w:id="141" w:author="Simona Mrkvičková" w:date="2018-04-13T14:23:00Z">
              <w:tcPr>
                <w:tcW w:w="3409" w:type="dxa"/>
                <w:gridSpan w:val="9"/>
              </w:tcPr>
            </w:tcPrChange>
          </w:tcPr>
          <w:p w14:paraId="7C522FA6" w14:textId="77777777" w:rsidR="003A7196" w:rsidRDefault="00704F07" w:rsidP="003A7196">
            <w:pPr>
              <w:jc w:val="both"/>
            </w:pPr>
            <w:r>
              <w:t>povinný, PZ (specializace SNZPK)</w:t>
            </w:r>
          </w:p>
        </w:tc>
        <w:tc>
          <w:tcPr>
            <w:tcW w:w="2693" w:type="dxa"/>
            <w:gridSpan w:val="8"/>
            <w:shd w:val="clear" w:color="auto" w:fill="F7CAAC"/>
            <w:tcPrChange w:id="142" w:author="Simona Mrkvičková" w:date="2018-04-13T14:23:00Z">
              <w:tcPr>
                <w:tcW w:w="2693" w:type="dxa"/>
                <w:gridSpan w:val="8"/>
                <w:shd w:val="clear" w:color="auto" w:fill="F7CAAC"/>
              </w:tcPr>
            </w:tcPrChange>
          </w:tcPr>
          <w:p w14:paraId="77FAFEF8" w14:textId="77777777" w:rsidR="003A7196" w:rsidRDefault="003A7196" w:rsidP="003A7196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77" w:type="dxa"/>
            <w:gridSpan w:val="2"/>
            <w:tcPrChange w:id="143" w:author="Simona Mrkvičková" w:date="2018-04-13T14:23:00Z">
              <w:tcPr>
                <w:tcW w:w="677" w:type="dxa"/>
                <w:gridSpan w:val="2"/>
              </w:tcPr>
            </w:tcPrChange>
          </w:tcPr>
          <w:p w14:paraId="7314601C" w14:textId="77777777" w:rsidR="003A7196" w:rsidRDefault="003A7196" w:rsidP="003A7196">
            <w:pPr>
              <w:jc w:val="both"/>
            </w:pPr>
            <w:r>
              <w:t>1/LS</w:t>
            </w:r>
          </w:p>
        </w:tc>
      </w:tr>
      <w:tr w:rsidR="003A7196" w14:paraId="2065F28D" w14:textId="77777777" w:rsidTr="00080CFE">
        <w:tblPrEx>
          <w:tblW w:w="10060" w:type="dxa"/>
          <w:tblInd w:w="-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4" w:author="Simona Mrkvičková" w:date="2018-04-13T14:23:00Z">
            <w:tblPrEx>
              <w:tblW w:w="10060" w:type="dxa"/>
              <w:tblInd w:w="-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Before w:val="2"/>
          <w:gridAfter w:val="2"/>
          <w:wBefore w:w="32" w:type="dxa"/>
          <w:wAfter w:w="171" w:type="dxa"/>
          <w:trPrChange w:id="145" w:author="Simona Mrkvičková" w:date="2018-04-13T14:23:00Z">
            <w:trPr>
              <w:gridBefore w:val="2"/>
              <w:gridAfter w:val="2"/>
              <w:wBefore w:w="32" w:type="dxa"/>
              <w:wAfter w:w="171" w:type="dxa"/>
            </w:trPr>
          </w:trPrChange>
        </w:trPr>
        <w:tc>
          <w:tcPr>
            <w:tcW w:w="3371" w:type="dxa"/>
            <w:gridSpan w:val="3"/>
            <w:shd w:val="clear" w:color="auto" w:fill="F7CAAC"/>
            <w:tcPrChange w:id="146" w:author="Simona Mrkvičková" w:date="2018-04-13T14:23:00Z">
              <w:tcPr>
                <w:tcW w:w="3078" w:type="dxa"/>
                <w:gridSpan w:val="2"/>
                <w:shd w:val="clear" w:color="auto" w:fill="F7CAAC"/>
              </w:tcPr>
            </w:tcPrChange>
          </w:tcPr>
          <w:p w14:paraId="01165C1D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411" w:type="dxa"/>
            <w:gridSpan w:val="5"/>
            <w:tcPrChange w:id="147" w:author="Simona Mrkvičková" w:date="2018-04-13T14:23:00Z">
              <w:tcPr>
                <w:tcW w:w="1704" w:type="dxa"/>
                <w:gridSpan w:val="5"/>
              </w:tcPr>
            </w:tcPrChange>
          </w:tcPr>
          <w:p w14:paraId="51D86B1F" w14:textId="77777777" w:rsidR="003A7196" w:rsidRDefault="00704F07" w:rsidP="003A7196">
            <w:pPr>
              <w:jc w:val="both"/>
            </w:pPr>
            <w:r>
              <w:t>28p+0s+28l</w:t>
            </w:r>
          </w:p>
        </w:tc>
        <w:tc>
          <w:tcPr>
            <w:tcW w:w="889" w:type="dxa"/>
            <w:gridSpan w:val="2"/>
            <w:shd w:val="clear" w:color="auto" w:fill="F7CAAC"/>
            <w:tcPrChange w:id="148" w:author="Simona Mrkvičková" w:date="2018-04-13T14:23:00Z">
              <w:tcPr>
                <w:tcW w:w="889" w:type="dxa"/>
                <w:gridSpan w:val="2"/>
                <w:shd w:val="clear" w:color="auto" w:fill="F7CAAC"/>
              </w:tcPr>
            </w:tcPrChange>
          </w:tcPr>
          <w:p w14:paraId="76927301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gridSpan w:val="2"/>
            <w:tcPrChange w:id="149" w:author="Simona Mrkvičková" w:date="2018-04-13T14:23:00Z">
              <w:tcPr>
                <w:tcW w:w="816" w:type="dxa"/>
                <w:gridSpan w:val="2"/>
              </w:tcPr>
            </w:tcPrChange>
          </w:tcPr>
          <w:p w14:paraId="6B52E47F" w14:textId="77777777" w:rsidR="003A7196" w:rsidRDefault="003A7196" w:rsidP="003A7196">
            <w:pPr>
              <w:jc w:val="both"/>
            </w:pPr>
            <w:r>
              <w:t>56</w:t>
            </w:r>
          </w:p>
        </w:tc>
        <w:tc>
          <w:tcPr>
            <w:tcW w:w="2153" w:type="dxa"/>
            <w:gridSpan w:val="6"/>
            <w:shd w:val="clear" w:color="auto" w:fill="F7CAAC"/>
            <w:tcPrChange w:id="150" w:author="Simona Mrkvičková" w:date="2018-04-13T14:23:00Z">
              <w:tcPr>
                <w:tcW w:w="2153" w:type="dxa"/>
                <w:gridSpan w:val="6"/>
                <w:shd w:val="clear" w:color="auto" w:fill="F7CAAC"/>
              </w:tcPr>
            </w:tcPrChange>
          </w:tcPr>
          <w:p w14:paraId="6614D525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17" w:type="dxa"/>
            <w:gridSpan w:val="4"/>
            <w:tcPrChange w:id="151" w:author="Simona Mrkvičková" w:date="2018-04-13T14:23:00Z">
              <w:tcPr>
                <w:tcW w:w="1217" w:type="dxa"/>
                <w:gridSpan w:val="4"/>
              </w:tcPr>
            </w:tcPrChange>
          </w:tcPr>
          <w:p w14:paraId="4841D3C4" w14:textId="77777777" w:rsidR="003A7196" w:rsidRDefault="003A7196" w:rsidP="003A7196">
            <w:pPr>
              <w:jc w:val="both"/>
            </w:pPr>
            <w:r>
              <w:t>4</w:t>
            </w:r>
          </w:p>
        </w:tc>
      </w:tr>
      <w:tr w:rsidR="003A7196" w14:paraId="6AE595E6" w14:textId="77777777" w:rsidTr="00080CFE">
        <w:tblPrEx>
          <w:tblW w:w="10060" w:type="dxa"/>
          <w:tblInd w:w="-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52" w:author="Simona Mrkvičková" w:date="2018-04-13T14:23:00Z">
            <w:tblPrEx>
              <w:tblW w:w="10060" w:type="dxa"/>
              <w:tblInd w:w="-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Before w:val="2"/>
          <w:gridAfter w:val="2"/>
          <w:wBefore w:w="32" w:type="dxa"/>
          <w:wAfter w:w="171" w:type="dxa"/>
          <w:trPrChange w:id="153" w:author="Simona Mrkvičková" w:date="2018-04-13T14:23:00Z">
            <w:trPr>
              <w:gridBefore w:val="2"/>
              <w:gridAfter w:val="2"/>
              <w:wBefore w:w="32" w:type="dxa"/>
              <w:wAfter w:w="171" w:type="dxa"/>
            </w:trPr>
          </w:trPrChange>
        </w:trPr>
        <w:tc>
          <w:tcPr>
            <w:tcW w:w="3371" w:type="dxa"/>
            <w:gridSpan w:val="3"/>
            <w:shd w:val="clear" w:color="auto" w:fill="F7CAAC"/>
            <w:tcPrChange w:id="154" w:author="Simona Mrkvičková" w:date="2018-04-13T14:23:00Z">
              <w:tcPr>
                <w:tcW w:w="3078" w:type="dxa"/>
                <w:gridSpan w:val="2"/>
                <w:shd w:val="clear" w:color="auto" w:fill="F7CAAC"/>
              </w:tcPr>
            </w:tcPrChange>
          </w:tcPr>
          <w:p w14:paraId="0216D7BB" w14:textId="38AB1D72" w:rsidR="003A7196" w:rsidRDefault="003A7196" w:rsidP="00080CFE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</w:t>
            </w:r>
            <w:del w:id="155" w:author="Simona Mrkvičková" w:date="2018-04-13T14:22:00Z">
              <w:r w:rsidDel="00080CFE">
                <w:rPr>
                  <w:b/>
                </w:rPr>
                <w:delText xml:space="preserve"> </w:delText>
              </w:r>
            </w:del>
            <w:r>
              <w:rPr>
                <w:b/>
              </w:rPr>
              <w:t>korekvizity,</w:t>
            </w:r>
            <w:del w:id="156" w:author="Simona Mrkvičková" w:date="2018-04-13T14:22:00Z">
              <w:r w:rsidDel="00080CFE">
                <w:rPr>
                  <w:b/>
                </w:rPr>
                <w:delText xml:space="preserve"> </w:delText>
              </w:r>
            </w:del>
            <w:r>
              <w:rPr>
                <w:b/>
              </w:rPr>
              <w:t>ekvivalence</w:t>
            </w:r>
          </w:p>
        </w:tc>
        <w:tc>
          <w:tcPr>
            <w:tcW w:w="6486" w:type="dxa"/>
            <w:gridSpan w:val="19"/>
            <w:tcPrChange w:id="157" w:author="Simona Mrkvičková" w:date="2018-04-13T14:23:00Z">
              <w:tcPr>
                <w:tcW w:w="6779" w:type="dxa"/>
                <w:gridSpan w:val="19"/>
              </w:tcPr>
            </w:tcPrChange>
          </w:tcPr>
          <w:p w14:paraId="415EBF81" w14:textId="77777777" w:rsidR="003A7196" w:rsidRDefault="003A7196" w:rsidP="003A7196">
            <w:pPr>
              <w:jc w:val="both"/>
            </w:pPr>
          </w:p>
        </w:tc>
      </w:tr>
      <w:tr w:rsidR="003A7196" w14:paraId="0AF19F20" w14:textId="77777777" w:rsidTr="00080CFE">
        <w:tblPrEx>
          <w:tblW w:w="10060" w:type="dxa"/>
          <w:tblInd w:w="-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58" w:author="Simona Mrkvičková" w:date="2018-04-13T14:23:00Z">
            <w:tblPrEx>
              <w:tblW w:w="10060" w:type="dxa"/>
              <w:tblInd w:w="-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Before w:val="2"/>
          <w:gridAfter w:val="2"/>
          <w:wBefore w:w="32" w:type="dxa"/>
          <w:wAfter w:w="171" w:type="dxa"/>
          <w:trPrChange w:id="159" w:author="Simona Mrkvičková" w:date="2018-04-13T14:23:00Z">
            <w:trPr>
              <w:gridBefore w:val="2"/>
              <w:gridAfter w:val="2"/>
              <w:wBefore w:w="32" w:type="dxa"/>
              <w:wAfter w:w="171" w:type="dxa"/>
            </w:trPr>
          </w:trPrChange>
        </w:trPr>
        <w:tc>
          <w:tcPr>
            <w:tcW w:w="3371" w:type="dxa"/>
            <w:gridSpan w:val="3"/>
            <w:shd w:val="clear" w:color="auto" w:fill="F7CAAC"/>
            <w:tcPrChange w:id="160" w:author="Simona Mrkvičková" w:date="2018-04-13T14:23:00Z">
              <w:tcPr>
                <w:tcW w:w="3078" w:type="dxa"/>
                <w:gridSpan w:val="2"/>
                <w:shd w:val="clear" w:color="auto" w:fill="F7CAAC"/>
              </w:tcPr>
            </w:tcPrChange>
          </w:tcPr>
          <w:p w14:paraId="04B487D4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116" w:type="dxa"/>
            <w:gridSpan w:val="9"/>
            <w:tcPrChange w:id="161" w:author="Simona Mrkvičková" w:date="2018-04-13T14:23:00Z">
              <w:tcPr>
                <w:tcW w:w="3409" w:type="dxa"/>
                <w:gridSpan w:val="9"/>
              </w:tcPr>
            </w:tcPrChange>
          </w:tcPr>
          <w:p w14:paraId="1CCB7974" w14:textId="77777777" w:rsidR="003A7196" w:rsidRDefault="00882741" w:rsidP="003A7196">
            <w:pPr>
              <w:jc w:val="both"/>
            </w:pPr>
            <w:r>
              <w:t>z</w:t>
            </w:r>
            <w:r w:rsidR="003A7196">
              <w:t>ápočet, zkouška</w:t>
            </w:r>
          </w:p>
        </w:tc>
        <w:tc>
          <w:tcPr>
            <w:tcW w:w="1553" w:type="dxa"/>
            <w:gridSpan w:val="3"/>
            <w:shd w:val="clear" w:color="auto" w:fill="F7CAAC"/>
            <w:tcPrChange w:id="162" w:author="Simona Mrkvičková" w:date="2018-04-13T14:23:00Z">
              <w:tcPr>
                <w:tcW w:w="1553" w:type="dxa"/>
                <w:gridSpan w:val="3"/>
                <w:shd w:val="clear" w:color="auto" w:fill="F7CAAC"/>
              </w:tcPr>
            </w:tcPrChange>
          </w:tcPr>
          <w:p w14:paraId="44FF1BC6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817" w:type="dxa"/>
            <w:gridSpan w:val="7"/>
            <w:tcPrChange w:id="163" w:author="Simona Mrkvičková" w:date="2018-04-13T14:23:00Z">
              <w:tcPr>
                <w:tcW w:w="1817" w:type="dxa"/>
                <w:gridSpan w:val="7"/>
              </w:tcPr>
            </w:tcPrChange>
          </w:tcPr>
          <w:p w14:paraId="09D96375" w14:textId="77777777" w:rsidR="003A7196" w:rsidRDefault="00062014" w:rsidP="003A7196">
            <w:pPr>
              <w:jc w:val="both"/>
            </w:pPr>
            <w:r>
              <w:t>p</w:t>
            </w:r>
            <w:r w:rsidR="003A7196">
              <w:t>řednášk</w:t>
            </w:r>
            <w:r>
              <w:t>y,</w:t>
            </w:r>
          </w:p>
          <w:p w14:paraId="73C941E3" w14:textId="77777777" w:rsidR="003A7196" w:rsidRDefault="00062014" w:rsidP="003A7196">
            <w:pPr>
              <w:jc w:val="both"/>
            </w:pPr>
            <w:r>
              <w:t>l</w:t>
            </w:r>
            <w:r w:rsidR="003A7196">
              <w:t>abo</w:t>
            </w:r>
            <w:r>
              <w:t>ratorní cvičení</w:t>
            </w:r>
          </w:p>
        </w:tc>
      </w:tr>
      <w:tr w:rsidR="003A7196" w14:paraId="7C74CDF5" w14:textId="77777777" w:rsidTr="00080CFE">
        <w:tblPrEx>
          <w:tblW w:w="10060" w:type="dxa"/>
          <w:tblInd w:w="-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64" w:author="Simona Mrkvičková" w:date="2018-04-13T14:23:00Z">
            <w:tblPrEx>
              <w:tblW w:w="10060" w:type="dxa"/>
              <w:tblInd w:w="-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Before w:val="2"/>
          <w:gridAfter w:val="2"/>
          <w:wBefore w:w="32" w:type="dxa"/>
          <w:wAfter w:w="171" w:type="dxa"/>
          <w:trPrChange w:id="165" w:author="Simona Mrkvičková" w:date="2018-04-13T14:23:00Z">
            <w:trPr>
              <w:gridBefore w:val="2"/>
              <w:gridAfter w:val="2"/>
              <w:wBefore w:w="32" w:type="dxa"/>
              <w:wAfter w:w="171" w:type="dxa"/>
            </w:trPr>
          </w:trPrChange>
        </w:trPr>
        <w:tc>
          <w:tcPr>
            <w:tcW w:w="3371" w:type="dxa"/>
            <w:gridSpan w:val="3"/>
            <w:shd w:val="clear" w:color="auto" w:fill="F7CAAC"/>
            <w:tcPrChange w:id="166" w:author="Simona Mrkvičková" w:date="2018-04-13T14:23:00Z">
              <w:tcPr>
                <w:tcW w:w="3078" w:type="dxa"/>
                <w:gridSpan w:val="2"/>
                <w:shd w:val="clear" w:color="auto" w:fill="F7CAAC"/>
              </w:tcPr>
            </w:tcPrChange>
          </w:tcPr>
          <w:p w14:paraId="72723343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486" w:type="dxa"/>
            <w:gridSpan w:val="19"/>
            <w:tcBorders>
              <w:bottom w:val="single" w:sz="4" w:space="0" w:color="auto"/>
            </w:tcBorders>
            <w:tcPrChange w:id="167" w:author="Simona Mrkvičková" w:date="2018-04-13T14:23:00Z">
              <w:tcPr>
                <w:tcW w:w="6779" w:type="dxa"/>
                <w:gridSpan w:val="19"/>
                <w:tcBorders>
                  <w:bottom w:val="single" w:sz="4" w:space="0" w:color="auto"/>
                </w:tcBorders>
              </w:tcPr>
            </w:tcPrChange>
          </w:tcPr>
          <w:p w14:paraId="22258ABA" w14:textId="77777777" w:rsidR="000822D2" w:rsidRDefault="000822D2" w:rsidP="000822D2">
            <w:pPr>
              <w:jc w:val="both"/>
            </w:pPr>
            <w:r>
              <w:t>Řádně vypracované a odevzdané protokoly.</w:t>
            </w:r>
          </w:p>
          <w:p w14:paraId="1547BEF1" w14:textId="77777777" w:rsidR="003A7196" w:rsidRDefault="000822D2" w:rsidP="000822D2">
            <w:pPr>
              <w:jc w:val="both"/>
            </w:pPr>
            <w:r>
              <w:t>Ústní a písemná zkouška.</w:t>
            </w:r>
          </w:p>
        </w:tc>
      </w:tr>
      <w:tr w:rsidR="003A7196" w14:paraId="0C28DE14" w14:textId="77777777" w:rsidTr="00080CFE">
        <w:tblPrEx>
          <w:tblW w:w="10060" w:type="dxa"/>
          <w:tblInd w:w="-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68" w:author="Simona Mrkvičková" w:date="2018-04-13T14:23:00Z">
            <w:tblPrEx>
              <w:tblW w:w="10060" w:type="dxa"/>
              <w:tblInd w:w="-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Before w:val="2"/>
          <w:gridAfter w:val="2"/>
          <w:wBefore w:w="32" w:type="dxa"/>
          <w:wAfter w:w="171" w:type="dxa"/>
          <w:trHeight w:val="197"/>
          <w:trPrChange w:id="169" w:author="Simona Mrkvičková" w:date="2018-04-13T14:23:00Z">
            <w:trPr>
              <w:gridBefore w:val="2"/>
              <w:gridAfter w:val="2"/>
              <w:wBefore w:w="32" w:type="dxa"/>
              <w:wAfter w:w="171" w:type="dxa"/>
              <w:trHeight w:val="197"/>
            </w:trPr>
          </w:trPrChange>
        </w:trPr>
        <w:tc>
          <w:tcPr>
            <w:tcW w:w="3371" w:type="dxa"/>
            <w:gridSpan w:val="3"/>
            <w:tcBorders>
              <w:top w:val="nil"/>
            </w:tcBorders>
            <w:shd w:val="clear" w:color="auto" w:fill="F7CAAC"/>
            <w:tcPrChange w:id="170" w:author="Simona Mrkvičková" w:date="2018-04-13T14:23:00Z">
              <w:tcPr>
                <w:tcW w:w="3078" w:type="dxa"/>
                <w:gridSpan w:val="2"/>
                <w:tcBorders>
                  <w:top w:val="nil"/>
                </w:tcBorders>
                <w:shd w:val="clear" w:color="auto" w:fill="F7CAAC"/>
              </w:tcPr>
            </w:tcPrChange>
          </w:tcPr>
          <w:p w14:paraId="280E28DD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486" w:type="dxa"/>
            <w:gridSpan w:val="19"/>
            <w:tcBorders>
              <w:top w:val="single" w:sz="4" w:space="0" w:color="auto"/>
            </w:tcBorders>
            <w:tcPrChange w:id="171" w:author="Simona Mrkvičková" w:date="2018-04-13T14:23:00Z">
              <w:tcPr>
                <w:tcW w:w="6779" w:type="dxa"/>
                <w:gridSpan w:val="19"/>
                <w:tcBorders>
                  <w:top w:val="single" w:sz="4" w:space="0" w:color="auto"/>
                </w:tcBorders>
              </w:tcPr>
            </w:tcPrChange>
          </w:tcPr>
          <w:p w14:paraId="42427FAD" w14:textId="77777777" w:rsidR="003A7196" w:rsidRDefault="003A7196" w:rsidP="003A7196">
            <w:pPr>
              <w:jc w:val="both"/>
            </w:pPr>
            <w:r>
              <w:t>doc. Ing. Zdeněk Dvořák, CSc.</w:t>
            </w:r>
          </w:p>
        </w:tc>
      </w:tr>
      <w:tr w:rsidR="003A7196" w14:paraId="6666BC9B" w14:textId="77777777" w:rsidTr="00080CFE">
        <w:tblPrEx>
          <w:tblW w:w="10060" w:type="dxa"/>
          <w:tblInd w:w="-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72" w:author="Simona Mrkvičková" w:date="2018-04-13T14:23:00Z">
            <w:tblPrEx>
              <w:tblW w:w="10060" w:type="dxa"/>
              <w:tblInd w:w="-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Before w:val="2"/>
          <w:gridAfter w:val="2"/>
          <w:wBefore w:w="32" w:type="dxa"/>
          <w:wAfter w:w="171" w:type="dxa"/>
          <w:trHeight w:val="243"/>
          <w:trPrChange w:id="173" w:author="Simona Mrkvičková" w:date="2018-04-13T14:23:00Z">
            <w:trPr>
              <w:gridBefore w:val="2"/>
              <w:gridAfter w:val="2"/>
              <w:wBefore w:w="32" w:type="dxa"/>
              <w:wAfter w:w="171" w:type="dxa"/>
              <w:trHeight w:val="243"/>
            </w:trPr>
          </w:trPrChange>
        </w:trPr>
        <w:tc>
          <w:tcPr>
            <w:tcW w:w="3371" w:type="dxa"/>
            <w:gridSpan w:val="3"/>
            <w:tcBorders>
              <w:top w:val="nil"/>
            </w:tcBorders>
            <w:shd w:val="clear" w:color="auto" w:fill="F7CAAC"/>
            <w:tcPrChange w:id="174" w:author="Simona Mrkvičková" w:date="2018-04-13T14:23:00Z">
              <w:tcPr>
                <w:tcW w:w="3078" w:type="dxa"/>
                <w:gridSpan w:val="2"/>
                <w:tcBorders>
                  <w:top w:val="nil"/>
                </w:tcBorders>
                <w:shd w:val="clear" w:color="auto" w:fill="F7CAAC"/>
              </w:tcPr>
            </w:tcPrChange>
          </w:tcPr>
          <w:p w14:paraId="16DC4AA8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486" w:type="dxa"/>
            <w:gridSpan w:val="19"/>
            <w:tcBorders>
              <w:top w:val="nil"/>
            </w:tcBorders>
            <w:tcPrChange w:id="175" w:author="Simona Mrkvičková" w:date="2018-04-13T14:23:00Z">
              <w:tcPr>
                <w:tcW w:w="6779" w:type="dxa"/>
                <w:gridSpan w:val="19"/>
                <w:tcBorders>
                  <w:top w:val="nil"/>
                </w:tcBorders>
              </w:tcPr>
            </w:tcPrChange>
          </w:tcPr>
          <w:p w14:paraId="1C28DB03" w14:textId="5CCD67D7" w:rsidR="003A7196" w:rsidRDefault="006902CD" w:rsidP="003A7196">
            <w:pPr>
              <w:jc w:val="both"/>
            </w:pPr>
            <w:del w:id="176" w:author="Simona Mrkvičková" w:date="2018-04-13T11:27:00Z">
              <w:r w:rsidDel="00871B8F">
                <w:delText>100</w:delText>
              </w:r>
            </w:del>
            <w:ins w:id="177" w:author="Simona Mrkvičková" w:date="2018-04-13T11:27:00Z">
              <w:r w:rsidR="00871B8F">
                <w:t>70</w:t>
              </w:r>
            </w:ins>
            <w:r>
              <w:t>% p</w:t>
            </w:r>
          </w:p>
        </w:tc>
      </w:tr>
      <w:tr w:rsidR="003A7196" w14:paraId="3C90827E" w14:textId="77777777" w:rsidTr="00080CFE">
        <w:tblPrEx>
          <w:tblW w:w="10060" w:type="dxa"/>
          <w:tblInd w:w="-7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78" w:author="Simona Mrkvičková" w:date="2018-04-13T14:23:00Z">
            <w:tblPrEx>
              <w:tblW w:w="10060" w:type="dxa"/>
              <w:tblInd w:w="-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gridBefore w:val="2"/>
          <w:gridAfter w:val="2"/>
          <w:wBefore w:w="32" w:type="dxa"/>
          <w:wAfter w:w="171" w:type="dxa"/>
          <w:trPrChange w:id="179" w:author="Simona Mrkvičková" w:date="2018-04-13T14:23:00Z">
            <w:trPr>
              <w:gridBefore w:val="2"/>
              <w:gridAfter w:val="2"/>
              <w:wBefore w:w="32" w:type="dxa"/>
              <w:wAfter w:w="171" w:type="dxa"/>
            </w:trPr>
          </w:trPrChange>
        </w:trPr>
        <w:tc>
          <w:tcPr>
            <w:tcW w:w="3371" w:type="dxa"/>
            <w:gridSpan w:val="3"/>
            <w:shd w:val="clear" w:color="auto" w:fill="F7CAAC"/>
            <w:tcPrChange w:id="180" w:author="Simona Mrkvičková" w:date="2018-04-13T14:23:00Z">
              <w:tcPr>
                <w:tcW w:w="3078" w:type="dxa"/>
                <w:gridSpan w:val="2"/>
                <w:shd w:val="clear" w:color="auto" w:fill="F7CAAC"/>
              </w:tcPr>
            </w:tcPrChange>
          </w:tcPr>
          <w:p w14:paraId="0E5E8132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486" w:type="dxa"/>
            <w:gridSpan w:val="19"/>
            <w:tcBorders>
              <w:bottom w:val="nil"/>
            </w:tcBorders>
            <w:tcPrChange w:id="181" w:author="Simona Mrkvičková" w:date="2018-04-13T14:23:00Z">
              <w:tcPr>
                <w:tcW w:w="6779" w:type="dxa"/>
                <w:gridSpan w:val="19"/>
                <w:tcBorders>
                  <w:bottom w:val="nil"/>
                </w:tcBorders>
              </w:tcPr>
            </w:tcPrChange>
          </w:tcPr>
          <w:p w14:paraId="5A8F0A71" w14:textId="77777777" w:rsidR="003A7196" w:rsidRDefault="003A7196" w:rsidP="003A7196">
            <w:pPr>
              <w:jc w:val="both"/>
            </w:pPr>
          </w:p>
        </w:tc>
      </w:tr>
      <w:tr w:rsidR="003A7196" w14:paraId="66E31972" w14:textId="77777777" w:rsidTr="00945930">
        <w:trPr>
          <w:gridBefore w:val="2"/>
          <w:gridAfter w:val="2"/>
          <w:wBefore w:w="32" w:type="dxa"/>
          <w:wAfter w:w="171" w:type="dxa"/>
          <w:trHeight w:val="299"/>
        </w:trPr>
        <w:tc>
          <w:tcPr>
            <w:tcW w:w="9857" w:type="dxa"/>
            <w:gridSpan w:val="22"/>
            <w:tcBorders>
              <w:top w:val="nil"/>
            </w:tcBorders>
          </w:tcPr>
          <w:p w14:paraId="64BA1EBF" w14:textId="6CB74F39" w:rsidR="00BE67CE" w:rsidRDefault="006416EC" w:rsidP="00EA7689">
            <w:pPr>
              <w:spacing w:before="60" w:after="60"/>
              <w:jc w:val="both"/>
              <w:rPr>
                <w:ins w:id="182" w:author="Simona Mrkvičková" w:date="2018-04-13T11:24:00Z"/>
              </w:rPr>
            </w:pPr>
            <w:r w:rsidRPr="006902CD">
              <w:rPr>
                <w:b/>
              </w:rPr>
              <w:t>doc. Ing. Zdeněk Dvořák, CSc.</w:t>
            </w:r>
            <w:r w:rsidR="006902CD">
              <w:t xml:space="preserve"> (</w:t>
            </w:r>
            <w:del w:id="183" w:author="Simona Mrkvičková" w:date="2018-04-13T11:24:00Z">
              <w:r w:rsidR="006902CD" w:rsidDel="00871B8F">
                <w:delText>100</w:delText>
              </w:r>
            </w:del>
            <w:ins w:id="184" w:author="Simona Mrkvičková" w:date="2018-04-13T11:26:00Z">
              <w:r w:rsidR="00871B8F">
                <w:t>70</w:t>
              </w:r>
            </w:ins>
            <w:r w:rsidR="006902CD">
              <w:t>% p)</w:t>
            </w:r>
          </w:p>
          <w:p w14:paraId="0EEAF5C4" w14:textId="2CE589D2" w:rsidR="00871B8F" w:rsidRDefault="00871B8F" w:rsidP="00871B8F">
            <w:pPr>
              <w:spacing w:before="60" w:after="60"/>
              <w:jc w:val="both"/>
            </w:pPr>
            <w:ins w:id="185" w:author="Simona Mrkvičková" w:date="2018-04-13T11:24:00Z">
              <w:r>
                <w:t>doc. Ing. Michal Sedlačík, Ph.D. (30% p)</w:t>
              </w:r>
            </w:ins>
          </w:p>
        </w:tc>
      </w:tr>
      <w:tr w:rsidR="003A7196" w14:paraId="1E5AAD9D" w14:textId="77777777" w:rsidTr="00945930">
        <w:trPr>
          <w:gridBefore w:val="2"/>
          <w:gridAfter w:val="2"/>
          <w:wBefore w:w="32" w:type="dxa"/>
          <w:wAfter w:w="171" w:type="dxa"/>
        </w:trPr>
        <w:tc>
          <w:tcPr>
            <w:tcW w:w="3078" w:type="dxa"/>
            <w:gridSpan w:val="2"/>
            <w:shd w:val="clear" w:color="auto" w:fill="F7CAAC"/>
          </w:tcPr>
          <w:p w14:paraId="315421ED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9" w:type="dxa"/>
            <w:gridSpan w:val="20"/>
            <w:tcBorders>
              <w:bottom w:val="nil"/>
            </w:tcBorders>
          </w:tcPr>
          <w:p w14:paraId="03A65013" w14:textId="77777777" w:rsidR="003A7196" w:rsidRDefault="003A7196" w:rsidP="003A7196">
            <w:pPr>
              <w:jc w:val="both"/>
            </w:pPr>
          </w:p>
        </w:tc>
      </w:tr>
      <w:tr w:rsidR="003A7196" w14:paraId="7FDFF958" w14:textId="77777777" w:rsidTr="00945930">
        <w:trPr>
          <w:gridBefore w:val="2"/>
          <w:gridAfter w:val="2"/>
          <w:wBefore w:w="32" w:type="dxa"/>
          <w:wAfter w:w="171" w:type="dxa"/>
          <w:trHeight w:val="3317"/>
        </w:trPr>
        <w:tc>
          <w:tcPr>
            <w:tcW w:w="9857" w:type="dxa"/>
            <w:gridSpan w:val="22"/>
            <w:tcBorders>
              <w:top w:val="nil"/>
              <w:bottom w:val="single" w:sz="12" w:space="0" w:color="auto"/>
            </w:tcBorders>
          </w:tcPr>
          <w:p w14:paraId="17C3292B" w14:textId="77777777" w:rsidR="003A7196" w:rsidRPr="00080CFE" w:rsidRDefault="003A7196" w:rsidP="003A7196">
            <w:pPr>
              <w:jc w:val="both"/>
            </w:pPr>
            <w:r w:rsidRPr="00080CFE">
              <w:t>Cílem předmětu je zvládnutí základních technologických procesů gumárenských oborů v souvislosti s výrobními postupy, používanými výrobními stroji a zařízeními rozdělenými do výrobkových skupin. V souvislosti s výrobním zařízením je probírán proces přípravy kaučukové směsi, výroba a konfekce polotovarů, výztužné materiály, proces vulkanizace a dokončovací operace. Důraz je kladen na vliv zpracovatelských procesů na jakost výrobku.</w:t>
            </w:r>
            <w:r w:rsidR="009462E2" w:rsidRPr="00080CFE">
              <w:t xml:space="preserve"> Obsah předmětu tvoří tyto tematické celky:</w:t>
            </w:r>
          </w:p>
          <w:p w14:paraId="350F14E3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 xml:space="preserve">Základní pojmy gumárenské technologie, gumárenské výroby a normy. </w:t>
            </w:r>
          </w:p>
          <w:p w14:paraId="1EA12022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 xml:space="preserve">Kaučuky a gumárenské suroviny. </w:t>
            </w:r>
          </w:p>
          <w:p w14:paraId="265A7FC3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 xml:space="preserve">Skladba kaučukových směsí, tok materiálu ve výrobě gumárenských výrobků. </w:t>
            </w:r>
          </w:p>
          <w:p w14:paraId="78E41349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 xml:space="preserve">Příprava kaučukových směsí, míchání, vlastnosti kaučukových směsí. </w:t>
            </w:r>
          </w:p>
          <w:p w14:paraId="60C4C13E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>Příprava polotovarů, lisování, vstřikování</w:t>
            </w:r>
            <w:r w:rsidR="009462E2" w:rsidRPr="00080CFE">
              <w:t>, v</w:t>
            </w:r>
            <w:r w:rsidRPr="00080CFE">
              <w:t xml:space="preserve">ytlačování, válcování, nánosování. </w:t>
            </w:r>
          </w:p>
          <w:p w14:paraId="77364CC0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 xml:space="preserve">Výroba výztužných a pomocných materiálů. </w:t>
            </w:r>
          </w:p>
          <w:p w14:paraId="792B4ACC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 xml:space="preserve">Konfekce polotovarů, stanovení rozměrů konfekčních dílů. </w:t>
            </w:r>
          </w:p>
          <w:p w14:paraId="0CE1676D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>Vulkanizace kaučukových směsí.</w:t>
            </w:r>
          </w:p>
          <w:p w14:paraId="3E49890E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 xml:space="preserve">Fyzikální vlastnosti vulkanizátů. </w:t>
            </w:r>
          </w:p>
          <w:p w14:paraId="261BAA5D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>Chemické vlastnosti vulkanizátů.</w:t>
            </w:r>
          </w:p>
          <w:p w14:paraId="0E63882E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 xml:space="preserve">Výroba gumárenských výrobků. </w:t>
            </w:r>
          </w:p>
          <w:p w14:paraId="1B6C10C0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>Výrobní stroje gumárenské.</w:t>
            </w:r>
          </w:p>
          <w:p w14:paraId="1BCB4688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</w:pPr>
            <w:r w:rsidRPr="00080CFE">
              <w:t>Koroze vulkanizátů.</w:t>
            </w:r>
          </w:p>
          <w:p w14:paraId="605D8C65" w14:textId="77777777" w:rsidR="003A7196" w:rsidRPr="00080CFE" w:rsidRDefault="003A7196" w:rsidP="00C77552">
            <w:pPr>
              <w:pStyle w:val="Odstavecseseznamem"/>
              <w:numPr>
                <w:ilvl w:val="0"/>
                <w:numId w:val="25"/>
              </w:numPr>
              <w:ind w:left="284" w:hanging="57"/>
              <w:rPr>
                <w:sz w:val="19"/>
                <w:szCs w:val="19"/>
                <w:rPrChange w:id="186" w:author="Simona Mrkvičková" w:date="2018-04-13T14:21:00Z">
                  <w:rPr/>
                </w:rPrChange>
              </w:rPr>
            </w:pPr>
            <w:r w:rsidRPr="00080CFE">
              <w:t>Zpracování gumárenských odpadů.</w:t>
            </w:r>
          </w:p>
        </w:tc>
      </w:tr>
      <w:tr w:rsidR="003A7196" w14:paraId="335FEF12" w14:textId="77777777" w:rsidTr="00945930">
        <w:trPr>
          <w:gridBefore w:val="2"/>
          <w:gridAfter w:val="2"/>
          <w:wBefore w:w="32" w:type="dxa"/>
          <w:wAfter w:w="171" w:type="dxa"/>
          <w:trHeight w:val="265"/>
        </w:trPr>
        <w:tc>
          <w:tcPr>
            <w:tcW w:w="3629" w:type="dxa"/>
            <w:gridSpan w:val="5"/>
            <w:tcBorders>
              <w:top w:val="nil"/>
            </w:tcBorders>
            <w:shd w:val="clear" w:color="auto" w:fill="F7CAAC"/>
          </w:tcPr>
          <w:p w14:paraId="4E6DB26F" w14:textId="77777777" w:rsidR="003A7196" w:rsidRDefault="003A7196" w:rsidP="003A7196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28" w:type="dxa"/>
            <w:gridSpan w:val="17"/>
            <w:tcBorders>
              <w:top w:val="nil"/>
              <w:bottom w:val="nil"/>
            </w:tcBorders>
          </w:tcPr>
          <w:p w14:paraId="616323C4" w14:textId="77777777" w:rsidR="003A7196" w:rsidRDefault="003A7196" w:rsidP="003A7196">
            <w:pPr>
              <w:jc w:val="both"/>
            </w:pPr>
          </w:p>
        </w:tc>
      </w:tr>
      <w:tr w:rsidR="003A7196" w14:paraId="480C5D98" w14:textId="77777777" w:rsidTr="00945930">
        <w:trPr>
          <w:gridBefore w:val="2"/>
          <w:gridAfter w:val="2"/>
          <w:wBefore w:w="32" w:type="dxa"/>
          <w:wAfter w:w="171" w:type="dxa"/>
          <w:trHeight w:val="1497"/>
        </w:trPr>
        <w:tc>
          <w:tcPr>
            <w:tcW w:w="9857" w:type="dxa"/>
            <w:gridSpan w:val="22"/>
            <w:tcBorders>
              <w:top w:val="nil"/>
            </w:tcBorders>
          </w:tcPr>
          <w:p w14:paraId="0263495A" w14:textId="77777777" w:rsidR="003A7196" w:rsidRPr="000B232A" w:rsidRDefault="00893585" w:rsidP="000B232A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Povinná literatura</w:t>
            </w:r>
            <w:r w:rsidR="003A7196" w:rsidRPr="000B232A">
              <w:rPr>
                <w:u w:val="single"/>
              </w:rPr>
              <w:t>:</w:t>
            </w:r>
          </w:p>
          <w:p w14:paraId="3601C3EF" w14:textId="77777777" w:rsidR="003A7196" w:rsidRPr="000B232A" w:rsidRDefault="003A7196" w:rsidP="000B232A">
            <w:pPr>
              <w:jc w:val="both"/>
            </w:pPr>
            <w:r w:rsidRPr="000B232A">
              <w:t>DVOŘÁK, Z</w:t>
            </w:r>
            <w:r w:rsidR="00DC3DE3">
              <w:t>., HNÁTKOVÁ, E</w:t>
            </w:r>
            <w:r w:rsidRPr="000B232A">
              <w:t xml:space="preserve">. Zpracovatelské procesy gumárenské. </w:t>
            </w:r>
            <w:r w:rsidR="00DC3DE3">
              <w:t xml:space="preserve">Zlín: </w:t>
            </w:r>
            <w:r w:rsidRPr="000B232A">
              <w:t>UTB</w:t>
            </w:r>
            <w:r w:rsidR="00DC3DE3">
              <w:t xml:space="preserve">, </w:t>
            </w:r>
            <w:r w:rsidRPr="000B232A">
              <w:t xml:space="preserve">2016. </w:t>
            </w:r>
            <w:r w:rsidR="00DC3DE3">
              <w:t xml:space="preserve">Dostupné online </w:t>
            </w:r>
            <w:hyperlink r:id="rId95" w:history="1">
              <w:r w:rsidR="00DC3DE3" w:rsidRPr="0062315C">
                <w:rPr>
                  <w:rStyle w:val="Hypertextovodkaz"/>
                </w:rPr>
                <w:t>https://stag.utb.cz/portal/studium/moje-vyuka/program-predmetu.html</w:t>
              </w:r>
            </w:hyperlink>
            <w:r w:rsidR="007D1B1C" w:rsidRPr="000B232A">
              <w:t>.</w:t>
            </w:r>
          </w:p>
          <w:p w14:paraId="7CC6712E" w14:textId="77777777" w:rsidR="003A7196" w:rsidRPr="000B232A" w:rsidRDefault="003A7196" w:rsidP="000B232A">
            <w:pPr>
              <w:jc w:val="both"/>
            </w:pPr>
            <w:r w:rsidRPr="000B232A">
              <w:t>DUCHÁČEK,</w:t>
            </w:r>
            <w:r w:rsidR="00DC3DE3">
              <w:t xml:space="preserve"> </w:t>
            </w:r>
            <w:r w:rsidRPr="000B232A">
              <w:t>V</w:t>
            </w:r>
            <w:r w:rsidR="00DC3DE3">
              <w:t xml:space="preserve">. </w:t>
            </w:r>
            <w:r w:rsidRPr="000B232A">
              <w:t>Polymery: výroba, vl</w:t>
            </w:r>
            <w:r w:rsidR="00DC3DE3">
              <w:t>astnosti, zpracování, použití. Praha:</w:t>
            </w:r>
            <w:r w:rsidRPr="000B232A">
              <w:t xml:space="preserve"> VŠCHT</w:t>
            </w:r>
            <w:r w:rsidR="00DC3DE3">
              <w:t xml:space="preserve">, </w:t>
            </w:r>
            <w:r w:rsidRPr="000B232A">
              <w:t>2006</w:t>
            </w:r>
            <w:r w:rsidR="00DC3DE3">
              <w:t xml:space="preserve">. </w:t>
            </w:r>
            <w:r w:rsidRPr="000B232A">
              <w:t>ISBN 80-7080-617-6</w:t>
            </w:r>
            <w:r w:rsidR="007D1B1C" w:rsidRPr="000B232A">
              <w:t>.</w:t>
            </w:r>
          </w:p>
          <w:p w14:paraId="63F0DBE2" w14:textId="77777777" w:rsidR="003A7196" w:rsidRPr="000B232A" w:rsidRDefault="003A7196" w:rsidP="000B232A">
            <w:pPr>
              <w:jc w:val="both"/>
              <w:rPr>
                <w:color w:val="000000"/>
              </w:rPr>
            </w:pPr>
            <w:r w:rsidRPr="000B232A">
              <w:rPr>
                <w:color w:val="000000"/>
              </w:rPr>
              <w:t>MAŇAS, M</w:t>
            </w:r>
            <w:r w:rsidR="00DC3DE3">
              <w:rPr>
                <w:color w:val="000000"/>
              </w:rPr>
              <w:t>.</w:t>
            </w:r>
            <w:r w:rsidRPr="000B232A">
              <w:rPr>
                <w:color w:val="000000"/>
              </w:rPr>
              <w:t>, TOMIS</w:t>
            </w:r>
            <w:r w:rsidR="00DC3DE3">
              <w:rPr>
                <w:color w:val="000000"/>
              </w:rPr>
              <w:t xml:space="preserve">, F., </w:t>
            </w:r>
            <w:r w:rsidRPr="000B232A">
              <w:rPr>
                <w:color w:val="000000"/>
              </w:rPr>
              <w:t>HELŠTÝN</w:t>
            </w:r>
            <w:r w:rsidR="00DC3DE3">
              <w:rPr>
                <w:color w:val="000000"/>
              </w:rPr>
              <w:t>, J</w:t>
            </w:r>
            <w:r w:rsidRPr="000B232A">
              <w:rPr>
                <w:color w:val="000000"/>
              </w:rPr>
              <w:t xml:space="preserve">. </w:t>
            </w:r>
            <w:r w:rsidRPr="000B232A">
              <w:rPr>
                <w:iCs/>
                <w:color w:val="000000"/>
              </w:rPr>
              <w:t>Výrobní stroje a zařízení: gumárenské a plastikářské stroje</w:t>
            </w:r>
            <w:r w:rsidR="00DC3DE3">
              <w:rPr>
                <w:color w:val="000000"/>
              </w:rPr>
              <w:t xml:space="preserve">. Díl 2. Brno: VUT, 1990. </w:t>
            </w:r>
            <w:r w:rsidRPr="000B232A">
              <w:rPr>
                <w:color w:val="000000"/>
              </w:rPr>
              <w:t>199 s. ISBN 802140213X.</w:t>
            </w:r>
          </w:p>
          <w:p w14:paraId="2A3055C7" w14:textId="77777777" w:rsidR="006416EC" w:rsidRPr="00AB447D" w:rsidRDefault="006416EC" w:rsidP="000B232A">
            <w:pPr>
              <w:jc w:val="both"/>
              <w:rPr>
                <w:color w:val="000000"/>
                <w:sz w:val="16"/>
                <w:szCs w:val="16"/>
              </w:rPr>
            </w:pPr>
          </w:p>
          <w:p w14:paraId="1B57839E" w14:textId="77777777" w:rsidR="000D3093" w:rsidRPr="000B232A" w:rsidRDefault="000D3093" w:rsidP="000B232A">
            <w:pPr>
              <w:contextualSpacing/>
              <w:jc w:val="both"/>
              <w:rPr>
                <w:u w:val="single"/>
              </w:rPr>
            </w:pPr>
            <w:r w:rsidRPr="000B232A">
              <w:rPr>
                <w:u w:val="single"/>
              </w:rPr>
              <w:t>Doporučená literatura:</w:t>
            </w:r>
          </w:p>
          <w:p w14:paraId="07611374" w14:textId="77777777" w:rsidR="003A7196" w:rsidRPr="000B232A" w:rsidRDefault="003A7196" w:rsidP="000B232A">
            <w:pPr>
              <w:jc w:val="both"/>
            </w:pPr>
            <w:r w:rsidRPr="000B232A">
              <w:t>ERMAN, B</w:t>
            </w:r>
            <w:r w:rsidR="00DC3DE3">
              <w:t>.</w:t>
            </w:r>
            <w:r w:rsidRPr="000B232A">
              <w:t>, MARK</w:t>
            </w:r>
            <w:r w:rsidR="00DC3DE3">
              <w:t xml:space="preserve">, </w:t>
            </w:r>
            <w:proofErr w:type="gramStart"/>
            <w:r w:rsidR="00DC3DE3">
              <w:t xml:space="preserve">J.E., </w:t>
            </w:r>
            <w:r w:rsidRPr="000B232A">
              <w:t>ROLAND</w:t>
            </w:r>
            <w:proofErr w:type="gramEnd"/>
            <w:r w:rsidR="00DC3DE3">
              <w:t>, C.M</w:t>
            </w:r>
            <w:r w:rsidRPr="000B232A">
              <w:t xml:space="preserve">. The </w:t>
            </w:r>
            <w:r w:rsidR="00DC3DE3">
              <w:t>S</w:t>
            </w:r>
            <w:r w:rsidRPr="000B232A">
              <w:t xml:space="preserve">cience and </w:t>
            </w:r>
            <w:r w:rsidR="00DC3DE3">
              <w:t>T</w:t>
            </w:r>
            <w:r w:rsidRPr="000B232A">
              <w:t xml:space="preserve">echnology of </w:t>
            </w:r>
            <w:proofErr w:type="gramStart"/>
            <w:r w:rsidR="00DC3DE3">
              <w:t>R</w:t>
            </w:r>
            <w:r w:rsidRPr="000B232A">
              <w:t>ubber</w:t>
            </w:r>
            <w:proofErr w:type="gramEnd"/>
            <w:r w:rsidRPr="000B232A">
              <w:t xml:space="preserve">. </w:t>
            </w:r>
            <w:r w:rsidR="00DC3DE3">
              <w:t xml:space="preserve">4th Ed. Amsterdam: Elsevier/AP, 2013. </w:t>
            </w:r>
            <w:r w:rsidRPr="000B232A">
              <w:t>xiv, 786</w:t>
            </w:r>
            <w:r w:rsidR="00DC3DE3">
              <w:t xml:space="preserve"> s</w:t>
            </w:r>
            <w:r w:rsidRPr="000B232A">
              <w:t>. ISBN 978-0-12-394584-6.</w:t>
            </w:r>
          </w:p>
          <w:p w14:paraId="3233EE75" w14:textId="77777777" w:rsidR="003A7196" w:rsidRDefault="003A7196" w:rsidP="00DC3DE3">
            <w:pPr>
              <w:jc w:val="both"/>
            </w:pPr>
            <w:r w:rsidRPr="000B232A">
              <w:t xml:space="preserve">DICK, </w:t>
            </w:r>
            <w:proofErr w:type="gramStart"/>
            <w:r w:rsidRPr="000B232A">
              <w:t>J</w:t>
            </w:r>
            <w:r w:rsidR="00DC3DE3">
              <w:t>.</w:t>
            </w:r>
            <w:r w:rsidRPr="000B232A">
              <w:t>S.</w:t>
            </w:r>
            <w:proofErr w:type="gramEnd"/>
            <w:r w:rsidR="00DC3DE3">
              <w:t xml:space="preserve">, </w:t>
            </w:r>
            <w:r w:rsidRPr="000B232A">
              <w:t>ANNICELLI</w:t>
            </w:r>
            <w:r w:rsidR="00DC3DE3">
              <w:t>, R.A.</w:t>
            </w:r>
            <w:r w:rsidRPr="000B232A">
              <w:t xml:space="preserve"> Rubber </w:t>
            </w:r>
            <w:r w:rsidR="00DC3DE3">
              <w:t>T</w:t>
            </w:r>
            <w:r w:rsidRPr="000B232A">
              <w:t xml:space="preserve">echnology: </w:t>
            </w:r>
            <w:r w:rsidR="00DC3DE3">
              <w:t>C</w:t>
            </w:r>
            <w:r w:rsidRPr="000B232A">
              <w:t xml:space="preserve">ompounding and </w:t>
            </w:r>
            <w:r w:rsidR="00DC3DE3">
              <w:t>T</w:t>
            </w:r>
            <w:r w:rsidRPr="000B232A">
              <w:t xml:space="preserve">esting for </w:t>
            </w:r>
            <w:r w:rsidR="00DC3DE3">
              <w:t>P</w:t>
            </w:r>
            <w:r w:rsidRPr="000B232A">
              <w:t xml:space="preserve">erformance. </w:t>
            </w:r>
            <w:r w:rsidR="00DC3DE3">
              <w:t>2nd Ed</w:t>
            </w:r>
            <w:r w:rsidRPr="000B232A">
              <w:t>. M</w:t>
            </w:r>
            <w:r w:rsidR="00DC3DE3">
              <w:t xml:space="preserve">unich: Hanser Publishers, 2009. </w:t>
            </w:r>
            <w:r w:rsidRPr="000B232A">
              <w:t xml:space="preserve">xxiii, 567 </w:t>
            </w:r>
            <w:r w:rsidR="00DC3DE3">
              <w:t xml:space="preserve">s. </w:t>
            </w:r>
            <w:r w:rsidRPr="000B232A">
              <w:t>ISBN 9781628703153</w:t>
            </w:r>
            <w:r w:rsidR="000B232A">
              <w:t>.</w:t>
            </w:r>
          </w:p>
          <w:p w14:paraId="0D4FC384" w14:textId="77777777" w:rsidR="00AB447D" w:rsidRPr="00686000" w:rsidRDefault="00AB447D" w:rsidP="00AB447D">
            <w:pPr>
              <w:jc w:val="both"/>
            </w:pPr>
            <w:r w:rsidRPr="00AB447D">
              <w:t>MA</w:t>
            </w:r>
            <w:r>
              <w:t>LAYSIAN RUBBER PRODUCERS RESEAR</w:t>
            </w:r>
            <w:r w:rsidRPr="00AB447D">
              <w:t>CH ASSOCI</w:t>
            </w:r>
            <w:r>
              <w:t xml:space="preserve">ATION. </w:t>
            </w:r>
            <w:r w:rsidRPr="00AB447D">
              <w:t>The N</w:t>
            </w:r>
            <w:r>
              <w:t>atural Rubber Formulary and Prop</w:t>
            </w:r>
            <w:r w:rsidRPr="00AB447D">
              <w:t>erty Index</w:t>
            </w:r>
            <w:r>
              <w:t>. Hertford, 1984.</w:t>
            </w:r>
            <w:r w:rsidRPr="00AB447D">
              <w:t xml:space="preserve"> ISBN 0-9504401-3-2</w:t>
            </w:r>
            <w:r w:rsidRPr="00AB447D">
              <w:rPr>
                <w:color w:val="1F497D"/>
                <w:shd w:val="clear" w:color="auto" w:fill="FFFFFF"/>
              </w:rPr>
              <w:t>.</w:t>
            </w:r>
          </w:p>
        </w:tc>
      </w:tr>
      <w:tr w:rsidR="003A7196" w14:paraId="556A1CF3" w14:textId="77777777" w:rsidTr="00945930">
        <w:trPr>
          <w:gridBefore w:val="2"/>
          <w:gridAfter w:val="2"/>
          <w:wBefore w:w="32" w:type="dxa"/>
          <w:wAfter w:w="171" w:type="dxa"/>
        </w:trPr>
        <w:tc>
          <w:tcPr>
            <w:tcW w:w="9857" w:type="dxa"/>
            <w:gridSpan w:val="2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D6F645E" w14:textId="77777777" w:rsidR="003A7196" w:rsidRDefault="003A7196" w:rsidP="003A7196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3A7196" w14:paraId="563A4C00" w14:textId="77777777" w:rsidTr="00945930">
        <w:trPr>
          <w:gridBefore w:val="2"/>
          <w:gridAfter w:val="2"/>
          <w:wBefore w:w="32" w:type="dxa"/>
          <w:wAfter w:w="171" w:type="dxa"/>
        </w:trPr>
        <w:tc>
          <w:tcPr>
            <w:tcW w:w="4782" w:type="dxa"/>
            <w:gridSpan w:val="8"/>
            <w:tcBorders>
              <w:top w:val="single" w:sz="2" w:space="0" w:color="auto"/>
            </w:tcBorders>
            <w:shd w:val="clear" w:color="auto" w:fill="F7CAAC"/>
          </w:tcPr>
          <w:p w14:paraId="62E575F5" w14:textId="77777777" w:rsidR="003A7196" w:rsidRDefault="003A7196" w:rsidP="003A7196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gridSpan w:val="2"/>
            <w:tcBorders>
              <w:top w:val="single" w:sz="2" w:space="0" w:color="auto"/>
            </w:tcBorders>
          </w:tcPr>
          <w:p w14:paraId="17EB367C" w14:textId="77777777" w:rsidR="003A7196" w:rsidRDefault="003A7196" w:rsidP="002635AE">
            <w:pPr>
              <w:jc w:val="center"/>
            </w:pPr>
            <w:r w:rsidRPr="008E7127">
              <w:t>16</w:t>
            </w:r>
          </w:p>
        </w:tc>
        <w:tc>
          <w:tcPr>
            <w:tcW w:w="4186" w:type="dxa"/>
            <w:gridSpan w:val="12"/>
            <w:tcBorders>
              <w:top w:val="single" w:sz="2" w:space="0" w:color="auto"/>
            </w:tcBorders>
            <w:shd w:val="clear" w:color="auto" w:fill="F7CAAC"/>
          </w:tcPr>
          <w:p w14:paraId="3595FDE7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3A7196" w14:paraId="4BA72B7B" w14:textId="77777777" w:rsidTr="00945930">
        <w:trPr>
          <w:gridBefore w:val="2"/>
          <w:gridAfter w:val="2"/>
          <w:wBefore w:w="32" w:type="dxa"/>
          <w:wAfter w:w="171" w:type="dxa"/>
        </w:trPr>
        <w:tc>
          <w:tcPr>
            <w:tcW w:w="9857" w:type="dxa"/>
            <w:gridSpan w:val="22"/>
            <w:shd w:val="clear" w:color="auto" w:fill="F7CAAC"/>
          </w:tcPr>
          <w:p w14:paraId="158287F9" w14:textId="77777777" w:rsidR="003A7196" w:rsidRDefault="003A7196" w:rsidP="003A7196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3A7196" w14:paraId="357A3069" w14:textId="77777777" w:rsidTr="00945930">
        <w:trPr>
          <w:gridBefore w:val="2"/>
          <w:gridAfter w:val="2"/>
          <w:wBefore w:w="32" w:type="dxa"/>
          <w:wAfter w:w="171" w:type="dxa"/>
          <w:trHeight w:val="930"/>
        </w:trPr>
        <w:tc>
          <w:tcPr>
            <w:tcW w:w="9857" w:type="dxa"/>
            <w:gridSpan w:val="22"/>
          </w:tcPr>
          <w:p w14:paraId="673BE739" w14:textId="2A635DC0" w:rsidR="00CF23FB" w:rsidRPr="00080CFE" w:rsidDel="00080CFE" w:rsidRDefault="00187E0C" w:rsidP="00CF23FB">
            <w:pPr>
              <w:jc w:val="both"/>
              <w:rPr>
                <w:del w:id="187" w:author="Simona Mrkvičková" w:date="2018-04-13T14:21:00Z"/>
              </w:rPr>
            </w:pPr>
            <w:r w:rsidRPr="00080CFE">
              <w:t xml:space="preserve">Studenti se účastní výuky, kde je jim redukovanou formou prezentována látka výše uvedeného rozsahu. </w:t>
            </w:r>
            <w:r w:rsidR="003A7196" w:rsidRPr="00080CFE">
              <w:t>Cyklus přednášek je realizován v</w:t>
            </w:r>
            <w:r w:rsidR="000B36CB" w:rsidRPr="00080CFE">
              <w:t xml:space="preserve"> </w:t>
            </w:r>
            <w:r w:rsidR="003A7196" w:rsidRPr="00080CFE">
              <w:t>blocích</w:t>
            </w:r>
            <w:r w:rsidRPr="00080CFE">
              <w:t xml:space="preserve">. </w:t>
            </w:r>
            <w:r w:rsidR="003A7196" w:rsidRPr="00080CFE">
              <w:t xml:space="preserve">Studentům budou v průběhu semestru zadány samostatné úkoly. Zakončení je formou písemné a ústní zkoušky. </w:t>
            </w:r>
            <w:r w:rsidR="00CF23FB" w:rsidRPr="00080CFE">
              <w:t xml:space="preserve">Konzultace jsou možné v rámci </w:t>
            </w:r>
            <w:r w:rsidR="00016056" w:rsidRPr="00080CFE">
              <w:t>výuky</w:t>
            </w:r>
            <w:r w:rsidR="00CF23FB" w:rsidRPr="00080CFE">
              <w:t xml:space="preserve"> nebo lze vyučujícího kontaktovat viz níže.</w:t>
            </w:r>
          </w:p>
          <w:p w14:paraId="002251E0" w14:textId="77777777" w:rsidR="006416EC" w:rsidRPr="00080CFE" w:rsidRDefault="006416EC" w:rsidP="003A7196">
            <w:pPr>
              <w:jc w:val="both"/>
              <w:rPr>
                <w:rPrChange w:id="188" w:author="Simona Mrkvičková" w:date="2018-04-13T14:23:00Z">
                  <w:rPr>
                    <w:sz w:val="16"/>
                    <w:szCs w:val="16"/>
                  </w:rPr>
                </w:rPrChange>
              </w:rPr>
            </w:pPr>
          </w:p>
          <w:p w14:paraId="244BA68D" w14:textId="77777777" w:rsidR="00DC3DE3" w:rsidRDefault="00CC651F" w:rsidP="00E15510">
            <w:pPr>
              <w:jc w:val="both"/>
              <w:rPr>
                <w:ins w:id="189" w:author="Simona Mrkvičková" w:date="2018-04-13T14:23:00Z"/>
              </w:rPr>
            </w:pPr>
            <w:r w:rsidRPr="00080CFE">
              <w:t xml:space="preserve">Možnosti komunikace s vyučujícím: </w:t>
            </w:r>
            <w:hyperlink r:id="rId96" w:history="1">
              <w:r w:rsidR="003A7196" w:rsidRPr="00080CFE">
                <w:rPr>
                  <w:rStyle w:val="Hypertextovodkaz"/>
                </w:rPr>
                <w:t>zdvorak@utb.cz</w:t>
              </w:r>
            </w:hyperlink>
            <w:r w:rsidR="00313BA1" w:rsidRPr="00080CFE">
              <w:rPr>
                <w:rStyle w:val="Hypertextovodkaz"/>
              </w:rPr>
              <w:t>,</w:t>
            </w:r>
            <w:r w:rsidR="00313BA1" w:rsidRPr="00080CFE">
              <w:rPr>
                <w:rStyle w:val="Hypertextovodkaz"/>
                <w:u w:val="none"/>
              </w:rPr>
              <w:t xml:space="preserve"> </w:t>
            </w:r>
            <w:r w:rsidR="003A7196" w:rsidRPr="00080CFE">
              <w:t>576 035</w:t>
            </w:r>
            <w:del w:id="190" w:author="Simona Mrkvičková" w:date="2018-04-13T14:23:00Z">
              <w:r w:rsidR="00DC3DE3" w:rsidRPr="00080CFE" w:rsidDel="00080CFE">
                <w:delText> </w:delText>
              </w:r>
            </w:del>
            <w:ins w:id="191" w:author="Simona Mrkvičková" w:date="2018-04-13T14:23:00Z">
              <w:r w:rsidR="00080CFE">
                <w:t> </w:t>
              </w:r>
            </w:ins>
            <w:r w:rsidR="003A7196" w:rsidRPr="00080CFE">
              <w:t>170.</w:t>
            </w:r>
          </w:p>
          <w:p w14:paraId="3FAB9B86" w14:textId="210A542B" w:rsidR="00080CFE" w:rsidRPr="00080CFE" w:rsidRDefault="00080CFE" w:rsidP="00E15510">
            <w:pPr>
              <w:jc w:val="both"/>
              <w:rPr>
                <w:sz w:val="18"/>
                <w:szCs w:val="18"/>
                <w:rPrChange w:id="192" w:author="Simona Mrkvičková" w:date="2018-04-13T14:22:00Z">
                  <w:rPr/>
                </w:rPrChange>
              </w:rPr>
            </w:pPr>
          </w:p>
        </w:tc>
      </w:tr>
    </w:tbl>
    <w:tbl>
      <w:tblPr>
        <w:tblStyle w:val="TableNormal"/>
        <w:tblW w:w="92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9"/>
        <w:gridCol w:w="2977"/>
        <w:gridCol w:w="3404"/>
      </w:tblGrid>
      <w:tr w:rsidR="00DA49CD" w14:paraId="317A8F9B" w14:textId="77777777" w:rsidTr="00A86912">
        <w:trPr>
          <w:trHeight w:val="323"/>
        </w:trPr>
        <w:tc>
          <w:tcPr>
            <w:tcW w:w="9250" w:type="dxa"/>
            <w:gridSpan w:val="3"/>
            <w:tcBorders>
              <w:bottom w:val="double" w:sz="1" w:space="0" w:color="000000"/>
            </w:tcBorders>
            <w:shd w:val="clear" w:color="auto" w:fill="BCD5ED"/>
          </w:tcPr>
          <w:p w14:paraId="2B9FEE02" w14:textId="77777777" w:rsidR="00DA49CD" w:rsidRPr="00DA49CD" w:rsidRDefault="00F220E1" w:rsidP="00945930">
            <w:pPr>
              <w:pStyle w:val="TableParagraph"/>
              <w:spacing w:line="304" w:lineRule="exact"/>
              <w:jc w:val="center"/>
              <w:rPr>
                <w:b/>
                <w:sz w:val="28"/>
                <w:lang w:val="cs-CZ"/>
              </w:rPr>
            </w:pPr>
            <w:r w:rsidRPr="005451A3">
              <w:rPr>
                <w:lang w:val="cs-CZ"/>
              </w:rPr>
              <w:lastRenderedPageBreak/>
              <w:br w:type="page"/>
            </w:r>
            <w:r w:rsidR="00DA49CD" w:rsidRPr="00DA49CD">
              <w:rPr>
                <w:b/>
                <w:sz w:val="28"/>
                <w:lang w:val="cs-CZ"/>
              </w:rPr>
              <w:t>Personální zabezpečení – přehled vyučujících</w:t>
            </w:r>
          </w:p>
        </w:tc>
      </w:tr>
      <w:tr w:rsidR="00DA49CD" w14:paraId="34D45F5B" w14:textId="77777777" w:rsidTr="00A86912">
        <w:trPr>
          <w:trHeight w:val="229"/>
        </w:trPr>
        <w:tc>
          <w:tcPr>
            <w:tcW w:w="2869" w:type="dxa"/>
            <w:tcBorders>
              <w:top w:val="double" w:sz="1" w:space="0" w:color="000000"/>
            </w:tcBorders>
            <w:shd w:val="clear" w:color="auto" w:fill="F7C9AC"/>
          </w:tcPr>
          <w:p w14:paraId="45E3EEB9" w14:textId="77777777" w:rsidR="00DA49CD" w:rsidRPr="007E3AE4" w:rsidRDefault="00DA49CD" w:rsidP="007E3AE4">
            <w:pPr>
              <w:pStyle w:val="TableParagraph"/>
              <w:spacing w:before="40" w:after="20" w:line="240" w:lineRule="auto"/>
              <w:ind w:left="74"/>
              <w:rPr>
                <w:b/>
                <w:sz w:val="21"/>
                <w:szCs w:val="21"/>
                <w:lang w:val="cs-CZ"/>
              </w:rPr>
            </w:pPr>
            <w:r w:rsidRPr="007E3AE4">
              <w:rPr>
                <w:b/>
                <w:sz w:val="21"/>
                <w:szCs w:val="21"/>
                <w:lang w:val="cs-CZ"/>
              </w:rPr>
              <w:t>Vysoká škola</w:t>
            </w:r>
          </w:p>
        </w:tc>
        <w:tc>
          <w:tcPr>
            <w:tcW w:w="6381" w:type="dxa"/>
            <w:gridSpan w:val="2"/>
            <w:tcBorders>
              <w:top w:val="double" w:sz="1" w:space="0" w:color="000000"/>
            </w:tcBorders>
          </w:tcPr>
          <w:p w14:paraId="5449F8A3" w14:textId="77777777" w:rsidR="00DA49CD" w:rsidRPr="007E3AE4" w:rsidRDefault="00DA49CD" w:rsidP="007E3AE4">
            <w:pPr>
              <w:pStyle w:val="TableParagraph"/>
              <w:spacing w:before="4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Univerzita Tomáše Bati ve Zlíně</w:t>
            </w:r>
          </w:p>
        </w:tc>
      </w:tr>
      <w:tr w:rsidR="00DA49CD" w14:paraId="565147AF" w14:textId="77777777" w:rsidTr="00A86912">
        <w:trPr>
          <w:trHeight w:val="230"/>
        </w:trPr>
        <w:tc>
          <w:tcPr>
            <w:tcW w:w="2869" w:type="dxa"/>
            <w:shd w:val="clear" w:color="auto" w:fill="F7C9AC"/>
          </w:tcPr>
          <w:p w14:paraId="525AED3D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74"/>
              <w:rPr>
                <w:b/>
                <w:sz w:val="21"/>
                <w:szCs w:val="21"/>
                <w:lang w:val="cs-CZ"/>
              </w:rPr>
            </w:pPr>
            <w:r w:rsidRPr="007E3AE4">
              <w:rPr>
                <w:b/>
                <w:sz w:val="21"/>
                <w:szCs w:val="21"/>
                <w:lang w:val="cs-CZ"/>
              </w:rPr>
              <w:t>Součást vysoké školy</w:t>
            </w:r>
          </w:p>
        </w:tc>
        <w:tc>
          <w:tcPr>
            <w:tcW w:w="6381" w:type="dxa"/>
            <w:gridSpan w:val="2"/>
          </w:tcPr>
          <w:p w14:paraId="054C2C6F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Fakulta technologická</w:t>
            </w:r>
          </w:p>
        </w:tc>
      </w:tr>
      <w:tr w:rsidR="00DA49CD" w14:paraId="5864B13B" w14:textId="77777777" w:rsidTr="00A86912">
        <w:trPr>
          <w:trHeight w:val="230"/>
        </w:trPr>
        <w:tc>
          <w:tcPr>
            <w:tcW w:w="2869" w:type="dxa"/>
            <w:shd w:val="clear" w:color="auto" w:fill="F7C9AC"/>
          </w:tcPr>
          <w:p w14:paraId="0737E89B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74"/>
              <w:rPr>
                <w:b/>
                <w:sz w:val="21"/>
                <w:szCs w:val="21"/>
                <w:lang w:val="cs-CZ"/>
              </w:rPr>
            </w:pPr>
            <w:r w:rsidRPr="007E3AE4">
              <w:rPr>
                <w:b/>
                <w:sz w:val="21"/>
                <w:szCs w:val="21"/>
                <w:lang w:val="cs-CZ"/>
              </w:rPr>
              <w:t>Název studijního programu</w:t>
            </w:r>
          </w:p>
        </w:tc>
        <w:tc>
          <w:tcPr>
            <w:tcW w:w="6381" w:type="dxa"/>
            <w:gridSpan w:val="2"/>
          </w:tcPr>
          <w:p w14:paraId="06E34898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b/>
                <w:sz w:val="21"/>
                <w:szCs w:val="21"/>
                <w:lang w:val="cs-CZ"/>
              </w:rPr>
            </w:pPr>
            <w:r w:rsidRPr="007E3AE4">
              <w:rPr>
                <w:b/>
                <w:sz w:val="21"/>
                <w:szCs w:val="21"/>
                <w:lang w:val="cs-CZ"/>
              </w:rPr>
              <w:t>Výrobní inženýrství</w:t>
            </w:r>
          </w:p>
        </w:tc>
      </w:tr>
      <w:tr w:rsidR="00DA49CD" w14:paraId="771FF36B" w14:textId="77777777" w:rsidTr="00A86912">
        <w:trPr>
          <w:trHeight w:val="230"/>
        </w:trPr>
        <w:tc>
          <w:tcPr>
            <w:tcW w:w="9250" w:type="dxa"/>
            <w:gridSpan w:val="3"/>
            <w:shd w:val="clear" w:color="auto" w:fill="F7C9AC"/>
          </w:tcPr>
          <w:p w14:paraId="29EFFF40" w14:textId="77777777" w:rsidR="00DA49CD" w:rsidRPr="007E3AE4" w:rsidRDefault="00DA49CD" w:rsidP="007E3AE4">
            <w:pPr>
              <w:pStyle w:val="TableParagraph"/>
              <w:spacing w:before="20" w:after="20" w:line="240" w:lineRule="auto"/>
              <w:ind w:left="3924" w:right="3683"/>
              <w:jc w:val="center"/>
              <w:rPr>
                <w:b/>
                <w:sz w:val="21"/>
                <w:szCs w:val="21"/>
                <w:lang w:val="cs-CZ"/>
              </w:rPr>
            </w:pPr>
            <w:r w:rsidRPr="007E3AE4">
              <w:rPr>
                <w:b/>
                <w:sz w:val="21"/>
                <w:szCs w:val="21"/>
                <w:lang w:val="cs-CZ"/>
              </w:rPr>
              <w:t>Jmenný seznam</w:t>
            </w:r>
          </w:p>
        </w:tc>
      </w:tr>
      <w:tr w:rsidR="00DA49CD" w14:paraId="1297FD61" w14:textId="77777777" w:rsidTr="00A86912">
        <w:trPr>
          <w:trHeight w:val="230"/>
        </w:trPr>
        <w:tc>
          <w:tcPr>
            <w:tcW w:w="2869" w:type="dxa"/>
          </w:tcPr>
          <w:p w14:paraId="1FCA406A" w14:textId="77777777" w:rsidR="00DA49CD" w:rsidRPr="007E3AE4" w:rsidRDefault="00DA49CD" w:rsidP="00DA49CD">
            <w:pPr>
              <w:pStyle w:val="TableParagraph"/>
              <w:spacing w:before="20" w:after="20"/>
              <w:rPr>
                <w:b/>
                <w:sz w:val="21"/>
                <w:szCs w:val="21"/>
                <w:lang w:val="cs-CZ"/>
              </w:rPr>
            </w:pPr>
            <w:r w:rsidRPr="007E3AE4">
              <w:rPr>
                <w:b/>
                <w:sz w:val="21"/>
                <w:szCs w:val="21"/>
                <w:lang w:val="cs-CZ"/>
              </w:rPr>
              <w:t>Příjmení</w:t>
            </w:r>
          </w:p>
        </w:tc>
        <w:tc>
          <w:tcPr>
            <w:tcW w:w="2977" w:type="dxa"/>
          </w:tcPr>
          <w:p w14:paraId="2D15F5C1" w14:textId="77777777" w:rsidR="00DA49CD" w:rsidRPr="007E3AE4" w:rsidRDefault="00DA49CD" w:rsidP="00DA49CD">
            <w:pPr>
              <w:pStyle w:val="TableParagraph"/>
              <w:spacing w:before="20" w:after="20"/>
              <w:rPr>
                <w:b/>
                <w:sz w:val="21"/>
                <w:szCs w:val="21"/>
                <w:lang w:val="cs-CZ"/>
              </w:rPr>
            </w:pPr>
            <w:r w:rsidRPr="007E3AE4">
              <w:rPr>
                <w:b/>
                <w:sz w:val="21"/>
                <w:szCs w:val="21"/>
                <w:lang w:val="cs-CZ"/>
              </w:rPr>
              <w:t>Jméno</w:t>
            </w:r>
          </w:p>
        </w:tc>
        <w:tc>
          <w:tcPr>
            <w:tcW w:w="3404" w:type="dxa"/>
          </w:tcPr>
          <w:p w14:paraId="3E81BF63" w14:textId="77777777" w:rsidR="00DA49CD" w:rsidRPr="007E3AE4" w:rsidRDefault="00DA49CD" w:rsidP="00DA49CD">
            <w:pPr>
              <w:pStyle w:val="TableParagraph"/>
              <w:spacing w:before="20" w:after="20"/>
              <w:ind w:left="70"/>
              <w:rPr>
                <w:b/>
                <w:sz w:val="21"/>
                <w:szCs w:val="21"/>
                <w:lang w:val="cs-CZ"/>
              </w:rPr>
            </w:pPr>
            <w:r w:rsidRPr="007E3AE4">
              <w:rPr>
                <w:b/>
                <w:sz w:val="21"/>
                <w:szCs w:val="21"/>
                <w:lang w:val="cs-CZ"/>
              </w:rPr>
              <w:t>Tituly</w:t>
            </w:r>
          </w:p>
        </w:tc>
      </w:tr>
      <w:tr w:rsidR="00DA49CD" w14:paraId="271ECF38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6BE01F7E" w14:textId="77777777" w:rsidR="00DA49CD" w:rsidRPr="007E3AE4" w:rsidRDefault="006743C1" w:rsidP="00DA49CD">
            <w:pPr>
              <w:spacing w:before="20" w:after="20"/>
              <w:ind w:left="57"/>
              <w:rPr>
                <w:sz w:val="21"/>
                <w:szCs w:val="21"/>
                <w:lang w:val="cs-CZ"/>
              </w:rPr>
            </w:pPr>
            <w:hyperlink w:anchor="Baďurová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Baďurová</w:t>
              </w:r>
            </w:hyperlink>
          </w:p>
        </w:tc>
        <w:tc>
          <w:tcPr>
            <w:tcW w:w="2977" w:type="dxa"/>
          </w:tcPr>
          <w:p w14:paraId="102519E4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Jitka</w:t>
            </w:r>
          </w:p>
        </w:tc>
        <w:tc>
          <w:tcPr>
            <w:tcW w:w="3404" w:type="dxa"/>
          </w:tcPr>
          <w:p w14:paraId="7A5EEFB4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Ing., Ph.D.</w:t>
            </w:r>
          </w:p>
        </w:tc>
      </w:tr>
      <w:tr w:rsidR="00DA49CD" w14:paraId="02609131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64005083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Bednařík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Bednařík</w:t>
              </w:r>
            </w:hyperlink>
          </w:p>
        </w:tc>
        <w:tc>
          <w:tcPr>
            <w:tcW w:w="2977" w:type="dxa"/>
          </w:tcPr>
          <w:p w14:paraId="7B1DA221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Martin</w:t>
            </w:r>
          </w:p>
        </w:tc>
        <w:tc>
          <w:tcPr>
            <w:tcW w:w="3404" w:type="dxa"/>
          </w:tcPr>
          <w:p w14:paraId="3AE1C573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Ing., Ph.D.</w:t>
            </w:r>
          </w:p>
        </w:tc>
      </w:tr>
      <w:tr w:rsidR="00DA49CD" w14:paraId="02C7C475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4DAEB20F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Bílek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Bílek</w:t>
              </w:r>
            </w:hyperlink>
          </w:p>
        </w:tc>
        <w:tc>
          <w:tcPr>
            <w:tcW w:w="2977" w:type="dxa"/>
          </w:tcPr>
          <w:p w14:paraId="41F1B834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Ondřej</w:t>
            </w:r>
          </w:p>
        </w:tc>
        <w:tc>
          <w:tcPr>
            <w:tcW w:w="3404" w:type="dxa"/>
          </w:tcPr>
          <w:p w14:paraId="713469B2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Ing., Ph.D.</w:t>
            </w:r>
          </w:p>
        </w:tc>
      </w:tr>
      <w:tr w:rsidR="00DA49CD" w14:paraId="26A2D830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44C87A78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Dvořák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Dvořák</w:t>
              </w:r>
            </w:hyperlink>
          </w:p>
        </w:tc>
        <w:tc>
          <w:tcPr>
            <w:tcW w:w="2977" w:type="dxa"/>
          </w:tcPr>
          <w:p w14:paraId="5A0F2FC0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Zdeněk</w:t>
            </w:r>
          </w:p>
        </w:tc>
        <w:tc>
          <w:tcPr>
            <w:tcW w:w="3404" w:type="dxa"/>
          </w:tcPr>
          <w:p w14:paraId="13A7C7A6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doc. Ing., CSc.</w:t>
            </w:r>
          </w:p>
        </w:tc>
      </w:tr>
      <w:tr w:rsidR="00DA49CD" w14:paraId="68A49F81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504C7BB5" w14:textId="77777777" w:rsidR="00DA49CD" w:rsidRPr="007E3AE4" w:rsidRDefault="006743C1" w:rsidP="00DA49CD">
            <w:pPr>
              <w:spacing w:before="20" w:after="20"/>
              <w:ind w:left="57"/>
              <w:rPr>
                <w:sz w:val="21"/>
                <w:szCs w:val="21"/>
                <w:lang w:val="cs-CZ"/>
              </w:rPr>
            </w:pPr>
            <w:hyperlink w:anchor="Fojtl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Fojtl</w:t>
              </w:r>
            </w:hyperlink>
          </w:p>
        </w:tc>
        <w:tc>
          <w:tcPr>
            <w:tcW w:w="2977" w:type="dxa"/>
          </w:tcPr>
          <w:p w14:paraId="2132B987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Ladislav</w:t>
            </w:r>
          </w:p>
        </w:tc>
        <w:tc>
          <w:tcPr>
            <w:tcW w:w="3404" w:type="dxa"/>
          </w:tcPr>
          <w:p w14:paraId="320443AA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Ing., Ph.D.</w:t>
            </w:r>
          </w:p>
        </w:tc>
      </w:tr>
      <w:tr w:rsidR="00DA49CD" w14:paraId="720AA1FE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0E881466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Gazdoš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Gazdoš</w:t>
              </w:r>
            </w:hyperlink>
          </w:p>
        </w:tc>
        <w:tc>
          <w:tcPr>
            <w:tcW w:w="2977" w:type="dxa"/>
          </w:tcPr>
          <w:p w14:paraId="15833C30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František</w:t>
            </w:r>
          </w:p>
        </w:tc>
        <w:tc>
          <w:tcPr>
            <w:tcW w:w="3404" w:type="dxa"/>
          </w:tcPr>
          <w:p w14:paraId="66A8BA94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doc. Ing., Ph.D.</w:t>
            </w:r>
          </w:p>
        </w:tc>
      </w:tr>
      <w:tr w:rsidR="00DA49CD" w14:paraId="4A942059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1CF59280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Hausnerová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Hausnerová</w:t>
              </w:r>
            </w:hyperlink>
          </w:p>
        </w:tc>
        <w:tc>
          <w:tcPr>
            <w:tcW w:w="2977" w:type="dxa"/>
          </w:tcPr>
          <w:p w14:paraId="1401EA7B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Berenika</w:t>
            </w:r>
          </w:p>
        </w:tc>
        <w:tc>
          <w:tcPr>
            <w:tcW w:w="3404" w:type="dxa"/>
          </w:tcPr>
          <w:p w14:paraId="288D2A15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prof. Ing., Ph.D.</w:t>
            </w:r>
          </w:p>
        </w:tc>
      </w:tr>
      <w:tr w:rsidR="00DA49CD" w14:paraId="63013092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2FA9E36E" w14:textId="77777777" w:rsidR="00DA49CD" w:rsidRPr="007E3AE4" w:rsidRDefault="006743C1" w:rsidP="00DA49CD">
            <w:pPr>
              <w:spacing w:before="20" w:after="20"/>
              <w:ind w:left="57"/>
              <w:rPr>
                <w:sz w:val="21"/>
                <w:szCs w:val="21"/>
                <w:lang w:val="cs-CZ"/>
              </w:rPr>
            </w:pPr>
            <w:hyperlink w:anchor="Janáčová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Janáčová</w:t>
              </w:r>
            </w:hyperlink>
          </w:p>
        </w:tc>
        <w:tc>
          <w:tcPr>
            <w:tcW w:w="2977" w:type="dxa"/>
          </w:tcPr>
          <w:p w14:paraId="2386B86C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Dagmar</w:t>
            </w:r>
          </w:p>
        </w:tc>
        <w:tc>
          <w:tcPr>
            <w:tcW w:w="3404" w:type="dxa"/>
          </w:tcPr>
          <w:p w14:paraId="025DC953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prof. Ing., CSc.</w:t>
            </w:r>
          </w:p>
        </w:tc>
      </w:tr>
      <w:tr w:rsidR="00DA49CD" w14:paraId="65496AAF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3FB12C74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Javořík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Javořík</w:t>
              </w:r>
            </w:hyperlink>
          </w:p>
        </w:tc>
        <w:tc>
          <w:tcPr>
            <w:tcW w:w="2977" w:type="dxa"/>
          </w:tcPr>
          <w:p w14:paraId="0B033FB3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Jakub</w:t>
            </w:r>
          </w:p>
        </w:tc>
        <w:tc>
          <w:tcPr>
            <w:tcW w:w="3404" w:type="dxa"/>
          </w:tcPr>
          <w:p w14:paraId="16AF7C8A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doc. Ing., Ph.D.</w:t>
            </w:r>
          </w:p>
        </w:tc>
      </w:tr>
      <w:tr w:rsidR="00DA49CD" w14:paraId="7B5FBFAA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4C8EB063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Kocman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Kocman</w:t>
              </w:r>
            </w:hyperlink>
          </w:p>
        </w:tc>
        <w:tc>
          <w:tcPr>
            <w:tcW w:w="2977" w:type="dxa"/>
            <w:vAlign w:val="center"/>
          </w:tcPr>
          <w:p w14:paraId="1911A6A0" w14:textId="77777777" w:rsidR="00DA49CD" w:rsidRPr="007E3AE4" w:rsidRDefault="00DA49CD" w:rsidP="00DA49CD">
            <w:pPr>
              <w:spacing w:before="20" w:after="20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Karel</w:t>
            </w:r>
          </w:p>
        </w:tc>
        <w:tc>
          <w:tcPr>
            <w:tcW w:w="3404" w:type="dxa"/>
          </w:tcPr>
          <w:p w14:paraId="553207BD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prof. Ing., DrSc.</w:t>
            </w:r>
          </w:p>
        </w:tc>
      </w:tr>
      <w:tr w:rsidR="00CC7F5E" w14:paraId="4D0FBB4F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2348CD14" w14:textId="77777777" w:rsidR="00CC7F5E" w:rsidRPr="00CC7F5E" w:rsidRDefault="006743C1" w:rsidP="00DA49CD">
            <w:pPr>
              <w:spacing w:before="20" w:after="20"/>
              <w:ind w:left="57"/>
              <w:rPr>
                <w:sz w:val="21"/>
                <w:szCs w:val="21"/>
              </w:rPr>
            </w:pPr>
            <w:hyperlink w:anchor="Měřínská" w:history="1">
              <w:r w:rsidR="00CC7F5E" w:rsidRPr="00F619F1">
                <w:rPr>
                  <w:rStyle w:val="Hypertextovodkaz"/>
                  <w:sz w:val="21"/>
                  <w:szCs w:val="21"/>
                </w:rPr>
                <w:t>Měřínská</w:t>
              </w:r>
            </w:hyperlink>
          </w:p>
        </w:tc>
        <w:tc>
          <w:tcPr>
            <w:tcW w:w="2977" w:type="dxa"/>
            <w:vAlign w:val="center"/>
          </w:tcPr>
          <w:p w14:paraId="3AF03688" w14:textId="77777777" w:rsidR="00CC7F5E" w:rsidRPr="00CC7F5E" w:rsidRDefault="00CC7F5E" w:rsidP="00DA49CD">
            <w:pPr>
              <w:spacing w:before="20" w:after="20"/>
              <w:ind w:left="57"/>
              <w:rPr>
                <w:sz w:val="21"/>
                <w:szCs w:val="21"/>
              </w:rPr>
            </w:pPr>
            <w:r w:rsidRPr="00CC7F5E">
              <w:rPr>
                <w:sz w:val="21"/>
                <w:szCs w:val="21"/>
              </w:rPr>
              <w:t>Dagmar</w:t>
            </w:r>
          </w:p>
        </w:tc>
        <w:tc>
          <w:tcPr>
            <w:tcW w:w="3404" w:type="dxa"/>
          </w:tcPr>
          <w:p w14:paraId="2C68D713" w14:textId="77777777" w:rsidR="00CC7F5E" w:rsidRPr="00CC7F5E" w:rsidRDefault="00CC7F5E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  <w:r w:rsidRPr="00CC7F5E">
              <w:rPr>
                <w:sz w:val="21"/>
                <w:szCs w:val="21"/>
              </w:rPr>
              <w:t>oc. Ing., Ph.D.</w:t>
            </w:r>
          </w:p>
        </w:tc>
      </w:tr>
      <w:tr w:rsidR="00DA49CD" w14:paraId="6E36A3E9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6F91A382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Mráček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Mráček</w:t>
              </w:r>
            </w:hyperlink>
          </w:p>
        </w:tc>
        <w:tc>
          <w:tcPr>
            <w:tcW w:w="2977" w:type="dxa"/>
            <w:vAlign w:val="center"/>
          </w:tcPr>
          <w:p w14:paraId="413A9BF3" w14:textId="77777777" w:rsidR="00DA49CD" w:rsidRPr="007E3AE4" w:rsidRDefault="00DA49CD" w:rsidP="00DA49CD">
            <w:pPr>
              <w:spacing w:before="20" w:after="20"/>
              <w:ind w:left="57"/>
              <w:rPr>
                <w:color w:val="FF0000"/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Aleš</w:t>
            </w:r>
          </w:p>
        </w:tc>
        <w:tc>
          <w:tcPr>
            <w:tcW w:w="3404" w:type="dxa"/>
          </w:tcPr>
          <w:p w14:paraId="007D9E82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doc. Mgr., Ph.D.</w:t>
            </w:r>
          </w:p>
        </w:tc>
      </w:tr>
      <w:tr w:rsidR="00DA49CD" w14:paraId="6765069C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413B14D0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Ovsík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Ovsík</w:t>
              </w:r>
            </w:hyperlink>
          </w:p>
        </w:tc>
        <w:tc>
          <w:tcPr>
            <w:tcW w:w="2977" w:type="dxa"/>
            <w:vAlign w:val="center"/>
          </w:tcPr>
          <w:p w14:paraId="129A35A0" w14:textId="77777777" w:rsidR="00DA49CD" w:rsidRPr="007E3AE4" w:rsidRDefault="00DA49CD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r w:rsidRPr="007E3AE4">
              <w:rPr>
                <w:color w:val="000000"/>
                <w:sz w:val="21"/>
                <w:szCs w:val="21"/>
                <w:lang w:val="cs-CZ"/>
              </w:rPr>
              <w:t>Martin</w:t>
            </w:r>
          </w:p>
        </w:tc>
        <w:tc>
          <w:tcPr>
            <w:tcW w:w="3404" w:type="dxa"/>
          </w:tcPr>
          <w:p w14:paraId="4107E83B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Ing., Ph.D.</w:t>
            </w:r>
          </w:p>
        </w:tc>
        <w:bookmarkStart w:id="193" w:name="_GoBack"/>
        <w:bookmarkEnd w:id="193"/>
      </w:tr>
      <w:tr w:rsidR="00DA49CD" w14:paraId="21A4BA88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29BB6D15" w14:textId="77777777" w:rsidR="00DA49CD" w:rsidRPr="007E3AE4" w:rsidRDefault="006743C1" w:rsidP="00DA49CD">
            <w:pPr>
              <w:spacing w:before="20" w:after="20"/>
              <w:ind w:left="57"/>
              <w:rPr>
                <w:color w:val="FF0000"/>
                <w:sz w:val="21"/>
                <w:szCs w:val="21"/>
                <w:lang w:val="cs-CZ"/>
              </w:rPr>
            </w:pPr>
            <w:hyperlink w:anchor="Pata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Pata</w:t>
              </w:r>
            </w:hyperlink>
          </w:p>
        </w:tc>
        <w:tc>
          <w:tcPr>
            <w:tcW w:w="2977" w:type="dxa"/>
            <w:vAlign w:val="center"/>
          </w:tcPr>
          <w:p w14:paraId="16549360" w14:textId="77777777" w:rsidR="00DA49CD" w:rsidRPr="007E3AE4" w:rsidRDefault="00DA49CD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r w:rsidRPr="007E3AE4">
              <w:rPr>
                <w:color w:val="000000"/>
                <w:sz w:val="21"/>
                <w:szCs w:val="21"/>
                <w:lang w:val="cs-CZ"/>
              </w:rPr>
              <w:t>Vladimír</w:t>
            </w:r>
          </w:p>
        </w:tc>
        <w:tc>
          <w:tcPr>
            <w:tcW w:w="3404" w:type="dxa"/>
          </w:tcPr>
          <w:p w14:paraId="45A68E0F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doc. Dr. Ing.</w:t>
            </w:r>
          </w:p>
        </w:tc>
      </w:tr>
      <w:tr w:rsidR="00DA49CD" w14:paraId="3ACC6176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4794A828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Rusnáková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Rusnáková</w:t>
              </w:r>
            </w:hyperlink>
          </w:p>
        </w:tc>
        <w:tc>
          <w:tcPr>
            <w:tcW w:w="2977" w:type="dxa"/>
            <w:vAlign w:val="center"/>
          </w:tcPr>
          <w:p w14:paraId="2D03DB94" w14:textId="77777777" w:rsidR="00DA49CD" w:rsidRPr="007E3AE4" w:rsidRDefault="00DA49CD" w:rsidP="00DA49CD">
            <w:pPr>
              <w:spacing w:before="20" w:after="20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Soňa</w:t>
            </w:r>
          </w:p>
        </w:tc>
        <w:tc>
          <w:tcPr>
            <w:tcW w:w="3404" w:type="dxa"/>
          </w:tcPr>
          <w:p w14:paraId="080B7677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doc. Ing., Ph.D.</w:t>
            </w:r>
          </w:p>
        </w:tc>
      </w:tr>
      <w:tr w:rsidR="00DA49CD" w14:paraId="37AC17CA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4DC3C87A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Řezníček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Řezníček</w:t>
              </w:r>
            </w:hyperlink>
            <w:r w:rsidR="00DA49CD" w:rsidRPr="007E3AE4">
              <w:rPr>
                <w:color w:val="000000"/>
                <w:sz w:val="21"/>
                <w:szCs w:val="21"/>
                <w:lang w:val="cs-CZ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14:paraId="6AEEDDA3" w14:textId="77777777" w:rsidR="00DA49CD" w:rsidRPr="007E3AE4" w:rsidRDefault="00DA49CD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r w:rsidRPr="007E3AE4">
              <w:rPr>
                <w:color w:val="000000"/>
                <w:sz w:val="21"/>
                <w:szCs w:val="21"/>
                <w:lang w:val="cs-CZ"/>
              </w:rPr>
              <w:t>Martin</w:t>
            </w:r>
          </w:p>
        </w:tc>
        <w:tc>
          <w:tcPr>
            <w:tcW w:w="3404" w:type="dxa"/>
          </w:tcPr>
          <w:p w14:paraId="68B9B6F1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Ing., Ph.D.</w:t>
            </w:r>
          </w:p>
        </w:tc>
      </w:tr>
      <w:tr w:rsidR="00DA49CD" w14:paraId="6307ED25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60196ADC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Sedlačík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Sedlačík</w:t>
              </w:r>
            </w:hyperlink>
          </w:p>
        </w:tc>
        <w:tc>
          <w:tcPr>
            <w:tcW w:w="2977" w:type="dxa"/>
          </w:tcPr>
          <w:p w14:paraId="4A2568E4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Michal</w:t>
            </w:r>
          </w:p>
        </w:tc>
        <w:tc>
          <w:tcPr>
            <w:tcW w:w="3404" w:type="dxa"/>
          </w:tcPr>
          <w:p w14:paraId="1835CD0B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doc. Ing., Ph.D.</w:t>
            </w:r>
          </w:p>
        </w:tc>
      </w:tr>
      <w:tr w:rsidR="00CC7F5E" w14:paraId="3AB151D9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42218F97" w14:textId="77777777" w:rsidR="00CC7F5E" w:rsidRPr="00CC7F5E" w:rsidRDefault="006743C1" w:rsidP="00DA49CD">
            <w:pPr>
              <w:spacing w:before="20" w:after="20"/>
              <w:ind w:left="57"/>
              <w:rPr>
                <w:sz w:val="21"/>
                <w:szCs w:val="21"/>
              </w:rPr>
            </w:pPr>
            <w:hyperlink w:anchor="Sedláček" w:history="1">
              <w:r w:rsidR="00CC7F5E" w:rsidRPr="00CC7F5E">
                <w:rPr>
                  <w:rStyle w:val="Hypertextovodkaz"/>
                  <w:sz w:val="21"/>
                  <w:szCs w:val="21"/>
                </w:rPr>
                <w:t>Sedláček</w:t>
              </w:r>
            </w:hyperlink>
            <w:r w:rsidR="00CC7F5E" w:rsidRPr="00CC7F5E">
              <w:rPr>
                <w:sz w:val="21"/>
                <w:szCs w:val="21"/>
              </w:rPr>
              <w:t xml:space="preserve"> </w:t>
            </w:r>
          </w:p>
        </w:tc>
        <w:tc>
          <w:tcPr>
            <w:tcW w:w="2977" w:type="dxa"/>
          </w:tcPr>
          <w:p w14:paraId="1C8E63F5" w14:textId="77777777" w:rsidR="00CC7F5E" w:rsidRPr="00CC7F5E" w:rsidRDefault="00CC7F5E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</w:rPr>
            </w:pPr>
            <w:r w:rsidRPr="00CC7F5E">
              <w:rPr>
                <w:sz w:val="21"/>
                <w:szCs w:val="21"/>
              </w:rPr>
              <w:t>Tomáš</w:t>
            </w:r>
          </w:p>
        </w:tc>
        <w:tc>
          <w:tcPr>
            <w:tcW w:w="3404" w:type="dxa"/>
          </w:tcPr>
          <w:p w14:paraId="1D9D6827" w14:textId="77777777" w:rsidR="00CC7F5E" w:rsidRPr="00CC7F5E" w:rsidRDefault="00CC7F5E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</w:rPr>
            </w:pPr>
            <w:r w:rsidRPr="00CC7F5E">
              <w:rPr>
                <w:sz w:val="21"/>
                <w:szCs w:val="21"/>
              </w:rPr>
              <w:t>doc. Ing., Ph.D.</w:t>
            </w:r>
          </w:p>
        </w:tc>
      </w:tr>
      <w:tr w:rsidR="00DA49CD" w14:paraId="03CCCA8E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3F9DB5B8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Shejbalová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Shejbalová</w:t>
              </w:r>
            </w:hyperlink>
          </w:p>
        </w:tc>
        <w:tc>
          <w:tcPr>
            <w:tcW w:w="2977" w:type="dxa"/>
          </w:tcPr>
          <w:p w14:paraId="20511D0D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Dana</w:t>
            </w:r>
          </w:p>
        </w:tc>
        <w:tc>
          <w:tcPr>
            <w:tcW w:w="3404" w:type="dxa"/>
          </w:tcPr>
          <w:p w14:paraId="62D440F4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Ing., Ph.D.</w:t>
            </w:r>
          </w:p>
        </w:tc>
      </w:tr>
      <w:tr w:rsidR="00DA49CD" w14:paraId="3CCB0C0C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62834B01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Staněk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Staněk</w:t>
              </w:r>
            </w:hyperlink>
          </w:p>
        </w:tc>
        <w:tc>
          <w:tcPr>
            <w:tcW w:w="2977" w:type="dxa"/>
          </w:tcPr>
          <w:p w14:paraId="61E13FA6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Michal</w:t>
            </w:r>
          </w:p>
        </w:tc>
        <w:tc>
          <w:tcPr>
            <w:tcW w:w="3404" w:type="dxa"/>
          </w:tcPr>
          <w:p w14:paraId="1953BECA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doc. Ing., Ph.D.</w:t>
            </w:r>
          </w:p>
        </w:tc>
      </w:tr>
      <w:tr w:rsidR="00DA49CD" w14:paraId="66ACF540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5499F8D5" w14:textId="77777777" w:rsidR="00DA49CD" w:rsidRPr="007E3AE4" w:rsidRDefault="006743C1" w:rsidP="00DA49CD">
            <w:pPr>
              <w:spacing w:before="20" w:after="20"/>
              <w:ind w:left="57"/>
              <w:rPr>
                <w:color w:val="FF0000"/>
                <w:sz w:val="21"/>
                <w:szCs w:val="21"/>
                <w:lang w:val="cs-CZ"/>
              </w:rPr>
            </w:pPr>
            <w:hyperlink w:anchor="Sýkorová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Sýkorová</w:t>
              </w:r>
            </w:hyperlink>
          </w:p>
        </w:tc>
        <w:tc>
          <w:tcPr>
            <w:tcW w:w="2977" w:type="dxa"/>
          </w:tcPr>
          <w:p w14:paraId="31EBE05E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Libuše</w:t>
            </w:r>
          </w:p>
        </w:tc>
        <w:tc>
          <w:tcPr>
            <w:tcW w:w="3404" w:type="dxa"/>
          </w:tcPr>
          <w:p w14:paraId="410B3996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doc. Ing., Ph.D.</w:t>
            </w:r>
          </w:p>
        </w:tc>
      </w:tr>
      <w:tr w:rsidR="00DA49CD" w14:paraId="6F18A933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14497637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Šenkeřík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Šenkeřík</w:t>
              </w:r>
            </w:hyperlink>
          </w:p>
        </w:tc>
        <w:tc>
          <w:tcPr>
            <w:tcW w:w="2977" w:type="dxa"/>
          </w:tcPr>
          <w:p w14:paraId="6148C6EA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Vojtěch</w:t>
            </w:r>
          </w:p>
        </w:tc>
        <w:tc>
          <w:tcPr>
            <w:tcW w:w="3404" w:type="dxa"/>
          </w:tcPr>
          <w:p w14:paraId="4003DBEB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Ing., Ph.D.</w:t>
            </w:r>
          </w:p>
        </w:tc>
      </w:tr>
      <w:tr w:rsidR="00DA49CD" w14:paraId="65969CD8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201FF9C6" w14:textId="77777777" w:rsidR="00DA49CD" w:rsidRPr="007E3AE4" w:rsidRDefault="006743C1" w:rsidP="00DA49CD">
            <w:pPr>
              <w:spacing w:before="20" w:after="20"/>
              <w:ind w:left="57"/>
              <w:rPr>
                <w:color w:val="000000"/>
                <w:sz w:val="21"/>
                <w:szCs w:val="21"/>
                <w:lang w:val="cs-CZ"/>
              </w:rPr>
            </w:pPr>
            <w:hyperlink w:anchor="Šuba" w:history="1"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Šu</w:t>
              </w:r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b</w:t>
              </w:r>
              <w:r w:rsidR="00DA49CD" w:rsidRPr="007E3AE4">
                <w:rPr>
                  <w:rStyle w:val="Hypertextovodkaz"/>
                  <w:sz w:val="21"/>
                  <w:szCs w:val="21"/>
                  <w:lang w:val="cs-CZ"/>
                </w:rPr>
                <w:t>a</w:t>
              </w:r>
            </w:hyperlink>
          </w:p>
        </w:tc>
        <w:tc>
          <w:tcPr>
            <w:tcW w:w="2977" w:type="dxa"/>
          </w:tcPr>
          <w:p w14:paraId="05BDD84E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Oldřich</w:t>
            </w:r>
          </w:p>
        </w:tc>
        <w:tc>
          <w:tcPr>
            <w:tcW w:w="3404" w:type="dxa"/>
          </w:tcPr>
          <w:p w14:paraId="5F1FE4BA" w14:textId="77777777" w:rsidR="00DA49CD" w:rsidRPr="007E3AE4" w:rsidRDefault="00DA49CD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  <w:lang w:val="cs-CZ"/>
              </w:rPr>
            </w:pPr>
            <w:r w:rsidRPr="007E3AE4">
              <w:rPr>
                <w:sz w:val="21"/>
                <w:szCs w:val="21"/>
                <w:lang w:val="cs-CZ"/>
              </w:rPr>
              <w:t>doc. Ing., CSc.</w:t>
            </w:r>
          </w:p>
        </w:tc>
      </w:tr>
      <w:tr w:rsidR="00CC4519" w14:paraId="32304E6F" w14:textId="77777777" w:rsidTr="00A86912">
        <w:trPr>
          <w:trHeight w:val="230"/>
        </w:trPr>
        <w:tc>
          <w:tcPr>
            <w:tcW w:w="2869" w:type="dxa"/>
            <w:vAlign w:val="center"/>
          </w:tcPr>
          <w:p w14:paraId="5E0BEC2C" w14:textId="77777777" w:rsidR="00CC4519" w:rsidRPr="00CC4519" w:rsidRDefault="006743C1" w:rsidP="00DA49CD">
            <w:pPr>
              <w:spacing w:before="20" w:after="20"/>
              <w:ind w:left="57"/>
              <w:rPr>
                <w:sz w:val="21"/>
                <w:szCs w:val="21"/>
              </w:rPr>
            </w:pPr>
            <w:hyperlink w:anchor="Zatloukal" w:history="1">
              <w:r w:rsidR="00CC4519" w:rsidRPr="00CC4519">
                <w:rPr>
                  <w:rStyle w:val="Hypertextovodkaz"/>
                  <w:sz w:val="21"/>
                  <w:szCs w:val="21"/>
                </w:rPr>
                <w:t>Zatloukal</w:t>
              </w:r>
            </w:hyperlink>
          </w:p>
        </w:tc>
        <w:tc>
          <w:tcPr>
            <w:tcW w:w="2977" w:type="dxa"/>
          </w:tcPr>
          <w:p w14:paraId="0A704ECC" w14:textId="77777777" w:rsidR="00CC4519" w:rsidRPr="00CC4519" w:rsidRDefault="00CC4519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</w:rPr>
            </w:pPr>
            <w:r w:rsidRPr="00CC4519">
              <w:rPr>
                <w:sz w:val="21"/>
                <w:szCs w:val="21"/>
              </w:rPr>
              <w:t>Martin</w:t>
            </w:r>
          </w:p>
        </w:tc>
        <w:tc>
          <w:tcPr>
            <w:tcW w:w="3404" w:type="dxa"/>
          </w:tcPr>
          <w:p w14:paraId="118B906D" w14:textId="77777777" w:rsidR="00CC4519" w:rsidRPr="00CC4519" w:rsidRDefault="00CC4519" w:rsidP="00DA49CD">
            <w:pPr>
              <w:pStyle w:val="TableParagraph"/>
              <w:spacing w:before="20" w:after="20" w:line="240" w:lineRule="auto"/>
              <w:ind w:left="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</w:t>
            </w:r>
            <w:r w:rsidR="000528F5">
              <w:rPr>
                <w:sz w:val="21"/>
                <w:szCs w:val="21"/>
              </w:rPr>
              <w:t xml:space="preserve">rof. Ing., Ph.D. </w:t>
            </w:r>
            <w:r w:rsidRPr="00CC4519">
              <w:rPr>
                <w:sz w:val="21"/>
                <w:szCs w:val="21"/>
              </w:rPr>
              <w:t>DSc.</w:t>
            </w:r>
          </w:p>
        </w:tc>
      </w:tr>
    </w:tbl>
    <w:p w14:paraId="023DD1F1" w14:textId="77777777" w:rsidR="00DA49CD" w:rsidRDefault="00DA49CD" w:rsidP="00DA49CD"/>
    <w:p w14:paraId="18ABC752" w14:textId="77777777" w:rsidR="00DA49CD" w:rsidRDefault="00DA49CD" w:rsidP="00DA49CD">
      <w:pPr>
        <w:jc w:val="center"/>
        <w:rPr>
          <w:b/>
          <w:bCs/>
          <w:sz w:val="28"/>
          <w:szCs w:val="28"/>
          <w:u w:val="single"/>
        </w:rPr>
      </w:pPr>
    </w:p>
    <w:p w14:paraId="110A542F" w14:textId="77777777" w:rsidR="00DA49CD" w:rsidRPr="007E3AE4" w:rsidRDefault="00DA49CD" w:rsidP="00DA49CD">
      <w:pPr>
        <w:pStyle w:val="Zkladntext"/>
        <w:spacing w:line="288" w:lineRule="auto"/>
        <w:ind w:left="142" w:right="-115"/>
        <w:rPr>
          <w:b/>
          <w:sz w:val="21"/>
          <w:szCs w:val="21"/>
          <w:lang w:val="cs-CZ"/>
        </w:rPr>
      </w:pPr>
      <w:r w:rsidRPr="007E3AE4">
        <w:rPr>
          <w:b/>
          <w:sz w:val="21"/>
          <w:szCs w:val="21"/>
          <w:lang w:val="cs-CZ"/>
        </w:rPr>
        <w:t>Prohlašujeme, že u pracovníků, jejichž pracovní smlouva je aktuálně sjednána na dobu určitou, jsme připraveni pracovní smlouvy prodloužit tak, aby po dobu platnosti akreditace bylo zajištěno odpovídající personální zabezpečení studijního programu i po skončení platnosti současných smluv.</w:t>
      </w:r>
    </w:p>
    <w:p w14:paraId="544C4CD0" w14:textId="77777777" w:rsidR="00DA49CD" w:rsidRDefault="00DA49CD" w:rsidP="00DA49CD">
      <w:pPr>
        <w:spacing w:after="200" w:line="276" w:lineRule="auto"/>
        <w:rPr>
          <w:b/>
          <w:bCs/>
          <w:sz w:val="28"/>
          <w:szCs w:val="28"/>
          <w:u w:val="single"/>
        </w:rPr>
      </w:pPr>
    </w:p>
    <w:p w14:paraId="0E2BBB2E" w14:textId="77777777" w:rsidR="00DA49CD" w:rsidRDefault="00DA49CD" w:rsidP="00DA49CD">
      <w:pPr>
        <w:spacing w:after="200" w:line="276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br w:type="page"/>
      </w:r>
    </w:p>
    <w:tbl>
      <w:tblPr>
        <w:tblW w:w="10157" w:type="dxa"/>
        <w:tblInd w:w="-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  <w:tblPrChange w:id="194" w:author="Simona Mrkvičková" w:date="2018-04-13T14:26:00Z">
          <w:tblPr>
            <w:tblW w:w="10157" w:type="dxa"/>
            <w:tblInd w:w="-295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80"/>
        <w:gridCol w:w="141"/>
        <w:gridCol w:w="2264"/>
        <w:gridCol w:w="97"/>
        <w:gridCol w:w="8"/>
        <w:gridCol w:w="27"/>
        <w:gridCol w:w="14"/>
        <w:gridCol w:w="122"/>
        <w:gridCol w:w="9"/>
        <w:gridCol w:w="150"/>
        <w:gridCol w:w="412"/>
        <w:gridCol w:w="84"/>
        <w:gridCol w:w="14"/>
        <w:gridCol w:w="58"/>
        <w:gridCol w:w="102"/>
        <w:gridCol w:w="9"/>
        <w:gridCol w:w="1515"/>
        <w:gridCol w:w="18"/>
        <w:gridCol w:w="19"/>
        <w:gridCol w:w="154"/>
        <w:gridCol w:w="12"/>
        <w:gridCol w:w="294"/>
        <w:gridCol w:w="47"/>
        <w:gridCol w:w="19"/>
        <w:gridCol w:w="445"/>
        <w:gridCol w:w="9"/>
        <w:gridCol w:w="16"/>
        <w:gridCol w:w="108"/>
        <w:gridCol w:w="42"/>
        <w:gridCol w:w="818"/>
        <w:gridCol w:w="11"/>
        <w:gridCol w:w="17"/>
        <w:gridCol w:w="147"/>
        <w:gridCol w:w="22"/>
        <w:gridCol w:w="25"/>
        <w:gridCol w:w="263"/>
        <w:gridCol w:w="229"/>
        <w:gridCol w:w="13"/>
        <w:gridCol w:w="17"/>
        <w:gridCol w:w="14"/>
        <w:gridCol w:w="10"/>
        <w:gridCol w:w="17"/>
        <w:gridCol w:w="32"/>
        <w:gridCol w:w="67"/>
        <w:gridCol w:w="15"/>
        <w:gridCol w:w="61"/>
        <w:gridCol w:w="67"/>
        <w:gridCol w:w="58"/>
        <w:gridCol w:w="26"/>
        <w:gridCol w:w="82"/>
        <w:gridCol w:w="127"/>
        <w:gridCol w:w="130"/>
        <w:gridCol w:w="15"/>
        <w:gridCol w:w="12"/>
        <w:gridCol w:w="127"/>
        <w:gridCol w:w="55"/>
        <w:gridCol w:w="148"/>
        <w:gridCol w:w="237"/>
        <w:gridCol w:w="117"/>
        <w:gridCol w:w="13"/>
        <w:gridCol w:w="683"/>
        <w:gridCol w:w="173"/>
        <w:gridCol w:w="20"/>
        <w:tblGridChange w:id="195">
          <w:tblGrid>
            <w:gridCol w:w="80"/>
            <w:gridCol w:w="141"/>
            <w:gridCol w:w="2264"/>
            <w:gridCol w:w="97"/>
            <w:gridCol w:w="8"/>
            <w:gridCol w:w="27"/>
            <w:gridCol w:w="14"/>
            <w:gridCol w:w="122"/>
            <w:gridCol w:w="9"/>
            <w:gridCol w:w="150"/>
            <w:gridCol w:w="412"/>
            <w:gridCol w:w="84"/>
            <w:gridCol w:w="14"/>
            <w:gridCol w:w="58"/>
            <w:gridCol w:w="102"/>
            <w:gridCol w:w="9"/>
            <w:gridCol w:w="1515"/>
            <w:gridCol w:w="18"/>
            <w:gridCol w:w="19"/>
            <w:gridCol w:w="154"/>
            <w:gridCol w:w="12"/>
            <w:gridCol w:w="294"/>
            <w:gridCol w:w="47"/>
            <w:gridCol w:w="19"/>
            <w:gridCol w:w="445"/>
            <w:gridCol w:w="9"/>
            <w:gridCol w:w="16"/>
            <w:gridCol w:w="108"/>
            <w:gridCol w:w="42"/>
            <w:gridCol w:w="818"/>
            <w:gridCol w:w="11"/>
            <w:gridCol w:w="17"/>
            <w:gridCol w:w="147"/>
            <w:gridCol w:w="22"/>
            <w:gridCol w:w="25"/>
            <w:gridCol w:w="263"/>
            <w:gridCol w:w="229"/>
            <w:gridCol w:w="13"/>
            <w:gridCol w:w="17"/>
            <w:gridCol w:w="14"/>
            <w:gridCol w:w="10"/>
            <w:gridCol w:w="17"/>
            <w:gridCol w:w="32"/>
            <w:gridCol w:w="67"/>
            <w:gridCol w:w="15"/>
            <w:gridCol w:w="61"/>
            <w:gridCol w:w="67"/>
            <w:gridCol w:w="58"/>
            <w:gridCol w:w="26"/>
            <w:gridCol w:w="82"/>
            <w:gridCol w:w="127"/>
            <w:gridCol w:w="130"/>
            <w:gridCol w:w="15"/>
            <w:gridCol w:w="12"/>
            <w:gridCol w:w="127"/>
            <w:gridCol w:w="55"/>
            <w:gridCol w:w="148"/>
            <w:gridCol w:w="237"/>
            <w:gridCol w:w="117"/>
            <w:gridCol w:w="13"/>
            <w:gridCol w:w="683"/>
            <w:gridCol w:w="173"/>
            <w:gridCol w:w="20"/>
          </w:tblGrid>
        </w:tblGridChange>
      </w:tblGrid>
      <w:tr w:rsidR="00DA49CD" w14:paraId="49B69C22" w14:textId="77777777" w:rsidTr="00D53E52">
        <w:trPr>
          <w:gridBefore w:val="1"/>
          <w:gridAfter w:val="2"/>
          <w:wBefore w:w="80" w:type="dxa"/>
          <w:wAfter w:w="193" w:type="dxa"/>
          <w:trPrChange w:id="196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  <w:tcPrChange w:id="197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BDD6EE"/>
                <w:hideMark/>
              </w:tcPr>
            </w:tcPrChange>
          </w:tcPr>
          <w:p w14:paraId="3EB8919A" w14:textId="77777777" w:rsidR="00DA49CD" w:rsidRDefault="00DA49CD" w:rsidP="00A86912">
            <w:pPr>
              <w:spacing w:line="276" w:lineRule="auto"/>
              <w:jc w:val="both"/>
              <w:rPr>
                <w:b/>
                <w:sz w:val="28"/>
                <w:lang w:eastAsia="en-US"/>
              </w:rPr>
            </w:pPr>
            <w:r>
              <w:lastRenderedPageBreak/>
              <w:br w:type="page"/>
            </w:r>
            <w:r>
              <w:rPr>
                <w:b/>
                <w:sz w:val="28"/>
                <w:lang w:eastAsia="en-US"/>
              </w:rPr>
              <w:t>C-I – Personální zabezpečení</w:t>
            </w:r>
          </w:p>
        </w:tc>
      </w:tr>
      <w:tr w:rsidR="00DA49CD" w14:paraId="2AB3ED41" w14:textId="77777777" w:rsidTr="00D53E52">
        <w:trPr>
          <w:gridBefore w:val="1"/>
          <w:gridAfter w:val="2"/>
          <w:wBefore w:w="80" w:type="dxa"/>
          <w:wAfter w:w="193" w:type="dxa"/>
          <w:trPrChange w:id="198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9" w:author="Simona Mrkvičková" w:date="2018-04-13T14:26:00Z">
              <w:tcPr>
                <w:tcW w:w="2514" w:type="dxa"/>
                <w:gridSpan w:val="4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D90A05C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Vysoká škola</w:t>
            </w:r>
          </w:p>
        </w:tc>
        <w:tc>
          <w:tcPr>
            <w:tcW w:w="7374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0" w:author="Simona Mrkvičková" w:date="2018-04-13T14:26:00Z">
              <w:tcPr>
                <w:tcW w:w="7374" w:type="dxa"/>
                <w:gridSpan w:val="5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064EBB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Univerzita Tomáše Bati ve Zlíně</w:t>
            </w:r>
          </w:p>
        </w:tc>
      </w:tr>
      <w:tr w:rsidR="00DA49CD" w14:paraId="7D9A48DB" w14:textId="77777777" w:rsidTr="00D53E52">
        <w:trPr>
          <w:gridBefore w:val="1"/>
          <w:gridAfter w:val="2"/>
          <w:wBefore w:w="80" w:type="dxa"/>
          <w:wAfter w:w="193" w:type="dxa"/>
          <w:trPrChange w:id="20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02" w:author="Simona Mrkvičková" w:date="2018-04-13T14:26:00Z">
              <w:tcPr>
                <w:tcW w:w="251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3A1904F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Součást vysoké školy</w:t>
            </w:r>
          </w:p>
        </w:tc>
        <w:tc>
          <w:tcPr>
            <w:tcW w:w="7374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3" w:author="Simona Mrkvičková" w:date="2018-04-13T14:26:00Z">
              <w:tcPr>
                <w:tcW w:w="7374" w:type="dxa"/>
                <w:gridSpan w:val="5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829FB4A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Fakulta technologická</w:t>
            </w:r>
          </w:p>
        </w:tc>
      </w:tr>
      <w:tr w:rsidR="00DA49CD" w14:paraId="171E4168" w14:textId="77777777" w:rsidTr="00D53E52">
        <w:trPr>
          <w:gridBefore w:val="1"/>
          <w:gridAfter w:val="2"/>
          <w:wBefore w:w="80" w:type="dxa"/>
          <w:wAfter w:w="193" w:type="dxa"/>
          <w:trPrChange w:id="20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05" w:author="Simona Mrkvičková" w:date="2018-04-13T14:26:00Z">
              <w:tcPr>
                <w:tcW w:w="251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2E9E6E2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 studijního programu</w:t>
            </w:r>
          </w:p>
        </w:tc>
        <w:tc>
          <w:tcPr>
            <w:tcW w:w="7374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6" w:author="Simona Mrkvičková" w:date="2018-04-13T14:26:00Z">
              <w:tcPr>
                <w:tcW w:w="7374" w:type="dxa"/>
                <w:gridSpan w:val="5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24B202E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t>Výrobní inženýrství</w:t>
            </w:r>
          </w:p>
        </w:tc>
      </w:tr>
      <w:tr w:rsidR="00DA49CD" w14:paraId="0225F714" w14:textId="77777777" w:rsidTr="00D53E52">
        <w:trPr>
          <w:gridBefore w:val="1"/>
          <w:gridAfter w:val="2"/>
          <w:wBefore w:w="80" w:type="dxa"/>
          <w:wAfter w:w="193" w:type="dxa"/>
          <w:trPrChange w:id="20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08" w:author="Simona Mrkvičková" w:date="2018-04-13T14:26:00Z">
              <w:tcPr>
                <w:tcW w:w="251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EBFEB33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Jméno a příjmení</w:t>
            </w:r>
          </w:p>
        </w:tc>
        <w:tc>
          <w:tcPr>
            <w:tcW w:w="45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09" w:author="Simona Mrkvičková" w:date="2018-04-13T14:26:00Z">
              <w:tcPr>
                <w:tcW w:w="4548" w:type="dxa"/>
                <w:gridSpan w:val="2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AF121E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bookmarkStart w:id="210" w:name="Baďurová"/>
            <w:bookmarkEnd w:id="210"/>
            <w:r>
              <w:rPr>
                <w:b/>
                <w:lang w:eastAsia="en-US"/>
              </w:rPr>
              <w:t>Jitka Baďurová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11" w:author="Simona Mrkvičková" w:date="2018-04-13T14:26:00Z">
              <w:tcPr>
                <w:tcW w:w="71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E56D5DA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Tituly</w:t>
            </w:r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2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456D49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Ing., Ph.D.</w:t>
            </w:r>
          </w:p>
        </w:tc>
      </w:tr>
      <w:tr w:rsidR="00DA49CD" w14:paraId="7697AB67" w14:textId="77777777" w:rsidTr="00D53E52">
        <w:trPr>
          <w:gridBefore w:val="1"/>
          <w:gridAfter w:val="2"/>
          <w:wBefore w:w="80" w:type="dxa"/>
          <w:wAfter w:w="193" w:type="dxa"/>
          <w:trPrChange w:id="21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14" w:author="Simona Mrkvičková" w:date="2018-04-13T14:26:00Z">
              <w:tcPr>
                <w:tcW w:w="251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5846E6B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narození</w:t>
            </w:r>
          </w:p>
        </w:tc>
        <w:tc>
          <w:tcPr>
            <w:tcW w:w="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5" w:author="Simona Mrkvičková" w:date="2018-04-13T14:26:00Z">
              <w:tcPr>
                <w:tcW w:w="832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48CC28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1972</w:t>
            </w:r>
          </w:p>
        </w:tc>
        <w:tc>
          <w:tcPr>
            <w:tcW w:w="1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16" w:author="Simona Mrkvičková" w:date="2018-04-13T14:26:00Z">
              <w:tcPr>
                <w:tcW w:w="1723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70FCD1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 vztahu k VŠ</w:t>
            </w:r>
          </w:p>
        </w:tc>
        <w:tc>
          <w:tcPr>
            <w:tcW w:w="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7" w:author="Simona Mrkvičková" w:date="2018-04-13T14:26:00Z">
              <w:tcPr>
                <w:tcW w:w="996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43ABE6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pp.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18" w:author="Simona Mrkvičková" w:date="2018-04-13T14:26:00Z">
              <w:tcPr>
                <w:tcW w:w="99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CA80662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19" w:author="Simona Mrkvičková" w:date="2018-04-13T14:26:00Z">
              <w:tcPr>
                <w:tcW w:w="71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509AC9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20" w:author="Simona Mrkvičková" w:date="2018-04-13T14:26:00Z">
              <w:tcPr>
                <w:tcW w:w="717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F2E6E7A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 kdy</w:t>
            </w:r>
          </w:p>
        </w:tc>
        <w:tc>
          <w:tcPr>
            <w:tcW w:w="1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1" w:author="Simona Mrkvičková" w:date="2018-04-13T14:26:00Z">
              <w:tcPr>
                <w:tcW w:w="1393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51077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N</w:t>
            </w:r>
          </w:p>
        </w:tc>
      </w:tr>
      <w:tr w:rsidR="00DA49CD" w14:paraId="458EE71B" w14:textId="77777777" w:rsidTr="00D53E52">
        <w:trPr>
          <w:gridBefore w:val="1"/>
          <w:gridAfter w:val="2"/>
          <w:wBefore w:w="80" w:type="dxa"/>
          <w:wAfter w:w="193" w:type="dxa"/>
          <w:trPrChange w:id="22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506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23" w:author="Simona Mrkvičková" w:date="2018-04-13T14:26:00Z">
              <w:tcPr>
                <w:tcW w:w="5069" w:type="dxa"/>
                <w:gridSpan w:val="1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3978C73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 vztahu na součásti VŠ, která uskutečňuje st. program</w:t>
            </w:r>
          </w:p>
        </w:tc>
        <w:tc>
          <w:tcPr>
            <w:tcW w:w="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4" w:author="Simona Mrkvičková" w:date="2018-04-13T14:26:00Z">
              <w:tcPr>
                <w:tcW w:w="996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7F3DF5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25" w:author="Simona Mrkvičková" w:date="2018-04-13T14:26:00Z">
              <w:tcPr>
                <w:tcW w:w="99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1CBABA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6" w:author="Simona Mrkvičková" w:date="2018-04-13T14:26:00Z">
              <w:tcPr>
                <w:tcW w:w="71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D83FA9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27" w:author="Simona Mrkvičková" w:date="2018-04-13T14:26:00Z">
              <w:tcPr>
                <w:tcW w:w="717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B31F237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 kdy</w:t>
            </w:r>
          </w:p>
        </w:tc>
        <w:tc>
          <w:tcPr>
            <w:tcW w:w="1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28" w:author="Simona Mrkvičková" w:date="2018-04-13T14:26:00Z">
              <w:tcPr>
                <w:tcW w:w="1393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625DCA8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</w:tr>
      <w:tr w:rsidR="00DA49CD" w14:paraId="107C3AD4" w14:textId="77777777" w:rsidTr="00D53E52">
        <w:trPr>
          <w:gridBefore w:val="1"/>
          <w:gridAfter w:val="2"/>
          <w:wBefore w:w="80" w:type="dxa"/>
          <w:wAfter w:w="193" w:type="dxa"/>
          <w:trPrChange w:id="22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30" w:author="Simona Mrkvičková" w:date="2018-04-13T14:26:00Z">
              <w:tcPr>
                <w:tcW w:w="6065" w:type="dxa"/>
                <w:gridSpan w:val="2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644DAFE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Další současná působení jako akademický pracovník na jiných VŠ</w:t>
            </w:r>
          </w:p>
        </w:tc>
        <w:tc>
          <w:tcPr>
            <w:tcW w:w="1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31" w:author="Simona Mrkvičková" w:date="2018-04-13T14:26:00Z">
              <w:tcPr>
                <w:tcW w:w="1713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A91F021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typ prac. </w:t>
            </w:r>
            <w:proofErr w:type="gramStart"/>
            <w:r>
              <w:rPr>
                <w:b/>
                <w:lang w:eastAsia="en-US"/>
              </w:rPr>
              <w:t>vztahu</w:t>
            </w:r>
            <w:proofErr w:type="gramEnd"/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32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BB6021E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</w:tr>
      <w:tr w:rsidR="00DA49CD" w14:paraId="50045CD2" w14:textId="77777777" w:rsidTr="00D53E52">
        <w:trPr>
          <w:gridBefore w:val="1"/>
          <w:gridAfter w:val="2"/>
          <w:wBefore w:w="80" w:type="dxa"/>
          <w:wAfter w:w="193" w:type="dxa"/>
          <w:trPrChange w:id="23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4" w:author="Simona Mrkvičková" w:date="2018-04-13T14:26:00Z">
              <w:tcPr>
                <w:tcW w:w="6065" w:type="dxa"/>
                <w:gridSpan w:val="2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8E9894C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VŠUP Praha</w:t>
            </w:r>
          </w:p>
        </w:tc>
        <w:tc>
          <w:tcPr>
            <w:tcW w:w="1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5" w:author="Simona Mrkvičková" w:date="2018-04-13T14:26:00Z">
              <w:tcPr>
                <w:tcW w:w="1713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244D78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DPP</w:t>
            </w:r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36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60CB18E" w14:textId="77777777" w:rsidR="00DA49CD" w:rsidRDefault="00DA49CD" w:rsidP="00A86912">
            <w:pPr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100 hod/rok</w:t>
            </w:r>
          </w:p>
        </w:tc>
      </w:tr>
      <w:tr w:rsidR="00DA49CD" w14:paraId="575ECB38" w14:textId="77777777" w:rsidTr="00D53E52">
        <w:trPr>
          <w:gridBefore w:val="1"/>
          <w:gridAfter w:val="2"/>
          <w:wBefore w:w="80" w:type="dxa"/>
          <w:wAfter w:w="193" w:type="dxa"/>
          <w:trPrChange w:id="23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8" w:author="Simona Mrkvičková" w:date="2018-04-13T14:26:00Z">
              <w:tcPr>
                <w:tcW w:w="6065" w:type="dxa"/>
                <w:gridSpan w:val="2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269B2AA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39" w:author="Simona Mrkvičková" w:date="2018-04-13T14:26:00Z">
              <w:tcPr>
                <w:tcW w:w="1713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BF7FD73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0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3C2E883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3B6A9BE1" w14:textId="77777777" w:rsidTr="00D53E52">
        <w:trPr>
          <w:gridBefore w:val="1"/>
          <w:gridAfter w:val="2"/>
          <w:wBefore w:w="80" w:type="dxa"/>
          <w:wAfter w:w="193" w:type="dxa"/>
          <w:trPrChange w:id="24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2" w:author="Simona Mrkvičková" w:date="2018-04-13T14:26:00Z">
              <w:tcPr>
                <w:tcW w:w="6065" w:type="dxa"/>
                <w:gridSpan w:val="2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AA7172E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3" w:author="Simona Mrkvičková" w:date="2018-04-13T14:26:00Z">
              <w:tcPr>
                <w:tcW w:w="1713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73138DF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4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65F91D7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7E83D793" w14:textId="77777777" w:rsidTr="00D53E52">
        <w:trPr>
          <w:gridBefore w:val="1"/>
          <w:gridAfter w:val="2"/>
          <w:wBefore w:w="80" w:type="dxa"/>
          <w:wAfter w:w="193" w:type="dxa"/>
          <w:trPrChange w:id="24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6" w:author="Simona Mrkvičková" w:date="2018-04-13T14:26:00Z">
              <w:tcPr>
                <w:tcW w:w="6065" w:type="dxa"/>
                <w:gridSpan w:val="2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3EAD81D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7" w:author="Simona Mrkvičková" w:date="2018-04-13T14:26:00Z">
              <w:tcPr>
                <w:tcW w:w="1713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3718E0D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48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663676F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3E2F05BE" w14:textId="77777777" w:rsidTr="00D53E52">
        <w:trPr>
          <w:gridBefore w:val="1"/>
          <w:gridAfter w:val="2"/>
          <w:wBefore w:w="80" w:type="dxa"/>
          <w:wAfter w:w="193" w:type="dxa"/>
          <w:trPrChange w:id="24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0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2F222D5" w14:textId="77777777" w:rsidR="00DA49CD" w:rsidRPr="00D62F18" w:rsidRDefault="00DA49CD" w:rsidP="00A86912">
            <w:pPr>
              <w:jc w:val="both"/>
              <w:rPr>
                <w:lang w:eastAsia="en-US"/>
              </w:rPr>
            </w:pPr>
            <w:r w:rsidRPr="00D62F18">
              <w:rPr>
                <w:b/>
                <w:lang w:eastAsia="en-US"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6023C504" w14:textId="77777777" w:rsidTr="00D53E52">
        <w:trPr>
          <w:gridBefore w:val="1"/>
          <w:gridAfter w:val="2"/>
          <w:wBefore w:w="80" w:type="dxa"/>
          <w:wAfter w:w="193" w:type="dxa"/>
          <w:trHeight w:val="281"/>
          <w:trPrChange w:id="25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1"/>
            </w:trPr>
          </w:trPrChange>
        </w:trPr>
        <w:tc>
          <w:tcPr>
            <w:tcW w:w="9884" w:type="dxa"/>
            <w:gridSpan w:val="6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2" w:author="Simona Mrkvičková" w:date="2018-04-13T14:26:00Z">
              <w:tcPr>
                <w:tcW w:w="9888" w:type="dxa"/>
                <w:gridSpan w:val="60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CFC24FD" w14:textId="77777777" w:rsidR="00DA49CD" w:rsidRPr="00D62F18" w:rsidRDefault="004129A9" w:rsidP="00904004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D62F18">
              <w:rPr>
                <w:sz w:val="21"/>
                <w:szCs w:val="21"/>
              </w:rPr>
              <w:t>Optimalizace výrobních procesů I</w:t>
            </w:r>
            <w:r w:rsidR="00D62F18" w:rsidRPr="00D62F18">
              <w:rPr>
                <w:sz w:val="21"/>
                <w:szCs w:val="21"/>
              </w:rPr>
              <w:t xml:space="preserve"> (100% p)</w:t>
            </w:r>
          </w:p>
        </w:tc>
      </w:tr>
      <w:tr w:rsidR="00DA49CD" w14:paraId="4FBE49F5" w14:textId="77777777" w:rsidTr="00D53E52">
        <w:trPr>
          <w:gridBefore w:val="1"/>
          <w:gridAfter w:val="2"/>
          <w:wBefore w:w="80" w:type="dxa"/>
          <w:wAfter w:w="193" w:type="dxa"/>
          <w:trPrChange w:id="25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4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74A12C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Údaje o vzdělání na VŠ </w:t>
            </w:r>
          </w:p>
        </w:tc>
      </w:tr>
      <w:tr w:rsidR="00DA49CD" w14:paraId="68536032" w14:textId="77777777" w:rsidTr="00D53E52">
        <w:trPr>
          <w:gridBefore w:val="1"/>
          <w:gridAfter w:val="2"/>
          <w:wBefore w:w="80" w:type="dxa"/>
          <w:wAfter w:w="193" w:type="dxa"/>
          <w:trHeight w:val="372"/>
          <w:trPrChange w:id="25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72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6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2281FA8" w14:textId="77777777" w:rsidR="00DA49CD" w:rsidRPr="00DA49CD" w:rsidRDefault="00DA49CD" w:rsidP="00A86912">
            <w:pPr>
              <w:spacing w:before="60" w:after="60"/>
              <w:jc w:val="both"/>
              <w:rPr>
                <w:b/>
                <w:sz w:val="21"/>
                <w:szCs w:val="21"/>
                <w:lang w:eastAsia="en-US"/>
              </w:rPr>
            </w:pPr>
            <w:r w:rsidRPr="00DA49CD">
              <w:rPr>
                <w:noProof/>
                <w:sz w:val="21"/>
                <w:szCs w:val="21"/>
                <w:lang w:eastAsia="en-US"/>
              </w:rPr>
              <w:t xml:space="preserve">2007: UTB Zlín, FT, </w:t>
            </w:r>
            <w:r w:rsidRPr="00DA49CD">
              <w:rPr>
                <w:rFonts w:eastAsia="Calibri"/>
                <w:sz w:val="21"/>
                <w:szCs w:val="21"/>
                <w:lang w:eastAsia="en-US"/>
              </w:rPr>
              <w:t xml:space="preserve">SP Chemie a technologie materiálů, </w:t>
            </w:r>
            <w:r w:rsidRPr="00DA49CD">
              <w:rPr>
                <w:noProof/>
                <w:sz w:val="21"/>
                <w:szCs w:val="21"/>
                <w:lang w:eastAsia="en-US"/>
              </w:rPr>
              <w:t>obor Technologie makromolekulárních látek, Ph.D.</w:t>
            </w:r>
          </w:p>
        </w:tc>
      </w:tr>
      <w:tr w:rsidR="00DA49CD" w14:paraId="131B7362" w14:textId="77777777" w:rsidTr="00D53E52">
        <w:trPr>
          <w:gridBefore w:val="1"/>
          <w:gridAfter w:val="2"/>
          <w:wBefore w:w="80" w:type="dxa"/>
          <w:wAfter w:w="193" w:type="dxa"/>
          <w:trPrChange w:id="25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8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19E5B25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Údaje o odborném působení od absolvování VŠ</w:t>
            </w:r>
          </w:p>
        </w:tc>
      </w:tr>
      <w:tr w:rsidR="00DA49CD" w14:paraId="62FD1D0D" w14:textId="77777777" w:rsidTr="00D53E52">
        <w:trPr>
          <w:gridBefore w:val="1"/>
          <w:gridAfter w:val="2"/>
          <w:wBefore w:w="80" w:type="dxa"/>
          <w:wAfter w:w="193" w:type="dxa"/>
          <w:trHeight w:val="688"/>
          <w:trPrChange w:id="25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688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0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F264162" w14:textId="77777777" w:rsidR="00DA49CD" w:rsidRPr="00DA49CD" w:rsidRDefault="00DA49CD" w:rsidP="00DA49CD">
            <w:pPr>
              <w:spacing w:before="60" w:after="60"/>
              <w:jc w:val="both"/>
              <w:rPr>
                <w:b/>
                <w:sz w:val="21"/>
                <w:szCs w:val="21"/>
                <w:lang w:eastAsia="en-US"/>
              </w:rPr>
            </w:pPr>
            <w:r w:rsidRPr="00DA49CD">
              <w:rPr>
                <w:sz w:val="21"/>
                <w:szCs w:val="21"/>
                <w:lang w:eastAsia="en-US"/>
              </w:rPr>
              <w:t>1995 – 1997:</w:t>
            </w:r>
            <w:r w:rsidRPr="00DA49CD">
              <w:rPr>
                <w:b/>
                <w:sz w:val="21"/>
                <w:szCs w:val="21"/>
                <w:lang w:eastAsia="en-US"/>
              </w:rPr>
              <w:t xml:space="preserve"> </w:t>
            </w:r>
            <w:r w:rsidRPr="00DA49CD">
              <w:rPr>
                <w:sz w:val="21"/>
                <w:szCs w:val="21"/>
                <w:lang w:eastAsia="en-US"/>
              </w:rPr>
              <w:t>OK Svit a.s. Zlín, návrhář dámské obuvi</w:t>
            </w:r>
          </w:p>
          <w:p w14:paraId="19A70AB8" w14:textId="77777777" w:rsidR="00DA49CD" w:rsidRPr="00DA49CD" w:rsidRDefault="00DA49CD" w:rsidP="00DA49CD">
            <w:pPr>
              <w:spacing w:before="60" w:after="60"/>
              <w:rPr>
                <w:sz w:val="21"/>
                <w:szCs w:val="21"/>
                <w:lang w:eastAsia="en-US"/>
              </w:rPr>
            </w:pPr>
            <w:r w:rsidRPr="00DA49CD">
              <w:rPr>
                <w:sz w:val="21"/>
                <w:szCs w:val="21"/>
                <w:lang w:eastAsia="en-US"/>
              </w:rPr>
              <w:t>1997 – 2001: Svit a.s. Zlín, marketingový specialista pro tvorbu kolekce obuvi</w:t>
            </w:r>
          </w:p>
          <w:p w14:paraId="3852FE93" w14:textId="77777777" w:rsidR="00DA49CD" w:rsidRDefault="00DA49CD" w:rsidP="00DA49CD">
            <w:pPr>
              <w:spacing w:before="60" w:after="60"/>
              <w:rPr>
                <w:lang w:eastAsia="en-US"/>
              </w:rPr>
            </w:pPr>
            <w:r w:rsidRPr="00DA49CD">
              <w:rPr>
                <w:sz w:val="21"/>
                <w:szCs w:val="21"/>
                <w:lang w:eastAsia="en-US"/>
              </w:rPr>
              <w:t>2002 – dosud (2010 – 2014 MD): UTB Zlín, FT, odborný asistent</w:t>
            </w:r>
          </w:p>
        </w:tc>
      </w:tr>
      <w:tr w:rsidR="00DA49CD" w14:paraId="5C6AE16C" w14:textId="77777777" w:rsidTr="00D53E52">
        <w:trPr>
          <w:gridBefore w:val="1"/>
          <w:gridAfter w:val="2"/>
          <w:wBefore w:w="80" w:type="dxa"/>
          <w:wAfter w:w="193" w:type="dxa"/>
          <w:trHeight w:val="250"/>
          <w:trPrChange w:id="26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50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62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35058C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Zkušenosti s vedením kvalifikačních a rigorózních prací</w:t>
            </w:r>
          </w:p>
        </w:tc>
      </w:tr>
      <w:tr w:rsidR="00DA49CD" w14:paraId="1D18E022" w14:textId="77777777" w:rsidTr="00D53E52">
        <w:trPr>
          <w:gridBefore w:val="1"/>
          <w:gridAfter w:val="2"/>
          <w:wBefore w:w="80" w:type="dxa"/>
          <w:wAfter w:w="193" w:type="dxa"/>
          <w:trHeight w:val="237"/>
          <w:trPrChange w:id="26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37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64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B56D43D" w14:textId="77777777" w:rsidR="00DA49CD" w:rsidRPr="00DA49CD" w:rsidRDefault="00DA49CD" w:rsidP="00A86912">
            <w:pPr>
              <w:spacing w:before="60" w:after="60"/>
              <w:jc w:val="both"/>
              <w:rPr>
                <w:sz w:val="21"/>
                <w:szCs w:val="21"/>
                <w:lang w:eastAsia="en-US"/>
              </w:rPr>
            </w:pPr>
            <w:r w:rsidRPr="00DA49CD">
              <w:rPr>
                <w:sz w:val="21"/>
                <w:szCs w:val="21"/>
                <w:lang w:eastAsia="en-US"/>
              </w:rPr>
              <w:t xml:space="preserve">Počet obhájených prací, které vyučující vedl v období 2013 </w:t>
            </w:r>
            <w:r w:rsidRPr="00DA49CD">
              <w:rPr>
                <w:rFonts w:eastAsia="Calibri"/>
                <w:sz w:val="21"/>
                <w:szCs w:val="21"/>
                <w:lang w:eastAsia="en-US"/>
              </w:rPr>
              <w:t xml:space="preserve">– </w:t>
            </w:r>
            <w:r w:rsidRPr="00DA49CD">
              <w:rPr>
                <w:sz w:val="21"/>
                <w:szCs w:val="21"/>
                <w:lang w:eastAsia="en-US"/>
              </w:rPr>
              <w:t xml:space="preserve">2017: 1 BP, 1 DP. </w:t>
            </w:r>
          </w:p>
        </w:tc>
      </w:tr>
      <w:tr w:rsidR="00DA49CD" w14:paraId="326CAD4B" w14:textId="77777777" w:rsidTr="00D53E52">
        <w:trPr>
          <w:gridBefore w:val="1"/>
          <w:gridAfter w:val="2"/>
          <w:wBefore w:w="80" w:type="dxa"/>
          <w:wAfter w:w="193" w:type="dxa"/>
          <w:cantSplit/>
          <w:trPrChange w:id="26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66" w:author="Simona Mrkvičková" w:date="2018-04-13T14:26:00Z">
              <w:tcPr>
                <w:tcW w:w="3346" w:type="dxa"/>
                <w:gridSpan w:val="12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E5B4620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Obor habilitačního řízení </w:t>
            </w:r>
          </w:p>
        </w:tc>
        <w:tc>
          <w:tcPr>
            <w:tcW w:w="2247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67" w:author="Simona Mrkvičková" w:date="2018-04-13T14:26:00Z">
              <w:tcPr>
                <w:tcW w:w="2249" w:type="dxa"/>
                <w:gridSpan w:val="11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E9E284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  <w:tcPrChange w:id="268" w:author="Simona Mrkvičková" w:date="2018-04-13T14:26:00Z">
              <w:tcPr>
                <w:tcW w:w="2256" w:type="dxa"/>
                <w:gridSpan w:val="19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F7CAAC"/>
                <w:hideMark/>
              </w:tcPr>
            </w:tcPrChange>
          </w:tcPr>
          <w:p w14:paraId="447CA9F3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Řízení konáno na VŠ</w:t>
            </w:r>
          </w:p>
        </w:tc>
        <w:tc>
          <w:tcPr>
            <w:tcW w:w="2040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69" w:author="Simona Mrkvičková" w:date="2018-04-13T14:26:00Z">
              <w:tcPr>
                <w:tcW w:w="2037" w:type="dxa"/>
                <w:gridSpan w:val="18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D90ADE9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Ohlasy publikací</w:t>
            </w:r>
          </w:p>
        </w:tc>
      </w:tr>
      <w:tr w:rsidR="00DA49CD" w14:paraId="72D3B3DD" w14:textId="77777777" w:rsidTr="00D53E52">
        <w:trPr>
          <w:gridBefore w:val="1"/>
          <w:gridAfter w:val="2"/>
          <w:wBefore w:w="80" w:type="dxa"/>
          <w:wAfter w:w="193" w:type="dxa"/>
          <w:cantSplit/>
          <w:trPrChange w:id="270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71" w:author="Simona Mrkvičková" w:date="2018-04-13T14:26:00Z">
              <w:tcPr>
                <w:tcW w:w="3346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E40F49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72" w:author="Simona Mrkvičková" w:date="2018-04-13T14:26:00Z">
              <w:tcPr>
                <w:tcW w:w="2249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CF3C5E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5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  <w:tcPrChange w:id="273" w:author="Simona Mrkvičková" w:date="2018-04-13T14:26:00Z">
              <w:tcPr>
                <w:tcW w:w="2256" w:type="dxa"/>
                <w:gridSpan w:val="1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</w:tcPrChange>
          </w:tcPr>
          <w:p w14:paraId="5EFC1D9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64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74" w:author="Simona Mrkvičková" w:date="2018-04-13T14:26:00Z">
              <w:tcPr>
                <w:tcW w:w="644" w:type="dxa"/>
                <w:gridSpan w:val="10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907E84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WOS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75" w:author="Simona Mrkvičková" w:date="2018-04-13T14:26:00Z">
              <w:tcPr>
                <w:tcW w:w="6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F6684AC" w14:textId="77777777" w:rsidR="00DA49CD" w:rsidRDefault="00DA49CD" w:rsidP="00A86912">
            <w:pPr>
              <w:jc w:val="both"/>
              <w:rPr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Scopus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76" w:author="Simona Mrkvičková" w:date="2018-04-13T14:26:00Z">
              <w:tcPr>
                <w:tcW w:w="6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AFC79A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sz w:val="18"/>
                <w:lang w:eastAsia="en-US"/>
              </w:rPr>
              <w:t>ostatní</w:t>
            </w:r>
          </w:p>
        </w:tc>
      </w:tr>
      <w:tr w:rsidR="00DA49CD" w14:paraId="4F4547E3" w14:textId="77777777" w:rsidTr="00D53E52">
        <w:trPr>
          <w:gridBefore w:val="1"/>
          <w:gridAfter w:val="2"/>
          <w:wBefore w:w="80" w:type="dxa"/>
          <w:wAfter w:w="193" w:type="dxa"/>
          <w:cantSplit/>
          <w:trHeight w:val="70"/>
          <w:trPrChange w:id="27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70"/>
            </w:trPr>
          </w:trPrChange>
        </w:trPr>
        <w:tc>
          <w:tcPr>
            <w:tcW w:w="33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78" w:author="Simona Mrkvičková" w:date="2018-04-13T14:26:00Z">
              <w:tcPr>
                <w:tcW w:w="3346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EA8081E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Obor jmenovacího řízení</w:t>
            </w:r>
          </w:p>
        </w:tc>
        <w:tc>
          <w:tcPr>
            <w:tcW w:w="2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79" w:author="Simona Mrkvičková" w:date="2018-04-13T14:26:00Z">
              <w:tcPr>
                <w:tcW w:w="2249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F4C30DA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  <w:tcPrChange w:id="280" w:author="Simona Mrkvičková" w:date="2018-04-13T14:26:00Z">
              <w:tcPr>
                <w:tcW w:w="2256" w:type="dxa"/>
                <w:gridSpan w:val="1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F7CAAC"/>
                <w:hideMark/>
              </w:tcPr>
            </w:tcPrChange>
          </w:tcPr>
          <w:p w14:paraId="38FAFFC0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  <w:tcPrChange w:id="281" w:author="Simona Mrkvičková" w:date="2018-04-13T14:26:00Z">
              <w:tcPr>
                <w:tcW w:w="644" w:type="dxa"/>
                <w:gridSpan w:val="10"/>
                <w:vMerge w:val="restar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0323973" w14:textId="77777777" w:rsidR="00DA49CD" w:rsidRPr="00D65411" w:rsidRDefault="00DA49CD" w:rsidP="00A86912">
            <w:pPr>
              <w:jc w:val="both"/>
              <w:rPr>
                <w:b/>
                <w:lang w:eastAsia="en-US"/>
              </w:rPr>
            </w:pPr>
            <w:r w:rsidRPr="00D65411">
              <w:rPr>
                <w:b/>
                <w:lang w:eastAsia="en-US"/>
              </w:rPr>
              <w:t>0</w:t>
            </w:r>
          </w:p>
        </w:tc>
        <w:tc>
          <w:tcPr>
            <w:tcW w:w="6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2" w:author="Simona Mrkvičková" w:date="2018-04-13T14:26:00Z">
              <w:tcPr>
                <w:tcW w:w="696" w:type="dxa"/>
                <w:gridSpan w:val="6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1D2BC4D" w14:textId="77777777" w:rsidR="00DA49CD" w:rsidRPr="00D65411" w:rsidRDefault="00DA49CD" w:rsidP="00A86912">
            <w:pPr>
              <w:jc w:val="both"/>
              <w:rPr>
                <w:b/>
                <w:lang w:eastAsia="en-US"/>
              </w:rPr>
            </w:pPr>
            <w:r w:rsidRPr="00D65411">
              <w:rPr>
                <w:b/>
                <w:lang w:eastAsia="en-US"/>
              </w:rPr>
              <w:t>0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3" w:author="Simona Mrkvičková" w:date="2018-04-13T14:26:00Z">
              <w:tcPr>
                <w:tcW w:w="697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C8ED9C6" w14:textId="77777777" w:rsidR="00DA49CD" w:rsidRDefault="00DA49CD" w:rsidP="00A86912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neevid.</w:t>
            </w:r>
          </w:p>
        </w:tc>
      </w:tr>
      <w:tr w:rsidR="00DA49CD" w14:paraId="4DBAF1AF" w14:textId="77777777" w:rsidTr="00D53E52">
        <w:trPr>
          <w:gridBefore w:val="1"/>
          <w:gridAfter w:val="2"/>
          <w:wBefore w:w="80" w:type="dxa"/>
          <w:wAfter w:w="193" w:type="dxa"/>
          <w:trHeight w:val="205"/>
          <w:trPrChange w:id="284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05"/>
            </w:trPr>
          </w:trPrChange>
        </w:trPr>
        <w:tc>
          <w:tcPr>
            <w:tcW w:w="33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5" w:author="Simona Mrkvičková" w:date="2018-04-13T14:26:00Z">
              <w:tcPr>
                <w:tcW w:w="3346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FE3A9D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86" w:author="Simona Mrkvičková" w:date="2018-04-13T14:26:00Z">
              <w:tcPr>
                <w:tcW w:w="2249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BF7061A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5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  <w:tcPrChange w:id="287" w:author="Simona Mrkvičková" w:date="2018-04-13T14:26:00Z">
              <w:tcPr>
                <w:tcW w:w="2256" w:type="dxa"/>
                <w:gridSpan w:val="1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</w:tcPrChange>
          </w:tcPr>
          <w:p w14:paraId="5EB1F65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648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88" w:author="Simona Mrkvičková" w:date="2018-04-13T14:26:00Z">
              <w:tcPr>
                <w:tcW w:w="644" w:type="dxa"/>
                <w:gridSpan w:val="10"/>
                <w:vMerge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6C44AB8A" w14:textId="77777777" w:rsidR="00DA49CD" w:rsidRDefault="00DA49CD" w:rsidP="00A86912">
            <w:pPr>
              <w:rPr>
                <w:b/>
                <w:highlight w:val="cyan"/>
                <w:lang w:eastAsia="en-US"/>
              </w:rPr>
            </w:pPr>
          </w:p>
        </w:tc>
        <w:tc>
          <w:tcPr>
            <w:tcW w:w="6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89" w:author="Simona Mrkvičková" w:date="2018-04-13T14:26:00Z">
              <w:tcPr>
                <w:tcW w:w="696" w:type="dxa"/>
                <w:gridSpan w:val="6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175CCF6" w14:textId="77777777" w:rsidR="00DA49CD" w:rsidRDefault="00DA49CD" w:rsidP="00A86912">
            <w:pPr>
              <w:rPr>
                <w:b/>
                <w:highlight w:val="cyan"/>
                <w:lang w:eastAsia="en-US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90" w:author="Simona Mrkvičková" w:date="2018-04-13T14:26:00Z">
              <w:tcPr>
                <w:tcW w:w="69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3F44CEB6" w14:textId="77777777" w:rsidR="00DA49CD" w:rsidRDefault="00DA49CD" w:rsidP="00A86912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DA49CD" w14:paraId="2252F779" w14:textId="77777777" w:rsidTr="00D53E52">
        <w:trPr>
          <w:gridBefore w:val="1"/>
          <w:gridAfter w:val="2"/>
          <w:wBefore w:w="80" w:type="dxa"/>
          <w:wAfter w:w="193" w:type="dxa"/>
          <w:trPrChange w:id="29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92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7D6B10D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50A40108" w14:textId="77777777" w:rsidTr="00D53E52">
        <w:trPr>
          <w:gridBefore w:val="1"/>
          <w:gridAfter w:val="2"/>
          <w:wBefore w:w="80" w:type="dxa"/>
          <w:wAfter w:w="193" w:type="dxa"/>
          <w:trHeight w:val="283"/>
          <w:trPrChange w:id="29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3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94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3EC95D3" w14:textId="77777777" w:rsidR="00DA49CD" w:rsidRPr="00DA49CD" w:rsidRDefault="00DA49CD" w:rsidP="00DA49CD">
            <w:pPr>
              <w:spacing w:before="120" w:after="120"/>
              <w:jc w:val="both"/>
              <w:rPr>
                <w:caps/>
                <w:color w:val="000000"/>
                <w:sz w:val="21"/>
                <w:szCs w:val="21"/>
                <w:lang w:eastAsia="en-US"/>
              </w:rPr>
            </w:pP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BÍLEK, O., </w:t>
            </w:r>
            <w:r w:rsidRPr="00DA49CD">
              <w:rPr>
                <w:b/>
                <w:caps/>
                <w:color w:val="000000"/>
                <w:sz w:val="21"/>
                <w:szCs w:val="21"/>
                <w:lang w:eastAsia="en-US"/>
              </w:rPr>
              <w:t>BAĎUROVÁ, J. (5%)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, ČOP, J.: 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 xml:space="preserve">A study on the grindability of engineering plastics and metals. </w:t>
            </w:r>
            <w:r w:rsidRPr="00DA49CD">
              <w:rPr>
                <w:i/>
                <w:color w:val="000000"/>
                <w:sz w:val="21"/>
                <w:szCs w:val="21"/>
                <w:lang w:eastAsia="en-US"/>
              </w:rPr>
              <w:t xml:space="preserve">Key Engineering Materials 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137-142, </w:t>
            </w:r>
            <w:r w:rsidRPr="00DA49CD">
              <w:rPr>
                <w:b/>
                <w:caps/>
                <w:color w:val="000000"/>
                <w:sz w:val="21"/>
                <w:szCs w:val="21"/>
                <w:lang w:eastAsia="en-US"/>
              </w:rPr>
              <w:t>2016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. 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 xml:space="preserve">Zurich: Trans Tech Publications Ltd. 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ISSN 1013-9826. </w:t>
            </w:r>
          </w:p>
          <w:p w14:paraId="063CBAB0" w14:textId="77777777" w:rsidR="00DA49CD" w:rsidRPr="00DA49CD" w:rsidRDefault="00DA49CD" w:rsidP="00DA49CD">
            <w:pPr>
              <w:spacing w:before="120" w:after="120"/>
              <w:jc w:val="both"/>
              <w:rPr>
                <w:caps/>
                <w:color w:val="000000"/>
                <w:sz w:val="21"/>
                <w:szCs w:val="21"/>
                <w:lang w:eastAsia="en-US"/>
              </w:rPr>
            </w:pP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NESLUŠAN, M., </w:t>
            </w:r>
            <w:r w:rsidRPr="00DA49CD">
              <w:rPr>
                <w:b/>
                <w:caps/>
                <w:color w:val="000000"/>
                <w:sz w:val="21"/>
                <w:szCs w:val="21"/>
                <w:lang w:eastAsia="en-US"/>
              </w:rPr>
              <w:t>BAĎUROVÁ, J. (50%)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, MIČIETOVÁ, A., ČILIKOVÁ, M.: 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>Performance of Norton Quantum Grinding Wheels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. </w:t>
            </w:r>
            <w:r w:rsidRPr="00DA49CD">
              <w:rPr>
                <w:i/>
                <w:color w:val="000000"/>
                <w:sz w:val="21"/>
                <w:szCs w:val="21"/>
                <w:lang w:eastAsia="en-US"/>
              </w:rPr>
              <w:t>Key Engineering Materials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 125-130, </w:t>
            </w:r>
            <w:r w:rsidRPr="00DA49CD">
              <w:rPr>
                <w:b/>
                <w:caps/>
                <w:color w:val="000000"/>
                <w:sz w:val="21"/>
                <w:szCs w:val="21"/>
                <w:lang w:eastAsia="en-US"/>
              </w:rPr>
              <w:t>2016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. 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>Zurich: Trans Tech Publications Ltd.,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 ISSN 1013-9826. </w:t>
            </w:r>
          </w:p>
          <w:p w14:paraId="62D2AF27" w14:textId="77777777" w:rsidR="00DA49CD" w:rsidRPr="00DA49CD" w:rsidRDefault="00DA49CD" w:rsidP="00DA49CD">
            <w:pPr>
              <w:spacing w:before="120" w:after="120"/>
              <w:jc w:val="both"/>
              <w:rPr>
                <w:caps/>
                <w:color w:val="000000"/>
                <w:sz w:val="21"/>
                <w:szCs w:val="21"/>
                <w:lang w:eastAsia="en-US"/>
              </w:rPr>
            </w:pP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ŠUBA, O., FOJTL, L., ŠUBA, O., SÝKOROVÁ, L., RUSNÁKOVÁ, S., </w:t>
            </w:r>
            <w:r w:rsidRPr="00DA49CD">
              <w:rPr>
                <w:b/>
                <w:caps/>
                <w:color w:val="000000"/>
                <w:sz w:val="21"/>
                <w:szCs w:val="21"/>
                <w:lang w:eastAsia="en-US"/>
              </w:rPr>
              <w:t>BAĎUROVÁ, J. (5%)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: 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 xml:space="preserve">On flexural stiffness of polymer sandwich walls. </w:t>
            </w:r>
            <w:r w:rsidRPr="00DA49CD">
              <w:rPr>
                <w:i/>
                <w:color w:val="000000"/>
                <w:sz w:val="21"/>
                <w:szCs w:val="21"/>
                <w:lang w:eastAsia="en-US"/>
              </w:rPr>
              <w:t>Materials Science Forum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 862, 115-122, </w:t>
            </w:r>
            <w:r w:rsidRPr="00DA49CD">
              <w:rPr>
                <w:b/>
                <w:caps/>
                <w:color w:val="000000"/>
                <w:sz w:val="21"/>
                <w:szCs w:val="21"/>
                <w:lang w:eastAsia="en-US"/>
              </w:rPr>
              <w:t>2016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. ISSN 0255-5476. </w:t>
            </w:r>
          </w:p>
          <w:p w14:paraId="4796545E" w14:textId="77777777" w:rsidR="00DA49CD" w:rsidRPr="00DA49CD" w:rsidRDefault="00DA49CD" w:rsidP="00DA49CD">
            <w:pPr>
              <w:spacing w:before="120" w:after="120"/>
              <w:jc w:val="both"/>
              <w:rPr>
                <w:caps/>
                <w:color w:val="000000"/>
                <w:sz w:val="21"/>
                <w:szCs w:val="21"/>
                <w:lang w:eastAsia="en-US"/>
              </w:rPr>
            </w:pP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ŠUBA, O., ŠUBA, O., SÝKOROVÁ, L., </w:t>
            </w:r>
            <w:r w:rsidRPr="00DA49CD">
              <w:rPr>
                <w:b/>
                <w:caps/>
                <w:color w:val="000000"/>
                <w:sz w:val="21"/>
                <w:szCs w:val="21"/>
                <w:lang w:eastAsia="en-US"/>
              </w:rPr>
              <w:t>BAĎUROVÁ, J. (5%)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: 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 xml:space="preserve">On stability capacity of underground plastic tanks made by rotomolding technology. </w:t>
            </w:r>
            <w:r w:rsidRPr="00DA49CD">
              <w:rPr>
                <w:i/>
                <w:color w:val="000000"/>
                <w:sz w:val="21"/>
                <w:szCs w:val="21"/>
                <w:lang w:eastAsia="en-US"/>
              </w:rPr>
              <w:t xml:space="preserve">Development in Machining Technology 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 xml:space="preserve">96-103, </w:t>
            </w:r>
            <w:r w:rsidRPr="00DA49CD">
              <w:rPr>
                <w:b/>
                <w:color w:val="000000"/>
                <w:sz w:val="21"/>
                <w:szCs w:val="21"/>
                <w:lang w:eastAsia="en-US"/>
              </w:rPr>
              <w:t>2016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 xml:space="preserve">. Cracow: Cracow University of Technology. ISBN 978-80-553-2576-7. </w:t>
            </w:r>
          </w:p>
          <w:p w14:paraId="6D2F74E2" w14:textId="77777777" w:rsidR="00DA49CD" w:rsidRDefault="00DA49CD" w:rsidP="00DA49CD">
            <w:pPr>
              <w:spacing w:before="120" w:after="120"/>
              <w:jc w:val="both"/>
              <w:rPr>
                <w:b/>
                <w:lang w:eastAsia="en-US"/>
              </w:rPr>
            </w:pPr>
            <w:r w:rsidRPr="00DA49CD">
              <w:rPr>
                <w:b/>
                <w:caps/>
                <w:color w:val="000000"/>
                <w:sz w:val="21"/>
                <w:szCs w:val="21"/>
                <w:lang w:eastAsia="en-US"/>
              </w:rPr>
              <w:t>BAĎUROVÁ, J. (70%)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, ČERNEKOVÁ, M.: 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>Predictus - To reduce occurrence of juvenile foot deformities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 xml:space="preserve">. </w:t>
            </w:r>
            <w:r w:rsidRPr="00DA49CD">
              <w:rPr>
                <w:i/>
                <w:color w:val="000000"/>
                <w:sz w:val="21"/>
                <w:szCs w:val="21"/>
                <w:lang w:eastAsia="en-US"/>
              </w:rPr>
              <w:t>CD Memorias - Comec 2016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 xml:space="preserve">. Santa Maria, </w:t>
            </w:r>
            <w:r w:rsidRPr="00DA49CD">
              <w:rPr>
                <w:b/>
                <w:color w:val="000000"/>
                <w:sz w:val="21"/>
                <w:szCs w:val="21"/>
                <w:lang w:eastAsia="en-US"/>
              </w:rPr>
              <w:t>2016</w:t>
            </w:r>
            <w:r w:rsidRPr="00DA49CD">
              <w:rPr>
                <w:color w:val="000000"/>
                <w:sz w:val="21"/>
                <w:szCs w:val="21"/>
                <w:lang w:eastAsia="en-US"/>
              </w:rPr>
              <w:t>. ISBN 978-959-312-216-0</w:t>
            </w:r>
            <w:r w:rsidRPr="00DA49CD">
              <w:rPr>
                <w:caps/>
                <w:color w:val="000000"/>
                <w:sz w:val="21"/>
                <w:szCs w:val="21"/>
                <w:lang w:eastAsia="en-US"/>
              </w:rPr>
              <w:t>.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A49CD" w14:paraId="27D8A9B8" w14:textId="77777777" w:rsidTr="00D53E52">
        <w:trPr>
          <w:gridBefore w:val="1"/>
          <w:gridAfter w:val="2"/>
          <w:wBefore w:w="80" w:type="dxa"/>
          <w:wAfter w:w="193" w:type="dxa"/>
          <w:trHeight w:val="218"/>
          <w:trPrChange w:id="29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18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96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EC85E5B" w14:textId="77777777" w:rsidR="00DA49CD" w:rsidRDefault="00DA49CD" w:rsidP="00A8691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Působení v zahraničí</w:t>
            </w:r>
          </w:p>
        </w:tc>
      </w:tr>
      <w:tr w:rsidR="00DA49CD" w14:paraId="3E341EC3" w14:textId="77777777" w:rsidTr="00D53E52">
        <w:trPr>
          <w:gridBefore w:val="1"/>
          <w:gridAfter w:val="2"/>
          <w:wBefore w:w="80" w:type="dxa"/>
          <w:wAfter w:w="193" w:type="dxa"/>
          <w:trHeight w:val="328"/>
          <w:trPrChange w:id="29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8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98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DF3B775" w14:textId="77777777" w:rsidR="00DA49CD" w:rsidRDefault="00DA49CD" w:rsidP="00A86912">
            <w:pPr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  <w:p w14:paraId="49D1E583" w14:textId="77777777" w:rsidR="00DA49CD" w:rsidRDefault="00DA49CD" w:rsidP="00A86912">
            <w:pPr>
              <w:rPr>
                <w:lang w:eastAsia="en-US"/>
              </w:rPr>
            </w:pPr>
          </w:p>
          <w:p w14:paraId="145E9C8C" w14:textId="77777777" w:rsidR="00DA49CD" w:rsidRDefault="00DA49CD" w:rsidP="00A86912">
            <w:pPr>
              <w:rPr>
                <w:lang w:eastAsia="en-US"/>
              </w:rPr>
            </w:pPr>
          </w:p>
          <w:p w14:paraId="0CA8650E" w14:textId="77777777" w:rsidR="00DA49CD" w:rsidRDefault="00DA49CD" w:rsidP="00A86912">
            <w:pPr>
              <w:rPr>
                <w:lang w:eastAsia="en-US"/>
              </w:rPr>
            </w:pPr>
          </w:p>
          <w:p w14:paraId="3339746C" w14:textId="77777777" w:rsidR="00DA49CD" w:rsidRDefault="00DA49CD" w:rsidP="00A86912">
            <w:pPr>
              <w:rPr>
                <w:lang w:eastAsia="en-US"/>
              </w:rPr>
            </w:pPr>
          </w:p>
        </w:tc>
      </w:tr>
      <w:tr w:rsidR="00DA49CD" w14:paraId="12F16C1F" w14:textId="77777777" w:rsidTr="00D53E52">
        <w:trPr>
          <w:gridBefore w:val="1"/>
          <w:gridAfter w:val="2"/>
          <w:wBefore w:w="80" w:type="dxa"/>
          <w:wAfter w:w="193" w:type="dxa"/>
          <w:cantSplit/>
          <w:trHeight w:val="470"/>
          <w:trPrChange w:id="29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470"/>
            </w:trPr>
          </w:trPrChange>
        </w:trPr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300" w:author="Simona Mrkvičková" w:date="2018-04-13T14:26:00Z">
              <w:tcPr>
                <w:tcW w:w="251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08CFC46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Podpis </w:t>
            </w:r>
          </w:p>
        </w:tc>
        <w:tc>
          <w:tcPr>
            <w:tcW w:w="45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01" w:author="Simona Mrkvičková" w:date="2018-04-13T14:26:00Z">
              <w:tcPr>
                <w:tcW w:w="4548" w:type="dxa"/>
                <w:gridSpan w:val="2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BB6F6AC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302" w:author="Simona Mrkvičková" w:date="2018-04-13T14:26:00Z">
              <w:tcPr>
                <w:tcW w:w="789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5221E6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datum</w:t>
            </w:r>
          </w:p>
        </w:tc>
        <w:tc>
          <w:tcPr>
            <w:tcW w:w="20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303" w:author="Simona Mrkvičková" w:date="2018-04-13T14:26:00Z">
              <w:tcPr>
                <w:tcW w:w="2037" w:type="dxa"/>
                <w:gridSpan w:val="1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8F4D08C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327CB798" w14:textId="77777777" w:rsidTr="00D53E52">
        <w:trPr>
          <w:gridBefore w:val="1"/>
          <w:gridAfter w:val="2"/>
          <w:wBefore w:w="80" w:type="dxa"/>
          <w:wAfter w:w="193" w:type="dxa"/>
          <w:trPrChange w:id="30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bottom w:val="double" w:sz="4" w:space="0" w:color="auto"/>
            </w:tcBorders>
            <w:shd w:val="clear" w:color="auto" w:fill="BDD6EE"/>
            <w:tcPrChange w:id="305" w:author="Simona Mrkvičková" w:date="2018-04-13T14:26:00Z">
              <w:tcPr>
                <w:tcW w:w="9888" w:type="dxa"/>
                <w:gridSpan w:val="60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52CD8BE5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49CD" w14:paraId="10FF829C" w14:textId="77777777" w:rsidTr="00D53E52">
        <w:trPr>
          <w:gridBefore w:val="1"/>
          <w:gridAfter w:val="2"/>
          <w:wBefore w:w="80" w:type="dxa"/>
          <w:wAfter w:w="193" w:type="dxa"/>
          <w:trPrChange w:id="306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double" w:sz="4" w:space="0" w:color="auto"/>
            </w:tcBorders>
            <w:shd w:val="clear" w:color="auto" w:fill="F7CAAC"/>
            <w:tcPrChange w:id="307" w:author="Simona Mrkvičková" w:date="2018-04-13T14:26:00Z">
              <w:tcPr>
                <w:tcW w:w="2514" w:type="dxa"/>
                <w:gridSpan w:val="4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759C0F2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74" w:type="dxa"/>
            <w:gridSpan w:val="56"/>
            <w:tcPrChange w:id="308" w:author="Simona Mrkvičková" w:date="2018-04-13T14:26:00Z">
              <w:tcPr>
                <w:tcW w:w="7374" w:type="dxa"/>
                <w:gridSpan w:val="56"/>
              </w:tcPr>
            </w:tcPrChange>
          </w:tcPr>
          <w:p w14:paraId="7EFED35D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14D90948" w14:textId="77777777" w:rsidTr="00D53E52">
        <w:trPr>
          <w:gridBefore w:val="1"/>
          <w:gridAfter w:val="2"/>
          <w:wBefore w:w="80" w:type="dxa"/>
          <w:wAfter w:w="193" w:type="dxa"/>
          <w:trPrChange w:id="30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310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35425CD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74" w:type="dxa"/>
            <w:gridSpan w:val="56"/>
            <w:tcPrChange w:id="311" w:author="Simona Mrkvičková" w:date="2018-04-13T14:26:00Z">
              <w:tcPr>
                <w:tcW w:w="7374" w:type="dxa"/>
                <w:gridSpan w:val="56"/>
              </w:tcPr>
            </w:tcPrChange>
          </w:tcPr>
          <w:p w14:paraId="4DF04021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0F416FDA" w14:textId="77777777" w:rsidTr="00D53E52">
        <w:trPr>
          <w:gridBefore w:val="1"/>
          <w:gridAfter w:val="2"/>
          <w:wBefore w:w="80" w:type="dxa"/>
          <w:wAfter w:w="193" w:type="dxa"/>
          <w:trPrChange w:id="31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313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6545DA1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74" w:type="dxa"/>
            <w:gridSpan w:val="56"/>
            <w:tcPrChange w:id="314" w:author="Simona Mrkvičková" w:date="2018-04-13T14:26:00Z">
              <w:tcPr>
                <w:tcW w:w="7374" w:type="dxa"/>
                <w:gridSpan w:val="56"/>
              </w:tcPr>
            </w:tcPrChange>
          </w:tcPr>
          <w:p w14:paraId="43CC4A0B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38E38FA1" w14:textId="77777777" w:rsidTr="00D53E52">
        <w:trPr>
          <w:gridBefore w:val="1"/>
          <w:gridAfter w:val="2"/>
          <w:wBefore w:w="80" w:type="dxa"/>
          <w:wAfter w:w="193" w:type="dxa"/>
          <w:trPrChange w:id="31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316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5C6CA83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5" w:type="dxa"/>
            <w:gridSpan w:val="27"/>
            <w:tcPrChange w:id="317" w:author="Simona Mrkvičková" w:date="2018-04-13T14:26:00Z">
              <w:tcPr>
                <w:tcW w:w="4548" w:type="dxa"/>
                <w:gridSpan w:val="27"/>
              </w:tcPr>
            </w:tcPrChange>
          </w:tcPr>
          <w:p w14:paraId="4F7EB573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318" w:name="Bednařík"/>
            <w:bookmarkEnd w:id="318"/>
            <w:r w:rsidRPr="008955CD">
              <w:rPr>
                <w:b/>
              </w:rPr>
              <w:t>Martin Bednařík</w:t>
            </w:r>
          </w:p>
        </w:tc>
        <w:tc>
          <w:tcPr>
            <w:tcW w:w="716" w:type="dxa"/>
            <w:gridSpan w:val="7"/>
            <w:shd w:val="clear" w:color="auto" w:fill="F7CAAC"/>
            <w:tcPrChange w:id="319" w:author="Simona Mrkvičková" w:date="2018-04-13T14:26:00Z">
              <w:tcPr>
                <w:tcW w:w="716" w:type="dxa"/>
                <w:gridSpan w:val="7"/>
                <w:shd w:val="clear" w:color="auto" w:fill="F7CAAC"/>
              </w:tcPr>
            </w:tcPrChange>
          </w:tcPr>
          <w:p w14:paraId="4B03EAB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13" w:type="dxa"/>
            <w:gridSpan w:val="22"/>
            <w:tcPrChange w:id="320" w:author="Simona Mrkvičková" w:date="2018-04-13T14:26:00Z">
              <w:tcPr>
                <w:tcW w:w="2110" w:type="dxa"/>
                <w:gridSpan w:val="22"/>
              </w:tcPr>
            </w:tcPrChange>
          </w:tcPr>
          <w:p w14:paraId="704F9A69" w14:textId="77777777" w:rsidR="00DA49CD" w:rsidRDefault="00DA49CD" w:rsidP="00A86912">
            <w:pPr>
              <w:jc w:val="both"/>
            </w:pPr>
            <w:r>
              <w:t>Ing., Ph.D.</w:t>
            </w:r>
          </w:p>
        </w:tc>
      </w:tr>
      <w:tr w:rsidR="00DA49CD" w14:paraId="60B9B929" w14:textId="77777777" w:rsidTr="00D53E52">
        <w:trPr>
          <w:gridBefore w:val="1"/>
          <w:gridAfter w:val="2"/>
          <w:wBefore w:w="80" w:type="dxa"/>
          <w:wAfter w:w="193" w:type="dxa"/>
          <w:trPrChange w:id="32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322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0D09D31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2" w:type="dxa"/>
            <w:gridSpan w:val="8"/>
            <w:tcPrChange w:id="323" w:author="Simona Mrkvičková" w:date="2018-04-13T14:26:00Z">
              <w:tcPr>
                <w:tcW w:w="832" w:type="dxa"/>
                <w:gridSpan w:val="8"/>
              </w:tcPr>
            </w:tcPrChange>
          </w:tcPr>
          <w:p w14:paraId="4CF46E73" w14:textId="77777777" w:rsidR="00DA49CD" w:rsidRDefault="00DA49CD" w:rsidP="00A86912">
            <w:pPr>
              <w:jc w:val="both"/>
            </w:pPr>
            <w:r>
              <w:t>1986</w:t>
            </w:r>
          </w:p>
        </w:tc>
        <w:tc>
          <w:tcPr>
            <w:tcW w:w="1721" w:type="dxa"/>
            <w:gridSpan w:val="6"/>
            <w:shd w:val="clear" w:color="auto" w:fill="F7CAAC"/>
            <w:tcPrChange w:id="324" w:author="Simona Mrkvičková" w:date="2018-04-13T14:26:00Z">
              <w:tcPr>
                <w:tcW w:w="1723" w:type="dxa"/>
                <w:gridSpan w:val="6"/>
                <w:shd w:val="clear" w:color="auto" w:fill="F7CAAC"/>
              </w:tcPr>
            </w:tcPrChange>
          </w:tcPr>
          <w:p w14:paraId="583E221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8"/>
            <w:tcPrChange w:id="325" w:author="Simona Mrkvičková" w:date="2018-04-13T14:26:00Z">
              <w:tcPr>
                <w:tcW w:w="996" w:type="dxa"/>
                <w:gridSpan w:val="8"/>
              </w:tcPr>
            </w:tcPrChange>
          </w:tcPr>
          <w:p w14:paraId="62AED745" w14:textId="77777777" w:rsidR="00DA49CD" w:rsidRDefault="00DA49CD" w:rsidP="00A86912">
            <w:pPr>
              <w:jc w:val="both"/>
            </w:pPr>
            <w:r>
              <w:t>pp.</w:t>
            </w:r>
          </w:p>
        </w:tc>
        <w:tc>
          <w:tcPr>
            <w:tcW w:w="996" w:type="dxa"/>
            <w:gridSpan w:val="5"/>
            <w:shd w:val="clear" w:color="auto" w:fill="F7CAAC"/>
            <w:tcPrChange w:id="326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6885692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327" w:author="Simona Mrkvičková" w:date="2018-04-13T14:26:00Z">
              <w:tcPr>
                <w:tcW w:w="716" w:type="dxa"/>
                <w:gridSpan w:val="7"/>
              </w:tcPr>
            </w:tcPrChange>
          </w:tcPr>
          <w:p w14:paraId="611EE284" w14:textId="77777777" w:rsidR="00DA49CD" w:rsidRDefault="00DA49CD" w:rsidP="00A86912">
            <w:pPr>
              <w:jc w:val="both"/>
            </w:pPr>
            <w:r>
              <w:t>40</w:t>
            </w:r>
          </w:p>
        </w:tc>
        <w:tc>
          <w:tcPr>
            <w:tcW w:w="721" w:type="dxa"/>
            <w:gridSpan w:val="14"/>
            <w:shd w:val="clear" w:color="auto" w:fill="F7CAAC"/>
            <w:tcPrChange w:id="328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78E4BF6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329" w:author="Simona Mrkvičková" w:date="2018-04-13T14:26:00Z">
              <w:tcPr>
                <w:tcW w:w="1393" w:type="dxa"/>
                <w:gridSpan w:val="8"/>
              </w:tcPr>
            </w:tcPrChange>
          </w:tcPr>
          <w:p w14:paraId="7A8F2635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985BB2">
              <w:t>N</w:t>
            </w:r>
          </w:p>
        </w:tc>
      </w:tr>
      <w:tr w:rsidR="00DA49CD" w14:paraId="6CB1FFC4" w14:textId="77777777" w:rsidTr="00D53E52">
        <w:trPr>
          <w:gridBefore w:val="1"/>
          <w:gridAfter w:val="2"/>
          <w:wBefore w:w="80" w:type="dxa"/>
          <w:wAfter w:w="193" w:type="dxa"/>
          <w:trPrChange w:id="330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5063" w:type="dxa"/>
            <w:gridSpan w:val="18"/>
            <w:shd w:val="clear" w:color="auto" w:fill="F7CAAC"/>
            <w:tcPrChange w:id="331" w:author="Simona Mrkvičková" w:date="2018-04-13T14:26:00Z">
              <w:tcPr>
                <w:tcW w:w="5069" w:type="dxa"/>
                <w:gridSpan w:val="18"/>
                <w:shd w:val="clear" w:color="auto" w:fill="F7CAAC"/>
              </w:tcPr>
            </w:tcPrChange>
          </w:tcPr>
          <w:p w14:paraId="5001481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8"/>
            <w:tcPrChange w:id="332" w:author="Simona Mrkvičková" w:date="2018-04-13T14:26:00Z">
              <w:tcPr>
                <w:tcW w:w="996" w:type="dxa"/>
                <w:gridSpan w:val="8"/>
              </w:tcPr>
            </w:tcPrChange>
          </w:tcPr>
          <w:p w14:paraId="5C3861CA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6" w:type="dxa"/>
            <w:gridSpan w:val="5"/>
            <w:shd w:val="clear" w:color="auto" w:fill="F7CAAC"/>
            <w:tcPrChange w:id="333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7A0C79B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334" w:author="Simona Mrkvičková" w:date="2018-04-13T14:26:00Z">
              <w:tcPr>
                <w:tcW w:w="716" w:type="dxa"/>
                <w:gridSpan w:val="7"/>
              </w:tcPr>
            </w:tcPrChange>
          </w:tcPr>
          <w:p w14:paraId="4BA7556D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21" w:type="dxa"/>
            <w:gridSpan w:val="14"/>
            <w:shd w:val="clear" w:color="auto" w:fill="F7CAAC"/>
            <w:tcPrChange w:id="335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6D85038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336" w:author="Simona Mrkvičková" w:date="2018-04-13T14:26:00Z">
              <w:tcPr>
                <w:tcW w:w="1393" w:type="dxa"/>
                <w:gridSpan w:val="8"/>
              </w:tcPr>
            </w:tcPrChange>
          </w:tcPr>
          <w:p w14:paraId="22E6009B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C462DC">
              <w:t>---</w:t>
            </w:r>
          </w:p>
        </w:tc>
      </w:tr>
      <w:tr w:rsidR="00DA49CD" w14:paraId="7D3A0B22" w14:textId="77777777" w:rsidTr="00D53E52">
        <w:trPr>
          <w:gridBefore w:val="1"/>
          <w:gridAfter w:val="2"/>
          <w:wBefore w:w="80" w:type="dxa"/>
          <w:wAfter w:w="193" w:type="dxa"/>
          <w:trPrChange w:id="33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shd w:val="clear" w:color="auto" w:fill="F7CAAC"/>
            <w:tcPrChange w:id="338" w:author="Simona Mrkvičková" w:date="2018-04-13T14:26:00Z">
              <w:tcPr>
                <w:tcW w:w="6065" w:type="dxa"/>
                <w:gridSpan w:val="26"/>
                <w:shd w:val="clear" w:color="auto" w:fill="F7CAAC"/>
              </w:tcPr>
            </w:tcPrChange>
          </w:tcPr>
          <w:p w14:paraId="03ADEAA8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2" w:type="dxa"/>
            <w:gridSpan w:val="12"/>
            <w:shd w:val="clear" w:color="auto" w:fill="F7CAAC"/>
            <w:tcPrChange w:id="339" w:author="Simona Mrkvičková" w:date="2018-04-13T14:26:00Z">
              <w:tcPr>
                <w:tcW w:w="1713" w:type="dxa"/>
                <w:gridSpan w:val="12"/>
                <w:shd w:val="clear" w:color="auto" w:fill="F7CAAC"/>
              </w:tcPr>
            </w:tcPrChange>
          </w:tcPr>
          <w:p w14:paraId="420FEA9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113" w:type="dxa"/>
            <w:gridSpan w:val="22"/>
            <w:shd w:val="clear" w:color="auto" w:fill="F7CAAC"/>
            <w:tcPrChange w:id="340" w:author="Simona Mrkvičková" w:date="2018-04-13T14:26:00Z">
              <w:tcPr>
                <w:tcW w:w="2110" w:type="dxa"/>
                <w:gridSpan w:val="22"/>
                <w:shd w:val="clear" w:color="auto" w:fill="F7CAAC"/>
              </w:tcPr>
            </w:tcPrChange>
          </w:tcPr>
          <w:p w14:paraId="77A7D8E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2B4791B8" w14:textId="77777777" w:rsidTr="00D53E52">
        <w:trPr>
          <w:gridBefore w:val="1"/>
          <w:gridAfter w:val="2"/>
          <w:wBefore w:w="80" w:type="dxa"/>
          <w:wAfter w:w="193" w:type="dxa"/>
          <w:trPrChange w:id="34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342" w:author="Simona Mrkvičková" w:date="2018-04-13T14:26:00Z">
              <w:tcPr>
                <w:tcW w:w="6065" w:type="dxa"/>
                <w:gridSpan w:val="26"/>
              </w:tcPr>
            </w:tcPrChange>
          </w:tcPr>
          <w:p w14:paraId="36CA0E1D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12" w:type="dxa"/>
            <w:gridSpan w:val="12"/>
            <w:tcPrChange w:id="343" w:author="Simona Mrkvičková" w:date="2018-04-13T14:26:00Z">
              <w:tcPr>
                <w:tcW w:w="1713" w:type="dxa"/>
                <w:gridSpan w:val="12"/>
              </w:tcPr>
            </w:tcPrChange>
          </w:tcPr>
          <w:p w14:paraId="008C44A2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113" w:type="dxa"/>
            <w:gridSpan w:val="22"/>
            <w:tcPrChange w:id="344" w:author="Simona Mrkvičková" w:date="2018-04-13T14:26:00Z">
              <w:tcPr>
                <w:tcW w:w="2110" w:type="dxa"/>
                <w:gridSpan w:val="22"/>
              </w:tcPr>
            </w:tcPrChange>
          </w:tcPr>
          <w:p w14:paraId="2031A304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7E6CF8E6" w14:textId="77777777" w:rsidTr="00D53E52">
        <w:trPr>
          <w:gridBefore w:val="1"/>
          <w:gridAfter w:val="2"/>
          <w:wBefore w:w="80" w:type="dxa"/>
          <w:wAfter w:w="193" w:type="dxa"/>
          <w:trPrChange w:id="34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346" w:author="Simona Mrkvičková" w:date="2018-04-13T14:26:00Z">
              <w:tcPr>
                <w:tcW w:w="6065" w:type="dxa"/>
                <w:gridSpan w:val="26"/>
              </w:tcPr>
            </w:tcPrChange>
          </w:tcPr>
          <w:p w14:paraId="73AE06D6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347" w:author="Simona Mrkvičková" w:date="2018-04-13T14:26:00Z">
              <w:tcPr>
                <w:tcW w:w="1713" w:type="dxa"/>
                <w:gridSpan w:val="12"/>
              </w:tcPr>
            </w:tcPrChange>
          </w:tcPr>
          <w:p w14:paraId="764930C5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348" w:author="Simona Mrkvičková" w:date="2018-04-13T14:26:00Z">
              <w:tcPr>
                <w:tcW w:w="2110" w:type="dxa"/>
                <w:gridSpan w:val="22"/>
              </w:tcPr>
            </w:tcPrChange>
          </w:tcPr>
          <w:p w14:paraId="70E0E2E2" w14:textId="77777777" w:rsidR="00DA49CD" w:rsidRDefault="00DA49CD" w:rsidP="00A86912">
            <w:pPr>
              <w:jc w:val="both"/>
            </w:pPr>
          </w:p>
        </w:tc>
      </w:tr>
      <w:tr w:rsidR="00DA49CD" w14:paraId="568BDD6C" w14:textId="77777777" w:rsidTr="00D53E52">
        <w:trPr>
          <w:gridBefore w:val="1"/>
          <w:gridAfter w:val="2"/>
          <w:wBefore w:w="80" w:type="dxa"/>
          <w:wAfter w:w="193" w:type="dxa"/>
          <w:trPrChange w:id="34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350" w:author="Simona Mrkvičková" w:date="2018-04-13T14:26:00Z">
              <w:tcPr>
                <w:tcW w:w="6065" w:type="dxa"/>
                <w:gridSpan w:val="26"/>
              </w:tcPr>
            </w:tcPrChange>
          </w:tcPr>
          <w:p w14:paraId="3595990D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351" w:author="Simona Mrkvičková" w:date="2018-04-13T14:26:00Z">
              <w:tcPr>
                <w:tcW w:w="1713" w:type="dxa"/>
                <w:gridSpan w:val="12"/>
              </w:tcPr>
            </w:tcPrChange>
          </w:tcPr>
          <w:p w14:paraId="471D4730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352" w:author="Simona Mrkvičková" w:date="2018-04-13T14:26:00Z">
              <w:tcPr>
                <w:tcW w:w="2110" w:type="dxa"/>
                <w:gridSpan w:val="22"/>
              </w:tcPr>
            </w:tcPrChange>
          </w:tcPr>
          <w:p w14:paraId="4940D082" w14:textId="77777777" w:rsidR="00DA49CD" w:rsidRDefault="00DA49CD" w:rsidP="00A86912">
            <w:pPr>
              <w:jc w:val="both"/>
            </w:pPr>
          </w:p>
        </w:tc>
      </w:tr>
      <w:tr w:rsidR="00DA49CD" w14:paraId="303E58F1" w14:textId="77777777" w:rsidTr="00D53E52">
        <w:trPr>
          <w:gridBefore w:val="1"/>
          <w:gridAfter w:val="2"/>
          <w:wBefore w:w="80" w:type="dxa"/>
          <w:wAfter w:w="193" w:type="dxa"/>
          <w:trPrChange w:id="35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354" w:author="Simona Mrkvičková" w:date="2018-04-13T14:26:00Z">
              <w:tcPr>
                <w:tcW w:w="6065" w:type="dxa"/>
                <w:gridSpan w:val="26"/>
              </w:tcPr>
            </w:tcPrChange>
          </w:tcPr>
          <w:p w14:paraId="4EBA5C0A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355" w:author="Simona Mrkvičková" w:date="2018-04-13T14:26:00Z">
              <w:tcPr>
                <w:tcW w:w="1713" w:type="dxa"/>
                <w:gridSpan w:val="12"/>
              </w:tcPr>
            </w:tcPrChange>
          </w:tcPr>
          <w:p w14:paraId="5E69C35F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356" w:author="Simona Mrkvičková" w:date="2018-04-13T14:26:00Z">
              <w:tcPr>
                <w:tcW w:w="2110" w:type="dxa"/>
                <w:gridSpan w:val="22"/>
              </w:tcPr>
            </w:tcPrChange>
          </w:tcPr>
          <w:p w14:paraId="1A790841" w14:textId="77777777" w:rsidR="00DA49CD" w:rsidRDefault="00DA49CD" w:rsidP="00A86912">
            <w:pPr>
              <w:jc w:val="both"/>
            </w:pPr>
          </w:p>
        </w:tc>
      </w:tr>
      <w:tr w:rsidR="00DA49CD" w14:paraId="4D2AA727" w14:textId="77777777" w:rsidTr="00D53E52">
        <w:trPr>
          <w:gridBefore w:val="1"/>
          <w:gridAfter w:val="2"/>
          <w:wBefore w:w="80" w:type="dxa"/>
          <w:wAfter w:w="193" w:type="dxa"/>
          <w:trPrChange w:id="35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358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62E6D949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62319CBC" w14:textId="77777777" w:rsidTr="00D53E52">
        <w:trPr>
          <w:gridBefore w:val="1"/>
          <w:gridAfter w:val="2"/>
          <w:wBefore w:w="80" w:type="dxa"/>
          <w:wAfter w:w="193" w:type="dxa"/>
          <w:trHeight w:val="323"/>
          <w:trPrChange w:id="35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3"/>
            </w:trPr>
          </w:trPrChange>
        </w:trPr>
        <w:tc>
          <w:tcPr>
            <w:tcW w:w="9884" w:type="dxa"/>
            <w:gridSpan w:val="60"/>
            <w:tcBorders>
              <w:top w:val="nil"/>
            </w:tcBorders>
            <w:tcPrChange w:id="360" w:author="Simona Mrkvičková" w:date="2018-04-13T14:26:00Z">
              <w:tcPr>
                <w:tcW w:w="9888" w:type="dxa"/>
                <w:gridSpan w:val="60"/>
                <w:tcBorders>
                  <w:top w:val="nil"/>
                </w:tcBorders>
              </w:tcPr>
            </w:tcPrChange>
          </w:tcPr>
          <w:p w14:paraId="785B50A4" w14:textId="77777777" w:rsidR="00DA49CD" w:rsidRPr="005538A2" w:rsidRDefault="00A76341" w:rsidP="005538A2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Výroba a kontrola nářadí (100% p)</w:t>
            </w:r>
          </w:p>
        </w:tc>
      </w:tr>
      <w:tr w:rsidR="00DA49CD" w14:paraId="3118CB0E" w14:textId="77777777" w:rsidTr="00D53E52">
        <w:trPr>
          <w:gridBefore w:val="1"/>
          <w:gridAfter w:val="2"/>
          <w:wBefore w:w="80" w:type="dxa"/>
          <w:wAfter w:w="193" w:type="dxa"/>
          <w:trPrChange w:id="36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362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2456CD90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74FDB87E" w14:textId="77777777" w:rsidTr="00D53E52">
        <w:trPr>
          <w:gridBefore w:val="1"/>
          <w:gridAfter w:val="2"/>
          <w:wBefore w:w="80" w:type="dxa"/>
          <w:wAfter w:w="193" w:type="dxa"/>
          <w:trHeight w:val="372"/>
          <w:trPrChange w:id="36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72"/>
            </w:trPr>
          </w:trPrChange>
        </w:trPr>
        <w:tc>
          <w:tcPr>
            <w:tcW w:w="9884" w:type="dxa"/>
            <w:gridSpan w:val="60"/>
            <w:tcPrChange w:id="364" w:author="Simona Mrkvičková" w:date="2018-04-13T14:26:00Z">
              <w:tcPr>
                <w:tcW w:w="9888" w:type="dxa"/>
                <w:gridSpan w:val="60"/>
              </w:tcPr>
            </w:tcPrChange>
          </w:tcPr>
          <w:p w14:paraId="1F32A557" w14:textId="77777777" w:rsidR="00DA49CD" w:rsidRPr="00DA49CD" w:rsidRDefault="00DA49CD" w:rsidP="00A86912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DA49CD">
              <w:rPr>
                <w:sz w:val="21"/>
                <w:szCs w:val="21"/>
              </w:rPr>
              <w:t>2015</w:t>
            </w:r>
            <w:r w:rsidRPr="00DA49CD">
              <w:rPr>
                <w:rFonts w:eastAsia="Calibri"/>
                <w:sz w:val="21"/>
                <w:szCs w:val="21"/>
              </w:rPr>
              <w:t xml:space="preserve">: UTB Zlín, FT, SP Procesní inženýrství, obor </w:t>
            </w:r>
            <w:r w:rsidRPr="00DA49CD">
              <w:rPr>
                <w:sz w:val="21"/>
                <w:szCs w:val="21"/>
              </w:rPr>
              <w:t>Nástroje a procesy</w:t>
            </w:r>
            <w:r w:rsidRPr="00DA49CD">
              <w:rPr>
                <w:rFonts w:eastAsia="Calibri"/>
                <w:sz w:val="21"/>
                <w:szCs w:val="21"/>
              </w:rPr>
              <w:t>, Ph.D.</w:t>
            </w:r>
          </w:p>
        </w:tc>
      </w:tr>
      <w:tr w:rsidR="00DA49CD" w14:paraId="256E3B3E" w14:textId="77777777" w:rsidTr="00D53E52">
        <w:trPr>
          <w:gridBefore w:val="1"/>
          <w:gridAfter w:val="2"/>
          <w:wBefore w:w="80" w:type="dxa"/>
          <w:wAfter w:w="193" w:type="dxa"/>
          <w:trPrChange w:id="36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366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449BBB5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01353B07" w14:textId="77777777" w:rsidTr="00D53E52">
        <w:trPr>
          <w:gridBefore w:val="1"/>
          <w:gridAfter w:val="2"/>
          <w:wBefore w:w="80" w:type="dxa"/>
          <w:wAfter w:w="193" w:type="dxa"/>
          <w:trHeight w:val="272"/>
          <w:trPrChange w:id="36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72"/>
            </w:trPr>
          </w:trPrChange>
        </w:trPr>
        <w:tc>
          <w:tcPr>
            <w:tcW w:w="9884" w:type="dxa"/>
            <w:gridSpan w:val="60"/>
            <w:tcPrChange w:id="368" w:author="Simona Mrkvičková" w:date="2018-04-13T14:26:00Z">
              <w:tcPr>
                <w:tcW w:w="9888" w:type="dxa"/>
                <w:gridSpan w:val="60"/>
              </w:tcPr>
            </w:tcPrChange>
          </w:tcPr>
          <w:p w14:paraId="10E37612" w14:textId="77777777" w:rsidR="00DA49CD" w:rsidRPr="00DA49CD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DA49CD">
              <w:rPr>
                <w:sz w:val="21"/>
                <w:szCs w:val="21"/>
              </w:rPr>
              <w:t>2015</w:t>
            </w:r>
            <w:r w:rsidRPr="00DA49CD">
              <w:rPr>
                <w:rFonts w:eastAsia="Calibri"/>
                <w:sz w:val="21"/>
                <w:szCs w:val="21"/>
              </w:rPr>
              <w:t xml:space="preserve"> – </w:t>
            </w:r>
            <w:r w:rsidRPr="00DA49CD">
              <w:rPr>
                <w:sz w:val="21"/>
                <w:szCs w:val="21"/>
              </w:rPr>
              <w:t>dosud</w:t>
            </w:r>
            <w:r w:rsidRPr="00DA49CD">
              <w:rPr>
                <w:rFonts w:eastAsia="Calibri"/>
                <w:sz w:val="21"/>
                <w:szCs w:val="21"/>
              </w:rPr>
              <w:t xml:space="preserve">: </w:t>
            </w:r>
            <w:r w:rsidRPr="00DA49CD">
              <w:rPr>
                <w:sz w:val="21"/>
                <w:szCs w:val="21"/>
              </w:rPr>
              <w:t>UTB Zlín, FT, Ústav výrobního inženýrství</w:t>
            </w:r>
            <w:r w:rsidRPr="00DA49CD">
              <w:rPr>
                <w:rFonts w:eastAsia="Calibri"/>
                <w:sz w:val="21"/>
                <w:szCs w:val="21"/>
              </w:rPr>
              <w:t>, odborný</w:t>
            </w:r>
            <w:r w:rsidRPr="00DA49CD">
              <w:rPr>
                <w:sz w:val="21"/>
                <w:szCs w:val="21"/>
              </w:rPr>
              <w:t xml:space="preserve"> asistent</w:t>
            </w:r>
          </w:p>
        </w:tc>
      </w:tr>
      <w:tr w:rsidR="00DA49CD" w14:paraId="3DD84523" w14:textId="77777777" w:rsidTr="00D53E52">
        <w:trPr>
          <w:gridBefore w:val="1"/>
          <w:gridAfter w:val="2"/>
          <w:wBefore w:w="80" w:type="dxa"/>
          <w:wAfter w:w="193" w:type="dxa"/>
          <w:trHeight w:val="250"/>
          <w:trPrChange w:id="36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50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370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72262EA4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540709A3" w14:textId="77777777" w:rsidTr="00D53E52">
        <w:trPr>
          <w:gridBefore w:val="1"/>
          <w:gridAfter w:val="2"/>
          <w:wBefore w:w="80" w:type="dxa"/>
          <w:wAfter w:w="193" w:type="dxa"/>
          <w:trHeight w:val="184"/>
          <w:trPrChange w:id="37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4"/>
            </w:trPr>
          </w:trPrChange>
        </w:trPr>
        <w:tc>
          <w:tcPr>
            <w:tcW w:w="9884" w:type="dxa"/>
            <w:gridSpan w:val="60"/>
            <w:tcPrChange w:id="372" w:author="Simona Mrkvičková" w:date="2018-04-13T14:26:00Z">
              <w:tcPr>
                <w:tcW w:w="9888" w:type="dxa"/>
                <w:gridSpan w:val="60"/>
              </w:tcPr>
            </w:tcPrChange>
          </w:tcPr>
          <w:p w14:paraId="2CE122F6" w14:textId="77777777" w:rsidR="00DA49CD" w:rsidRPr="00DA49CD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DA49CD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DA49CD">
              <w:rPr>
                <w:rFonts w:eastAsia="Calibri"/>
                <w:sz w:val="21"/>
                <w:szCs w:val="21"/>
              </w:rPr>
              <w:t>–</w:t>
            </w:r>
            <w:r w:rsidRPr="00DA49CD">
              <w:rPr>
                <w:sz w:val="21"/>
                <w:szCs w:val="21"/>
              </w:rPr>
              <w:t xml:space="preserve"> 2017: 17 BP, 6 DP.</w:t>
            </w:r>
          </w:p>
        </w:tc>
      </w:tr>
      <w:tr w:rsidR="00DA49CD" w14:paraId="6F376985" w14:textId="77777777" w:rsidTr="00D53E52">
        <w:trPr>
          <w:gridBefore w:val="1"/>
          <w:gridAfter w:val="2"/>
          <w:wBefore w:w="80" w:type="dxa"/>
          <w:wAfter w:w="193" w:type="dxa"/>
          <w:cantSplit/>
          <w:trPrChange w:id="37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12" w:space="0" w:color="auto"/>
            </w:tcBorders>
            <w:shd w:val="clear" w:color="auto" w:fill="F7CAAC"/>
            <w:tcPrChange w:id="374" w:author="Simona Mrkvičková" w:date="2018-04-13T14:26:00Z">
              <w:tcPr>
                <w:tcW w:w="3346" w:type="dxa"/>
                <w:gridSpan w:val="12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2D099CFD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7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375" w:author="Simona Mrkvičková" w:date="2018-04-13T14:26:00Z">
              <w:tcPr>
                <w:tcW w:w="2249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64D86987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376" w:author="Simona Mrkvičková" w:date="2018-04-13T14:26:00Z">
              <w:tcPr>
                <w:tcW w:w="2256" w:type="dxa"/>
                <w:gridSpan w:val="19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5D555528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40" w:type="dxa"/>
            <w:gridSpan w:val="1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377" w:author="Simona Mrkvičková" w:date="2018-04-13T14:26:00Z">
              <w:tcPr>
                <w:tcW w:w="2037" w:type="dxa"/>
                <w:gridSpan w:val="18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2DB0B5B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0FD68514" w14:textId="77777777" w:rsidTr="00D53E52">
        <w:trPr>
          <w:gridBefore w:val="1"/>
          <w:gridAfter w:val="2"/>
          <w:wBefore w:w="80" w:type="dxa"/>
          <w:wAfter w:w="193" w:type="dxa"/>
          <w:cantSplit/>
          <w:trPrChange w:id="378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PrChange w:id="379" w:author="Simona Mrkvičková" w:date="2018-04-13T14:26:00Z">
              <w:tcPr>
                <w:tcW w:w="3346" w:type="dxa"/>
                <w:gridSpan w:val="12"/>
              </w:tcPr>
            </w:tcPrChange>
          </w:tcPr>
          <w:p w14:paraId="3BD7F6D2" w14:textId="77777777" w:rsidR="00DA49CD" w:rsidRPr="00F55552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7" w:type="dxa"/>
            <w:gridSpan w:val="11"/>
            <w:tcPrChange w:id="380" w:author="Simona Mrkvičková" w:date="2018-04-13T14:26:00Z">
              <w:tcPr>
                <w:tcW w:w="2249" w:type="dxa"/>
                <w:gridSpan w:val="11"/>
              </w:tcPr>
            </w:tcPrChange>
          </w:tcPr>
          <w:p w14:paraId="6724B885" w14:textId="77777777" w:rsidR="00DA49CD" w:rsidRPr="00F55552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381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06C7A52E" w14:textId="77777777" w:rsidR="00DA49CD" w:rsidRPr="00F55552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382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3418878A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383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2C148AF5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6" w:type="dxa"/>
            <w:gridSpan w:val="2"/>
            <w:shd w:val="clear" w:color="auto" w:fill="F7CAAC"/>
            <w:tcPrChange w:id="384" w:author="Simona Mrkvičková" w:date="2018-04-13T14:26:00Z">
              <w:tcPr>
                <w:tcW w:w="697" w:type="dxa"/>
                <w:gridSpan w:val="2"/>
                <w:shd w:val="clear" w:color="auto" w:fill="F7CAAC"/>
              </w:tcPr>
            </w:tcPrChange>
          </w:tcPr>
          <w:p w14:paraId="2B2399F8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6B027963" w14:textId="77777777" w:rsidTr="00D53E52">
        <w:trPr>
          <w:gridBefore w:val="1"/>
          <w:gridAfter w:val="2"/>
          <w:wBefore w:w="80" w:type="dxa"/>
          <w:wAfter w:w="193" w:type="dxa"/>
          <w:cantSplit/>
          <w:trHeight w:val="70"/>
          <w:trPrChange w:id="38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70"/>
            </w:trPr>
          </w:trPrChange>
        </w:trPr>
        <w:tc>
          <w:tcPr>
            <w:tcW w:w="3342" w:type="dxa"/>
            <w:gridSpan w:val="12"/>
            <w:shd w:val="clear" w:color="auto" w:fill="F7CAAC"/>
            <w:tcPrChange w:id="386" w:author="Simona Mrkvičková" w:date="2018-04-13T14:26:00Z">
              <w:tcPr>
                <w:tcW w:w="3346" w:type="dxa"/>
                <w:gridSpan w:val="12"/>
                <w:shd w:val="clear" w:color="auto" w:fill="F7CAAC"/>
              </w:tcPr>
            </w:tcPrChange>
          </w:tcPr>
          <w:p w14:paraId="33BC1CC5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7" w:type="dxa"/>
            <w:gridSpan w:val="11"/>
            <w:shd w:val="clear" w:color="auto" w:fill="F7CAAC"/>
            <w:tcPrChange w:id="387" w:author="Simona Mrkvičková" w:date="2018-04-13T14:26:00Z">
              <w:tcPr>
                <w:tcW w:w="2249" w:type="dxa"/>
                <w:gridSpan w:val="11"/>
                <w:shd w:val="clear" w:color="auto" w:fill="F7CAAC"/>
              </w:tcPr>
            </w:tcPrChange>
          </w:tcPr>
          <w:p w14:paraId="52A87680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shd w:val="clear" w:color="auto" w:fill="F7CAAC"/>
            <w:tcPrChange w:id="388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23D6EA89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389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06F0620A" w14:textId="77777777" w:rsidR="00DA49CD" w:rsidRPr="003E1B3A" w:rsidRDefault="00DA49CD" w:rsidP="00A86912">
            <w:pPr>
              <w:jc w:val="both"/>
              <w:rPr>
                <w:b/>
              </w:rPr>
            </w:pPr>
            <w:r w:rsidRPr="003E1B3A">
              <w:rPr>
                <w:b/>
              </w:rPr>
              <w:t>8</w:t>
            </w:r>
          </w:p>
        </w:tc>
        <w:tc>
          <w:tcPr>
            <w:tcW w:w="696" w:type="dxa"/>
            <w:gridSpan w:val="6"/>
            <w:vMerge w:val="restart"/>
            <w:tcPrChange w:id="390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4EEDCC0F" w14:textId="77777777" w:rsidR="00DA49CD" w:rsidRPr="003E1B3A" w:rsidRDefault="00DA49CD" w:rsidP="00A86912">
            <w:pPr>
              <w:jc w:val="both"/>
              <w:rPr>
                <w:b/>
              </w:rPr>
            </w:pPr>
            <w:r w:rsidRPr="003E1B3A">
              <w:rPr>
                <w:b/>
              </w:rPr>
              <w:t>30</w:t>
            </w:r>
          </w:p>
        </w:tc>
        <w:tc>
          <w:tcPr>
            <w:tcW w:w="696" w:type="dxa"/>
            <w:gridSpan w:val="2"/>
            <w:vMerge w:val="restart"/>
            <w:tcPrChange w:id="391" w:author="Simona Mrkvičková" w:date="2018-04-13T14:26:00Z">
              <w:tcPr>
                <w:tcW w:w="697" w:type="dxa"/>
                <w:gridSpan w:val="2"/>
                <w:vMerge w:val="restart"/>
              </w:tcPr>
            </w:tcPrChange>
          </w:tcPr>
          <w:p w14:paraId="13BA3EA8" w14:textId="77777777" w:rsidR="00DA49CD" w:rsidRPr="003E1B3A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3E1B3A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65FF7281" w14:textId="77777777" w:rsidTr="00D53E52">
        <w:trPr>
          <w:gridBefore w:val="1"/>
          <w:gridAfter w:val="2"/>
          <w:wBefore w:w="80" w:type="dxa"/>
          <w:wAfter w:w="193" w:type="dxa"/>
          <w:trHeight w:val="205"/>
          <w:trPrChange w:id="392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05"/>
            </w:trPr>
          </w:trPrChange>
        </w:trPr>
        <w:tc>
          <w:tcPr>
            <w:tcW w:w="3342" w:type="dxa"/>
            <w:gridSpan w:val="12"/>
            <w:tcPrChange w:id="393" w:author="Simona Mrkvičková" w:date="2018-04-13T14:26:00Z">
              <w:tcPr>
                <w:tcW w:w="3346" w:type="dxa"/>
                <w:gridSpan w:val="12"/>
              </w:tcPr>
            </w:tcPrChange>
          </w:tcPr>
          <w:p w14:paraId="58F7BA4F" w14:textId="77777777" w:rsidR="00DA49CD" w:rsidRPr="00F55552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7" w:type="dxa"/>
            <w:gridSpan w:val="11"/>
            <w:tcPrChange w:id="394" w:author="Simona Mrkvičková" w:date="2018-04-13T14:26:00Z">
              <w:tcPr>
                <w:tcW w:w="2249" w:type="dxa"/>
                <w:gridSpan w:val="11"/>
              </w:tcPr>
            </w:tcPrChange>
          </w:tcPr>
          <w:p w14:paraId="32B33F8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395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21997EF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396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18A9219A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397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2B7AD030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2"/>
            <w:vMerge/>
            <w:vAlign w:val="center"/>
            <w:tcPrChange w:id="398" w:author="Simona Mrkvičková" w:date="2018-04-13T14:26:00Z">
              <w:tcPr>
                <w:tcW w:w="697" w:type="dxa"/>
                <w:gridSpan w:val="2"/>
                <w:vMerge/>
                <w:vAlign w:val="center"/>
              </w:tcPr>
            </w:tcPrChange>
          </w:tcPr>
          <w:p w14:paraId="2191809B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78BA33CD" w14:textId="77777777" w:rsidTr="00D53E52">
        <w:trPr>
          <w:gridBefore w:val="1"/>
          <w:gridAfter w:val="2"/>
          <w:wBefore w:w="80" w:type="dxa"/>
          <w:wAfter w:w="193" w:type="dxa"/>
          <w:trPrChange w:id="39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400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13D8A18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1FAECC78" w14:textId="77777777" w:rsidTr="00D53E52">
        <w:trPr>
          <w:gridBefore w:val="1"/>
          <w:gridAfter w:val="2"/>
          <w:wBefore w:w="80" w:type="dxa"/>
          <w:wAfter w:w="193" w:type="dxa"/>
          <w:trHeight w:val="283"/>
          <w:trPrChange w:id="40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3"/>
            </w:trPr>
          </w:trPrChange>
        </w:trPr>
        <w:tc>
          <w:tcPr>
            <w:tcW w:w="9884" w:type="dxa"/>
            <w:gridSpan w:val="60"/>
            <w:tcPrChange w:id="402" w:author="Simona Mrkvičková" w:date="2018-04-13T14:26:00Z">
              <w:tcPr>
                <w:tcW w:w="9888" w:type="dxa"/>
                <w:gridSpan w:val="60"/>
              </w:tcPr>
            </w:tcPrChange>
          </w:tcPr>
          <w:p w14:paraId="1A62254E" w14:textId="77777777" w:rsidR="00DA49CD" w:rsidRPr="00DA49CD" w:rsidRDefault="00DA49CD" w:rsidP="00DA49CD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DA49CD">
              <w:rPr>
                <w:b/>
                <w:caps/>
                <w:sz w:val="21"/>
                <w:szCs w:val="21"/>
              </w:rPr>
              <w:t>Bednařík, m. (50%)</w:t>
            </w:r>
            <w:r w:rsidRPr="00DA49CD">
              <w:rPr>
                <w:caps/>
                <w:sz w:val="21"/>
                <w:szCs w:val="21"/>
              </w:rPr>
              <w:t>, maňas, d., Ma</w:t>
            </w:r>
            <w:r w:rsidRPr="00DA49CD">
              <w:rPr>
                <w:sz w:val="21"/>
                <w:szCs w:val="21"/>
              </w:rPr>
              <w:t>Ň</w:t>
            </w:r>
            <w:r w:rsidRPr="00DA49CD">
              <w:rPr>
                <w:caps/>
                <w:sz w:val="21"/>
                <w:szCs w:val="21"/>
              </w:rPr>
              <w:t>as, M.,</w:t>
            </w:r>
            <w:r w:rsidRPr="00DA49CD">
              <w:rPr>
                <w:sz w:val="21"/>
                <w:szCs w:val="21"/>
              </w:rPr>
              <w:t xml:space="preserve"> et al.: Effect of ionizing beta radiation on the mechanical properties of </w:t>
            </w:r>
            <w:proofErr w:type="gramStart"/>
            <w:r w:rsidRPr="00DA49CD">
              <w:rPr>
                <w:sz w:val="21"/>
                <w:szCs w:val="21"/>
              </w:rPr>
              <w:t>poly(ethylene</w:t>
            </w:r>
            <w:proofErr w:type="gramEnd"/>
            <w:r w:rsidRPr="00DA49CD">
              <w:rPr>
                <w:sz w:val="21"/>
                <w:szCs w:val="21"/>
              </w:rPr>
              <w:t xml:space="preserve">) under thermal stress. </w:t>
            </w:r>
            <w:r w:rsidRPr="00DA49CD">
              <w:rPr>
                <w:i/>
                <w:sz w:val="21"/>
                <w:szCs w:val="21"/>
              </w:rPr>
              <w:t xml:space="preserve">MATEC Web of Conferences </w:t>
            </w:r>
            <w:r w:rsidRPr="00DA49CD">
              <w:rPr>
                <w:rStyle w:val="databold"/>
                <w:sz w:val="21"/>
                <w:szCs w:val="21"/>
              </w:rPr>
              <w:t xml:space="preserve">76, 1-4, </w:t>
            </w:r>
            <w:r w:rsidRPr="00DA49CD">
              <w:rPr>
                <w:rStyle w:val="databold"/>
                <w:b/>
                <w:sz w:val="21"/>
                <w:szCs w:val="21"/>
              </w:rPr>
              <w:t>2016</w:t>
            </w:r>
            <w:r w:rsidRPr="00DA49CD">
              <w:rPr>
                <w:rStyle w:val="databold"/>
                <w:sz w:val="21"/>
                <w:szCs w:val="21"/>
              </w:rPr>
              <w:t xml:space="preserve">. </w:t>
            </w:r>
          </w:p>
          <w:p w14:paraId="423DCF1E" w14:textId="77777777" w:rsidR="00DA49CD" w:rsidRPr="00DA49CD" w:rsidRDefault="00DA49CD" w:rsidP="00DA49CD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DA49CD">
              <w:rPr>
                <w:b/>
                <w:caps/>
                <w:sz w:val="21"/>
                <w:szCs w:val="21"/>
              </w:rPr>
              <w:t>Bednařík, m. (60%)</w:t>
            </w:r>
            <w:r w:rsidRPr="00DA49CD">
              <w:rPr>
                <w:caps/>
                <w:sz w:val="21"/>
                <w:szCs w:val="21"/>
              </w:rPr>
              <w:t>, maňas, d., Ma</w:t>
            </w:r>
            <w:r w:rsidRPr="00DA49CD">
              <w:rPr>
                <w:sz w:val="21"/>
                <w:szCs w:val="21"/>
              </w:rPr>
              <w:t>Ň</w:t>
            </w:r>
            <w:r w:rsidRPr="00DA49CD">
              <w:rPr>
                <w:caps/>
                <w:sz w:val="21"/>
                <w:szCs w:val="21"/>
              </w:rPr>
              <w:t>as, M.,</w:t>
            </w:r>
            <w:r w:rsidRPr="00DA49CD">
              <w:rPr>
                <w:sz w:val="21"/>
                <w:szCs w:val="21"/>
              </w:rPr>
              <w:t xml:space="preserve"> et al.: Mechanical properties of irradiated polyamide under thermal stress. </w:t>
            </w:r>
            <w:r w:rsidRPr="00DA49CD">
              <w:rPr>
                <w:i/>
                <w:sz w:val="21"/>
                <w:szCs w:val="21"/>
              </w:rPr>
              <w:t xml:space="preserve">Defect and Diffusion Forum </w:t>
            </w:r>
            <w:r w:rsidRPr="00DA49CD">
              <w:rPr>
                <w:rStyle w:val="databold"/>
                <w:sz w:val="21"/>
                <w:szCs w:val="21"/>
              </w:rPr>
              <w:t xml:space="preserve">368, 178-181, </w:t>
            </w:r>
            <w:r w:rsidRPr="00DA49CD">
              <w:rPr>
                <w:rStyle w:val="databold"/>
                <w:b/>
                <w:sz w:val="21"/>
                <w:szCs w:val="21"/>
              </w:rPr>
              <w:t>2016</w:t>
            </w:r>
            <w:r w:rsidRPr="00DA49CD">
              <w:rPr>
                <w:rStyle w:val="databold"/>
                <w:sz w:val="21"/>
                <w:szCs w:val="21"/>
              </w:rPr>
              <w:t xml:space="preserve">. </w:t>
            </w:r>
          </w:p>
          <w:p w14:paraId="583F8B10" w14:textId="77777777" w:rsidR="00DA49CD" w:rsidRPr="00DA49CD" w:rsidRDefault="00DA49CD" w:rsidP="00DA49CD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DA49CD">
              <w:rPr>
                <w:b/>
                <w:caps/>
                <w:sz w:val="21"/>
                <w:szCs w:val="21"/>
              </w:rPr>
              <w:t>Bednařík, m. (55%)</w:t>
            </w:r>
            <w:r w:rsidRPr="00DA49CD">
              <w:rPr>
                <w:caps/>
                <w:sz w:val="21"/>
                <w:szCs w:val="21"/>
              </w:rPr>
              <w:t>, maňas, d., ovsík, M.,</w:t>
            </w:r>
            <w:r w:rsidRPr="00DA49CD">
              <w:rPr>
                <w:sz w:val="21"/>
                <w:szCs w:val="21"/>
              </w:rPr>
              <w:t xml:space="preserve"> et al.: Effect of beta irradiation on the strength of bonded joints of HDPE. </w:t>
            </w:r>
            <w:r w:rsidRPr="00DA49CD">
              <w:rPr>
                <w:i/>
                <w:sz w:val="21"/>
                <w:szCs w:val="21"/>
              </w:rPr>
              <w:t xml:space="preserve">Key Engineering Materials </w:t>
            </w:r>
            <w:r w:rsidRPr="00DA49CD">
              <w:rPr>
                <w:rStyle w:val="databold"/>
                <w:sz w:val="21"/>
                <w:szCs w:val="21"/>
              </w:rPr>
              <w:t xml:space="preserve">586, 79-82, </w:t>
            </w:r>
            <w:r w:rsidRPr="00DA49CD">
              <w:rPr>
                <w:rStyle w:val="databold"/>
                <w:b/>
                <w:sz w:val="21"/>
                <w:szCs w:val="21"/>
              </w:rPr>
              <w:t>2014</w:t>
            </w:r>
            <w:r w:rsidRPr="00DA49CD">
              <w:rPr>
                <w:rStyle w:val="databold"/>
                <w:sz w:val="21"/>
                <w:szCs w:val="21"/>
              </w:rPr>
              <w:t xml:space="preserve">. </w:t>
            </w:r>
          </w:p>
          <w:p w14:paraId="18C6C480" w14:textId="77777777" w:rsidR="00DA49CD" w:rsidRPr="00DA49CD" w:rsidRDefault="00DA49CD" w:rsidP="00DA49CD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DA49CD">
              <w:rPr>
                <w:b/>
                <w:caps/>
                <w:sz w:val="21"/>
                <w:szCs w:val="21"/>
              </w:rPr>
              <w:t>Bednařík, m. (50%)</w:t>
            </w:r>
            <w:r w:rsidRPr="00DA49CD">
              <w:rPr>
                <w:caps/>
                <w:sz w:val="21"/>
                <w:szCs w:val="21"/>
              </w:rPr>
              <w:t>, maňas, d., ovsík, M.,</w:t>
            </w:r>
            <w:r w:rsidRPr="00DA49CD">
              <w:rPr>
                <w:sz w:val="21"/>
                <w:szCs w:val="21"/>
              </w:rPr>
              <w:t xml:space="preserve"> et al.: Strength of bonded joints at elevated temperatures after radiation cross-linking. </w:t>
            </w:r>
            <w:r w:rsidRPr="00DA49CD">
              <w:rPr>
                <w:i/>
                <w:sz w:val="21"/>
                <w:szCs w:val="21"/>
              </w:rPr>
              <w:t xml:space="preserve">International Journal of Mechanics </w:t>
            </w:r>
            <w:r w:rsidRPr="00DA49CD">
              <w:rPr>
                <w:rStyle w:val="databold"/>
                <w:sz w:val="21"/>
                <w:szCs w:val="21"/>
              </w:rPr>
              <w:t xml:space="preserve">8, 10-17, </w:t>
            </w:r>
            <w:r w:rsidRPr="00DA49CD">
              <w:rPr>
                <w:rStyle w:val="databold"/>
                <w:b/>
                <w:sz w:val="21"/>
                <w:szCs w:val="21"/>
              </w:rPr>
              <w:t>2014</w:t>
            </w:r>
            <w:r w:rsidRPr="00DA49CD">
              <w:rPr>
                <w:rStyle w:val="databold"/>
                <w:sz w:val="21"/>
                <w:szCs w:val="21"/>
              </w:rPr>
              <w:t xml:space="preserve">. </w:t>
            </w:r>
          </w:p>
          <w:p w14:paraId="1C6D1441" w14:textId="77777777" w:rsidR="00DA49CD" w:rsidRDefault="00DA49CD" w:rsidP="00DA49CD">
            <w:pPr>
              <w:spacing w:before="120" w:after="120"/>
              <w:jc w:val="both"/>
              <w:rPr>
                <w:b/>
              </w:rPr>
            </w:pPr>
            <w:r w:rsidRPr="00DA49CD">
              <w:rPr>
                <w:b/>
                <w:caps/>
                <w:sz w:val="21"/>
                <w:szCs w:val="21"/>
              </w:rPr>
              <w:t>Bednařík, m. (55%)</w:t>
            </w:r>
            <w:r w:rsidRPr="00DA49CD">
              <w:rPr>
                <w:caps/>
                <w:sz w:val="21"/>
                <w:szCs w:val="21"/>
              </w:rPr>
              <w:t>, maňas, d., ovsík, M.,</w:t>
            </w:r>
            <w:r w:rsidRPr="00DA49CD">
              <w:rPr>
                <w:sz w:val="21"/>
                <w:szCs w:val="21"/>
              </w:rPr>
              <w:t xml:space="preserve"> et al.: Strength of bonded joints of linear low – Density polyethylene after radiation cross - linking. </w:t>
            </w:r>
            <w:r w:rsidRPr="00DA49CD">
              <w:rPr>
                <w:i/>
                <w:sz w:val="21"/>
                <w:szCs w:val="21"/>
              </w:rPr>
              <w:t xml:space="preserve">Advanced Materials Research </w:t>
            </w:r>
            <w:r w:rsidRPr="00DA49CD">
              <w:rPr>
                <w:rStyle w:val="databold"/>
                <w:sz w:val="21"/>
                <w:szCs w:val="21"/>
              </w:rPr>
              <w:t xml:space="preserve">1025-1026, 615-620, </w:t>
            </w:r>
            <w:r w:rsidRPr="00DA49CD">
              <w:rPr>
                <w:rStyle w:val="databold"/>
                <w:b/>
                <w:sz w:val="21"/>
                <w:szCs w:val="21"/>
              </w:rPr>
              <w:t>2014</w:t>
            </w:r>
            <w:r w:rsidRPr="00DA49CD">
              <w:rPr>
                <w:rStyle w:val="databold"/>
                <w:sz w:val="21"/>
                <w:szCs w:val="21"/>
              </w:rPr>
              <w:t>.</w:t>
            </w:r>
            <w:r w:rsidRPr="003E1B3A">
              <w:rPr>
                <w:rStyle w:val="databold"/>
                <w:sz w:val="22"/>
                <w:szCs w:val="22"/>
              </w:rPr>
              <w:t xml:space="preserve"> </w:t>
            </w:r>
          </w:p>
        </w:tc>
      </w:tr>
      <w:tr w:rsidR="00DA49CD" w14:paraId="26ACC4D2" w14:textId="77777777" w:rsidTr="00D53E52">
        <w:trPr>
          <w:gridBefore w:val="1"/>
          <w:gridAfter w:val="2"/>
          <w:wBefore w:w="80" w:type="dxa"/>
          <w:wAfter w:w="193" w:type="dxa"/>
          <w:trHeight w:val="218"/>
          <w:trPrChange w:id="40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18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404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0FE6DCAE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445C1591" w14:textId="77777777" w:rsidTr="00D53E52">
        <w:trPr>
          <w:gridBefore w:val="1"/>
          <w:gridAfter w:val="2"/>
          <w:wBefore w:w="80" w:type="dxa"/>
          <w:wAfter w:w="193" w:type="dxa"/>
          <w:trHeight w:val="328"/>
          <w:trPrChange w:id="40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8"/>
            </w:trPr>
          </w:trPrChange>
        </w:trPr>
        <w:tc>
          <w:tcPr>
            <w:tcW w:w="9884" w:type="dxa"/>
            <w:gridSpan w:val="60"/>
            <w:tcPrChange w:id="406" w:author="Simona Mrkvičková" w:date="2018-04-13T14:26:00Z">
              <w:tcPr>
                <w:tcW w:w="9888" w:type="dxa"/>
                <w:gridSpan w:val="60"/>
              </w:tcPr>
            </w:tcPrChange>
          </w:tcPr>
          <w:p w14:paraId="4D077C50" w14:textId="77777777" w:rsidR="00DA49CD" w:rsidRPr="00315330" w:rsidRDefault="00DA49CD" w:rsidP="00A86912">
            <w:pPr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</w:pPr>
            <w:r w:rsidRPr="00315330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14:paraId="3338E29A" w14:textId="77777777" w:rsidR="00DA49CD" w:rsidRDefault="00DA49CD" w:rsidP="00A86912">
            <w:pPr>
              <w:rPr>
                <w:rFonts w:ascii="TimesNewRomanPSMT" w:eastAsia="Calibri" w:hAnsi="TimesNewRomanPSMT" w:cs="TimesNewRomanPSMT"/>
                <w:sz w:val="22"/>
                <w:szCs w:val="22"/>
              </w:rPr>
            </w:pPr>
          </w:p>
          <w:p w14:paraId="285A0A1C" w14:textId="77777777" w:rsidR="00DA49CD" w:rsidRDefault="00DA49CD" w:rsidP="00A86912">
            <w:pPr>
              <w:rPr>
                <w:b/>
              </w:rPr>
            </w:pPr>
          </w:p>
          <w:p w14:paraId="214297AF" w14:textId="77777777" w:rsidR="00DA49CD" w:rsidRDefault="00DA49CD" w:rsidP="00A86912">
            <w:pPr>
              <w:rPr>
                <w:b/>
              </w:rPr>
            </w:pPr>
          </w:p>
          <w:p w14:paraId="12C1E14E" w14:textId="77777777" w:rsidR="00DA49CD" w:rsidRDefault="00DA49CD" w:rsidP="00A86912">
            <w:pPr>
              <w:rPr>
                <w:b/>
              </w:rPr>
            </w:pPr>
          </w:p>
          <w:p w14:paraId="32ED20D0" w14:textId="77777777" w:rsidR="00DA49CD" w:rsidRDefault="00DA49CD" w:rsidP="00A86912">
            <w:pPr>
              <w:rPr>
                <w:b/>
              </w:rPr>
            </w:pPr>
          </w:p>
          <w:p w14:paraId="4E109D3C" w14:textId="77777777" w:rsidR="00DA49CD" w:rsidRDefault="00DA49CD" w:rsidP="00A86912">
            <w:pPr>
              <w:rPr>
                <w:b/>
              </w:rPr>
            </w:pPr>
          </w:p>
          <w:p w14:paraId="6E6CE02F" w14:textId="77777777" w:rsidR="00DA49CD" w:rsidRDefault="00DA49CD" w:rsidP="00A86912">
            <w:pPr>
              <w:rPr>
                <w:b/>
              </w:rPr>
            </w:pPr>
          </w:p>
          <w:p w14:paraId="61E15FA9" w14:textId="77777777" w:rsidR="00DA49CD" w:rsidRDefault="00DA49CD" w:rsidP="00A86912">
            <w:pPr>
              <w:rPr>
                <w:b/>
              </w:rPr>
            </w:pPr>
          </w:p>
          <w:p w14:paraId="1E1FC883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018E1006" w14:textId="77777777" w:rsidTr="00D53E52">
        <w:trPr>
          <w:gridBefore w:val="1"/>
          <w:gridAfter w:val="2"/>
          <w:wBefore w:w="80" w:type="dxa"/>
          <w:wAfter w:w="193" w:type="dxa"/>
          <w:cantSplit/>
          <w:trHeight w:val="470"/>
          <w:trPrChange w:id="40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470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408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1BB43C9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5" w:type="dxa"/>
            <w:gridSpan w:val="27"/>
            <w:tcPrChange w:id="409" w:author="Simona Mrkvičková" w:date="2018-04-13T14:26:00Z">
              <w:tcPr>
                <w:tcW w:w="4548" w:type="dxa"/>
                <w:gridSpan w:val="27"/>
              </w:tcPr>
            </w:tcPrChange>
          </w:tcPr>
          <w:p w14:paraId="6C840E77" w14:textId="77777777" w:rsidR="00DA49CD" w:rsidRDefault="00DA49CD" w:rsidP="00A86912">
            <w:pPr>
              <w:jc w:val="both"/>
            </w:pPr>
          </w:p>
        </w:tc>
        <w:tc>
          <w:tcPr>
            <w:tcW w:w="789" w:type="dxa"/>
            <w:gridSpan w:val="11"/>
            <w:shd w:val="clear" w:color="auto" w:fill="F7CAAC"/>
            <w:tcPrChange w:id="410" w:author="Simona Mrkvičková" w:date="2018-04-13T14:26:00Z">
              <w:tcPr>
                <w:tcW w:w="789" w:type="dxa"/>
                <w:gridSpan w:val="11"/>
                <w:shd w:val="clear" w:color="auto" w:fill="F7CAAC"/>
              </w:tcPr>
            </w:tcPrChange>
          </w:tcPr>
          <w:p w14:paraId="212BE73D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40" w:type="dxa"/>
            <w:gridSpan w:val="18"/>
            <w:tcPrChange w:id="411" w:author="Simona Mrkvičková" w:date="2018-04-13T14:26:00Z">
              <w:tcPr>
                <w:tcW w:w="2037" w:type="dxa"/>
                <w:gridSpan w:val="18"/>
              </w:tcPr>
            </w:tcPrChange>
          </w:tcPr>
          <w:p w14:paraId="2C52DA51" w14:textId="77777777" w:rsidR="00DA49CD" w:rsidRDefault="00DA49CD" w:rsidP="00A86912">
            <w:pPr>
              <w:jc w:val="both"/>
            </w:pPr>
          </w:p>
        </w:tc>
      </w:tr>
      <w:tr w:rsidR="00DA49CD" w14:paraId="7E6660DB" w14:textId="77777777" w:rsidTr="00D53E52">
        <w:trPr>
          <w:gridBefore w:val="1"/>
          <w:gridAfter w:val="2"/>
          <w:wBefore w:w="80" w:type="dxa"/>
          <w:wAfter w:w="193" w:type="dxa"/>
          <w:trPrChange w:id="41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bottom w:val="double" w:sz="4" w:space="0" w:color="auto"/>
            </w:tcBorders>
            <w:shd w:val="clear" w:color="auto" w:fill="BDD6EE"/>
            <w:tcPrChange w:id="413" w:author="Simona Mrkvičková" w:date="2018-04-13T14:26:00Z">
              <w:tcPr>
                <w:tcW w:w="9888" w:type="dxa"/>
                <w:gridSpan w:val="60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42096B4E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49CD" w14:paraId="166DF43F" w14:textId="77777777" w:rsidTr="00D53E52">
        <w:trPr>
          <w:gridBefore w:val="1"/>
          <w:gridAfter w:val="2"/>
          <w:wBefore w:w="80" w:type="dxa"/>
          <w:wAfter w:w="193" w:type="dxa"/>
          <w:trPrChange w:id="41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double" w:sz="4" w:space="0" w:color="auto"/>
            </w:tcBorders>
            <w:shd w:val="clear" w:color="auto" w:fill="F7CAAC"/>
            <w:tcPrChange w:id="415" w:author="Simona Mrkvičková" w:date="2018-04-13T14:26:00Z">
              <w:tcPr>
                <w:tcW w:w="2514" w:type="dxa"/>
                <w:gridSpan w:val="4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389EAED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74" w:type="dxa"/>
            <w:gridSpan w:val="56"/>
            <w:tcPrChange w:id="416" w:author="Simona Mrkvičková" w:date="2018-04-13T14:26:00Z">
              <w:tcPr>
                <w:tcW w:w="7374" w:type="dxa"/>
                <w:gridSpan w:val="56"/>
              </w:tcPr>
            </w:tcPrChange>
          </w:tcPr>
          <w:p w14:paraId="3AA63C8E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20C7892F" w14:textId="77777777" w:rsidTr="00D53E52">
        <w:trPr>
          <w:gridBefore w:val="1"/>
          <w:gridAfter w:val="2"/>
          <w:wBefore w:w="80" w:type="dxa"/>
          <w:wAfter w:w="193" w:type="dxa"/>
          <w:trPrChange w:id="41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418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133FD48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74" w:type="dxa"/>
            <w:gridSpan w:val="56"/>
            <w:tcPrChange w:id="419" w:author="Simona Mrkvičková" w:date="2018-04-13T14:26:00Z">
              <w:tcPr>
                <w:tcW w:w="7374" w:type="dxa"/>
                <w:gridSpan w:val="56"/>
              </w:tcPr>
            </w:tcPrChange>
          </w:tcPr>
          <w:p w14:paraId="12C81482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237915F3" w14:textId="77777777" w:rsidTr="00D53E52">
        <w:trPr>
          <w:gridBefore w:val="1"/>
          <w:gridAfter w:val="2"/>
          <w:wBefore w:w="80" w:type="dxa"/>
          <w:wAfter w:w="193" w:type="dxa"/>
          <w:trPrChange w:id="420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421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21E68E4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74" w:type="dxa"/>
            <w:gridSpan w:val="56"/>
            <w:tcPrChange w:id="422" w:author="Simona Mrkvičková" w:date="2018-04-13T14:26:00Z">
              <w:tcPr>
                <w:tcW w:w="7374" w:type="dxa"/>
                <w:gridSpan w:val="56"/>
              </w:tcPr>
            </w:tcPrChange>
          </w:tcPr>
          <w:p w14:paraId="24EC9767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6A3FE6C1" w14:textId="77777777" w:rsidTr="00D53E52">
        <w:trPr>
          <w:gridBefore w:val="1"/>
          <w:gridAfter w:val="2"/>
          <w:wBefore w:w="80" w:type="dxa"/>
          <w:wAfter w:w="193" w:type="dxa"/>
          <w:trPrChange w:id="42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424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774BC25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5" w:type="dxa"/>
            <w:gridSpan w:val="27"/>
            <w:tcPrChange w:id="425" w:author="Simona Mrkvičková" w:date="2018-04-13T14:26:00Z">
              <w:tcPr>
                <w:tcW w:w="4548" w:type="dxa"/>
                <w:gridSpan w:val="27"/>
              </w:tcPr>
            </w:tcPrChange>
          </w:tcPr>
          <w:p w14:paraId="306BBD94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426" w:name="Bílek"/>
            <w:bookmarkEnd w:id="426"/>
            <w:r w:rsidRPr="008955CD">
              <w:rPr>
                <w:b/>
              </w:rPr>
              <w:t>Ondřej Bílek</w:t>
            </w:r>
          </w:p>
        </w:tc>
        <w:tc>
          <w:tcPr>
            <w:tcW w:w="716" w:type="dxa"/>
            <w:gridSpan w:val="7"/>
            <w:shd w:val="clear" w:color="auto" w:fill="F7CAAC"/>
            <w:tcPrChange w:id="427" w:author="Simona Mrkvičková" w:date="2018-04-13T14:26:00Z">
              <w:tcPr>
                <w:tcW w:w="716" w:type="dxa"/>
                <w:gridSpan w:val="7"/>
                <w:shd w:val="clear" w:color="auto" w:fill="F7CAAC"/>
              </w:tcPr>
            </w:tcPrChange>
          </w:tcPr>
          <w:p w14:paraId="3054AA5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13" w:type="dxa"/>
            <w:gridSpan w:val="22"/>
            <w:tcPrChange w:id="428" w:author="Simona Mrkvičková" w:date="2018-04-13T14:26:00Z">
              <w:tcPr>
                <w:tcW w:w="2110" w:type="dxa"/>
                <w:gridSpan w:val="22"/>
              </w:tcPr>
            </w:tcPrChange>
          </w:tcPr>
          <w:p w14:paraId="3B1686D8" w14:textId="77777777" w:rsidR="00DA49CD" w:rsidRDefault="00DA49CD" w:rsidP="00A86912">
            <w:pPr>
              <w:jc w:val="both"/>
            </w:pPr>
            <w:r>
              <w:t xml:space="preserve">Ing., Ph.D. </w:t>
            </w:r>
          </w:p>
        </w:tc>
      </w:tr>
      <w:tr w:rsidR="00DA49CD" w14:paraId="15803358" w14:textId="77777777" w:rsidTr="00D53E52">
        <w:trPr>
          <w:gridBefore w:val="1"/>
          <w:gridAfter w:val="2"/>
          <w:wBefore w:w="80" w:type="dxa"/>
          <w:wAfter w:w="193" w:type="dxa"/>
          <w:trPrChange w:id="42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430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3084759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2" w:type="dxa"/>
            <w:gridSpan w:val="8"/>
            <w:tcPrChange w:id="431" w:author="Simona Mrkvičková" w:date="2018-04-13T14:26:00Z">
              <w:tcPr>
                <w:tcW w:w="832" w:type="dxa"/>
                <w:gridSpan w:val="8"/>
              </w:tcPr>
            </w:tcPrChange>
          </w:tcPr>
          <w:p w14:paraId="64A02F3E" w14:textId="77777777" w:rsidR="00DA49CD" w:rsidRDefault="00DA49CD" w:rsidP="00A86912">
            <w:pPr>
              <w:jc w:val="both"/>
            </w:pPr>
            <w:r>
              <w:t>1979</w:t>
            </w:r>
          </w:p>
        </w:tc>
        <w:tc>
          <w:tcPr>
            <w:tcW w:w="1721" w:type="dxa"/>
            <w:gridSpan w:val="6"/>
            <w:shd w:val="clear" w:color="auto" w:fill="F7CAAC"/>
            <w:tcPrChange w:id="432" w:author="Simona Mrkvičková" w:date="2018-04-13T14:26:00Z">
              <w:tcPr>
                <w:tcW w:w="1723" w:type="dxa"/>
                <w:gridSpan w:val="6"/>
                <w:shd w:val="clear" w:color="auto" w:fill="F7CAAC"/>
              </w:tcPr>
            </w:tcPrChange>
          </w:tcPr>
          <w:p w14:paraId="7041545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8"/>
            <w:tcPrChange w:id="433" w:author="Simona Mrkvičková" w:date="2018-04-13T14:26:00Z">
              <w:tcPr>
                <w:tcW w:w="996" w:type="dxa"/>
                <w:gridSpan w:val="8"/>
              </w:tcPr>
            </w:tcPrChange>
          </w:tcPr>
          <w:p w14:paraId="154E2A69" w14:textId="77777777" w:rsidR="00DA49CD" w:rsidRPr="001A1FC2" w:rsidRDefault="00DA49CD" w:rsidP="00A86912">
            <w:pPr>
              <w:jc w:val="both"/>
            </w:pPr>
            <w:r w:rsidRPr="001A1FC2">
              <w:t>pp.</w:t>
            </w:r>
          </w:p>
        </w:tc>
        <w:tc>
          <w:tcPr>
            <w:tcW w:w="996" w:type="dxa"/>
            <w:gridSpan w:val="5"/>
            <w:shd w:val="clear" w:color="auto" w:fill="F7CAAC"/>
            <w:tcPrChange w:id="434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72BDC1A7" w14:textId="77777777" w:rsidR="00DA49CD" w:rsidRPr="001A1FC2" w:rsidRDefault="00DA49CD" w:rsidP="00A86912">
            <w:pPr>
              <w:jc w:val="both"/>
              <w:rPr>
                <w:b/>
              </w:rPr>
            </w:pPr>
            <w:r w:rsidRPr="001A1FC2"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435" w:author="Simona Mrkvičková" w:date="2018-04-13T14:26:00Z">
              <w:tcPr>
                <w:tcW w:w="716" w:type="dxa"/>
                <w:gridSpan w:val="7"/>
              </w:tcPr>
            </w:tcPrChange>
          </w:tcPr>
          <w:p w14:paraId="74BB16C1" w14:textId="77777777" w:rsidR="00DA49CD" w:rsidRPr="001A1FC2" w:rsidRDefault="00DA49CD" w:rsidP="00A86912">
            <w:pPr>
              <w:jc w:val="both"/>
            </w:pPr>
            <w:r w:rsidRPr="001A1FC2">
              <w:t>40</w:t>
            </w:r>
          </w:p>
        </w:tc>
        <w:tc>
          <w:tcPr>
            <w:tcW w:w="721" w:type="dxa"/>
            <w:gridSpan w:val="14"/>
            <w:shd w:val="clear" w:color="auto" w:fill="F7CAAC"/>
            <w:tcPrChange w:id="436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4864EA51" w14:textId="77777777" w:rsidR="00DA49CD" w:rsidRPr="001A1FC2" w:rsidRDefault="00DA49CD" w:rsidP="00A86912">
            <w:pPr>
              <w:jc w:val="both"/>
              <w:rPr>
                <w:b/>
              </w:rPr>
            </w:pPr>
            <w:r w:rsidRPr="001A1FC2"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437" w:author="Simona Mrkvičková" w:date="2018-04-13T14:26:00Z">
              <w:tcPr>
                <w:tcW w:w="1393" w:type="dxa"/>
                <w:gridSpan w:val="8"/>
              </w:tcPr>
            </w:tcPrChange>
          </w:tcPr>
          <w:p w14:paraId="627DF72C" w14:textId="77777777" w:rsidR="00DA49CD" w:rsidRPr="001A1FC2" w:rsidRDefault="00DA49CD" w:rsidP="00A86912">
            <w:pPr>
              <w:jc w:val="both"/>
            </w:pPr>
            <w:r w:rsidRPr="001A1FC2">
              <w:t>N</w:t>
            </w:r>
          </w:p>
        </w:tc>
      </w:tr>
      <w:tr w:rsidR="00DA49CD" w14:paraId="621CBC06" w14:textId="77777777" w:rsidTr="00D53E52">
        <w:trPr>
          <w:gridBefore w:val="1"/>
          <w:gridAfter w:val="2"/>
          <w:wBefore w:w="80" w:type="dxa"/>
          <w:wAfter w:w="193" w:type="dxa"/>
          <w:trPrChange w:id="438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5063" w:type="dxa"/>
            <w:gridSpan w:val="18"/>
            <w:shd w:val="clear" w:color="auto" w:fill="F7CAAC"/>
            <w:tcPrChange w:id="439" w:author="Simona Mrkvičková" w:date="2018-04-13T14:26:00Z">
              <w:tcPr>
                <w:tcW w:w="5069" w:type="dxa"/>
                <w:gridSpan w:val="18"/>
                <w:shd w:val="clear" w:color="auto" w:fill="F7CAAC"/>
              </w:tcPr>
            </w:tcPrChange>
          </w:tcPr>
          <w:p w14:paraId="723E811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8"/>
            <w:tcPrChange w:id="440" w:author="Simona Mrkvičková" w:date="2018-04-13T14:26:00Z">
              <w:tcPr>
                <w:tcW w:w="996" w:type="dxa"/>
                <w:gridSpan w:val="8"/>
              </w:tcPr>
            </w:tcPrChange>
          </w:tcPr>
          <w:p w14:paraId="62EA8207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6" w:type="dxa"/>
            <w:gridSpan w:val="5"/>
            <w:shd w:val="clear" w:color="auto" w:fill="F7CAAC"/>
            <w:tcPrChange w:id="441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598B355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442" w:author="Simona Mrkvičková" w:date="2018-04-13T14:26:00Z">
              <w:tcPr>
                <w:tcW w:w="716" w:type="dxa"/>
                <w:gridSpan w:val="7"/>
              </w:tcPr>
            </w:tcPrChange>
          </w:tcPr>
          <w:p w14:paraId="4C8AFD10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21" w:type="dxa"/>
            <w:gridSpan w:val="14"/>
            <w:shd w:val="clear" w:color="auto" w:fill="F7CAAC"/>
            <w:tcPrChange w:id="443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0B1B253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444" w:author="Simona Mrkvičková" w:date="2018-04-13T14:26:00Z">
              <w:tcPr>
                <w:tcW w:w="1393" w:type="dxa"/>
                <w:gridSpan w:val="8"/>
              </w:tcPr>
            </w:tcPrChange>
          </w:tcPr>
          <w:p w14:paraId="2B6F264A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874772">
              <w:t>---</w:t>
            </w:r>
          </w:p>
        </w:tc>
      </w:tr>
      <w:tr w:rsidR="00DA49CD" w14:paraId="678A2972" w14:textId="77777777" w:rsidTr="00D53E52">
        <w:trPr>
          <w:gridBefore w:val="1"/>
          <w:gridAfter w:val="2"/>
          <w:wBefore w:w="80" w:type="dxa"/>
          <w:wAfter w:w="193" w:type="dxa"/>
          <w:trPrChange w:id="44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shd w:val="clear" w:color="auto" w:fill="F7CAAC"/>
            <w:tcPrChange w:id="446" w:author="Simona Mrkvičková" w:date="2018-04-13T14:26:00Z">
              <w:tcPr>
                <w:tcW w:w="6065" w:type="dxa"/>
                <w:gridSpan w:val="26"/>
                <w:shd w:val="clear" w:color="auto" w:fill="F7CAAC"/>
              </w:tcPr>
            </w:tcPrChange>
          </w:tcPr>
          <w:p w14:paraId="0366158A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2" w:type="dxa"/>
            <w:gridSpan w:val="12"/>
            <w:shd w:val="clear" w:color="auto" w:fill="F7CAAC"/>
            <w:tcPrChange w:id="447" w:author="Simona Mrkvičková" w:date="2018-04-13T14:26:00Z">
              <w:tcPr>
                <w:tcW w:w="1713" w:type="dxa"/>
                <w:gridSpan w:val="12"/>
                <w:shd w:val="clear" w:color="auto" w:fill="F7CAAC"/>
              </w:tcPr>
            </w:tcPrChange>
          </w:tcPr>
          <w:p w14:paraId="7E54FD0F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113" w:type="dxa"/>
            <w:gridSpan w:val="22"/>
            <w:shd w:val="clear" w:color="auto" w:fill="F7CAAC"/>
            <w:tcPrChange w:id="448" w:author="Simona Mrkvičková" w:date="2018-04-13T14:26:00Z">
              <w:tcPr>
                <w:tcW w:w="2110" w:type="dxa"/>
                <w:gridSpan w:val="22"/>
                <w:shd w:val="clear" w:color="auto" w:fill="F7CAAC"/>
              </w:tcPr>
            </w:tcPrChange>
          </w:tcPr>
          <w:p w14:paraId="1D7D35E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2B4B7E0D" w14:textId="77777777" w:rsidTr="00D53E52">
        <w:trPr>
          <w:gridBefore w:val="1"/>
          <w:gridAfter w:val="2"/>
          <w:wBefore w:w="80" w:type="dxa"/>
          <w:wAfter w:w="193" w:type="dxa"/>
          <w:trPrChange w:id="44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450" w:author="Simona Mrkvičková" w:date="2018-04-13T14:26:00Z">
              <w:tcPr>
                <w:tcW w:w="6065" w:type="dxa"/>
                <w:gridSpan w:val="26"/>
              </w:tcPr>
            </w:tcPrChange>
          </w:tcPr>
          <w:p w14:paraId="3A64F9A5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12" w:type="dxa"/>
            <w:gridSpan w:val="12"/>
            <w:tcPrChange w:id="451" w:author="Simona Mrkvičková" w:date="2018-04-13T14:26:00Z">
              <w:tcPr>
                <w:tcW w:w="1713" w:type="dxa"/>
                <w:gridSpan w:val="12"/>
              </w:tcPr>
            </w:tcPrChange>
          </w:tcPr>
          <w:p w14:paraId="4EC9F2C0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113" w:type="dxa"/>
            <w:gridSpan w:val="22"/>
            <w:tcPrChange w:id="452" w:author="Simona Mrkvičková" w:date="2018-04-13T14:26:00Z">
              <w:tcPr>
                <w:tcW w:w="2110" w:type="dxa"/>
                <w:gridSpan w:val="22"/>
              </w:tcPr>
            </w:tcPrChange>
          </w:tcPr>
          <w:p w14:paraId="3472985A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1AC3B65E" w14:textId="77777777" w:rsidTr="00D53E52">
        <w:trPr>
          <w:gridBefore w:val="1"/>
          <w:gridAfter w:val="2"/>
          <w:wBefore w:w="80" w:type="dxa"/>
          <w:wAfter w:w="193" w:type="dxa"/>
          <w:trPrChange w:id="45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454" w:author="Simona Mrkvičková" w:date="2018-04-13T14:26:00Z">
              <w:tcPr>
                <w:tcW w:w="6065" w:type="dxa"/>
                <w:gridSpan w:val="26"/>
              </w:tcPr>
            </w:tcPrChange>
          </w:tcPr>
          <w:p w14:paraId="0A2F8BE6" w14:textId="77777777" w:rsidR="00DA49CD" w:rsidRDefault="00F9183F" w:rsidP="00F9183F">
            <w:pPr>
              <w:tabs>
                <w:tab w:val="left" w:pos="2241"/>
              </w:tabs>
              <w:jc w:val="both"/>
            </w:pPr>
            <w:r>
              <w:tab/>
            </w:r>
          </w:p>
        </w:tc>
        <w:tc>
          <w:tcPr>
            <w:tcW w:w="1712" w:type="dxa"/>
            <w:gridSpan w:val="12"/>
            <w:tcPrChange w:id="455" w:author="Simona Mrkvičková" w:date="2018-04-13T14:26:00Z">
              <w:tcPr>
                <w:tcW w:w="1713" w:type="dxa"/>
                <w:gridSpan w:val="12"/>
              </w:tcPr>
            </w:tcPrChange>
          </w:tcPr>
          <w:p w14:paraId="5D169B7E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456" w:author="Simona Mrkvičková" w:date="2018-04-13T14:26:00Z">
              <w:tcPr>
                <w:tcW w:w="2110" w:type="dxa"/>
                <w:gridSpan w:val="22"/>
              </w:tcPr>
            </w:tcPrChange>
          </w:tcPr>
          <w:p w14:paraId="47581FAB" w14:textId="77777777" w:rsidR="00DA49CD" w:rsidRDefault="00DA49CD" w:rsidP="00A86912">
            <w:pPr>
              <w:jc w:val="both"/>
            </w:pPr>
          </w:p>
        </w:tc>
      </w:tr>
      <w:tr w:rsidR="00DA49CD" w14:paraId="1D9E8511" w14:textId="77777777" w:rsidTr="00D53E52">
        <w:trPr>
          <w:gridBefore w:val="1"/>
          <w:gridAfter w:val="2"/>
          <w:wBefore w:w="80" w:type="dxa"/>
          <w:wAfter w:w="193" w:type="dxa"/>
          <w:trPrChange w:id="45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458" w:author="Simona Mrkvičková" w:date="2018-04-13T14:26:00Z">
              <w:tcPr>
                <w:tcW w:w="6065" w:type="dxa"/>
                <w:gridSpan w:val="26"/>
              </w:tcPr>
            </w:tcPrChange>
          </w:tcPr>
          <w:p w14:paraId="6138066B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459" w:author="Simona Mrkvičková" w:date="2018-04-13T14:26:00Z">
              <w:tcPr>
                <w:tcW w:w="1713" w:type="dxa"/>
                <w:gridSpan w:val="12"/>
              </w:tcPr>
            </w:tcPrChange>
          </w:tcPr>
          <w:p w14:paraId="3D5B21A5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460" w:author="Simona Mrkvičková" w:date="2018-04-13T14:26:00Z">
              <w:tcPr>
                <w:tcW w:w="2110" w:type="dxa"/>
                <w:gridSpan w:val="22"/>
              </w:tcPr>
            </w:tcPrChange>
          </w:tcPr>
          <w:p w14:paraId="6C268A8F" w14:textId="77777777" w:rsidR="00DA49CD" w:rsidRDefault="00DA49CD" w:rsidP="00A86912">
            <w:pPr>
              <w:jc w:val="both"/>
            </w:pPr>
          </w:p>
        </w:tc>
      </w:tr>
      <w:tr w:rsidR="00DA49CD" w14:paraId="09777D22" w14:textId="77777777" w:rsidTr="00D53E52">
        <w:trPr>
          <w:gridBefore w:val="1"/>
          <w:gridAfter w:val="2"/>
          <w:wBefore w:w="80" w:type="dxa"/>
          <w:wAfter w:w="193" w:type="dxa"/>
          <w:trPrChange w:id="46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462" w:author="Simona Mrkvičková" w:date="2018-04-13T14:26:00Z">
              <w:tcPr>
                <w:tcW w:w="6065" w:type="dxa"/>
                <w:gridSpan w:val="26"/>
              </w:tcPr>
            </w:tcPrChange>
          </w:tcPr>
          <w:p w14:paraId="65638D0E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463" w:author="Simona Mrkvičková" w:date="2018-04-13T14:26:00Z">
              <w:tcPr>
                <w:tcW w:w="1713" w:type="dxa"/>
                <w:gridSpan w:val="12"/>
              </w:tcPr>
            </w:tcPrChange>
          </w:tcPr>
          <w:p w14:paraId="37272E8C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464" w:author="Simona Mrkvičková" w:date="2018-04-13T14:26:00Z">
              <w:tcPr>
                <w:tcW w:w="2110" w:type="dxa"/>
                <w:gridSpan w:val="22"/>
              </w:tcPr>
            </w:tcPrChange>
          </w:tcPr>
          <w:p w14:paraId="7531903D" w14:textId="77777777" w:rsidR="00DA49CD" w:rsidRDefault="00DA49CD" w:rsidP="00A86912">
            <w:pPr>
              <w:jc w:val="both"/>
            </w:pPr>
          </w:p>
        </w:tc>
      </w:tr>
      <w:tr w:rsidR="00DA49CD" w14:paraId="7E18F819" w14:textId="77777777" w:rsidTr="00D53E52">
        <w:trPr>
          <w:gridBefore w:val="1"/>
          <w:gridAfter w:val="2"/>
          <w:wBefore w:w="80" w:type="dxa"/>
          <w:wAfter w:w="193" w:type="dxa"/>
          <w:trPrChange w:id="46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466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48083653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6123149D" w14:textId="77777777" w:rsidTr="00D53E52">
        <w:trPr>
          <w:gridBefore w:val="1"/>
          <w:gridAfter w:val="2"/>
          <w:wBefore w:w="80" w:type="dxa"/>
          <w:wAfter w:w="193" w:type="dxa"/>
          <w:trHeight w:val="323"/>
          <w:trPrChange w:id="46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3"/>
            </w:trPr>
          </w:trPrChange>
        </w:trPr>
        <w:tc>
          <w:tcPr>
            <w:tcW w:w="9884" w:type="dxa"/>
            <w:gridSpan w:val="60"/>
            <w:tcBorders>
              <w:top w:val="nil"/>
            </w:tcBorders>
            <w:tcPrChange w:id="468" w:author="Simona Mrkvičková" w:date="2018-04-13T14:26:00Z">
              <w:tcPr>
                <w:tcW w:w="9888" w:type="dxa"/>
                <w:gridSpan w:val="60"/>
                <w:tcBorders>
                  <w:top w:val="nil"/>
                </w:tcBorders>
              </w:tcPr>
            </w:tcPrChange>
          </w:tcPr>
          <w:p w14:paraId="1EF2D124" w14:textId="77777777" w:rsidR="00C4674A" w:rsidRDefault="00C4674A" w:rsidP="009840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C4674A">
              <w:rPr>
                <w:sz w:val="21"/>
                <w:szCs w:val="21"/>
              </w:rPr>
              <w:t>CAD aplikace I (100% l)</w:t>
            </w:r>
          </w:p>
          <w:p w14:paraId="644E27DE" w14:textId="77777777" w:rsidR="00A76341" w:rsidRDefault="00A76341" w:rsidP="009840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CAD aplikace II (100% l)</w:t>
            </w:r>
          </w:p>
          <w:p w14:paraId="255C6F07" w14:textId="77777777" w:rsidR="00A76341" w:rsidRPr="00C4674A" w:rsidRDefault="00A76341" w:rsidP="009840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CAM (100% p)</w:t>
            </w:r>
          </w:p>
          <w:p w14:paraId="661C314A" w14:textId="77777777" w:rsidR="00DA49CD" w:rsidRDefault="00D62F18" w:rsidP="009840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D62F18">
              <w:rPr>
                <w:b/>
                <w:sz w:val="21"/>
                <w:szCs w:val="21"/>
              </w:rPr>
              <w:t>CAM I</w:t>
            </w:r>
            <w:r>
              <w:rPr>
                <w:sz w:val="21"/>
                <w:szCs w:val="21"/>
              </w:rPr>
              <w:t xml:space="preserve"> (100% l)</w:t>
            </w:r>
          </w:p>
          <w:p w14:paraId="629BC43D" w14:textId="77777777" w:rsidR="00F9183F" w:rsidRDefault="00F9183F" w:rsidP="009840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3E5B8B">
              <w:rPr>
                <w:b/>
                <w:sz w:val="21"/>
                <w:szCs w:val="21"/>
              </w:rPr>
              <w:t>CAM II</w:t>
            </w:r>
            <w:r>
              <w:rPr>
                <w:sz w:val="21"/>
                <w:szCs w:val="21"/>
              </w:rPr>
              <w:t xml:space="preserve"> (100% l)</w:t>
            </w:r>
          </w:p>
          <w:p w14:paraId="0CC448A2" w14:textId="77777777" w:rsidR="006E0EAC" w:rsidRDefault="006E0EAC" w:rsidP="009840AF">
            <w:pPr>
              <w:pStyle w:val="Zkladntext"/>
              <w:spacing w:before="60" w:after="60"/>
              <w:ind w:left="0" w:right="108"/>
            </w:pPr>
            <w:r w:rsidRPr="006E0EAC">
              <w:rPr>
                <w:b/>
                <w:sz w:val="21"/>
                <w:szCs w:val="21"/>
              </w:rPr>
              <w:t>Technologie III</w:t>
            </w:r>
            <w:r>
              <w:rPr>
                <w:sz w:val="21"/>
                <w:szCs w:val="21"/>
              </w:rPr>
              <w:t xml:space="preserve"> (100% p)</w:t>
            </w:r>
          </w:p>
        </w:tc>
      </w:tr>
      <w:tr w:rsidR="00DA49CD" w14:paraId="7718D2D5" w14:textId="77777777" w:rsidTr="00D53E52">
        <w:trPr>
          <w:gridBefore w:val="1"/>
          <w:gridAfter w:val="2"/>
          <w:wBefore w:w="80" w:type="dxa"/>
          <w:wAfter w:w="193" w:type="dxa"/>
          <w:trPrChange w:id="46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470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19DAB9DB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28592CD4" w14:textId="77777777" w:rsidTr="00D53E52">
        <w:trPr>
          <w:gridBefore w:val="1"/>
          <w:gridAfter w:val="2"/>
          <w:wBefore w:w="80" w:type="dxa"/>
          <w:wAfter w:w="193" w:type="dxa"/>
          <w:trHeight w:val="372"/>
          <w:trPrChange w:id="47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72"/>
            </w:trPr>
          </w:trPrChange>
        </w:trPr>
        <w:tc>
          <w:tcPr>
            <w:tcW w:w="9884" w:type="dxa"/>
            <w:gridSpan w:val="60"/>
            <w:tcPrChange w:id="472" w:author="Simona Mrkvičková" w:date="2018-04-13T14:26:00Z">
              <w:tcPr>
                <w:tcW w:w="9888" w:type="dxa"/>
                <w:gridSpan w:val="60"/>
              </w:tcPr>
            </w:tcPrChange>
          </w:tcPr>
          <w:p w14:paraId="0E5D3223" w14:textId="77777777" w:rsidR="00DA49CD" w:rsidRPr="00DA49CD" w:rsidRDefault="00DA49CD" w:rsidP="00A86912">
            <w:pPr>
              <w:spacing w:before="60" w:after="60"/>
              <w:rPr>
                <w:b/>
                <w:sz w:val="21"/>
                <w:szCs w:val="21"/>
              </w:rPr>
            </w:pPr>
            <w:r w:rsidRPr="00DA49CD">
              <w:rPr>
                <w:sz w:val="21"/>
                <w:szCs w:val="21"/>
              </w:rPr>
              <w:t xml:space="preserve">2006: VUT Brno, FSI, </w:t>
            </w:r>
            <w:r w:rsidRPr="00DA49CD">
              <w:rPr>
                <w:rFonts w:eastAsia="Calibri"/>
                <w:sz w:val="21"/>
                <w:szCs w:val="21"/>
              </w:rPr>
              <w:t xml:space="preserve">SP </w:t>
            </w:r>
            <w:r w:rsidRPr="00DA49CD">
              <w:rPr>
                <w:sz w:val="21"/>
                <w:szCs w:val="21"/>
              </w:rPr>
              <w:t>Strojírenská technologie</w:t>
            </w:r>
            <w:r w:rsidRPr="00DA49CD">
              <w:rPr>
                <w:rFonts w:eastAsia="Calibri"/>
                <w:sz w:val="21"/>
                <w:szCs w:val="21"/>
              </w:rPr>
              <w:t xml:space="preserve">, </w:t>
            </w:r>
            <w:r w:rsidRPr="00DA49CD">
              <w:rPr>
                <w:sz w:val="21"/>
                <w:szCs w:val="21"/>
              </w:rPr>
              <w:t>obor Strojírenská technologie, Ph.D.</w:t>
            </w:r>
          </w:p>
        </w:tc>
      </w:tr>
      <w:tr w:rsidR="00DA49CD" w14:paraId="6C3AB012" w14:textId="77777777" w:rsidTr="00D53E52">
        <w:trPr>
          <w:gridBefore w:val="1"/>
          <w:gridAfter w:val="2"/>
          <w:wBefore w:w="80" w:type="dxa"/>
          <w:wAfter w:w="193" w:type="dxa"/>
          <w:trPrChange w:id="47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474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001978C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6186DB67" w14:textId="77777777" w:rsidTr="00D53E52">
        <w:trPr>
          <w:gridBefore w:val="1"/>
          <w:gridAfter w:val="2"/>
          <w:wBefore w:w="80" w:type="dxa"/>
          <w:wAfter w:w="193" w:type="dxa"/>
          <w:trHeight w:val="272"/>
          <w:trPrChange w:id="47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72"/>
            </w:trPr>
          </w:trPrChange>
        </w:trPr>
        <w:tc>
          <w:tcPr>
            <w:tcW w:w="9884" w:type="dxa"/>
            <w:gridSpan w:val="60"/>
            <w:tcPrChange w:id="476" w:author="Simona Mrkvičková" w:date="2018-04-13T14:26:00Z">
              <w:tcPr>
                <w:tcW w:w="9888" w:type="dxa"/>
                <w:gridSpan w:val="60"/>
              </w:tcPr>
            </w:tcPrChange>
          </w:tcPr>
          <w:p w14:paraId="22819D93" w14:textId="77777777" w:rsidR="00DA49CD" w:rsidRPr="00DA49CD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DA49CD">
              <w:rPr>
                <w:sz w:val="21"/>
                <w:szCs w:val="21"/>
              </w:rPr>
              <w:t xml:space="preserve">2006 – dosud: UTB Zlín, FT, Ústav výrobního inženýrství, odborný asistent </w:t>
            </w:r>
          </w:p>
        </w:tc>
      </w:tr>
      <w:tr w:rsidR="00DA49CD" w14:paraId="337E5734" w14:textId="77777777" w:rsidTr="00D53E52">
        <w:trPr>
          <w:gridBefore w:val="1"/>
          <w:gridAfter w:val="2"/>
          <w:wBefore w:w="80" w:type="dxa"/>
          <w:wAfter w:w="193" w:type="dxa"/>
          <w:trHeight w:val="250"/>
          <w:trPrChange w:id="47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50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478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0D9BF7CE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1E11EA42" w14:textId="77777777" w:rsidTr="00D53E52">
        <w:trPr>
          <w:gridBefore w:val="1"/>
          <w:gridAfter w:val="2"/>
          <w:wBefore w:w="80" w:type="dxa"/>
          <w:wAfter w:w="193" w:type="dxa"/>
          <w:trHeight w:val="184"/>
          <w:trPrChange w:id="47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4"/>
            </w:trPr>
          </w:trPrChange>
        </w:trPr>
        <w:tc>
          <w:tcPr>
            <w:tcW w:w="9884" w:type="dxa"/>
            <w:gridSpan w:val="60"/>
            <w:tcPrChange w:id="480" w:author="Simona Mrkvičková" w:date="2018-04-13T14:26:00Z">
              <w:tcPr>
                <w:tcW w:w="9888" w:type="dxa"/>
                <w:gridSpan w:val="60"/>
              </w:tcPr>
            </w:tcPrChange>
          </w:tcPr>
          <w:p w14:paraId="10E436AB" w14:textId="77777777" w:rsidR="00DA49CD" w:rsidRPr="00DA49CD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DA49CD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DA49CD">
              <w:rPr>
                <w:rFonts w:eastAsia="Calibri"/>
                <w:sz w:val="21"/>
                <w:szCs w:val="21"/>
              </w:rPr>
              <w:t xml:space="preserve">– </w:t>
            </w:r>
            <w:r w:rsidRPr="00DA49CD">
              <w:rPr>
                <w:sz w:val="21"/>
                <w:szCs w:val="21"/>
              </w:rPr>
              <w:t>2017: 35 BP, 20 DP.</w:t>
            </w:r>
          </w:p>
        </w:tc>
      </w:tr>
      <w:tr w:rsidR="00DA49CD" w14:paraId="393D5EE5" w14:textId="77777777" w:rsidTr="00D53E52">
        <w:trPr>
          <w:gridBefore w:val="1"/>
          <w:gridAfter w:val="2"/>
          <w:wBefore w:w="80" w:type="dxa"/>
          <w:wAfter w:w="193" w:type="dxa"/>
          <w:cantSplit/>
          <w:trPrChange w:id="48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12" w:space="0" w:color="auto"/>
            </w:tcBorders>
            <w:shd w:val="clear" w:color="auto" w:fill="F7CAAC"/>
            <w:tcPrChange w:id="482" w:author="Simona Mrkvičková" w:date="2018-04-13T14:26:00Z">
              <w:tcPr>
                <w:tcW w:w="3346" w:type="dxa"/>
                <w:gridSpan w:val="12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305498EE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7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483" w:author="Simona Mrkvičková" w:date="2018-04-13T14:26:00Z">
              <w:tcPr>
                <w:tcW w:w="2249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387BA9B8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484" w:author="Simona Mrkvičková" w:date="2018-04-13T14:26:00Z">
              <w:tcPr>
                <w:tcW w:w="2256" w:type="dxa"/>
                <w:gridSpan w:val="19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7B2AC7B7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40" w:type="dxa"/>
            <w:gridSpan w:val="1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485" w:author="Simona Mrkvičková" w:date="2018-04-13T14:26:00Z">
              <w:tcPr>
                <w:tcW w:w="2037" w:type="dxa"/>
                <w:gridSpan w:val="18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333CA97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19B11EF1" w14:textId="77777777" w:rsidTr="00D53E52">
        <w:trPr>
          <w:gridBefore w:val="1"/>
          <w:gridAfter w:val="2"/>
          <w:wBefore w:w="80" w:type="dxa"/>
          <w:wAfter w:w="193" w:type="dxa"/>
          <w:cantSplit/>
          <w:trPrChange w:id="486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PrChange w:id="487" w:author="Simona Mrkvičková" w:date="2018-04-13T14:26:00Z">
              <w:tcPr>
                <w:tcW w:w="3346" w:type="dxa"/>
                <w:gridSpan w:val="12"/>
              </w:tcPr>
            </w:tcPrChange>
          </w:tcPr>
          <w:p w14:paraId="026E40ED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7" w:type="dxa"/>
            <w:gridSpan w:val="11"/>
            <w:tcPrChange w:id="488" w:author="Simona Mrkvičková" w:date="2018-04-13T14:26:00Z">
              <w:tcPr>
                <w:tcW w:w="2249" w:type="dxa"/>
                <w:gridSpan w:val="11"/>
              </w:tcPr>
            </w:tcPrChange>
          </w:tcPr>
          <w:p w14:paraId="5ABD6D62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489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301A25A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490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7623CC29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491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565C4631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6" w:type="dxa"/>
            <w:gridSpan w:val="2"/>
            <w:shd w:val="clear" w:color="auto" w:fill="F7CAAC"/>
            <w:tcPrChange w:id="492" w:author="Simona Mrkvičková" w:date="2018-04-13T14:26:00Z">
              <w:tcPr>
                <w:tcW w:w="697" w:type="dxa"/>
                <w:gridSpan w:val="2"/>
                <w:shd w:val="clear" w:color="auto" w:fill="F7CAAC"/>
              </w:tcPr>
            </w:tcPrChange>
          </w:tcPr>
          <w:p w14:paraId="2CFDA509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6E632C02" w14:textId="77777777" w:rsidTr="00D53E52">
        <w:trPr>
          <w:gridBefore w:val="1"/>
          <w:gridAfter w:val="2"/>
          <w:wBefore w:w="80" w:type="dxa"/>
          <w:wAfter w:w="193" w:type="dxa"/>
          <w:cantSplit/>
          <w:trHeight w:val="70"/>
          <w:trPrChange w:id="49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70"/>
            </w:trPr>
          </w:trPrChange>
        </w:trPr>
        <w:tc>
          <w:tcPr>
            <w:tcW w:w="3342" w:type="dxa"/>
            <w:gridSpan w:val="12"/>
            <w:shd w:val="clear" w:color="auto" w:fill="F7CAAC"/>
            <w:tcPrChange w:id="494" w:author="Simona Mrkvičková" w:date="2018-04-13T14:26:00Z">
              <w:tcPr>
                <w:tcW w:w="3346" w:type="dxa"/>
                <w:gridSpan w:val="12"/>
                <w:shd w:val="clear" w:color="auto" w:fill="F7CAAC"/>
              </w:tcPr>
            </w:tcPrChange>
          </w:tcPr>
          <w:p w14:paraId="3AFCC0C5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7" w:type="dxa"/>
            <w:gridSpan w:val="11"/>
            <w:shd w:val="clear" w:color="auto" w:fill="F7CAAC"/>
            <w:tcPrChange w:id="495" w:author="Simona Mrkvičková" w:date="2018-04-13T14:26:00Z">
              <w:tcPr>
                <w:tcW w:w="2249" w:type="dxa"/>
                <w:gridSpan w:val="11"/>
                <w:shd w:val="clear" w:color="auto" w:fill="F7CAAC"/>
              </w:tcPr>
            </w:tcPrChange>
          </w:tcPr>
          <w:p w14:paraId="0D7C0868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shd w:val="clear" w:color="auto" w:fill="F7CAAC"/>
            <w:tcPrChange w:id="496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6A5B3227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497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47A0011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96" w:type="dxa"/>
            <w:gridSpan w:val="6"/>
            <w:vMerge w:val="restart"/>
            <w:tcPrChange w:id="498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6056EA6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696" w:type="dxa"/>
            <w:gridSpan w:val="2"/>
            <w:vMerge w:val="restart"/>
            <w:tcPrChange w:id="499" w:author="Simona Mrkvičková" w:date="2018-04-13T14:26:00Z">
              <w:tcPr>
                <w:tcW w:w="697" w:type="dxa"/>
                <w:gridSpan w:val="2"/>
                <w:vMerge w:val="restart"/>
              </w:tcPr>
            </w:tcPrChange>
          </w:tcPr>
          <w:p w14:paraId="016A8454" w14:textId="77777777" w:rsidR="00DA49CD" w:rsidRPr="001A1FC2" w:rsidRDefault="00DA49CD" w:rsidP="00A86912">
            <w:pPr>
              <w:jc w:val="both"/>
              <w:rPr>
                <w:b/>
              </w:rPr>
            </w:pPr>
            <w:r w:rsidRPr="001A1FC2">
              <w:rPr>
                <w:b/>
              </w:rPr>
              <w:t>5</w:t>
            </w:r>
          </w:p>
        </w:tc>
      </w:tr>
      <w:tr w:rsidR="00DA49CD" w14:paraId="47357270" w14:textId="77777777" w:rsidTr="00D53E52">
        <w:trPr>
          <w:gridBefore w:val="1"/>
          <w:gridAfter w:val="2"/>
          <w:wBefore w:w="80" w:type="dxa"/>
          <w:wAfter w:w="193" w:type="dxa"/>
          <w:trHeight w:val="205"/>
          <w:trPrChange w:id="500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05"/>
            </w:trPr>
          </w:trPrChange>
        </w:trPr>
        <w:tc>
          <w:tcPr>
            <w:tcW w:w="3342" w:type="dxa"/>
            <w:gridSpan w:val="12"/>
            <w:tcPrChange w:id="501" w:author="Simona Mrkvičková" w:date="2018-04-13T14:26:00Z">
              <w:tcPr>
                <w:tcW w:w="3346" w:type="dxa"/>
                <w:gridSpan w:val="12"/>
              </w:tcPr>
            </w:tcPrChange>
          </w:tcPr>
          <w:p w14:paraId="6D9C29F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7" w:type="dxa"/>
            <w:gridSpan w:val="11"/>
            <w:tcPrChange w:id="502" w:author="Simona Mrkvičková" w:date="2018-04-13T14:26:00Z">
              <w:tcPr>
                <w:tcW w:w="2249" w:type="dxa"/>
                <w:gridSpan w:val="11"/>
              </w:tcPr>
            </w:tcPrChange>
          </w:tcPr>
          <w:p w14:paraId="1B038516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503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71155D0E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504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5B9FC78A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505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1BB6D0E0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2"/>
            <w:vMerge/>
            <w:vAlign w:val="center"/>
            <w:tcPrChange w:id="506" w:author="Simona Mrkvičková" w:date="2018-04-13T14:26:00Z">
              <w:tcPr>
                <w:tcW w:w="697" w:type="dxa"/>
                <w:gridSpan w:val="2"/>
                <w:vMerge/>
                <w:vAlign w:val="center"/>
              </w:tcPr>
            </w:tcPrChange>
          </w:tcPr>
          <w:p w14:paraId="4F77EFC0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49812CA7" w14:textId="77777777" w:rsidTr="00D53E52">
        <w:trPr>
          <w:gridBefore w:val="1"/>
          <w:gridAfter w:val="2"/>
          <w:wBefore w:w="80" w:type="dxa"/>
          <w:wAfter w:w="193" w:type="dxa"/>
          <w:trPrChange w:id="50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508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68741CC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2FAF2BE3" w14:textId="77777777" w:rsidTr="00D53E52">
        <w:trPr>
          <w:gridBefore w:val="1"/>
          <w:gridAfter w:val="2"/>
          <w:wBefore w:w="80" w:type="dxa"/>
          <w:wAfter w:w="193" w:type="dxa"/>
          <w:trHeight w:val="2842"/>
          <w:trPrChange w:id="50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42"/>
            </w:trPr>
          </w:trPrChange>
        </w:trPr>
        <w:tc>
          <w:tcPr>
            <w:tcW w:w="9884" w:type="dxa"/>
            <w:gridSpan w:val="60"/>
            <w:tcPrChange w:id="510" w:author="Simona Mrkvičková" w:date="2018-04-13T14:26:00Z">
              <w:tcPr>
                <w:tcW w:w="9888" w:type="dxa"/>
                <w:gridSpan w:val="60"/>
              </w:tcPr>
            </w:tcPrChange>
          </w:tcPr>
          <w:p w14:paraId="7B9AD024" w14:textId="77777777" w:rsidR="00DA49CD" w:rsidRPr="00DA49CD" w:rsidRDefault="00DA49CD" w:rsidP="00DA49CD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DA49CD">
              <w:rPr>
                <w:b/>
                <w:bCs/>
                <w:sz w:val="21"/>
                <w:szCs w:val="21"/>
              </w:rPr>
              <w:t>BÍLEK</w:t>
            </w:r>
            <w:r w:rsidRPr="00DA49CD">
              <w:rPr>
                <w:b/>
                <w:sz w:val="21"/>
                <w:szCs w:val="21"/>
              </w:rPr>
              <w:t>,</w:t>
            </w:r>
            <w:r w:rsidRPr="00DA49CD">
              <w:rPr>
                <w:sz w:val="21"/>
                <w:szCs w:val="21"/>
              </w:rPr>
              <w:t xml:space="preserve"> </w:t>
            </w:r>
            <w:r w:rsidRPr="00DA49CD">
              <w:rPr>
                <w:b/>
                <w:bCs/>
                <w:sz w:val="21"/>
                <w:szCs w:val="21"/>
              </w:rPr>
              <w:t xml:space="preserve">O. </w:t>
            </w:r>
            <w:r w:rsidRPr="00DA49CD">
              <w:rPr>
                <w:b/>
                <w:sz w:val="21"/>
                <w:szCs w:val="21"/>
              </w:rPr>
              <w:t>(90</w:t>
            </w:r>
            <w:r w:rsidRPr="00DA49CD">
              <w:rPr>
                <w:b/>
                <w:sz w:val="21"/>
                <w:szCs w:val="21"/>
                <w:lang w:val="en-US"/>
              </w:rPr>
              <w:t>%</w:t>
            </w:r>
            <w:r w:rsidRPr="00DA49CD">
              <w:rPr>
                <w:b/>
                <w:sz w:val="21"/>
                <w:szCs w:val="21"/>
              </w:rPr>
              <w:t>)</w:t>
            </w:r>
            <w:r w:rsidRPr="00DA49CD">
              <w:rPr>
                <w:sz w:val="21"/>
                <w:szCs w:val="21"/>
              </w:rPr>
              <w:t xml:space="preserve">, </w:t>
            </w:r>
            <w:r w:rsidRPr="00DA49CD">
              <w:rPr>
                <w:bCs/>
                <w:sz w:val="21"/>
                <w:szCs w:val="21"/>
              </w:rPr>
              <w:t>RUSNÁKOVÁ</w:t>
            </w:r>
            <w:r w:rsidRPr="00DA49CD">
              <w:rPr>
                <w:sz w:val="21"/>
                <w:szCs w:val="21"/>
              </w:rPr>
              <w:t xml:space="preserve">, </w:t>
            </w:r>
            <w:r w:rsidRPr="00DA49CD">
              <w:rPr>
                <w:bCs/>
                <w:sz w:val="21"/>
                <w:szCs w:val="21"/>
              </w:rPr>
              <w:t>S.</w:t>
            </w:r>
            <w:r w:rsidRPr="00DA49CD">
              <w:rPr>
                <w:sz w:val="21"/>
                <w:szCs w:val="21"/>
              </w:rPr>
              <w:t xml:space="preserve">, </w:t>
            </w:r>
            <w:r w:rsidRPr="00DA49CD">
              <w:rPr>
                <w:bCs/>
                <w:sz w:val="21"/>
                <w:szCs w:val="21"/>
              </w:rPr>
              <w:t>ŽALUDEK</w:t>
            </w:r>
            <w:r w:rsidRPr="00DA49CD">
              <w:rPr>
                <w:sz w:val="21"/>
                <w:szCs w:val="21"/>
              </w:rPr>
              <w:t xml:space="preserve">, </w:t>
            </w:r>
            <w:r w:rsidRPr="00DA49CD">
              <w:rPr>
                <w:bCs/>
                <w:sz w:val="21"/>
                <w:szCs w:val="21"/>
              </w:rPr>
              <w:t>M.:</w:t>
            </w:r>
            <w:r w:rsidRPr="00DA49CD">
              <w:rPr>
                <w:sz w:val="21"/>
                <w:szCs w:val="21"/>
              </w:rPr>
              <w:t xml:space="preserve"> Cutting-tool performance in the end milling of carbon-fiber-reinforced plastics. </w:t>
            </w:r>
            <w:r w:rsidRPr="00DA49CD">
              <w:rPr>
                <w:i/>
                <w:iCs/>
                <w:sz w:val="21"/>
                <w:szCs w:val="21"/>
              </w:rPr>
              <w:t>Materiali in Tehnologije</w:t>
            </w:r>
            <w:r w:rsidRPr="00DA49CD">
              <w:rPr>
                <w:sz w:val="21"/>
                <w:szCs w:val="21"/>
              </w:rPr>
              <w:t xml:space="preserve"> 50(5), 819-822, </w:t>
            </w:r>
            <w:r w:rsidRPr="00DA49CD">
              <w:rPr>
                <w:b/>
                <w:sz w:val="21"/>
                <w:szCs w:val="21"/>
              </w:rPr>
              <w:t>2016</w:t>
            </w:r>
            <w:r w:rsidRPr="00DA49CD">
              <w:rPr>
                <w:sz w:val="21"/>
                <w:szCs w:val="21"/>
              </w:rPr>
              <w:t xml:space="preserve">. </w:t>
            </w:r>
          </w:p>
          <w:p w14:paraId="7D2FEE3C" w14:textId="77777777" w:rsidR="00DA49CD" w:rsidRPr="00DA49CD" w:rsidRDefault="00DA49CD" w:rsidP="00DA49CD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DA49CD">
              <w:rPr>
                <w:b/>
                <w:sz w:val="21"/>
                <w:szCs w:val="21"/>
              </w:rPr>
              <w:t>BÍLEK, O. (90</w:t>
            </w:r>
            <w:r w:rsidRPr="00DA49CD">
              <w:rPr>
                <w:b/>
                <w:sz w:val="21"/>
                <w:szCs w:val="21"/>
                <w:lang w:val="en-US"/>
              </w:rPr>
              <w:t>%</w:t>
            </w:r>
            <w:r w:rsidRPr="00DA49CD">
              <w:rPr>
                <w:b/>
                <w:sz w:val="21"/>
                <w:szCs w:val="21"/>
              </w:rPr>
              <w:t>)</w:t>
            </w:r>
            <w:r w:rsidRPr="00DA49CD">
              <w:rPr>
                <w:sz w:val="21"/>
                <w:szCs w:val="21"/>
              </w:rPr>
              <w:t xml:space="preserve">, JAVOŘÍK, J., LUKOVICS, I.: Manufacturing technology of prosthetic parts: 3-axis CNC milling of master model. </w:t>
            </w:r>
            <w:r w:rsidRPr="00DA49CD">
              <w:rPr>
                <w:i/>
                <w:iCs/>
                <w:sz w:val="21"/>
                <w:szCs w:val="21"/>
              </w:rPr>
              <w:t>International Journal of Mechanics</w:t>
            </w:r>
            <w:r w:rsidRPr="00DA49CD">
              <w:rPr>
                <w:sz w:val="21"/>
                <w:szCs w:val="21"/>
              </w:rPr>
              <w:t xml:space="preserve"> 9, 105-111, </w:t>
            </w:r>
            <w:r w:rsidRPr="00DA49CD">
              <w:rPr>
                <w:b/>
                <w:sz w:val="21"/>
                <w:szCs w:val="21"/>
              </w:rPr>
              <w:t>2015</w:t>
            </w:r>
            <w:r w:rsidRPr="00DA49CD">
              <w:rPr>
                <w:sz w:val="21"/>
                <w:szCs w:val="21"/>
              </w:rPr>
              <w:t xml:space="preserve">. </w:t>
            </w:r>
          </w:p>
          <w:p w14:paraId="32D36910" w14:textId="77777777" w:rsidR="00DA49CD" w:rsidRPr="00DA49CD" w:rsidRDefault="00DA49CD" w:rsidP="00DA49CD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DA49CD">
              <w:rPr>
                <w:b/>
                <w:bCs/>
                <w:sz w:val="21"/>
                <w:szCs w:val="21"/>
              </w:rPr>
              <w:t>BÍLEK</w:t>
            </w:r>
            <w:r w:rsidRPr="00DA49CD">
              <w:rPr>
                <w:b/>
                <w:sz w:val="21"/>
                <w:szCs w:val="21"/>
              </w:rPr>
              <w:t>,</w:t>
            </w:r>
            <w:r w:rsidRPr="00DA49CD">
              <w:rPr>
                <w:sz w:val="21"/>
                <w:szCs w:val="21"/>
              </w:rPr>
              <w:t xml:space="preserve"> </w:t>
            </w:r>
            <w:r w:rsidRPr="00DA49CD">
              <w:rPr>
                <w:b/>
                <w:bCs/>
                <w:sz w:val="21"/>
                <w:szCs w:val="21"/>
              </w:rPr>
              <w:t>O. (</w:t>
            </w:r>
            <w:r w:rsidRPr="00DA49CD">
              <w:rPr>
                <w:b/>
                <w:sz w:val="21"/>
                <w:szCs w:val="21"/>
              </w:rPr>
              <w:t>80</w:t>
            </w:r>
            <w:r w:rsidRPr="00DA49CD">
              <w:rPr>
                <w:b/>
                <w:sz w:val="21"/>
                <w:szCs w:val="21"/>
                <w:lang w:val="en-US"/>
              </w:rPr>
              <w:t>%</w:t>
            </w:r>
            <w:r w:rsidRPr="00DA49CD">
              <w:rPr>
                <w:b/>
                <w:sz w:val="21"/>
                <w:szCs w:val="21"/>
              </w:rPr>
              <w:t>)</w:t>
            </w:r>
            <w:r w:rsidRPr="00DA49CD">
              <w:rPr>
                <w:sz w:val="21"/>
                <w:szCs w:val="21"/>
              </w:rPr>
              <w:t xml:space="preserve">, </w:t>
            </w:r>
            <w:r w:rsidRPr="00DA49CD">
              <w:rPr>
                <w:bCs/>
                <w:sz w:val="21"/>
                <w:szCs w:val="21"/>
              </w:rPr>
              <w:t>HRDINA</w:t>
            </w:r>
            <w:r w:rsidRPr="00DA49CD">
              <w:rPr>
                <w:sz w:val="21"/>
                <w:szCs w:val="21"/>
              </w:rPr>
              <w:t xml:space="preserve">, </w:t>
            </w:r>
            <w:r w:rsidRPr="00DA49CD">
              <w:rPr>
                <w:bCs/>
                <w:sz w:val="21"/>
                <w:szCs w:val="21"/>
              </w:rPr>
              <w:t>J.,</w:t>
            </w:r>
            <w:r w:rsidRPr="00DA49CD">
              <w:rPr>
                <w:sz w:val="21"/>
                <w:szCs w:val="21"/>
              </w:rPr>
              <w:t xml:space="preserve"> </w:t>
            </w:r>
            <w:r w:rsidRPr="00DA49CD">
              <w:rPr>
                <w:bCs/>
                <w:sz w:val="21"/>
                <w:szCs w:val="21"/>
              </w:rPr>
              <w:t>LUKOVICS</w:t>
            </w:r>
            <w:r w:rsidRPr="00DA49CD">
              <w:rPr>
                <w:sz w:val="21"/>
                <w:szCs w:val="21"/>
              </w:rPr>
              <w:t xml:space="preserve">, </w:t>
            </w:r>
            <w:r w:rsidRPr="00DA49CD">
              <w:rPr>
                <w:bCs/>
                <w:sz w:val="21"/>
                <w:szCs w:val="21"/>
              </w:rPr>
              <w:t>I.,</w:t>
            </w:r>
            <w:r w:rsidRPr="00DA49CD">
              <w:rPr>
                <w:sz w:val="21"/>
                <w:szCs w:val="21"/>
              </w:rPr>
              <w:t xml:space="preserve"> </w:t>
            </w:r>
            <w:r w:rsidRPr="00DA49CD">
              <w:rPr>
                <w:bCs/>
                <w:sz w:val="21"/>
                <w:szCs w:val="21"/>
              </w:rPr>
              <w:t>PERO</w:t>
            </w:r>
            <w:r w:rsidRPr="00DA49CD">
              <w:rPr>
                <w:sz w:val="21"/>
                <w:szCs w:val="21"/>
              </w:rPr>
              <w:t xml:space="preserve">, </w:t>
            </w:r>
            <w:r w:rsidRPr="00DA49CD">
              <w:rPr>
                <w:bCs/>
                <w:sz w:val="21"/>
                <w:szCs w:val="21"/>
              </w:rPr>
              <w:t>R.,</w:t>
            </w:r>
            <w:r w:rsidRPr="00DA49CD">
              <w:rPr>
                <w:sz w:val="21"/>
                <w:szCs w:val="21"/>
              </w:rPr>
              <w:t xml:space="preserve"> </w:t>
            </w:r>
            <w:r w:rsidRPr="00DA49CD">
              <w:rPr>
                <w:bCs/>
                <w:sz w:val="21"/>
                <w:szCs w:val="21"/>
              </w:rPr>
              <w:t>SÁMEK</w:t>
            </w:r>
            <w:r w:rsidRPr="00DA49CD">
              <w:rPr>
                <w:sz w:val="21"/>
                <w:szCs w:val="21"/>
              </w:rPr>
              <w:t xml:space="preserve">, </w:t>
            </w:r>
            <w:r w:rsidRPr="00DA49CD">
              <w:rPr>
                <w:bCs/>
                <w:sz w:val="21"/>
                <w:szCs w:val="21"/>
              </w:rPr>
              <w:t>D</w:t>
            </w:r>
            <w:r w:rsidRPr="00DA49CD">
              <w:rPr>
                <w:sz w:val="21"/>
                <w:szCs w:val="21"/>
              </w:rPr>
              <w:t xml:space="preserve">.: Improved shape of rotating grinding wheels for high speed grinding. </w:t>
            </w:r>
            <w:r w:rsidRPr="00DA49CD">
              <w:rPr>
                <w:i/>
                <w:iCs/>
                <w:sz w:val="21"/>
                <w:szCs w:val="21"/>
              </w:rPr>
              <w:t>Tehnicki Vjesnik - Technical Gazette</w:t>
            </w:r>
            <w:r w:rsidRPr="00DA49CD">
              <w:rPr>
                <w:sz w:val="21"/>
                <w:szCs w:val="21"/>
              </w:rPr>
              <w:t xml:space="preserve"> 21(1), 63-68, </w:t>
            </w:r>
            <w:r w:rsidRPr="00DA49CD">
              <w:rPr>
                <w:b/>
                <w:sz w:val="21"/>
                <w:szCs w:val="21"/>
              </w:rPr>
              <w:t>2014</w:t>
            </w:r>
            <w:r w:rsidRPr="00DA49CD">
              <w:rPr>
                <w:sz w:val="21"/>
                <w:szCs w:val="21"/>
              </w:rPr>
              <w:t xml:space="preserve">. </w:t>
            </w:r>
          </w:p>
          <w:p w14:paraId="737248A0" w14:textId="77777777" w:rsidR="00DA49CD" w:rsidRPr="00DA49CD" w:rsidRDefault="00DA49CD" w:rsidP="00DA49CD">
            <w:pPr>
              <w:spacing w:before="120" w:after="120"/>
              <w:jc w:val="both"/>
              <w:rPr>
                <w:sz w:val="21"/>
                <w:szCs w:val="21"/>
                <w:lang w:val="en-US"/>
              </w:rPr>
            </w:pPr>
            <w:r w:rsidRPr="00DA49CD">
              <w:rPr>
                <w:b/>
                <w:caps/>
                <w:sz w:val="21"/>
                <w:szCs w:val="21"/>
                <w:lang w:val="en-US"/>
              </w:rPr>
              <w:t>Bílek, O. (45%)</w:t>
            </w:r>
            <w:r w:rsidRPr="00DA49CD">
              <w:rPr>
                <w:caps/>
                <w:sz w:val="21"/>
                <w:szCs w:val="21"/>
                <w:lang w:val="en-US"/>
              </w:rPr>
              <w:t>, Sámek, D., Knedlová, J.:</w:t>
            </w:r>
            <w:r w:rsidRPr="00DA49CD">
              <w:rPr>
                <w:sz w:val="21"/>
                <w:szCs w:val="21"/>
                <w:lang w:val="en-US"/>
              </w:rPr>
              <w:t xml:space="preserve"> Offline programming for robotic deburring process of aluminium wheels</w:t>
            </w:r>
            <w:r w:rsidRPr="00DA49CD">
              <w:rPr>
                <w:iCs/>
                <w:sz w:val="21"/>
                <w:szCs w:val="21"/>
                <w:lang w:val="en-US"/>
              </w:rPr>
              <w:t xml:space="preserve">. </w:t>
            </w:r>
            <w:r w:rsidRPr="00DA49CD">
              <w:rPr>
                <w:i/>
                <w:iCs/>
                <w:sz w:val="21"/>
                <w:szCs w:val="21"/>
                <w:lang w:val="en-US"/>
              </w:rPr>
              <w:t>Manufacturing Technology</w:t>
            </w:r>
            <w:r w:rsidRPr="00DA49CD">
              <w:rPr>
                <w:sz w:val="21"/>
                <w:szCs w:val="21"/>
                <w:lang w:val="en-US"/>
              </w:rPr>
              <w:t> 13(3), 269</w:t>
            </w:r>
            <w:r w:rsidRPr="00DA49CD">
              <w:rPr>
                <w:sz w:val="21"/>
                <w:szCs w:val="21"/>
              </w:rPr>
              <w:t>-</w:t>
            </w:r>
            <w:r w:rsidRPr="00DA49CD">
              <w:rPr>
                <w:sz w:val="21"/>
                <w:szCs w:val="21"/>
                <w:lang w:val="en-US"/>
              </w:rPr>
              <w:t xml:space="preserve">275, </w:t>
            </w:r>
            <w:r w:rsidRPr="00DA49CD">
              <w:rPr>
                <w:b/>
                <w:sz w:val="21"/>
                <w:szCs w:val="21"/>
                <w:lang w:val="en-US"/>
              </w:rPr>
              <w:t>2013</w:t>
            </w:r>
            <w:r w:rsidRPr="00DA49CD">
              <w:rPr>
                <w:sz w:val="21"/>
                <w:szCs w:val="21"/>
                <w:lang w:val="en-US"/>
              </w:rPr>
              <w:t>. </w:t>
            </w:r>
          </w:p>
          <w:p w14:paraId="02591CB6" w14:textId="77777777" w:rsidR="00DA49CD" w:rsidRDefault="00DA49CD" w:rsidP="00DA49CD">
            <w:pPr>
              <w:spacing w:before="120" w:after="120"/>
              <w:jc w:val="both"/>
              <w:rPr>
                <w:b/>
              </w:rPr>
            </w:pPr>
            <w:r w:rsidRPr="00DA49CD">
              <w:rPr>
                <w:caps/>
                <w:sz w:val="21"/>
                <w:szCs w:val="21"/>
                <w:lang w:val="en-US"/>
              </w:rPr>
              <w:t xml:space="preserve">Rokyta, L., </w:t>
            </w:r>
            <w:r w:rsidRPr="00DA49CD">
              <w:rPr>
                <w:b/>
                <w:caps/>
                <w:sz w:val="21"/>
                <w:szCs w:val="21"/>
                <w:lang w:val="en-US"/>
              </w:rPr>
              <w:t xml:space="preserve">Bílek, </w:t>
            </w:r>
            <w:proofErr w:type="gramStart"/>
            <w:r w:rsidRPr="00DA49CD">
              <w:rPr>
                <w:b/>
                <w:caps/>
                <w:sz w:val="21"/>
                <w:szCs w:val="21"/>
                <w:lang w:val="en-US"/>
              </w:rPr>
              <w:t>O</w:t>
            </w:r>
            <w:proofErr w:type="gramEnd"/>
            <w:r w:rsidRPr="00DA49CD">
              <w:rPr>
                <w:b/>
                <w:caps/>
                <w:sz w:val="21"/>
                <w:szCs w:val="21"/>
                <w:lang w:val="en-US"/>
              </w:rPr>
              <w:t>. (20%)</w:t>
            </w:r>
            <w:r w:rsidRPr="00DA49CD">
              <w:rPr>
                <w:caps/>
                <w:sz w:val="21"/>
                <w:szCs w:val="21"/>
                <w:lang w:val="en-US"/>
              </w:rPr>
              <w:t>:</w:t>
            </w:r>
            <w:r w:rsidRPr="00DA49CD">
              <w:rPr>
                <w:sz w:val="21"/>
                <w:szCs w:val="21"/>
                <w:lang w:val="en-US"/>
              </w:rPr>
              <w:t xml:space="preserve"> Design of a casting die in CATIA</w:t>
            </w:r>
            <w:r w:rsidRPr="00DA49CD">
              <w:rPr>
                <w:sz w:val="21"/>
                <w:szCs w:val="21"/>
              </w:rPr>
              <w:t xml:space="preserve">. </w:t>
            </w:r>
            <w:r w:rsidRPr="00DA49CD">
              <w:rPr>
                <w:i/>
                <w:iCs/>
                <w:sz w:val="21"/>
                <w:szCs w:val="21"/>
                <w:lang w:val="en-US"/>
              </w:rPr>
              <w:t>Manufacturing Technology</w:t>
            </w:r>
            <w:r w:rsidRPr="00DA49CD">
              <w:rPr>
                <w:sz w:val="21"/>
                <w:szCs w:val="21"/>
                <w:lang w:val="en-US"/>
              </w:rPr>
              <w:t xml:space="preserve"> 12, 80-82, </w:t>
            </w:r>
            <w:r w:rsidRPr="00DA49CD">
              <w:rPr>
                <w:b/>
                <w:sz w:val="21"/>
                <w:szCs w:val="21"/>
                <w:lang w:val="en-US"/>
              </w:rPr>
              <w:t>2012</w:t>
            </w:r>
            <w:r w:rsidRPr="00DA49CD">
              <w:rPr>
                <w:sz w:val="21"/>
                <w:szCs w:val="21"/>
                <w:lang w:val="en-US"/>
              </w:rPr>
              <w:t>.</w:t>
            </w:r>
            <w:r w:rsidRPr="001A1FC2">
              <w:rPr>
                <w:sz w:val="22"/>
                <w:szCs w:val="22"/>
                <w:lang w:val="en-US"/>
              </w:rPr>
              <w:t> </w:t>
            </w:r>
          </w:p>
        </w:tc>
      </w:tr>
      <w:tr w:rsidR="00DA49CD" w14:paraId="489D1F09" w14:textId="77777777" w:rsidTr="00D53E52">
        <w:trPr>
          <w:gridBefore w:val="1"/>
          <w:gridAfter w:val="2"/>
          <w:wBefore w:w="80" w:type="dxa"/>
          <w:wAfter w:w="193" w:type="dxa"/>
          <w:trHeight w:val="218"/>
          <w:trPrChange w:id="51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18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512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6E337F07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20228759" w14:textId="77777777" w:rsidTr="00D53E52">
        <w:trPr>
          <w:gridBefore w:val="1"/>
          <w:gridAfter w:val="2"/>
          <w:wBefore w:w="80" w:type="dxa"/>
          <w:wAfter w:w="193" w:type="dxa"/>
          <w:trHeight w:val="328"/>
          <w:trPrChange w:id="51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8"/>
            </w:trPr>
          </w:trPrChange>
        </w:trPr>
        <w:tc>
          <w:tcPr>
            <w:tcW w:w="9884" w:type="dxa"/>
            <w:gridSpan w:val="60"/>
            <w:tcPrChange w:id="514" w:author="Simona Mrkvičková" w:date="2018-04-13T14:26:00Z">
              <w:tcPr>
                <w:tcW w:w="9888" w:type="dxa"/>
                <w:gridSpan w:val="60"/>
              </w:tcPr>
            </w:tcPrChange>
          </w:tcPr>
          <w:p w14:paraId="4EBC80E6" w14:textId="77777777" w:rsidR="00DA49CD" w:rsidRPr="00DA49CD" w:rsidRDefault="00DA49CD" w:rsidP="00DA49CD">
            <w:pPr>
              <w:pStyle w:val="Normlnweb"/>
              <w:spacing w:before="60" w:beforeAutospacing="0" w:after="60" w:afterAutospacing="0"/>
              <w:rPr>
                <w:sz w:val="21"/>
                <w:szCs w:val="21"/>
              </w:rPr>
            </w:pPr>
            <w:r w:rsidRPr="00DA49CD">
              <w:rPr>
                <w:sz w:val="21"/>
                <w:szCs w:val="21"/>
              </w:rPr>
              <w:t>2014: TU Wien, Rakousko, CEEPUS (1 měsíc)</w:t>
            </w:r>
          </w:p>
          <w:p w14:paraId="30A9CF39" w14:textId="77777777" w:rsidR="009840AF" w:rsidRDefault="00DA49CD" w:rsidP="00A76341">
            <w:pPr>
              <w:pStyle w:val="Normlnweb"/>
              <w:spacing w:before="60" w:beforeAutospacing="0" w:after="60" w:afterAutospacing="0"/>
              <w:rPr>
                <w:sz w:val="21"/>
                <w:szCs w:val="21"/>
              </w:rPr>
            </w:pPr>
            <w:r w:rsidRPr="00DA49CD">
              <w:rPr>
                <w:sz w:val="21"/>
                <w:szCs w:val="21"/>
              </w:rPr>
              <w:t>2016: Cracow Technical University, Krakov, Polsko, CEEPUS (1 měsíc)</w:t>
            </w:r>
          </w:p>
          <w:p w14:paraId="7D7F851C" w14:textId="77777777" w:rsidR="00A76341" w:rsidRPr="003229CE" w:rsidRDefault="00A76341" w:rsidP="00A76341">
            <w:pPr>
              <w:pStyle w:val="Normlnweb"/>
              <w:spacing w:before="60" w:beforeAutospacing="0" w:after="60" w:afterAutospacing="0"/>
            </w:pPr>
          </w:p>
        </w:tc>
      </w:tr>
      <w:tr w:rsidR="00DA49CD" w14:paraId="1E35EEEC" w14:textId="77777777" w:rsidTr="00D53E52">
        <w:trPr>
          <w:gridBefore w:val="1"/>
          <w:gridAfter w:val="2"/>
          <w:wBefore w:w="80" w:type="dxa"/>
          <w:wAfter w:w="193" w:type="dxa"/>
          <w:cantSplit/>
          <w:trHeight w:val="470"/>
          <w:trPrChange w:id="51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470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516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67AF24B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5" w:type="dxa"/>
            <w:gridSpan w:val="27"/>
            <w:tcPrChange w:id="517" w:author="Simona Mrkvičková" w:date="2018-04-13T14:26:00Z">
              <w:tcPr>
                <w:tcW w:w="4548" w:type="dxa"/>
                <w:gridSpan w:val="27"/>
              </w:tcPr>
            </w:tcPrChange>
          </w:tcPr>
          <w:p w14:paraId="451F7F74" w14:textId="77777777" w:rsidR="00DA49CD" w:rsidRDefault="00DA49CD" w:rsidP="00A86912">
            <w:pPr>
              <w:jc w:val="both"/>
            </w:pPr>
          </w:p>
        </w:tc>
        <w:tc>
          <w:tcPr>
            <w:tcW w:w="789" w:type="dxa"/>
            <w:gridSpan w:val="11"/>
            <w:shd w:val="clear" w:color="auto" w:fill="F7CAAC"/>
            <w:tcPrChange w:id="518" w:author="Simona Mrkvičková" w:date="2018-04-13T14:26:00Z">
              <w:tcPr>
                <w:tcW w:w="789" w:type="dxa"/>
                <w:gridSpan w:val="11"/>
                <w:shd w:val="clear" w:color="auto" w:fill="F7CAAC"/>
              </w:tcPr>
            </w:tcPrChange>
          </w:tcPr>
          <w:p w14:paraId="64696738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40" w:type="dxa"/>
            <w:gridSpan w:val="18"/>
            <w:tcPrChange w:id="519" w:author="Simona Mrkvičková" w:date="2018-04-13T14:26:00Z">
              <w:tcPr>
                <w:tcW w:w="2037" w:type="dxa"/>
                <w:gridSpan w:val="18"/>
              </w:tcPr>
            </w:tcPrChange>
          </w:tcPr>
          <w:p w14:paraId="3AA9C6A1" w14:textId="77777777" w:rsidR="00DA49CD" w:rsidRDefault="00DA49CD" w:rsidP="00A86912">
            <w:pPr>
              <w:jc w:val="both"/>
            </w:pPr>
          </w:p>
        </w:tc>
      </w:tr>
      <w:tr w:rsidR="00DA49CD" w14:paraId="3D8E6135" w14:textId="77777777" w:rsidTr="00D53E52">
        <w:trPr>
          <w:gridBefore w:val="1"/>
          <w:gridAfter w:val="2"/>
          <w:wBefore w:w="80" w:type="dxa"/>
          <w:wAfter w:w="193" w:type="dxa"/>
          <w:trPrChange w:id="520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bottom w:val="double" w:sz="4" w:space="0" w:color="auto"/>
            </w:tcBorders>
            <w:shd w:val="clear" w:color="auto" w:fill="BDD6EE"/>
            <w:tcPrChange w:id="521" w:author="Simona Mrkvičková" w:date="2018-04-13T14:26:00Z">
              <w:tcPr>
                <w:tcW w:w="9888" w:type="dxa"/>
                <w:gridSpan w:val="60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161BA4CF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A49CD" w14:paraId="0C20BA8A" w14:textId="77777777" w:rsidTr="00D53E52">
        <w:trPr>
          <w:gridBefore w:val="1"/>
          <w:gridAfter w:val="2"/>
          <w:wBefore w:w="80" w:type="dxa"/>
          <w:wAfter w:w="193" w:type="dxa"/>
          <w:trPrChange w:id="52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double" w:sz="4" w:space="0" w:color="auto"/>
            </w:tcBorders>
            <w:shd w:val="clear" w:color="auto" w:fill="F7CAAC"/>
            <w:tcPrChange w:id="523" w:author="Simona Mrkvičková" w:date="2018-04-13T14:26:00Z">
              <w:tcPr>
                <w:tcW w:w="2514" w:type="dxa"/>
                <w:gridSpan w:val="4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1A33F71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74" w:type="dxa"/>
            <w:gridSpan w:val="56"/>
            <w:tcPrChange w:id="524" w:author="Simona Mrkvičková" w:date="2018-04-13T14:26:00Z">
              <w:tcPr>
                <w:tcW w:w="7374" w:type="dxa"/>
                <w:gridSpan w:val="56"/>
              </w:tcPr>
            </w:tcPrChange>
          </w:tcPr>
          <w:p w14:paraId="569ACFBF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3B1BBF76" w14:textId="77777777" w:rsidTr="00D53E52">
        <w:trPr>
          <w:gridBefore w:val="1"/>
          <w:gridAfter w:val="2"/>
          <w:wBefore w:w="80" w:type="dxa"/>
          <w:wAfter w:w="193" w:type="dxa"/>
          <w:trPrChange w:id="52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526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5EA1060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74" w:type="dxa"/>
            <w:gridSpan w:val="56"/>
            <w:tcPrChange w:id="527" w:author="Simona Mrkvičková" w:date="2018-04-13T14:26:00Z">
              <w:tcPr>
                <w:tcW w:w="7374" w:type="dxa"/>
                <w:gridSpan w:val="56"/>
              </w:tcPr>
            </w:tcPrChange>
          </w:tcPr>
          <w:p w14:paraId="62719987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6D905769" w14:textId="77777777" w:rsidTr="00D53E52">
        <w:trPr>
          <w:gridBefore w:val="1"/>
          <w:gridAfter w:val="2"/>
          <w:wBefore w:w="80" w:type="dxa"/>
          <w:wAfter w:w="193" w:type="dxa"/>
          <w:trPrChange w:id="528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529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328CEF8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74" w:type="dxa"/>
            <w:gridSpan w:val="56"/>
            <w:tcPrChange w:id="530" w:author="Simona Mrkvičková" w:date="2018-04-13T14:26:00Z">
              <w:tcPr>
                <w:tcW w:w="7374" w:type="dxa"/>
                <w:gridSpan w:val="56"/>
              </w:tcPr>
            </w:tcPrChange>
          </w:tcPr>
          <w:p w14:paraId="63CDE9D4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4B282189" w14:textId="77777777" w:rsidTr="00D53E52">
        <w:trPr>
          <w:gridBefore w:val="1"/>
          <w:gridAfter w:val="2"/>
          <w:wBefore w:w="80" w:type="dxa"/>
          <w:wAfter w:w="193" w:type="dxa"/>
          <w:trPrChange w:id="53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532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5576387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5" w:type="dxa"/>
            <w:gridSpan w:val="27"/>
            <w:tcPrChange w:id="533" w:author="Simona Mrkvičková" w:date="2018-04-13T14:26:00Z">
              <w:tcPr>
                <w:tcW w:w="4548" w:type="dxa"/>
                <w:gridSpan w:val="27"/>
              </w:tcPr>
            </w:tcPrChange>
          </w:tcPr>
          <w:p w14:paraId="3361785D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534" w:name="Dvořák"/>
            <w:bookmarkEnd w:id="534"/>
            <w:r w:rsidRPr="008955CD">
              <w:rPr>
                <w:b/>
              </w:rPr>
              <w:t>Zdeněk Dvořák</w:t>
            </w:r>
          </w:p>
        </w:tc>
        <w:tc>
          <w:tcPr>
            <w:tcW w:w="716" w:type="dxa"/>
            <w:gridSpan w:val="7"/>
            <w:shd w:val="clear" w:color="auto" w:fill="F7CAAC"/>
            <w:tcPrChange w:id="535" w:author="Simona Mrkvičková" w:date="2018-04-13T14:26:00Z">
              <w:tcPr>
                <w:tcW w:w="716" w:type="dxa"/>
                <w:gridSpan w:val="7"/>
                <w:shd w:val="clear" w:color="auto" w:fill="F7CAAC"/>
              </w:tcPr>
            </w:tcPrChange>
          </w:tcPr>
          <w:p w14:paraId="3D534BA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13" w:type="dxa"/>
            <w:gridSpan w:val="22"/>
            <w:tcPrChange w:id="536" w:author="Simona Mrkvičková" w:date="2018-04-13T14:26:00Z">
              <w:tcPr>
                <w:tcW w:w="2110" w:type="dxa"/>
                <w:gridSpan w:val="22"/>
              </w:tcPr>
            </w:tcPrChange>
          </w:tcPr>
          <w:p w14:paraId="3F8ACEB1" w14:textId="77777777" w:rsidR="00DA49CD" w:rsidRDefault="00DA49CD" w:rsidP="00A86912">
            <w:pPr>
              <w:jc w:val="both"/>
            </w:pPr>
            <w:r>
              <w:t>doc. Ing., CSc.</w:t>
            </w:r>
          </w:p>
        </w:tc>
      </w:tr>
      <w:tr w:rsidR="00341BAB" w14:paraId="2E557D84" w14:textId="77777777" w:rsidTr="00D53E52">
        <w:trPr>
          <w:gridBefore w:val="1"/>
          <w:gridAfter w:val="2"/>
          <w:wBefore w:w="80" w:type="dxa"/>
          <w:wAfter w:w="193" w:type="dxa"/>
          <w:trPrChange w:id="53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538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5D9B585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2" w:type="dxa"/>
            <w:gridSpan w:val="8"/>
            <w:tcPrChange w:id="539" w:author="Simona Mrkvičková" w:date="2018-04-13T14:26:00Z">
              <w:tcPr>
                <w:tcW w:w="832" w:type="dxa"/>
                <w:gridSpan w:val="8"/>
              </w:tcPr>
            </w:tcPrChange>
          </w:tcPr>
          <w:p w14:paraId="2B97E335" w14:textId="77777777" w:rsidR="00DA49CD" w:rsidRDefault="00DA49CD" w:rsidP="00A86912">
            <w:pPr>
              <w:jc w:val="both"/>
            </w:pPr>
            <w:r>
              <w:t>1947</w:t>
            </w:r>
          </w:p>
        </w:tc>
        <w:tc>
          <w:tcPr>
            <w:tcW w:w="1721" w:type="dxa"/>
            <w:gridSpan w:val="6"/>
            <w:shd w:val="clear" w:color="auto" w:fill="F7CAAC"/>
            <w:tcPrChange w:id="540" w:author="Simona Mrkvičková" w:date="2018-04-13T14:26:00Z">
              <w:tcPr>
                <w:tcW w:w="1723" w:type="dxa"/>
                <w:gridSpan w:val="6"/>
                <w:shd w:val="clear" w:color="auto" w:fill="F7CAAC"/>
              </w:tcPr>
            </w:tcPrChange>
          </w:tcPr>
          <w:p w14:paraId="7CF4428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8"/>
            <w:tcPrChange w:id="541" w:author="Simona Mrkvičková" w:date="2018-04-13T14:26:00Z">
              <w:tcPr>
                <w:tcW w:w="996" w:type="dxa"/>
                <w:gridSpan w:val="8"/>
              </w:tcPr>
            </w:tcPrChange>
          </w:tcPr>
          <w:p w14:paraId="41A9A39D" w14:textId="77777777" w:rsidR="00DA49CD" w:rsidRPr="00392AAE" w:rsidRDefault="00DA49CD" w:rsidP="00A86912">
            <w:pPr>
              <w:jc w:val="both"/>
            </w:pPr>
            <w:r w:rsidRPr="00392AAE">
              <w:t>pp.</w:t>
            </w:r>
          </w:p>
        </w:tc>
        <w:tc>
          <w:tcPr>
            <w:tcW w:w="996" w:type="dxa"/>
            <w:gridSpan w:val="5"/>
            <w:shd w:val="clear" w:color="auto" w:fill="F7CAAC"/>
            <w:tcPrChange w:id="542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23F6A510" w14:textId="77777777" w:rsidR="00DA49CD" w:rsidRPr="00392AAE" w:rsidRDefault="00DA49CD" w:rsidP="00A86912">
            <w:pPr>
              <w:jc w:val="both"/>
              <w:rPr>
                <w:b/>
              </w:rPr>
            </w:pPr>
            <w:r w:rsidRPr="00392AAE"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543" w:author="Simona Mrkvičková" w:date="2018-04-13T14:26:00Z">
              <w:tcPr>
                <w:tcW w:w="716" w:type="dxa"/>
                <w:gridSpan w:val="7"/>
              </w:tcPr>
            </w:tcPrChange>
          </w:tcPr>
          <w:p w14:paraId="48272749" w14:textId="77777777" w:rsidR="00DA49CD" w:rsidRPr="00392AAE" w:rsidRDefault="00DA49CD" w:rsidP="00A86912">
            <w:pPr>
              <w:jc w:val="both"/>
            </w:pPr>
            <w:r w:rsidRPr="00392AAE">
              <w:t>40</w:t>
            </w:r>
          </w:p>
        </w:tc>
        <w:tc>
          <w:tcPr>
            <w:tcW w:w="721" w:type="dxa"/>
            <w:gridSpan w:val="14"/>
            <w:shd w:val="clear" w:color="auto" w:fill="F7CAAC"/>
            <w:tcPrChange w:id="544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211AF882" w14:textId="77777777" w:rsidR="00DA49CD" w:rsidRPr="00392AAE" w:rsidRDefault="00DA49CD" w:rsidP="00A86912">
            <w:pPr>
              <w:jc w:val="both"/>
              <w:rPr>
                <w:b/>
              </w:rPr>
            </w:pPr>
            <w:r w:rsidRPr="00392AAE"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545" w:author="Simona Mrkvičková" w:date="2018-04-13T14:26:00Z">
              <w:tcPr>
                <w:tcW w:w="1393" w:type="dxa"/>
                <w:gridSpan w:val="8"/>
              </w:tcPr>
            </w:tcPrChange>
          </w:tcPr>
          <w:p w14:paraId="22BC56AA" w14:textId="77777777" w:rsidR="00DA49CD" w:rsidRPr="00392AAE" w:rsidRDefault="00DA49CD" w:rsidP="00A86912">
            <w:pPr>
              <w:jc w:val="both"/>
            </w:pPr>
            <w:r w:rsidRPr="00392AAE">
              <w:t>N</w:t>
            </w:r>
          </w:p>
        </w:tc>
      </w:tr>
      <w:tr w:rsidR="00DA49CD" w14:paraId="47FA4E91" w14:textId="77777777" w:rsidTr="00D53E52">
        <w:trPr>
          <w:gridBefore w:val="1"/>
          <w:gridAfter w:val="2"/>
          <w:wBefore w:w="80" w:type="dxa"/>
          <w:wAfter w:w="193" w:type="dxa"/>
          <w:trPrChange w:id="546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5063" w:type="dxa"/>
            <w:gridSpan w:val="18"/>
            <w:shd w:val="clear" w:color="auto" w:fill="F7CAAC"/>
            <w:tcPrChange w:id="547" w:author="Simona Mrkvičková" w:date="2018-04-13T14:26:00Z">
              <w:tcPr>
                <w:tcW w:w="5069" w:type="dxa"/>
                <w:gridSpan w:val="18"/>
                <w:shd w:val="clear" w:color="auto" w:fill="F7CAAC"/>
              </w:tcPr>
            </w:tcPrChange>
          </w:tcPr>
          <w:p w14:paraId="20BD0EE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8"/>
            <w:tcPrChange w:id="548" w:author="Simona Mrkvičková" w:date="2018-04-13T14:26:00Z">
              <w:tcPr>
                <w:tcW w:w="996" w:type="dxa"/>
                <w:gridSpan w:val="8"/>
              </w:tcPr>
            </w:tcPrChange>
          </w:tcPr>
          <w:p w14:paraId="0FF1F84F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6" w:type="dxa"/>
            <w:gridSpan w:val="5"/>
            <w:shd w:val="clear" w:color="auto" w:fill="F7CAAC"/>
            <w:tcPrChange w:id="549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50CFA53F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550" w:author="Simona Mrkvičková" w:date="2018-04-13T14:26:00Z">
              <w:tcPr>
                <w:tcW w:w="716" w:type="dxa"/>
                <w:gridSpan w:val="7"/>
              </w:tcPr>
            </w:tcPrChange>
          </w:tcPr>
          <w:p w14:paraId="490344B8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21" w:type="dxa"/>
            <w:gridSpan w:val="14"/>
            <w:shd w:val="clear" w:color="auto" w:fill="F7CAAC"/>
            <w:tcPrChange w:id="551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1D7010B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552" w:author="Simona Mrkvičková" w:date="2018-04-13T14:26:00Z">
              <w:tcPr>
                <w:tcW w:w="1393" w:type="dxa"/>
                <w:gridSpan w:val="8"/>
              </w:tcPr>
            </w:tcPrChange>
          </w:tcPr>
          <w:p w14:paraId="6F3E66CA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CE77BE">
              <w:t>---</w:t>
            </w:r>
          </w:p>
        </w:tc>
      </w:tr>
      <w:tr w:rsidR="00DA49CD" w14:paraId="2CFB8870" w14:textId="77777777" w:rsidTr="00D53E52">
        <w:trPr>
          <w:gridBefore w:val="1"/>
          <w:gridAfter w:val="2"/>
          <w:wBefore w:w="80" w:type="dxa"/>
          <w:wAfter w:w="193" w:type="dxa"/>
          <w:trPrChange w:id="55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shd w:val="clear" w:color="auto" w:fill="F7CAAC"/>
            <w:tcPrChange w:id="554" w:author="Simona Mrkvičková" w:date="2018-04-13T14:26:00Z">
              <w:tcPr>
                <w:tcW w:w="6065" w:type="dxa"/>
                <w:gridSpan w:val="26"/>
                <w:shd w:val="clear" w:color="auto" w:fill="F7CAAC"/>
              </w:tcPr>
            </w:tcPrChange>
          </w:tcPr>
          <w:p w14:paraId="68A4DBD4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2" w:type="dxa"/>
            <w:gridSpan w:val="12"/>
            <w:shd w:val="clear" w:color="auto" w:fill="F7CAAC"/>
            <w:tcPrChange w:id="555" w:author="Simona Mrkvičková" w:date="2018-04-13T14:26:00Z">
              <w:tcPr>
                <w:tcW w:w="1713" w:type="dxa"/>
                <w:gridSpan w:val="12"/>
                <w:shd w:val="clear" w:color="auto" w:fill="F7CAAC"/>
              </w:tcPr>
            </w:tcPrChange>
          </w:tcPr>
          <w:p w14:paraId="179234F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113" w:type="dxa"/>
            <w:gridSpan w:val="22"/>
            <w:shd w:val="clear" w:color="auto" w:fill="F7CAAC"/>
            <w:tcPrChange w:id="556" w:author="Simona Mrkvičková" w:date="2018-04-13T14:26:00Z">
              <w:tcPr>
                <w:tcW w:w="2110" w:type="dxa"/>
                <w:gridSpan w:val="22"/>
                <w:shd w:val="clear" w:color="auto" w:fill="F7CAAC"/>
              </w:tcPr>
            </w:tcPrChange>
          </w:tcPr>
          <w:p w14:paraId="5F070FF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41D5C14E" w14:textId="77777777" w:rsidTr="00D53E52">
        <w:trPr>
          <w:gridBefore w:val="1"/>
          <w:gridAfter w:val="2"/>
          <w:wBefore w:w="80" w:type="dxa"/>
          <w:wAfter w:w="193" w:type="dxa"/>
          <w:trPrChange w:id="55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558" w:author="Simona Mrkvičková" w:date="2018-04-13T14:26:00Z">
              <w:tcPr>
                <w:tcW w:w="6065" w:type="dxa"/>
                <w:gridSpan w:val="26"/>
              </w:tcPr>
            </w:tcPrChange>
          </w:tcPr>
          <w:p w14:paraId="48ADFC24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12" w:type="dxa"/>
            <w:gridSpan w:val="12"/>
            <w:tcPrChange w:id="559" w:author="Simona Mrkvičková" w:date="2018-04-13T14:26:00Z">
              <w:tcPr>
                <w:tcW w:w="1713" w:type="dxa"/>
                <w:gridSpan w:val="12"/>
              </w:tcPr>
            </w:tcPrChange>
          </w:tcPr>
          <w:p w14:paraId="55AEC78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113" w:type="dxa"/>
            <w:gridSpan w:val="22"/>
            <w:tcPrChange w:id="560" w:author="Simona Mrkvičková" w:date="2018-04-13T14:26:00Z">
              <w:tcPr>
                <w:tcW w:w="2110" w:type="dxa"/>
                <w:gridSpan w:val="22"/>
              </w:tcPr>
            </w:tcPrChange>
          </w:tcPr>
          <w:p w14:paraId="2D2A10DD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1C35023F" w14:textId="77777777" w:rsidTr="00D53E52">
        <w:trPr>
          <w:gridBefore w:val="1"/>
          <w:gridAfter w:val="2"/>
          <w:wBefore w:w="80" w:type="dxa"/>
          <w:wAfter w:w="193" w:type="dxa"/>
          <w:trPrChange w:id="56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562" w:author="Simona Mrkvičková" w:date="2018-04-13T14:26:00Z">
              <w:tcPr>
                <w:tcW w:w="6065" w:type="dxa"/>
                <w:gridSpan w:val="26"/>
              </w:tcPr>
            </w:tcPrChange>
          </w:tcPr>
          <w:p w14:paraId="4065B111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563" w:author="Simona Mrkvičková" w:date="2018-04-13T14:26:00Z">
              <w:tcPr>
                <w:tcW w:w="1713" w:type="dxa"/>
                <w:gridSpan w:val="12"/>
              </w:tcPr>
            </w:tcPrChange>
          </w:tcPr>
          <w:p w14:paraId="1846A9F4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564" w:author="Simona Mrkvičková" w:date="2018-04-13T14:26:00Z">
              <w:tcPr>
                <w:tcW w:w="2110" w:type="dxa"/>
                <w:gridSpan w:val="22"/>
              </w:tcPr>
            </w:tcPrChange>
          </w:tcPr>
          <w:p w14:paraId="69F2A1C5" w14:textId="77777777" w:rsidR="00DA49CD" w:rsidRDefault="00DA49CD" w:rsidP="00A86912">
            <w:pPr>
              <w:jc w:val="both"/>
            </w:pPr>
          </w:p>
        </w:tc>
      </w:tr>
      <w:tr w:rsidR="00DA49CD" w14:paraId="048D4552" w14:textId="77777777" w:rsidTr="00D53E52">
        <w:trPr>
          <w:gridBefore w:val="1"/>
          <w:gridAfter w:val="2"/>
          <w:wBefore w:w="80" w:type="dxa"/>
          <w:wAfter w:w="193" w:type="dxa"/>
          <w:trPrChange w:id="56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566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38A3F225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0E081C68" w14:textId="77777777" w:rsidTr="00D53E52">
        <w:trPr>
          <w:gridBefore w:val="1"/>
          <w:gridAfter w:val="2"/>
          <w:wBefore w:w="80" w:type="dxa"/>
          <w:wAfter w:w="193" w:type="dxa"/>
          <w:trHeight w:val="323"/>
          <w:trPrChange w:id="56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3"/>
            </w:trPr>
          </w:trPrChange>
        </w:trPr>
        <w:tc>
          <w:tcPr>
            <w:tcW w:w="9884" w:type="dxa"/>
            <w:gridSpan w:val="60"/>
            <w:tcBorders>
              <w:top w:val="nil"/>
            </w:tcBorders>
            <w:tcPrChange w:id="568" w:author="Simona Mrkvičková" w:date="2018-04-13T14:26:00Z">
              <w:tcPr>
                <w:tcW w:w="9888" w:type="dxa"/>
                <w:gridSpan w:val="60"/>
                <w:tcBorders>
                  <w:top w:val="nil"/>
                </w:tcBorders>
              </w:tcPr>
            </w:tcPrChange>
          </w:tcPr>
          <w:p w14:paraId="3AA90007" w14:textId="77777777" w:rsidR="00DA49CD" w:rsidRDefault="000D7787" w:rsidP="009840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0D7787">
              <w:rPr>
                <w:sz w:val="21"/>
                <w:szCs w:val="21"/>
              </w:rPr>
              <w:t>Procesní inženýrství III (50% p)</w:t>
            </w:r>
          </w:p>
          <w:p w14:paraId="0072F0F3" w14:textId="77777777" w:rsidR="00A76341" w:rsidRDefault="00A76341" w:rsidP="009840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A76341">
              <w:rPr>
                <w:b/>
                <w:sz w:val="21"/>
                <w:szCs w:val="21"/>
              </w:rPr>
              <w:t>Teorie procesů</w:t>
            </w:r>
            <w:r>
              <w:rPr>
                <w:sz w:val="21"/>
                <w:szCs w:val="21"/>
              </w:rPr>
              <w:t xml:space="preserve"> (50% p)</w:t>
            </w:r>
          </w:p>
          <w:p w14:paraId="54925D0A" w14:textId="43F74021" w:rsidR="001A69C9" w:rsidRPr="000D7787" w:rsidRDefault="001A69C9" w:rsidP="00871B8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1A69C9">
              <w:rPr>
                <w:b/>
                <w:sz w:val="21"/>
                <w:szCs w:val="21"/>
              </w:rPr>
              <w:t>Zpracovatelské procesy gumárenské</w:t>
            </w:r>
            <w:r>
              <w:rPr>
                <w:sz w:val="21"/>
                <w:szCs w:val="21"/>
              </w:rPr>
              <w:t xml:space="preserve"> (</w:t>
            </w:r>
            <w:del w:id="569" w:author="Simona Mrkvičková" w:date="2018-04-13T11:26:00Z">
              <w:r w:rsidDel="00871B8F">
                <w:rPr>
                  <w:sz w:val="21"/>
                  <w:szCs w:val="21"/>
                </w:rPr>
                <w:delText>100</w:delText>
              </w:r>
            </w:del>
            <w:ins w:id="570" w:author="Simona Mrkvičková" w:date="2018-04-13T11:26:00Z">
              <w:r w:rsidR="00871B8F">
                <w:rPr>
                  <w:sz w:val="21"/>
                  <w:szCs w:val="21"/>
                </w:rPr>
                <w:t>70</w:t>
              </w:r>
            </w:ins>
            <w:r>
              <w:rPr>
                <w:sz w:val="21"/>
                <w:szCs w:val="21"/>
              </w:rPr>
              <w:t>% p)</w:t>
            </w:r>
          </w:p>
        </w:tc>
      </w:tr>
      <w:tr w:rsidR="00DA49CD" w14:paraId="0E623DF3" w14:textId="77777777" w:rsidTr="00D53E52">
        <w:trPr>
          <w:gridBefore w:val="1"/>
          <w:gridAfter w:val="2"/>
          <w:wBefore w:w="80" w:type="dxa"/>
          <w:wAfter w:w="193" w:type="dxa"/>
          <w:trPrChange w:id="57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572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68368391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1E2EEC9F" w14:textId="77777777" w:rsidTr="00D53E52">
        <w:trPr>
          <w:gridBefore w:val="1"/>
          <w:gridAfter w:val="2"/>
          <w:wBefore w:w="80" w:type="dxa"/>
          <w:wAfter w:w="193" w:type="dxa"/>
          <w:trHeight w:val="306"/>
          <w:trPrChange w:id="57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06"/>
            </w:trPr>
          </w:trPrChange>
        </w:trPr>
        <w:tc>
          <w:tcPr>
            <w:tcW w:w="9884" w:type="dxa"/>
            <w:gridSpan w:val="60"/>
            <w:tcPrChange w:id="574" w:author="Simona Mrkvičková" w:date="2018-04-13T14:26:00Z">
              <w:tcPr>
                <w:tcW w:w="9888" w:type="dxa"/>
                <w:gridSpan w:val="60"/>
              </w:tcPr>
            </w:tcPrChange>
          </w:tcPr>
          <w:p w14:paraId="69EF58CF" w14:textId="77777777" w:rsidR="00DA49CD" w:rsidRPr="00434A72" w:rsidRDefault="00DA49CD" w:rsidP="00434A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34A72">
              <w:rPr>
                <w:sz w:val="21"/>
                <w:szCs w:val="21"/>
              </w:rPr>
              <w:t>1</w:t>
            </w:r>
            <w:r w:rsidRPr="00434A72">
              <w:rPr>
                <w:rFonts w:ascii="TimesNewRomanPSMT" w:eastAsia="Calibri" w:hAnsi="TimesNewRomanPSMT" w:cs="TimesNewRomanPSMT"/>
                <w:sz w:val="21"/>
                <w:szCs w:val="21"/>
              </w:rPr>
              <w:t>989: VUT Brno, FS, obor Chemické stroje, CSc.</w:t>
            </w:r>
          </w:p>
        </w:tc>
      </w:tr>
      <w:tr w:rsidR="00DA49CD" w14:paraId="4F0AE63C" w14:textId="77777777" w:rsidTr="00D53E52">
        <w:trPr>
          <w:gridBefore w:val="1"/>
          <w:gridAfter w:val="2"/>
          <w:wBefore w:w="80" w:type="dxa"/>
          <w:wAfter w:w="193" w:type="dxa"/>
          <w:trPrChange w:id="57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576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0938471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533947B1" w14:textId="77777777" w:rsidTr="00D53E52">
        <w:trPr>
          <w:gridBefore w:val="1"/>
          <w:gridAfter w:val="2"/>
          <w:wBefore w:w="80" w:type="dxa"/>
          <w:wAfter w:w="193" w:type="dxa"/>
          <w:trHeight w:val="1090"/>
          <w:trPrChange w:id="57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090"/>
            </w:trPr>
          </w:trPrChange>
        </w:trPr>
        <w:tc>
          <w:tcPr>
            <w:tcW w:w="9884" w:type="dxa"/>
            <w:gridSpan w:val="60"/>
            <w:tcPrChange w:id="578" w:author="Simona Mrkvičková" w:date="2018-04-13T14:26:00Z">
              <w:tcPr>
                <w:tcW w:w="9888" w:type="dxa"/>
                <w:gridSpan w:val="60"/>
              </w:tcPr>
            </w:tcPrChange>
          </w:tcPr>
          <w:p w14:paraId="702F7931" w14:textId="77777777" w:rsidR="00DA49CD" w:rsidRPr="00434A72" w:rsidRDefault="00DA49CD" w:rsidP="00434A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NewRomanPSMT" w:eastAsia="Calibri" w:hAnsi="TimesNewRomanPSMT" w:cs="TimesNewRomanPSMT"/>
                <w:sz w:val="21"/>
                <w:szCs w:val="21"/>
              </w:rPr>
            </w:pPr>
            <w:r w:rsidRPr="00434A72">
              <w:rPr>
                <w:rFonts w:ascii="TimesNewRomanPSMT" w:eastAsia="Calibri" w:hAnsi="TimesNewRomanPSMT" w:cs="TimesNewRomanPSMT"/>
                <w:sz w:val="21"/>
                <w:szCs w:val="21"/>
              </w:rPr>
              <w:t>1974:  Barum Rudý říjen Otrokovice, praxe</w:t>
            </w:r>
          </w:p>
          <w:p w14:paraId="68492E21" w14:textId="77777777" w:rsidR="00DA49CD" w:rsidRPr="00434A72" w:rsidRDefault="00DA49CD" w:rsidP="00434A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NewRomanPSMT" w:eastAsia="Calibri" w:hAnsi="TimesNewRomanPSMT" w:cs="TimesNewRomanPSMT"/>
                <w:sz w:val="21"/>
                <w:szCs w:val="21"/>
              </w:rPr>
            </w:pPr>
            <w:r w:rsidRPr="00434A72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1975 </w:t>
            </w:r>
            <w:r w:rsidRPr="00434A72">
              <w:rPr>
                <w:sz w:val="21"/>
                <w:szCs w:val="21"/>
              </w:rPr>
              <w:t xml:space="preserve">– </w:t>
            </w:r>
            <w:r w:rsidRPr="00434A72">
              <w:rPr>
                <w:rFonts w:ascii="TimesNewRomanPSMT" w:eastAsia="Calibri" w:hAnsi="TimesNewRomanPSMT" w:cs="TimesNewRomanPSMT"/>
                <w:sz w:val="21"/>
                <w:szCs w:val="21"/>
              </w:rPr>
              <w:t>1991: VÚGPT Zlín, výzkumný, vědecký pracovník</w:t>
            </w:r>
          </w:p>
          <w:p w14:paraId="5A7BA664" w14:textId="77777777" w:rsidR="00DA49CD" w:rsidRPr="00434A72" w:rsidRDefault="00DA49CD" w:rsidP="00434A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NewRomanPSMT" w:eastAsia="Calibri" w:hAnsi="TimesNewRomanPSMT" w:cs="TimesNewRomanPSMT"/>
                <w:sz w:val="21"/>
                <w:szCs w:val="21"/>
              </w:rPr>
            </w:pPr>
            <w:r w:rsidRPr="00434A72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1992 </w:t>
            </w:r>
            <w:r w:rsidRPr="00434A72">
              <w:rPr>
                <w:sz w:val="21"/>
                <w:szCs w:val="21"/>
              </w:rPr>
              <w:t>–</w:t>
            </w:r>
            <w:r w:rsidRPr="00434A72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 1995: IGTT Zlín, vědecký pracovník</w:t>
            </w:r>
          </w:p>
          <w:p w14:paraId="54AB3493" w14:textId="77777777" w:rsidR="00DA49CD" w:rsidRPr="00434A72" w:rsidRDefault="00DA49CD" w:rsidP="00434A7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TimesNewRomanPSMT" w:eastAsia="Calibri" w:hAnsi="TimesNewRomanPSMT" w:cs="TimesNewRomanPSMT"/>
                <w:sz w:val="21"/>
                <w:szCs w:val="21"/>
              </w:rPr>
            </w:pPr>
            <w:r w:rsidRPr="00434A72">
              <w:rPr>
                <w:rFonts w:ascii="TimesNewRomanPSMT" w:eastAsia="Calibri" w:hAnsi="TimesNewRomanPSMT" w:cs="TimesNewRomanPSMT"/>
                <w:sz w:val="21"/>
                <w:szCs w:val="21"/>
              </w:rPr>
              <w:t>1995 – 2003: AGT Zlín, s.r.o., vedoucí konstrukce a projekce, spolumajitel firmy</w:t>
            </w:r>
          </w:p>
          <w:p w14:paraId="470CDAF8" w14:textId="77777777" w:rsidR="00DA49CD" w:rsidRDefault="00DA49CD" w:rsidP="00434A72">
            <w:pPr>
              <w:spacing w:before="60" w:after="60"/>
              <w:jc w:val="both"/>
            </w:pPr>
            <w:r w:rsidRPr="00434A72">
              <w:rPr>
                <w:rFonts w:ascii="TimesNewRomanPSMT" w:eastAsia="Calibri" w:hAnsi="TimesNewRomanPSMT" w:cs="TimesNewRomanPSMT"/>
                <w:sz w:val="21"/>
                <w:szCs w:val="21"/>
              </w:rPr>
              <w:t>2003 – dosud: UTB Zlín, FT, Ústav výrobního inženýrství, docent</w:t>
            </w:r>
          </w:p>
        </w:tc>
      </w:tr>
      <w:tr w:rsidR="00DA49CD" w14:paraId="6A12609C" w14:textId="77777777" w:rsidTr="00D53E52">
        <w:trPr>
          <w:gridBefore w:val="1"/>
          <w:gridAfter w:val="2"/>
          <w:wBefore w:w="80" w:type="dxa"/>
          <w:wAfter w:w="193" w:type="dxa"/>
          <w:trHeight w:val="250"/>
          <w:trPrChange w:id="57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50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580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578024D8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5703E245" w14:textId="77777777" w:rsidTr="00D53E52">
        <w:trPr>
          <w:gridBefore w:val="1"/>
          <w:gridAfter w:val="2"/>
          <w:wBefore w:w="80" w:type="dxa"/>
          <w:wAfter w:w="193" w:type="dxa"/>
          <w:trHeight w:val="184"/>
          <w:trPrChange w:id="58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4"/>
            </w:trPr>
          </w:trPrChange>
        </w:trPr>
        <w:tc>
          <w:tcPr>
            <w:tcW w:w="9884" w:type="dxa"/>
            <w:gridSpan w:val="60"/>
            <w:tcPrChange w:id="582" w:author="Simona Mrkvičková" w:date="2018-04-13T14:26:00Z">
              <w:tcPr>
                <w:tcW w:w="9888" w:type="dxa"/>
                <w:gridSpan w:val="60"/>
              </w:tcPr>
            </w:tcPrChange>
          </w:tcPr>
          <w:p w14:paraId="5E114152" w14:textId="77777777" w:rsidR="00DA49CD" w:rsidRPr="00434A72" w:rsidRDefault="00DA49CD" w:rsidP="00434A7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34A72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434A72">
              <w:rPr>
                <w:rFonts w:eastAsia="Calibri"/>
                <w:sz w:val="21"/>
                <w:szCs w:val="21"/>
              </w:rPr>
              <w:t xml:space="preserve">– </w:t>
            </w:r>
            <w:r w:rsidRPr="00434A72">
              <w:rPr>
                <w:sz w:val="21"/>
                <w:szCs w:val="21"/>
              </w:rPr>
              <w:t>2017: 7 BP, 12 DP.</w:t>
            </w:r>
          </w:p>
        </w:tc>
      </w:tr>
      <w:tr w:rsidR="00DA49CD" w14:paraId="7714DF0B" w14:textId="77777777" w:rsidTr="00D53E52">
        <w:trPr>
          <w:gridBefore w:val="1"/>
          <w:gridAfter w:val="2"/>
          <w:wBefore w:w="80" w:type="dxa"/>
          <w:wAfter w:w="193" w:type="dxa"/>
          <w:cantSplit/>
          <w:trPrChange w:id="58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12" w:space="0" w:color="auto"/>
            </w:tcBorders>
            <w:shd w:val="clear" w:color="auto" w:fill="F7CAAC"/>
            <w:tcPrChange w:id="584" w:author="Simona Mrkvičková" w:date="2018-04-13T14:26:00Z">
              <w:tcPr>
                <w:tcW w:w="3346" w:type="dxa"/>
                <w:gridSpan w:val="12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4B0C5818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7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585" w:author="Simona Mrkvičková" w:date="2018-04-13T14:26:00Z">
              <w:tcPr>
                <w:tcW w:w="2249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339C6131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586" w:author="Simona Mrkvičková" w:date="2018-04-13T14:26:00Z">
              <w:tcPr>
                <w:tcW w:w="2256" w:type="dxa"/>
                <w:gridSpan w:val="19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114971CA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40" w:type="dxa"/>
            <w:gridSpan w:val="1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587" w:author="Simona Mrkvičková" w:date="2018-04-13T14:26:00Z">
              <w:tcPr>
                <w:tcW w:w="2037" w:type="dxa"/>
                <w:gridSpan w:val="18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499F15D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7233A3E6" w14:textId="77777777" w:rsidTr="00D53E52">
        <w:trPr>
          <w:gridBefore w:val="1"/>
          <w:gridAfter w:val="2"/>
          <w:wBefore w:w="80" w:type="dxa"/>
          <w:wAfter w:w="193" w:type="dxa"/>
          <w:cantSplit/>
          <w:trPrChange w:id="588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PrChange w:id="589" w:author="Simona Mrkvičková" w:date="2018-04-13T14:26:00Z">
              <w:tcPr>
                <w:tcW w:w="3346" w:type="dxa"/>
                <w:gridSpan w:val="12"/>
              </w:tcPr>
            </w:tcPrChange>
          </w:tcPr>
          <w:p w14:paraId="76BDAD51" w14:textId="77777777" w:rsidR="00DA49CD" w:rsidRPr="00975D57" w:rsidRDefault="00DA49CD" w:rsidP="00434A72">
            <w:pPr>
              <w:spacing w:before="40" w:after="40"/>
              <w:jc w:val="both"/>
            </w:pPr>
            <w:r w:rsidRPr="00975D57">
              <w:rPr>
                <w:rFonts w:ascii="TimesNewRomanPSMT" w:eastAsia="Calibri" w:hAnsi="TimesNewRomanPSMT" w:cs="TimesNewRomanPSMT"/>
              </w:rPr>
              <w:t>Technologie makromolekulárních látek</w:t>
            </w:r>
          </w:p>
        </w:tc>
        <w:tc>
          <w:tcPr>
            <w:tcW w:w="2247" w:type="dxa"/>
            <w:gridSpan w:val="11"/>
            <w:tcPrChange w:id="590" w:author="Simona Mrkvičková" w:date="2018-04-13T14:26:00Z">
              <w:tcPr>
                <w:tcW w:w="2249" w:type="dxa"/>
                <w:gridSpan w:val="11"/>
              </w:tcPr>
            </w:tcPrChange>
          </w:tcPr>
          <w:p w14:paraId="65AEF43C" w14:textId="77777777" w:rsidR="00DA49CD" w:rsidRPr="00975D57" w:rsidRDefault="00DA49CD" w:rsidP="00434A72">
            <w:pPr>
              <w:spacing w:before="40" w:after="40"/>
              <w:jc w:val="both"/>
            </w:pPr>
            <w:r w:rsidRPr="00975D57">
              <w:t>2010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591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03DC8CB9" w14:textId="77777777" w:rsidR="00DA49CD" w:rsidRPr="00975D57" w:rsidRDefault="00DA49CD" w:rsidP="00434A72">
            <w:pPr>
              <w:spacing w:before="40" w:after="40"/>
              <w:jc w:val="both"/>
            </w:pPr>
            <w:r w:rsidRPr="00975D57">
              <w:rPr>
                <w:rFonts w:ascii="TimesNewRomanPSMT" w:eastAsia="Calibri" w:hAnsi="TimesNewRomanPSMT" w:cs="TimesNewRomanPSMT"/>
                <w:lang w:eastAsia="en-US"/>
              </w:rPr>
              <w:t>UTB Zlín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592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3F0F5067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593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498C45ED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6" w:type="dxa"/>
            <w:gridSpan w:val="2"/>
            <w:shd w:val="clear" w:color="auto" w:fill="F7CAAC"/>
            <w:tcPrChange w:id="594" w:author="Simona Mrkvičková" w:date="2018-04-13T14:26:00Z">
              <w:tcPr>
                <w:tcW w:w="697" w:type="dxa"/>
                <w:gridSpan w:val="2"/>
                <w:shd w:val="clear" w:color="auto" w:fill="F7CAAC"/>
              </w:tcPr>
            </w:tcPrChange>
          </w:tcPr>
          <w:p w14:paraId="25636C04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4822975B" w14:textId="77777777" w:rsidTr="00D53E52">
        <w:trPr>
          <w:gridBefore w:val="1"/>
          <w:gridAfter w:val="2"/>
          <w:wBefore w:w="80" w:type="dxa"/>
          <w:wAfter w:w="193" w:type="dxa"/>
          <w:cantSplit/>
          <w:trHeight w:val="70"/>
          <w:trPrChange w:id="59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70"/>
            </w:trPr>
          </w:trPrChange>
        </w:trPr>
        <w:tc>
          <w:tcPr>
            <w:tcW w:w="3342" w:type="dxa"/>
            <w:gridSpan w:val="12"/>
            <w:shd w:val="clear" w:color="auto" w:fill="F7CAAC"/>
            <w:tcPrChange w:id="596" w:author="Simona Mrkvičková" w:date="2018-04-13T14:26:00Z">
              <w:tcPr>
                <w:tcW w:w="3346" w:type="dxa"/>
                <w:gridSpan w:val="12"/>
                <w:shd w:val="clear" w:color="auto" w:fill="F7CAAC"/>
              </w:tcPr>
            </w:tcPrChange>
          </w:tcPr>
          <w:p w14:paraId="4223B593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7" w:type="dxa"/>
            <w:gridSpan w:val="11"/>
            <w:shd w:val="clear" w:color="auto" w:fill="F7CAAC"/>
            <w:tcPrChange w:id="597" w:author="Simona Mrkvičková" w:date="2018-04-13T14:26:00Z">
              <w:tcPr>
                <w:tcW w:w="2249" w:type="dxa"/>
                <w:gridSpan w:val="11"/>
                <w:shd w:val="clear" w:color="auto" w:fill="F7CAAC"/>
              </w:tcPr>
            </w:tcPrChange>
          </w:tcPr>
          <w:p w14:paraId="6EF9AE87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shd w:val="clear" w:color="auto" w:fill="F7CAAC"/>
            <w:tcPrChange w:id="598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7BA960FC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599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2BFA8BC6" w14:textId="77777777" w:rsidR="00DA49CD" w:rsidRPr="00390513" w:rsidRDefault="00DA49CD" w:rsidP="00A86912">
            <w:pPr>
              <w:jc w:val="both"/>
              <w:rPr>
                <w:b/>
              </w:rPr>
            </w:pPr>
            <w:r w:rsidRPr="00390513">
              <w:rPr>
                <w:b/>
              </w:rPr>
              <w:t>4</w:t>
            </w:r>
          </w:p>
        </w:tc>
        <w:tc>
          <w:tcPr>
            <w:tcW w:w="696" w:type="dxa"/>
            <w:gridSpan w:val="6"/>
            <w:vMerge w:val="restart"/>
            <w:tcPrChange w:id="600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45D0F7E2" w14:textId="77777777" w:rsidR="00DA49CD" w:rsidRPr="00390513" w:rsidRDefault="00DA49CD" w:rsidP="00A86912">
            <w:pPr>
              <w:jc w:val="both"/>
              <w:rPr>
                <w:b/>
              </w:rPr>
            </w:pPr>
            <w:r w:rsidRPr="00390513">
              <w:rPr>
                <w:b/>
              </w:rPr>
              <w:t>25</w:t>
            </w:r>
          </w:p>
        </w:tc>
        <w:tc>
          <w:tcPr>
            <w:tcW w:w="696" w:type="dxa"/>
            <w:gridSpan w:val="2"/>
            <w:vMerge w:val="restart"/>
            <w:tcPrChange w:id="601" w:author="Simona Mrkvičková" w:date="2018-04-13T14:26:00Z">
              <w:tcPr>
                <w:tcW w:w="697" w:type="dxa"/>
                <w:gridSpan w:val="2"/>
                <w:vMerge w:val="restart"/>
              </w:tcPr>
            </w:tcPrChange>
          </w:tcPr>
          <w:p w14:paraId="7CC2617B" w14:textId="77777777" w:rsidR="00DA49CD" w:rsidRPr="00390513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390513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68A0FF40" w14:textId="77777777" w:rsidTr="00D53E52">
        <w:trPr>
          <w:gridBefore w:val="1"/>
          <w:gridAfter w:val="2"/>
          <w:wBefore w:w="80" w:type="dxa"/>
          <w:wAfter w:w="193" w:type="dxa"/>
          <w:trHeight w:val="205"/>
          <w:trPrChange w:id="602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05"/>
            </w:trPr>
          </w:trPrChange>
        </w:trPr>
        <w:tc>
          <w:tcPr>
            <w:tcW w:w="3342" w:type="dxa"/>
            <w:gridSpan w:val="12"/>
            <w:tcPrChange w:id="603" w:author="Simona Mrkvičková" w:date="2018-04-13T14:26:00Z">
              <w:tcPr>
                <w:tcW w:w="3346" w:type="dxa"/>
                <w:gridSpan w:val="12"/>
              </w:tcPr>
            </w:tcPrChange>
          </w:tcPr>
          <w:p w14:paraId="721558A5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7" w:type="dxa"/>
            <w:gridSpan w:val="11"/>
            <w:tcPrChange w:id="604" w:author="Simona Mrkvičková" w:date="2018-04-13T14:26:00Z">
              <w:tcPr>
                <w:tcW w:w="2249" w:type="dxa"/>
                <w:gridSpan w:val="11"/>
              </w:tcPr>
            </w:tcPrChange>
          </w:tcPr>
          <w:p w14:paraId="37F6A2EF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605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0BD5815F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606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18D0C51F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607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1C27052A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2"/>
            <w:vMerge/>
            <w:vAlign w:val="center"/>
            <w:tcPrChange w:id="608" w:author="Simona Mrkvičková" w:date="2018-04-13T14:26:00Z">
              <w:tcPr>
                <w:tcW w:w="697" w:type="dxa"/>
                <w:gridSpan w:val="2"/>
                <w:vMerge/>
                <w:vAlign w:val="center"/>
              </w:tcPr>
            </w:tcPrChange>
          </w:tcPr>
          <w:p w14:paraId="1FFDDA00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0C38160E" w14:textId="77777777" w:rsidTr="00D53E52">
        <w:trPr>
          <w:gridBefore w:val="1"/>
          <w:gridAfter w:val="2"/>
          <w:wBefore w:w="80" w:type="dxa"/>
          <w:wAfter w:w="193" w:type="dxa"/>
          <w:trPrChange w:id="60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610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036D1E8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4718D09B" w14:textId="77777777" w:rsidTr="00D53E52">
        <w:trPr>
          <w:gridBefore w:val="1"/>
          <w:gridAfter w:val="2"/>
          <w:wBefore w:w="80" w:type="dxa"/>
          <w:wAfter w:w="193" w:type="dxa"/>
          <w:trHeight w:val="283"/>
          <w:trPrChange w:id="61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3"/>
            </w:trPr>
          </w:trPrChange>
        </w:trPr>
        <w:tc>
          <w:tcPr>
            <w:tcW w:w="9884" w:type="dxa"/>
            <w:gridSpan w:val="60"/>
            <w:tcPrChange w:id="612" w:author="Simona Mrkvičková" w:date="2018-04-13T14:26:00Z">
              <w:tcPr>
                <w:tcW w:w="9888" w:type="dxa"/>
                <w:gridSpan w:val="60"/>
              </w:tcPr>
            </w:tcPrChange>
          </w:tcPr>
          <w:p w14:paraId="5EB2CCBC" w14:textId="77777777" w:rsidR="00DA49CD" w:rsidRPr="00434A72" w:rsidRDefault="00DA49CD" w:rsidP="00434A72">
            <w:pPr>
              <w:shd w:val="clear" w:color="auto" w:fill="F8F8F8"/>
              <w:spacing w:before="120" w:after="120"/>
              <w:jc w:val="both"/>
              <w:rPr>
                <w:color w:val="333333"/>
                <w:sz w:val="21"/>
                <w:szCs w:val="21"/>
              </w:rPr>
            </w:pPr>
            <w:r w:rsidRPr="00434A72">
              <w:rPr>
                <w:bCs/>
                <w:caps/>
                <w:sz w:val="21"/>
                <w:szCs w:val="21"/>
              </w:rPr>
              <w:t xml:space="preserve">HnÁtkovÁ, E., </w:t>
            </w:r>
            <w:r w:rsidRPr="00434A72">
              <w:rPr>
                <w:b/>
                <w:bCs/>
                <w:caps/>
                <w:sz w:val="21"/>
                <w:szCs w:val="21"/>
              </w:rPr>
              <w:t>Dvořák, Z.</w:t>
            </w:r>
            <w:r w:rsidRPr="00434A72">
              <w:rPr>
                <w:b/>
                <w:color w:val="333333"/>
                <w:sz w:val="21"/>
                <w:szCs w:val="21"/>
              </w:rPr>
              <w:t xml:space="preserve"> </w:t>
            </w:r>
            <w:r w:rsidRPr="00434A72">
              <w:rPr>
                <w:b/>
                <w:bCs/>
                <w:caps/>
                <w:sz w:val="21"/>
                <w:szCs w:val="21"/>
              </w:rPr>
              <w:t>(20%)</w:t>
            </w:r>
            <w:r w:rsidRPr="00434A72">
              <w:rPr>
                <w:bCs/>
                <w:caps/>
                <w:sz w:val="21"/>
                <w:szCs w:val="21"/>
              </w:rPr>
              <w:t>:</w:t>
            </w:r>
            <w:r w:rsidRPr="00434A72">
              <w:rPr>
                <w:color w:val="333333"/>
                <w:sz w:val="21"/>
                <w:szCs w:val="21"/>
              </w:rPr>
              <w:t xml:space="preserve"> </w:t>
            </w:r>
            <w:r w:rsidR="006743C1">
              <w:fldChar w:fldCharType="begin"/>
            </w:r>
            <w:r w:rsidR="006743C1">
              <w:instrText xml:space="preserve"> HYPERLINK "http://apps.webofknowledge.com.proxy.k.utb.cz/full_record.do?product=WOS&amp;search_mode=GeneralSearch&amp;qid=9&amp;SID=2Ffw9STYNykjGnHZVIZ&amp;page=1&amp;doc=1" </w:instrText>
            </w:r>
            <w:r w:rsidR="006743C1">
              <w:fldChar w:fldCharType="separate"/>
            </w:r>
            <w:r w:rsidRPr="00434A72">
              <w:rPr>
                <w:bCs/>
                <w:sz w:val="21"/>
                <w:szCs w:val="21"/>
              </w:rPr>
              <w:t xml:space="preserve">Effect of the skin-core morphology on the mechanical properties of injection-moulded parts. </w:t>
            </w:r>
            <w:r w:rsidR="006743C1">
              <w:rPr>
                <w:bCs/>
                <w:sz w:val="21"/>
                <w:szCs w:val="21"/>
              </w:rPr>
              <w:fldChar w:fldCharType="end"/>
            </w:r>
            <w:r w:rsidRPr="00434A72">
              <w:rPr>
                <w:i/>
                <w:iCs/>
                <w:sz w:val="21"/>
                <w:szCs w:val="21"/>
              </w:rPr>
              <w:t>Materiali In Tehnologije</w:t>
            </w:r>
            <w:r w:rsidRPr="00434A72">
              <w:rPr>
                <w:iCs/>
                <w:sz w:val="21"/>
                <w:szCs w:val="21"/>
              </w:rPr>
              <w:t xml:space="preserve"> 5</w:t>
            </w:r>
            <w:r w:rsidRPr="00434A72">
              <w:rPr>
                <w:bCs/>
                <w:sz w:val="21"/>
                <w:szCs w:val="21"/>
              </w:rPr>
              <w:t xml:space="preserve">0(2), 195-198, </w:t>
            </w:r>
            <w:r w:rsidRPr="00434A72">
              <w:rPr>
                <w:b/>
                <w:bCs/>
                <w:sz w:val="21"/>
                <w:szCs w:val="21"/>
              </w:rPr>
              <w:t>2016</w:t>
            </w:r>
            <w:r w:rsidRPr="00434A72">
              <w:rPr>
                <w:bCs/>
                <w:sz w:val="21"/>
                <w:szCs w:val="21"/>
              </w:rPr>
              <w:t xml:space="preserve">. </w:t>
            </w:r>
          </w:p>
          <w:p w14:paraId="0C65243D" w14:textId="77777777" w:rsidR="00DA49CD" w:rsidRPr="00434A72" w:rsidRDefault="00DA49CD" w:rsidP="00434A72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4A72">
              <w:rPr>
                <w:rFonts w:ascii="Times New Roman" w:hAnsi="Times New Roman" w:cs="Times New Roman"/>
                <w:bCs/>
                <w:sz w:val="21"/>
                <w:szCs w:val="21"/>
              </w:rPr>
              <w:t>HNÁTKOVÁ, E.</w:t>
            </w:r>
            <w:r w:rsidRPr="00434A72">
              <w:rPr>
                <w:rFonts w:ascii="Times New Roman" w:hAnsi="Times New Roman" w:cs="Times New Roman"/>
                <w:sz w:val="21"/>
                <w:szCs w:val="21"/>
              </w:rPr>
              <w:t xml:space="preserve">, SANÉTRNÍK, D., PATA, V., HAUSNEROVÁ, B., </w:t>
            </w:r>
            <w:r w:rsidRPr="00434A72">
              <w:rPr>
                <w:rFonts w:ascii="Times New Roman" w:hAnsi="Times New Roman" w:cs="Times New Roman"/>
                <w:b/>
                <w:bCs/>
                <w:caps/>
                <w:sz w:val="21"/>
                <w:szCs w:val="21"/>
              </w:rPr>
              <w:t>Dvořák</w:t>
            </w:r>
            <w:r w:rsidRPr="00434A72">
              <w:rPr>
                <w:rFonts w:ascii="Times New Roman" w:hAnsi="Times New Roman" w:cs="Times New Roman"/>
                <w:b/>
                <w:sz w:val="21"/>
                <w:szCs w:val="21"/>
              </w:rPr>
              <w:t>, Z. (10%)</w:t>
            </w:r>
            <w:r w:rsidRPr="00434A72">
              <w:rPr>
                <w:rFonts w:ascii="Times New Roman" w:hAnsi="Times New Roman" w:cs="Times New Roman"/>
                <w:sz w:val="21"/>
                <w:szCs w:val="21"/>
              </w:rPr>
              <w:t xml:space="preserve">: Mold surface analysis after injection molding of highly filled polymeric compounds. </w:t>
            </w:r>
            <w:r w:rsidRPr="00434A72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Conference ICTKI 2016</w:t>
            </w:r>
            <w:r w:rsidRPr="00434A72">
              <w:rPr>
                <w:rFonts w:ascii="Times New Roman" w:hAnsi="Times New Roman" w:cs="Times New Roman"/>
                <w:sz w:val="21"/>
                <w:szCs w:val="21"/>
              </w:rPr>
              <w:t xml:space="preserve">, 3-4. 2. </w:t>
            </w:r>
            <w:r w:rsidRPr="00434A72">
              <w:rPr>
                <w:rFonts w:ascii="Times New Roman" w:hAnsi="Times New Roman" w:cs="Times New Roman"/>
                <w:b/>
                <w:sz w:val="21"/>
                <w:szCs w:val="21"/>
              </w:rPr>
              <w:t>2016</w:t>
            </w:r>
            <w:r w:rsidRPr="00434A72">
              <w:rPr>
                <w:rFonts w:ascii="Times New Roman" w:hAnsi="Times New Roman" w:cs="Times New Roman"/>
                <w:sz w:val="21"/>
                <w:szCs w:val="21"/>
              </w:rPr>
              <w:t xml:space="preserve"> Litoměřice, Czech Republic. </w:t>
            </w:r>
          </w:p>
          <w:p w14:paraId="1F2BE6C5" w14:textId="77777777" w:rsidR="00DA49CD" w:rsidRPr="00434A72" w:rsidRDefault="00DA49CD" w:rsidP="00434A72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434A72">
              <w:rPr>
                <w:rFonts w:ascii="Times New Roman" w:hAnsi="Times New Roman" w:cs="Times New Roman"/>
                <w:b/>
                <w:bCs/>
                <w:caps/>
                <w:sz w:val="21"/>
                <w:szCs w:val="21"/>
              </w:rPr>
              <w:t>Dvořák</w:t>
            </w:r>
            <w:r w:rsidRPr="00434A72">
              <w:rPr>
                <w:rFonts w:ascii="Times New Roman" w:eastAsia="Times New Roman" w:hAnsi="Times New Roman" w:cs="Times New Roman"/>
                <w:b/>
                <w:bCs/>
                <w:caps/>
                <w:color w:val="auto"/>
                <w:sz w:val="21"/>
                <w:szCs w:val="21"/>
              </w:rPr>
              <w:t>, Z. (40%)</w:t>
            </w:r>
            <w:r w:rsidRPr="00434A72">
              <w:rPr>
                <w:rFonts w:ascii="Times New Roman" w:eastAsia="Times New Roman" w:hAnsi="Times New Roman" w:cs="Times New Roman"/>
                <w:bCs/>
                <w:caps/>
                <w:color w:val="auto"/>
                <w:sz w:val="21"/>
                <w:szCs w:val="21"/>
              </w:rPr>
              <w:t>,</w:t>
            </w:r>
            <w:r w:rsidRPr="00434A7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434A72">
              <w:rPr>
                <w:rFonts w:ascii="Times New Roman" w:hAnsi="Times New Roman" w:cs="Times New Roman"/>
                <w:bCs/>
                <w:sz w:val="21"/>
                <w:szCs w:val="21"/>
              </w:rPr>
              <w:t>HNÁTKOVÁ, E.</w:t>
            </w:r>
            <w:r w:rsidRPr="00434A72">
              <w:rPr>
                <w:rFonts w:ascii="Times New Roman" w:hAnsi="Times New Roman" w:cs="Times New Roman"/>
                <w:sz w:val="21"/>
                <w:szCs w:val="21"/>
              </w:rPr>
              <w:t xml:space="preserve">, SEDLAČÍK, M.: Mold surface contamination during polymer processing. </w:t>
            </w:r>
            <w:r w:rsidRPr="00434A72"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Conference ICTKI 2016</w:t>
            </w:r>
            <w:r w:rsidRPr="00434A72">
              <w:rPr>
                <w:rFonts w:ascii="Times New Roman" w:hAnsi="Times New Roman" w:cs="Times New Roman"/>
                <w:sz w:val="21"/>
                <w:szCs w:val="21"/>
              </w:rPr>
              <w:t xml:space="preserve">, 3-4. 2. </w:t>
            </w:r>
            <w:r w:rsidRPr="00434A72">
              <w:rPr>
                <w:rFonts w:ascii="Times New Roman" w:hAnsi="Times New Roman" w:cs="Times New Roman"/>
                <w:b/>
                <w:sz w:val="21"/>
                <w:szCs w:val="21"/>
              </w:rPr>
              <w:t>2016</w:t>
            </w:r>
            <w:r w:rsidRPr="00434A72">
              <w:rPr>
                <w:rFonts w:ascii="Times New Roman" w:hAnsi="Times New Roman" w:cs="Times New Roman"/>
                <w:sz w:val="21"/>
                <w:szCs w:val="21"/>
              </w:rPr>
              <w:t xml:space="preserve"> Litoměřice, Czech Republic. </w:t>
            </w:r>
          </w:p>
          <w:p w14:paraId="7240C64A" w14:textId="77777777" w:rsidR="00DA49CD" w:rsidRPr="00434A72" w:rsidRDefault="00DA49CD" w:rsidP="00434A72">
            <w:pPr>
              <w:pStyle w:val="not4bbtext1"/>
              <w:shd w:val="clear" w:color="auto" w:fill="FFFFFF"/>
              <w:spacing w:before="120" w:after="120"/>
              <w:ind w:left="0" w:right="0"/>
              <w:rPr>
                <w:bCs/>
                <w:sz w:val="21"/>
                <w:szCs w:val="21"/>
              </w:rPr>
            </w:pPr>
            <w:r w:rsidRPr="00434A72">
              <w:rPr>
                <w:bCs/>
                <w:caps/>
                <w:sz w:val="21"/>
                <w:szCs w:val="21"/>
              </w:rPr>
              <w:t xml:space="preserve">Seliga, E., Bošák, O., Koštial, P., </w:t>
            </w:r>
            <w:r w:rsidRPr="00434A72">
              <w:rPr>
                <w:b/>
                <w:bCs/>
                <w:caps/>
                <w:sz w:val="21"/>
                <w:szCs w:val="21"/>
              </w:rPr>
              <w:t>Dvořák, Z. (</w:t>
            </w:r>
            <w:r w:rsidRPr="00434A72">
              <w:rPr>
                <w:b/>
                <w:bCs/>
                <w:sz w:val="21"/>
                <w:szCs w:val="21"/>
              </w:rPr>
              <w:t>30</w:t>
            </w:r>
            <w:r w:rsidRPr="00434A72">
              <w:rPr>
                <w:b/>
                <w:bCs/>
                <w:caps/>
                <w:sz w:val="21"/>
                <w:szCs w:val="21"/>
              </w:rPr>
              <w:t>%)</w:t>
            </w:r>
            <w:r w:rsidRPr="00434A72">
              <w:rPr>
                <w:bCs/>
                <w:caps/>
                <w:sz w:val="21"/>
                <w:szCs w:val="21"/>
              </w:rPr>
              <w:t>, Kubliha, M., Minárik, S., Labaš, V.:</w:t>
            </w:r>
            <w:r w:rsidRPr="00434A72">
              <w:rPr>
                <w:bCs/>
                <w:sz w:val="21"/>
                <w:szCs w:val="21"/>
              </w:rPr>
              <w:t xml:space="preserve"> Monitoring of the vulcanization process by measuring the electrical properties with increasing temperature linear. </w:t>
            </w:r>
            <w:r w:rsidRPr="00434A72">
              <w:rPr>
                <w:bCs/>
                <w:i/>
                <w:sz w:val="21"/>
                <w:szCs w:val="21"/>
              </w:rPr>
              <w:t>Journal of Physics: Conference Series</w:t>
            </w:r>
            <w:r w:rsidRPr="00434A72">
              <w:rPr>
                <w:bCs/>
                <w:caps/>
                <w:sz w:val="21"/>
                <w:szCs w:val="21"/>
              </w:rPr>
              <w:t xml:space="preserve"> </w:t>
            </w:r>
            <w:r w:rsidRPr="00434A72">
              <w:rPr>
                <w:bCs/>
                <w:sz w:val="21"/>
                <w:szCs w:val="21"/>
              </w:rPr>
              <w:t xml:space="preserve">602, </w:t>
            </w:r>
            <w:r w:rsidRPr="00434A72">
              <w:rPr>
                <w:b/>
                <w:bCs/>
                <w:sz w:val="21"/>
                <w:szCs w:val="21"/>
              </w:rPr>
              <w:t>2015</w:t>
            </w:r>
            <w:r w:rsidRPr="00434A72">
              <w:rPr>
                <w:bCs/>
                <w:sz w:val="21"/>
                <w:szCs w:val="21"/>
              </w:rPr>
              <w:t xml:space="preserve">. ISSN1742-6588. </w:t>
            </w:r>
          </w:p>
          <w:p w14:paraId="3A0403F6" w14:textId="77777777" w:rsidR="00DA49CD" w:rsidRDefault="00DA49CD" w:rsidP="00434A72">
            <w:pPr>
              <w:pStyle w:val="Zkladntext"/>
              <w:spacing w:before="120" w:after="120"/>
              <w:ind w:left="0"/>
              <w:rPr>
                <w:b/>
              </w:rPr>
            </w:pPr>
            <w:r w:rsidRPr="00434A72">
              <w:rPr>
                <w:bCs/>
                <w:sz w:val="21"/>
                <w:szCs w:val="21"/>
              </w:rPr>
              <w:t>HNÁTKOVÁ, E.</w:t>
            </w:r>
            <w:r w:rsidRPr="00434A72">
              <w:rPr>
                <w:sz w:val="21"/>
                <w:szCs w:val="21"/>
              </w:rPr>
              <w:t xml:space="preserve">, KRÁTKÝ, P., </w:t>
            </w:r>
            <w:r w:rsidRPr="00434A72">
              <w:rPr>
                <w:b/>
                <w:bCs/>
                <w:caps/>
                <w:sz w:val="21"/>
                <w:szCs w:val="21"/>
              </w:rPr>
              <w:t>Dvořák, Z. (</w:t>
            </w:r>
            <w:r w:rsidRPr="00434A72">
              <w:rPr>
                <w:b/>
                <w:bCs/>
                <w:sz w:val="21"/>
                <w:szCs w:val="21"/>
              </w:rPr>
              <w:t>25</w:t>
            </w:r>
            <w:r w:rsidRPr="00434A72">
              <w:rPr>
                <w:b/>
                <w:bCs/>
                <w:caps/>
                <w:sz w:val="21"/>
                <w:szCs w:val="21"/>
              </w:rPr>
              <w:t>%)</w:t>
            </w:r>
            <w:r w:rsidRPr="00434A72">
              <w:rPr>
                <w:sz w:val="21"/>
                <w:szCs w:val="21"/>
              </w:rPr>
              <w:t xml:space="preserve">: Production of anatomical models via rapid prototyping. </w:t>
            </w:r>
            <w:r w:rsidRPr="00434A72">
              <w:rPr>
                <w:i/>
                <w:iCs/>
                <w:sz w:val="21"/>
                <w:szCs w:val="21"/>
              </w:rPr>
              <w:t>International Journal of Circuits, Systems and Signal Processing</w:t>
            </w:r>
            <w:r w:rsidRPr="00434A72">
              <w:rPr>
                <w:sz w:val="21"/>
                <w:szCs w:val="21"/>
              </w:rPr>
              <w:t xml:space="preserve"> 8, 479-486, </w:t>
            </w:r>
            <w:r w:rsidRPr="00434A72">
              <w:rPr>
                <w:b/>
                <w:sz w:val="21"/>
                <w:szCs w:val="21"/>
              </w:rPr>
              <w:t>2014</w:t>
            </w:r>
            <w:r w:rsidRPr="00434A72">
              <w:rPr>
                <w:sz w:val="21"/>
                <w:szCs w:val="21"/>
              </w:rPr>
              <w:t>. ISSN (Online) 1998-4464.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DA49CD" w14:paraId="23E3D1FE" w14:textId="77777777" w:rsidTr="00D53E52">
        <w:trPr>
          <w:gridBefore w:val="1"/>
          <w:gridAfter w:val="2"/>
          <w:wBefore w:w="80" w:type="dxa"/>
          <w:wAfter w:w="193" w:type="dxa"/>
          <w:trHeight w:val="218"/>
          <w:trPrChange w:id="61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18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614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1E0794CA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53C6E6C6" w14:textId="77777777" w:rsidTr="00D53E52">
        <w:trPr>
          <w:gridBefore w:val="1"/>
          <w:gridAfter w:val="2"/>
          <w:wBefore w:w="80" w:type="dxa"/>
          <w:wAfter w:w="193" w:type="dxa"/>
          <w:trHeight w:val="594"/>
          <w:trPrChange w:id="61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594"/>
            </w:trPr>
          </w:trPrChange>
        </w:trPr>
        <w:tc>
          <w:tcPr>
            <w:tcW w:w="9884" w:type="dxa"/>
            <w:gridSpan w:val="60"/>
            <w:tcPrChange w:id="616" w:author="Simona Mrkvičková" w:date="2018-04-13T14:26:00Z">
              <w:tcPr>
                <w:tcW w:w="9888" w:type="dxa"/>
                <w:gridSpan w:val="60"/>
              </w:tcPr>
            </w:tcPrChange>
          </w:tcPr>
          <w:p w14:paraId="75FBB11F" w14:textId="77777777" w:rsidR="009840AF" w:rsidRPr="00A76341" w:rsidRDefault="00A76341" w:rsidP="00A76341">
            <w:r>
              <w:t>---</w:t>
            </w:r>
          </w:p>
        </w:tc>
      </w:tr>
      <w:tr w:rsidR="00DA49CD" w14:paraId="72CBE322" w14:textId="77777777" w:rsidTr="00D53E52">
        <w:trPr>
          <w:gridBefore w:val="1"/>
          <w:gridAfter w:val="2"/>
          <w:wBefore w:w="80" w:type="dxa"/>
          <w:wAfter w:w="193" w:type="dxa"/>
          <w:cantSplit/>
          <w:trHeight w:val="470"/>
          <w:trPrChange w:id="61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470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618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1090252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5" w:type="dxa"/>
            <w:gridSpan w:val="27"/>
            <w:tcPrChange w:id="619" w:author="Simona Mrkvičková" w:date="2018-04-13T14:26:00Z">
              <w:tcPr>
                <w:tcW w:w="4548" w:type="dxa"/>
                <w:gridSpan w:val="27"/>
              </w:tcPr>
            </w:tcPrChange>
          </w:tcPr>
          <w:p w14:paraId="04EE203D" w14:textId="77777777" w:rsidR="00DA49CD" w:rsidRDefault="00DA49CD" w:rsidP="00A86912">
            <w:pPr>
              <w:jc w:val="both"/>
            </w:pPr>
          </w:p>
        </w:tc>
        <w:tc>
          <w:tcPr>
            <w:tcW w:w="789" w:type="dxa"/>
            <w:gridSpan w:val="11"/>
            <w:shd w:val="clear" w:color="auto" w:fill="F7CAAC"/>
            <w:tcPrChange w:id="620" w:author="Simona Mrkvičková" w:date="2018-04-13T14:26:00Z">
              <w:tcPr>
                <w:tcW w:w="789" w:type="dxa"/>
                <w:gridSpan w:val="11"/>
                <w:shd w:val="clear" w:color="auto" w:fill="F7CAAC"/>
              </w:tcPr>
            </w:tcPrChange>
          </w:tcPr>
          <w:p w14:paraId="3E577A2F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40" w:type="dxa"/>
            <w:gridSpan w:val="18"/>
            <w:tcPrChange w:id="621" w:author="Simona Mrkvičková" w:date="2018-04-13T14:26:00Z">
              <w:tcPr>
                <w:tcW w:w="2037" w:type="dxa"/>
                <w:gridSpan w:val="18"/>
              </w:tcPr>
            </w:tcPrChange>
          </w:tcPr>
          <w:p w14:paraId="3CF7357D" w14:textId="77777777" w:rsidR="00DA49CD" w:rsidRDefault="00DA49CD" w:rsidP="00A86912">
            <w:pPr>
              <w:jc w:val="both"/>
            </w:pPr>
          </w:p>
        </w:tc>
      </w:tr>
      <w:tr w:rsidR="00DA49CD" w14:paraId="261C2A78" w14:textId="77777777" w:rsidTr="00D53E52">
        <w:trPr>
          <w:gridBefore w:val="1"/>
          <w:gridAfter w:val="2"/>
          <w:wBefore w:w="80" w:type="dxa"/>
          <w:wAfter w:w="193" w:type="dxa"/>
          <w:trPrChange w:id="62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  <w:tcPrChange w:id="623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BDD6EE"/>
                <w:hideMark/>
              </w:tcPr>
            </w:tcPrChange>
          </w:tcPr>
          <w:p w14:paraId="12D590AE" w14:textId="77777777" w:rsidR="00DA49CD" w:rsidRPr="00152D6A" w:rsidRDefault="00A76341" w:rsidP="00A76341">
            <w:pPr>
              <w:jc w:val="both"/>
              <w:rPr>
                <w:b/>
                <w:sz w:val="28"/>
                <w:lang w:eastAsia="en-US"/>
              </w:rPr>
            </w:pPr>
            <w:r>
              <w:lastRenderedPageBreak/>
              <w:br w:type="page"/>
            </w:r>
            <w:r w:rsidR="00DA49CD">
              <w:rPr>
                <w:b/>
                <w:sz w:val="28"/>
                <w:lang w:eastAsia="en-US"/>
              </w:rPr>
              <w:t>C-I – Personální zabezpečení</w:t>
            </w:r>
          </w:p>
        </w:tc>
      </w:tr>
      <w:tr w:rsidR="00DA49CD" w14:paraId="6035E291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2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2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26" w:author="Simona Mrkvičková" w:date="2018-04-13T14:26:00Z">
              <w:tcPr>
                <w:tcW w:w="2514" w:type="dxa"/>
                <w:gridSpan w:val="4"/>
                <w:tcBorders>
                  <w:top w:val="doub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1960D78" w14:textId="77777777" w:rsidR="00DA49CD" w:rsidRDefault="00DA49CD" w:rsidP="00A86912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3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27" w:author="Simona Mrkvičková" w:date="2018-04-13T14:26:00Z">
              <w:tcPr>
                <w:tcW w:w="7374" w:type="dxa"/>
                <w:gridSpan w:val="5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48F8033" w14:textId="77777777" w:rsidR="00DA49CD" w:rsidRDefault="00DA49CD" w:rsidP="00A86912">
            <w:pPr>
              <w:jc w:val="both"/>
            </w:pPr>
            <w:r>
              <w:t>Univerzita Tomáše Bati ve Zlíně</w:t>
            </w:r>
          </w:p>
        </w:tc>
      </w:tr>
      <w:tr w:rsidR="00DA49CD" w14:paraId="2DD66836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2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2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30" w:author="Simona Mrkvičková" w:date="2018-04-13T14:26:00Z">
              <w:tcPr>
                <w:tcW w:w="2514" w:type="dxa"/>
                <w:gridSpan w:val="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E41BDCE" w14:textId="77777777" w:rsidR="00DA49CD" w:rsidRDefault="00DA49CD" w:rsidP="00A86912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3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31" w:author="Simona Mrkvičková" w:date="2018-04-13T14:26:00Z">
              <w:tcPr>
                <w:tcW w:w="7374" w:type="dxa"/>
                <w:gridSpan w:val="5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B1B353F" w14:textId="77777777" w:rsidR="00DA49CD" w:rsidRDefault="00DA49CD" w:rsidP="00A86912">
            <w:pPr>
              <w:jc w:val="both"/>
            </w:pPr>
            <w:r>
              <w:t>Fakulta technologická</w:t>
            </w:r>
          </w:p>
        </w:tc>
      </w:tr>
      <w:tr w:rsidR="00DA49CD" w14:paraId="1F88C620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3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3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34" w:author="Simona Mrkvičková" w:date="2018-04-13T14:26:00Z">
              <w:tcPr>
                <w:tcW w:w="2514" w:type="dxa"/>
                <w:gridSpan w:val="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568AD8C" w14:textId="77777777" w:rsidR="00DA49CD" w:rsidRDefault="00DA49CD" w:rsidP="00A86912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374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35" w:author="Simona Mrkvičková" w:date="2018-04-13T14:26:00Z">
              <w:tcPr>
                <w:tcW w:w="7374" w:type="dxa"/>
                <w:gridSpan w:val="5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6BD683BC" w14:textId="77777777" w:rsidR="00DA49CD" w:rsidRDefault="00DA49CD" w:rsidP="00A86912">
            <w:pPr>
              <w:jc w:val="both"/>
            </w:pPr>
            <w:r w:rsidRPr="007B7799">
              <w:t>Výrobní inženýrství</w:t>
            </w:r>
          </w:p>
        </w:tc>
      </w:tr>
      <w:tr w:rsidR="00DA49CD" w14:paraId="52C7D26E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3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3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38" w:author="Simona Mrkvičková" w:date="2018-04-13T14:26:00Z">
              <w:tcPr>
                <w:tcW w:w="2514" w:type="dxa"/>
                <w:gridSpan w:val="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D2572CB" w14:textId="77777777" w:rsidR="00DA49CD" w:rsidRDefault="00DA49CD" w:rsidP="00A86912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545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39" w:author="Simona Mrkvičková" w:date="2018-04-13T14:26:00Z">
              <w:tcPr>
                <w:tcW w:w="4548" w:type="dxa"/>
                <w:gridSpan w:val="2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0B1C64B" w14:textId="77777777" w:rsidR="00DA49CD" w:rsidRPr="00152D6A" w:rsidRDefault="00DA49CD" w:rsidP="00A86912">
            <w:pPr>
              <w:jc w:val="both"/>
              <w:rPr>
                <w:b/>
              </w:rPr>
            </w:pPr>
            <w:bookmarkStart w:id="640" w:name="Fojtl"/>
            <w:bookmarkEnd w:id="640"/>
            <w:r w:rsidRPr="00152D6A">
              <w:rPr>
                <w:b/>
              </w:rPr>
              <w:t>Ladislav Fojtl</w:t>
            </w:r>
          </w:p>
        </w:tc>
        <w:tc>
          <w:tcPr>
            <w:tcW w:w="7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41" w:author="Simona Mrkvičková" w:date="2018-04-13T14:26:00Z">
              <w:tcPr>
                <w:tcW w:w="716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F10D7FB" w14:textId="77777777" w:rsidR="00DA49CD" w:rsidRDefault="00DA49CD" w:rsidP="00A86912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2113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42" w:author="Simona Mrkvičková" w:date="2018-04-13T14:26:00Z">
              <w:tcPr>
                <w:tcW w:w="2110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43A7C86" w14:textId="77777777" w:rsidR="00DA49CD" w:rsidRDefault="00DA49CD" w:rsidP="00A86912">
            <w:pPr>
              <w:jc w:val="both"/>
            </w:pPr>
            <w:r w:rsidRPr="0055240A">
              <w:t>Ing., Ph.D.</w:t>
            </w:r>
          </w:p>
        </w:tc>
      </w:tr>
      <w:tr w:rsidR="00341BAB" w14:paraId="1F257B86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43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4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45" w:author="Simona Mrkvičková" w:date="2018-04-13T14:26:00Z">
              <w:tcPr>
                <w:tcW w:w="2514" w:type="dxa"/>
                <w:gridSpan w:val="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6E0B72D" w14:textId="77777777" w:rsidR="00DA49CD" w:rsidRDefault="00DA49CD" w:rsidP="00A86912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83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46" w:author="Simona Mrkvičková" w:date="2018-04-13T14:26:00Z">
              <w:tcPr>
                <w:tcW w:w="832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5E024CC" w14:textId="77777777" w:rsidR="00DA49CD" w:rsidRDefault="00DA49CD" w:rsidP="00A86912">
            <w:pPr>
              <w:jc w:val="both"/>
              <w:rPr>
                <w:b/>
              </w:rPr>
            </w:pPr>
            <w:r>
              <w:t>1988</w:t>
            </w:r>
          </w:p>
        </w:tc>
        <w:tc>
          <w:tcPr>
            <w:tcW w:w="1721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47" w:author="Simona Mrkvičková" w:date="2018-04-13T14:26:00Z">
              <w:tcPr>
                <w:tcW w:w="1723" w:type="dxa"/>
                <w:gridSpan w:val="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2F06BB9" w14:textId="77777777" w:rsidR="00DA49CD" w:rsidRDefault="00DA49CD" w:rsidP="00A86912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48" w:author="Simona Mrkvičková" w:date="2018-04-13T14:26:00Z">
              <w:tcPr>
                <w:tcW w:w="996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C6141DE" w14:textId="77777777" w:rsidR="00DA49CD" w:rsidRDefault="00DA49CD" w:rsidP="00A86912">
            <w:pPr>
              <w:jc w:val="both"/>
              <w:rPr>
                <w:b/>
              </w:rPr>
            </w:pPr>
            <w:r>
              <w:t>pp.</w:t>
            </w:r>
          </w:p>
        </w:tc>
        <w:tc>
          <w:tcPr>
            <w:tcW w:w="99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49" w:author="Simona Mrkvičková" w:date="2018-04-13T14:26:00Z">
              <w:tcPr>
                <w:tcW w:w="997" w:type="dxa"/>
                <w:gridSpan w:val="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A28BB31" w14:textId="77777777" w:rsidR="00DA49CD" w:rsidRDefault="00DA49CD" w:rsidP="00A86912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50" w:author="Simona Mrkvičková" w:date="2018-04-13T14:26:00Z">
              <w:tcPr>
                <w:tcW w:w="716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7A2139B" w14:textId="77777777" w:rsidR="00DA49CD" w:rsidRDefault="00DA49CD" w:rsidP="00A86912">
            <w:pPr>
              <w:jc w:val="both"/>
              <w:rPr>
                <w:b/>
              </w:rPr>
            </w:pPr>
            <w:r>
              <w:t>40</w:t>
            </w:r>
          </w:p>
        </w:tc>
        <w:tc>
          <w:tcPr>
            <w:tcW w:w="72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51" w:author="Simona Mrkvičková" w:date="2018-04-13T14:26:00Z">
              <w:tcPr>
                <w:tcW w:w="717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FD6DBC2" w14:textId="77777777" w:rsidR="00DA49CD" w:rsidRDefault="00DA49CD" w:rsidP="00A86912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52" w:author="Simona Mrkvičková" w:date="2018-04-13T14:26:00Z">
              <w:tcPr>
                <w:tcW w:w="1393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0B948AA" w14:textId="77777777" w:rsidR="00DA49CD" w:rsidRDefault="00DA49CD" w:rsidP="00CB7D68">
            <w:pPr>
              <w:jc w:val="both"/>
            </w:pPr>
            <w:r w:rsidRPr="00CB7D68">
              <w:t>12/201</w:t>
            </w:r>
            <w:r w:rsidR="00CB7D68" w:rsidRPr="00CB7D68">
              <w:t>9</w:t>
            </w:r>
          </w:p>
        </w:tc>
      </w:tr>
      <w:tr w:rsidR="00DA49CD" w14:paraId="7B97DB08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53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5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5063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55" w:author="Simona Mrkvičková" w:date="2018-04-13T14:26:00Z">
              <w:tcPr>
                <w:tcW w:w="5069" w:type="dxa"/>
                <w:gridSpan w:val="1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7C008E61" w14:textId="77777777" w:rsidR="00DA49CD" w:rsidRDefault="00DA49CD" w:rsidP="00A86912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56" w:author="Simona Mrkvičková" w:date="2018-04-13T14:26:00Z">
              <w:tcPr>
                <w:tcW w:w="996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C63231D" w14:textId="77777777" w:rsidR="00DA49CD" w:rsidRDefault="00DA49CD" w:rsidP="00A86912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99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57" w:author="Simona Mrkvičková" w:date="2018-04-13T14:26:00Z">
              <w:tcPr>
                <w:tcW w:w="997" w:type="dxa"/>
                <w:gridSpan w:val="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4246DD63" w14:textId="77777777" w:rsidR="00DA49CD" w:rsidRDefault="00DA49CD" w:rsidP="00A86912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58" w:author="Simona Mrkvičková" w:date="2018-04-13T14:26:00Z">
              <w:tcPr>
                <w:tcW w:w="716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3A7EE3D" w14:textId="77777777" w:rsidR="00DA49CD" w:rsidRDefault="00DA49CD" w:rsidP="00A86912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2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59" w:author="Simona Mrkvičková" w:date="2018-04-13T14:26:00Z">
              <w:tcPr>
                <w:tcW w:w="717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4C6B7ABE" w14:textId="77777777" w:rsidR="00DA49CD" w:rsidRDefault="00DA49CD" w:rsidP="00A86912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60" w:author="Simona Mrkvičková" w:date="2018-04-13T14:26:00Z">
              <w:tcPr>
                <w:tcW w:w="1393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250AA08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5669BDED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61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6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63" w:author="Simona Mrkvičková" w:date="2018-04-13T14:26:00Z">
              <w:tcPr>
                <w:tcW w:w="6065" w:type="dxa"/>
                <w:gridSpan w:val="2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BBAB1D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64" w:author="Simona Mrkvičková" w:date="2018-04-13T14:26:00Z">
              <w:tcPr>
                <w:tcW w:w="1713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445BA0F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113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65" w:author="Simona Mrkvičková" w:date="2018-04-13T14:26:00Z">
              <w:tcPr>
                <w:tcW w:w="2110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1FF9E53" w14:textId="77777777" w:rsidR="00DA49CD" w:rsidRDefault="00DA49CD" w:rsidP="00A86912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DA49CD" w14:paraId="5208A9B3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6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6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68" w:author="Simona Mrkvičková" w:date="2018-04-13T14:26:00Z">
              <w:tcPr>
                <w:tcW w:w="6065" w:type="dxa"/>
                <w:gridSpan w:val="2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1A81CE4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1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69" w:author="Simona Mrkvičková" w:date="2018-04-13T14:26:00Z">
              <w:tcPr>
                <w:tcW w:w="1713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96930F8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113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70" w:author="Simona Mrkvičková" w:date="2018-04-13T14:26:00Z">
              <w:tcPr>
                <w:tcW w:w="2110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3886146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1B1A09C5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71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7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73" w:author="Simona Mrkvičková" w:date="2018-04-13T14:26:00Z">
              <w:tcPr>
                <w:tcW w:w="6065" w:type="dxa"/>
                <w:gridSpan w:val="2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16307D4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74" w:author="Simona Mrkvičková" w:date="2018-04-13T14:26:00Z">
              <w:tcPr>
                <w:tcW w:w="1713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F3014A6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75" w:author="Simona Mrkvičková" w:date="2018-04-13T14:26:00Z">
              <w:tcPr>
                <w:tcW w:w="2110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2950CD5" w14:textId="77777777" w:rsidR="00DA49CD" w:rsidRDefault="00DA49CD" w:rsidP="00A86912">
            <w:pPr>
              <w:jc w:val="both"/>
            </w:pPr>
          </w:p>
        </w:tc>
      </w:tr>
      <w:tr w:rsidR="00DA49CD" w14:paraId="2C5FA2FF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7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7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78" w:author="Simona Mrkvičková" w:date="2018-04-13T14:26:00Z">
              <w:tcPr>
                <w:tcW w:w="6065" w:type="dxa"/>
                <w:gridSpan w:val="2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0F57B7E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79" w:author="Simona Mrkvičková" w:date="2018-04-13T14:26:00Z">
              <w:tcPr>
                <w:tcW w:w="1713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48F8210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80" w:author="Simona Mrkvičková" w:date="2018-04-13T14:26:00Z">
              <w:tcPr>
                <w:tcW w:w="2110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07D923A" w14:textId="77777777" w:rsidR="00DA49CD" w:rsidRDefault="00DA49CD" w:rsidP="00A86912">
            <w:pPr>
              <w:jc w:val="both"/>
            </w:pPr>
          </w:p>
        </w:tc>
      </w:tr>
      <w:tr w:rsidR="00DA49CD" w14:paraId="1707A92A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81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8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83" w:author="Simona Mrkvičková" w:date="2018-04-13T14:26:00Z">
              <w:tcPr>
                <w:tcW w:w="6065" w:type="dxa"/>
                <w:gridSpan w:val="2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6BFCE800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84" w:author="Simona Mrkvičková" w:date="2018-04-13T14:26:00Z">
              <w:tcPr>
                <w:tcW w:w="1713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605D4042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85" w:author="Simona Mrkvičková" w:date="2018-04-13T14:26:00Z">
              <w:tcPr>
                <w:tcW w:w="2110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4771258" w14:textId="77777777" w:rsidR="00DA49CD" w:rsidRDefault="00DA49CD" w:rsidP="00A86912">
            <w:pPr>
              <w:jc w:val="both"/>
            </w:pPr>
          </w:p>
        </w:tc>
      </w:tr>
      <w:tr w:rsidR="00DA49CD" w14:paraId="19BC503E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8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8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88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BF17904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246C07DC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89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Height w:val="181"/>
          <w:trPrChange w:id="690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1"/>
            </w:trPr>
          </w:trPrChange>
        </w:trPr>
        <w:tc>
          <w:tcPr>
            <w:tcW w:w="9884" w:type="dxa"/>
            <w:gridSpan w:val="6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91" w:author="Simona Mrkvičková" w:date="2018-04-13T14:26:00Z">
              <w:tcPr>
                <w:tcW w:w="9888" w:type="dxa"/>
                <w:gridSpan w:val="60"/>
                <w:tcBorders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685F206E" w14:textId="77777777" w:rsidR="00DA49CD" w:rsidRPr="009840AF" w:rsidRDefault="00672CDD" w:rsidP="00904004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CNC projekt (100% l)</w:t>
            </w:r>
          </w:p>
        </w:tc>
      </w:tr>
      <w:tr w:rsidR="00DA49CD" w14:paraId="584D937B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9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9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694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F764BFA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61E835FD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95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Height w:val="372"/>
          <w:trPrChange w:id="696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72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697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31FB179" w14:textId="77777777" w:rsidR="00DA49CD" w:rsidRPr="00434A72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34A72">
              <w:rPr>
                <w:sz w:val="21"/>
                <w:szCs w:val="21"/>
              </w:rPr>
              <w:t>2016: UTB Zlín, FT, SP Procesní inženýrství, obor Nástroje a procesy, Ph.D.</w:t>
            </w:r>
          </w:p>
        </w:tc>
      </w:tr>
      <w:tr w:rsidR="00DA49CD" w14:paraId="601E7E7D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69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69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00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46C0C3E" w14:textId="77777777" w:rsidR="00DA49CD" w:rsidRDefault="00DA49CD" w:rsidP="00A86912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61419058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01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Height w:val="555"/>
          <w:trPrChange w:id="702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555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03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CE764B2" w14:textId="77777777" w:rsidR="00DA49CD" w:rsidRPr="00434A72" w:rsidRDefault="00DA49CD" w:rsidP="00434A7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34A72">
              <w:rPr>
                <w:sz w:val="21"/>
                <w:szCs w:val="21"/>
              </w:rPr>
              <w:t>2013 – 2016: UTB Zlín, CPS, výzkumný projektový pracovník</w:t>
            </w:r>
          </w:p>
          <w:p w14:paraId="240EA7A1" w14:textId="77777777" w:rsidR="00DA49CD" w:rsidRDefault="00DA49CD" w:rsidP="00434A72">
            <w:pPr>
              <w:spacing w:before="60" w:after="60"/>
              <w:jc w:val="both"/>
            </w:pPr>
            <w:r w:rsidRPr="00434A72">
              <w:rPr>
                <w:sz w:val="21"/>
                <w:szCs w:val="21"/>
              </w:rPr>
              <w:t>2016 – dosud: UTB Zlín, FT, Ústav výrobního inženýrství, odborný asistent</w:t>
            </w:r>
          </w:p>
        </w:tc>
      </w:tr>
      <w:tr w:rsidR="00DA49CD" w14:paraId="0A168E72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0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Height w:val="250"/>
          <w:trPrChange w:id="70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50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06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B4B7D66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650584F5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07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Height w:val="184"/>
          <w:trPrChange w:id="708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4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09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E635D78" w14:textId="77777777" w:rsidR="00DA49CD" w:rsidRPr="00434A72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34A72">
              <w:rPr>
                <w:sz w:val="21"/>
                <w:szCs w:val="21"/>
              </w:rPr>
              <w:t>Počet obhájených prací, které vyučující vedl v období 2013 – 2017: 10 BP, 9 DP.</w:t>
            </w:r>
          </w:p>
        </w:tc>
      </w:tr>
      <w:tr w:rsidR="00DA49CD" w14:paraId="3A8A4994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10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cantSplit/>
          <w:trPrChange w:id="71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12" w:author="Simona Mrkvičková" w:date="2018-04-13T14:26:00Z">
              <w:tcPr>
                <w:tcW w:w="3346" w:type="dxa"/>
                <w:gridSpan w:val="12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FCA85F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7" w:type="dxa"/>
            <w:gridSpan w:val="1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13" w:author="Simona Mrkvičková" w:date="2018-04-13T14:26:00Z">
              <w:tcPr>
                <w:tcW w:w="2249" w:type="dxa"/>
                <w:gridSpan w:val="11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782423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  <w:tcPrChange w:id="714" w:author="Simona Mrkvičková" w:date="2018-04-13T14:26:00Z">
              <w:tcPr>
                <w:tcW w:w="2256" w:type="dxa"/>
                <w:gridSpan w:val="19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F7CAAC"/>
              </w:tcPr>
            </w:tcPrChange>
          </w:tcPr>
          <w:p w14:paraId="1B3286D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040" w:type="dxa"/>
            <w:gridSpan w:val="18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15" w:author="Simona Mrkvičková" w:date="2018-04-13T14:26:00Z">
              <w:tcPr>
                <w:tcW w:w="2037" w:type="dxa"/>
                <w:gridSpan w:val="18"/>
                <w:tcBorders>
                  <w:top w:val="single" w:sz="12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7C6B46DB" w14:textId="77777777" w:rsidR="00DA49CD" w:rsidRDefault="00DA49CD" w:rsidP="00A86912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DA49CD" w14:paraId="4CA392A3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1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cantSplit/>
          <w:trPrChange w:id="71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18" w:author="Simona Mrkvičková" w:date="2018-04-13T14:26:00Z">
              <w:tcPr>
                <w:tcW w:w="3346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66357CB8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19" w:author="Simona Mrkvičková" w:date="2018-04-13T14:26:00Z">
              <w:tcPr>
                <w:tcW w:w="2249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CFE8366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55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PrChange w:id="720" w:author="Simona Mrkvičková" w:date="2018-04-13T14:26:00Z">
              <w:tcPr>
                <w:tcW w:w="2256" w:type="dxa"/>
                <w:gridSpan w:val="1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auto"/>
              </w:tcPr>
            </w:tcPrChange>
          </w:tcPr>
          <w:p w14:paraId="3B03B0C1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21" w:author="Simona Mrkvičková" w:date="2018-04-13T14:26:00Z">
              <w:tcPr>
                <w:tcW w:w="644" w:type="dxa"/>
                <w:gridSpan w:val="10"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7A0A7A5" w14:textId="77777777" w:rsidR="00DA49CD" w:rsidRDefault="00DA49CD" w:rsidP="00A86912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22" w:author="Simona Mrkvičková" w:date="2018-04-13T14:26:00Z">
              <w:tcPr>
                <w:tcW w:w="696" w:type="dxa"/>
                <w:gridSpan w:val="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94C1C04" w14:textId="77777777" w:rsidR="00DA49CD" w:rsidRDefault="00DA49CD" w:rsidP="00A86912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23" w:author="Simona Mrkvičková" w:date="2018-04-13T14:26:00Z">
              <w:tcPr>
                <w:tcW w:w="697" w:type="dxa"/>
                <w:gridSpan w:val="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47DB8C56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4FD51FBE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2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cantSplit/>
          <w:trHeight w:val="70"/>
          <w:trPrChange w:id="72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70"/>
            </w:trPr>
          </w:trPrChange>
        </w:trPr>
        <w:tc>
          <w:tcPr>
            <w:tcW w:w="334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26" w:author="Simona Mrkvičková" w:date="2018-04-13T14:26:00Z">
              <w:tcPr>
                <w:tcW w:w="3346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A3D576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24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27" w:author="Simona Mrkvičková" w:date="2018-04-13T14:26:00Z">
              <w:tcPr>
                <w:tcW w:w="2249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E4FACC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  <w:tcPrChange w:id="728" w:author="Simona Mrkvičková" w:date="2018-04-13T14:26:00Z">
              <w:tcPr>
                <w:tcW w:w="2256" w:type="dxa"/>
                <w:gridSpan w:val="1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F7CAAC"/>
              </w:tcPr>
            </w:tcPrChange>
          </w:tcPr>
          <w:p w14:paraId="31A3AF9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29" w:author="Simona Mrkvičková" w:date="2018-04-13T14:26:00Z">
              <w:tcPr>
                <w:tcW w:w="644" w:type="dxa"/>
                <w:gridSpan w:val="10"/>
                <w:vMerge w:val="restart"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6F93621B" w14:textId="77777777" w:rsidR="00DA49CD" w:rsidRPr="007343B3" w:rsidRDefault="00DA49CD" w:rsidP="00A86912">
            <w:pPr>
              <w:jc w:val="both"/>
              <w:rPr>
                <w:b/>
                <w:highlight w:val="yellow"/>
              </w:rPr>
            </w:pPr>
            <w:r w:rsidRPr="0055240A">
              <w:rPr>
                <w:b/>
              </w:rPr>
              <w:t>2</w:t>
            </w:r>
          </w:p>
        </w:tc>
        <w:tc>
          <w:tcPr>
            <w:tcW w:w="696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30" w:author="Simona Mrkvičková" w:date="2018-04-13T14:26:00Z">
              <w:tcPr>
                <w:tcW w:w="696" w:type="dxa"/>
                <w:gridSpan w:val="6"/>
                <w:vMerge w:val="restart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4279F7F" w14:textId="77777777" w:rsidR="00DA49CD" w:rsidRPr="007343B3" w:rsidRDefault="00DA49CD" w:rsidP="00A86912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55240A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31" w:author="Simona Mrkvičková" w:date="2018-04-13T14:26:00Z">
              <w:tcPr>
                <w:tcW w:w="697" w:type="dxa"/>
                <w:gridSpan w:val="2"/>
                <w:vMerge w:val="restart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F1E7E02" w14:textId="77777777" w:rsidR="00DA49CD" w:rsidRPr="00152D6A" w:rsidRDefault="00DA49CD" w:rsidP="00A86912">
            <w:pPr>
              <w:jc w:val="both"/>
              <w:rPr>
                <w:b/>
                <w:highlight w:val="yellow"/>
              </w:rPr>
            </w:pPr>
            <w:r w:rsidRPr="00152D6A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55E42F3D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3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Height w:val="205"/>
          <w:trPrChange w:id="73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05"/>
            </w:trPr>
          </w:trPrChange>
        </w:trPr>
        <w:tc>
          <w:tcPr>
            <w:tcW w:w="334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34" w:author="Simona Mrkvičková" w:date="2018-04-13T14:26:00Z">
              <w:tcPr>
                <w:tcW w:w="3346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E2F902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35" w:author="Simona Mrkvičková" w:date="2018-04-13T14:26:00Z">
              <w:tcPr>
                <w:tcW w:w="2249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1BA9AC9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55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PrChange w:id="736" w:author="Simona Mrkvičková" w:date="2018-04-13T14:26:00Z">
              <w:tcPr>
                <w:tcW w:w="2256" w:type="dxa"/>
                <w:gridSpan w:val="1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auto"/>
              </w:tcPr>
            </w:tcPrChange>
          </w:tcPr>
          <w:p w14:paraId="2ED0F0B4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tcPrChange w:id="737" w:author="Simona Mrkvičková" w:date="2018-04-13T14:26:00Z">
              <w:tcPr>
                <w:tcW w:w="644" w:type="dxa"/>
                <w:gridSpan w:val="10"/>
                <w:vMerge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vAlign w:val="center"/>
              </w:tcPr>
            </w:tcPrChange>
          </w:tcPr>
          <w:p w14:paraId="20AF0182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tcPrChange w:id="738" w:author="Simona Mrkvičková" w:date="2018-04-13T14:26:00Z">
              <w:tcPr>
                <w:tcW w:w="696" w:type="dxa"/>
                <w:gridSpan w:val="6"/>
                <w:vMerge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vAlign w:val="center"/>
              </w:tcPr>
            </w:tcPrChange>
          </w:tcPr>
          <w:p w14:paraId="74D9A314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tcPrChange w:id="739" w:author="Simona Mrkvičková" w:date="2018-04-13T14:26:00Z">
              <w:tcPr>
                <w:tcW w:w="697" w:type="dxa"/>
                <w:gridSpan w:val="2"/>
                <w:vMerge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vAlign w:val="center"/>
              </w:tcPr>
            </w:tcPrChange>
          </w:tcPr>
          <w:p w14:paraId="5C5221B6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2E38178F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40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PrChange w:id="74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42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DF5151F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5FA7B92D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43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Height w:val="283"/>
          <w:trPrChange w:id="744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3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45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8ECA5DC" w14:textId="77777777" w:rsidR="00DA49CD" w:rsidRPr="00434A72" w:rsidRDefault="00DA49CD" w:rsidP="00434A72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434A72">
              <w:rPr>
                <w:bCs/>
                <w:sz w:val="21"/>
                <w:szCs w:val="21"/>
              </w:rPr>
              <w:t xml:space="preserve">BÍLEK, O., </w:t>
            </w:r>
            <w:r w:rsidRPr="00434A72">
              <w:rPr>
                <w:b/>
                <w:bCs/>
                <w:sz w:val="21"/>
                <w:szCs w:val="21"/>
              </w:rPr>
              <w:t>FOJTL, L.</w:t>
            </w:r>
            <w:r w:rsidRPr="00434A72">
              <w:rPr>
                <w:b/>
                <w:caps/>
                <w:sz w:val="21"/>
                <w:szCs w:val="21"/>
              </w:rPr>
              <w:t xml:space="preserve"> (30%)</w:t>
            </w:r>
            <w:r w:rsidRPr="00434A72">
              <w:rPr>
                <w:caps/>
                <w:sz w:val="21"/>
                <w:szCs w:val="21"/>
              </w:rPr>
              <w:t xml:space="preserve">, </w:t>
            </w:r>
            <w:r w:rsidRPr="00434A72">
              <w:rPr>
                <w:bCs/>
                <w:sz w:val="21"/>
                <w:szCs w:val="21"/>
              </w:rPr>
              <w:t xml:space="preserve">PATA, V., ČOP, J.: Supramolecular structure of polymers and its effect on surface quality of injection molded parts using various surface quality of cavities. </w:t>
            </w:r>
            <w:r w:rsidRPr="00434A72">
              <w:rPr>
                <w:bCs/>
                <w:i/>
                <w:sz w:val="21"/>
                <w:szCs w:val="21"/>
              </w:rPr>
              <w:t>Manufacturing Technology</w:t>
            </w:r>
            <w:r w:rsidRPr="00434A72">
              <w:rPr>
                <w:bCs/>
                <w:sz w:val="21"/>
                <w:szCs w:val="21"/>
              </w:rPr>
              <w:t xml:space="preserve"> 16(5), 874-879, </w:t>
            </w:r>
            <w:r w:rsidRPr="00434A72">
              <w:rPr>
                <w:b/>
                <w:bCs/>
                <w:sz w:val="21"/>
                <w:szCs w:val="21"/>
              </w:rPr>
              <w:t>2016</w:t>
            </w:r>
            <w:r w:rsidRPr="00434A72">
              <w:rPr>
                <w:bCs/>
                <w:sz w:val="21"/>
                <w:szCs w:val="21"/>
              </w:rPr>
              <w:t xml:space="preserve">. </w:t>
            </w:r>
          </w:p>
          <w:p w14:paraId="69A3CBC0" w14:textId="77777777" w:rsidR="00DA49CD" w:rsidRPr="00434A72" w:rsidRDefault="00DA49CD" w:rsidP="00434A72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434A72">
              <w:rPr>
                <w:bCs/>
                <w:sz w:val="21"/>
                <w:szCs w:val="21"/>
              </w:rPr>
              <w:t xml:space="preserve">ČOP, J., </w:t>
            </w:r>
            <w:r w:rsidRPr="00434A72">
              <w:rPr>
                <w:b/>
                <w:bCs/>
                <w:sz w:val="21"/>
                <w:szCs w:val="21"/>
              </w:rPr>
              <w:t xml:space="preserve">FOJTL, L. </w:t>
            </w:r>
            <w:r w:rsidRPr="00434A72">
              <w:rPr>
                <w:b/>
                <w:caps/>
                <w:sz w:val="21"/>
                <w:szCs w:val="21"/>
              </w:rPr>
              <w:t>(30%)</w:t>
            </w:r>
            <w:r w:rsidRPr="00434A72">
              <w:rPr>
                <w:caps/>
                <w:sz w:val="21"/>
                <w:szCs w:val="21"/>
              </w:rPr>
              <w:t>,</w:t>
            </w:r>
            <w:r w:rsidRPr="00434A72">
              <w:rPr>
                <w:bCs/>
                <w:sz w:val="21"/>
                <w:szCs w:val="21"/>
              </w:rPr>
              <w:t xml:space="preserve"> BÍLEK, O., PATA, V.: Influence of finishing operations and melt flow index on surface quality of injection molded parts. </w:t>
            </w:r>
            <w:r w:rsidRPr="00434A72">
              <w:rPr>
                <w:bCs/>
                <w:i/>
                <w:sz w:val="21"/>
                <w:szCs w:val="21"/>
              </w:rPr>
              <w:t>Manufacturing Technology</w:t>
            </w:r>
            <w:r w:rsidRPr="00434A72">
              <w:rPr>
                <w:bCs/>
                <w:sz w:val="21"/>
                <w:szCs w:val="21"/>
              </w:rPr>
              <w:t xml:space="preserve"> 16(2), 334-338, </w:t>
            </w:r>
            <w:r w:rsidRPr="00434A72">
              <w:rPr>
                <w:b/>
                <w:bCs/>
                <w:sz w:val="21"/>
                <w:szCs w:val="21"/>
              </w:rPr>
              <w:t>2016</w:t>
            </w:r>
            <w:r w:rsidRPr="00434A72">
              <w:rPr>
                <w:bCs/>
                <w:sz w:val="21"/>
                <w:szCs w:val="21"/>
              </w:rPr>
              <w:t xml:space="preserve">. </w:t>
            </w:r>
          </w:p>
          <w:p w14:paraId="4BCC74FE" w14:textId="77777777" w:rsidR="00DA49CD" w:rsidRPr="00434A72" w:rsidRDefault="00DA49CD" w:rsidP="00434A72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434A72">
              <w:rPr>
                <w:bCs/>
                <w:sz w:val="21"/>
                <w:szCs w:val="21"/>
              </w:rPr>
              <w:t xml:space="preserve">ŠUBA, O., </w:t>
            </w:r>
            <w:r w:rsidRPr="00434A72">
              <w:rPr>
                <w:b/>
                <w:bCs/>
                <w:sz w:val="21"/>
                <w:szCs w:val="21"/>
              </w:rPr>
              <w:t>FOJTL, L.</w:t>
            </w:r>
            <w:r w:rsidRPr="00434A72">
              <w:rPr>
                <w:bCs/>
                <w:sz w:val="21"/>
                <w:szCs w:val="21"/>
              </w:rPr>
              <w:t xml:space="preserve"> </w:t>
            </w:r>
            <w:r w:rsidRPr="00434A72">
              <w:rPr>
                <w:b/>
                <w:caps/>
                <w:sz w:val="21"/>
                <w:szCs w:val="21"/>
              </w:rPr>
              <w:t>(10%)</w:t>
            </w:r>
            <w:r w:rsidRPr="00434A72">
              <w:rPr>
                <w:caps/>
                <w:sz w:val="21"/>
                <w:szCs w:val="21"/>
              </w:rPr>
              <w:t xml:space="preserve">, </w:t>
            </w:r>
            <w:r w:rsidRPr="00434A72">
              <w:rPr>
                <w:bCs/>
                <w:sz w:val="21"/>
                <w:szCs w:val="21"/>
              </w:rPr>
              <w:t xml:space="preserve">ŠUBA, O., Jr., SÝKOROVÁ, L., RUSNÁKOVÁ, S., BAĎUROVÁ, J.: On flexural stiffness of polymer sandwich walls. </w:t>
            </w:r>
            <w:r w:rsidRPr="00434A72">
              <w:rPr>
                <w:bCs/>
                <w:i/>
                <w:sz w:val="21"/>
                <w:szCs w:val="21"/>
              </w:rPr>
              <w:t>Materials Science Forum</w:t>
            </w:r>
            <w:r w:rsidRPr="00434A72">
              <w:rPr>
                <w:bCs/>
                <w:sz w:val="21"/>
                <w:szCs w:val="21"/>
              </w:rPr>
              <w:t xml:space="preserve"> 86, 115-122, </w:t>
            </w:r>
            <w:r w:rsidRPr="00434A72">
              <w:rPr>
                <w:b/>
                <w:bCs/>
                <w:sz w:val="21"/>
                <w:szCs w:val="21"/>
              </w:rPr>
              <w:t>2016</w:t>
            </w:r>
            <w:r w:rsidRPr="00434A72">
              <w:rPr>
                <w:bCs/>
                <w:sz w:val="21"/>
                <w:szCs w:val="21"/>
              </w:rPr>
              <w:t xml:space="preserve">. </w:t>
            </w:r>
          </w:p>
          <w:p w14:paraId="7DB111DB" w14:textId="77777777" w:rsidR="00DA49CD" w:rsidRPr="00434A72" w:rsidRDefault="00DA49CD" w:rsidP="00434A72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434A72">
              <w:rPr>
                <w:b/>
                <w:bCs/>
                <w:sz w:val="21"/>
                <w:szCs w:val="21"/>
              </w:rPr>
              <w:t>FOJTL, L.</w:t>
            </w:r>
            <w:r w:rsidRPr="00434A72">
              <w:rPr>
                <w:bCs/>
                <w:sz w:val="21"/>
                <w:szCs w:val="21"/>
              </w:rPr>
              <w:t xml:space="preserve"> </w:t>
            </w:r>
            <w:r w:rsidRPr="00434A72">
              <w:rPr>
                <w:b/>
                <w:sz w:val="21"/>
                <w:szCs w:val="21"/>
              </w:rPr>
              <w:t>(5%)</w:t>
            </w:r>
            <w:r w:rsidRPr="00434A72">
              <w:rPr>
                <w:sz w:val="21"/>
                <w:szCs w:val="21"/>
              </w:rPr>
              <w:t xml:space="preserve">, </w:t>
            </w:r>
            <w:r w:rsidRPr="00434A72">
              <w:rPr>
                <w:bCs/>
                <w:sz w:val="21"/>
                <w:szCs w:val="21"/>
              </w:rPr>
              <w:t xml:space="preserve">RUSNÁKOVÁ, S., ŽALUDEK, M., RUSNÁK, V.: The effect of beam curvature on bending properties of sandwich structures. </w:t>
            </w:r>
            <w:r w:rsidRPr="00434A72">
              <w:rPr>
                <w:bCs/>
                <w:i/>
                <w:sz w:val="21"/>
                <w:szCs w:val="21"/>
              </w:rPr>
              <w:t>Manufacturing Technology</w:t>
            </w:r>
            <w:r w:rsidRPr="00434A72">
              <w:rPr>
                <w:bCs/>
                <w:sz w:val="21"/>
                <w:szCs w:val="21"/>
              </w:rPr>
              <w:t xml:space="preserve"> 16(1), 81-86, </w:t>
            </w:r>
            <w:r w:rsidRPr="00434A72">
              <w:rPr>
                <w:b/>
                <w:bCs/>
                <w:sz w:val="21"/>
                <w:szCs w:val="21"/>
              </w:rPr>
              <w:t>2016</w:t>
            </w:r>
            <w:r w:rsidRPr="00434A72">
              <w:rPr>
                <w:bCs/>
                <w:sz w:val="21"/>
                <w:szCs w:val="21"/>
              </w:rPr>
              <w:t xml:space="preserve">. </w:t>
            </w:r>
          </w:p>
          <w:p w14:paraId="0D06F9BE" w14:textId="77777777" w:rsidR="00DA49CD" w:rsidRPr="00006697" w:rsidRDefault="00DA49CD" w:rsidP="00434A72">
            <w:pPr>
              <w:spacing w:before="120" w:after="120"/>
              <w:jc w:val="both"/>
              <w:rPr>
                <w:bCs/>
              </w:rPr>
            </w:pPr>
            <w:r w:rsidRPr="00434A72">
              <w:rPr>
                <w:b/>
                <w:bCs/>
                <w:sz w:val="21"/>
                <w:szCs w:val="21"/>
              </w:rPr>
              <w:t xml:space="preserve">FOJTL, L. </w:t>
            </w:r>
            <w:r w:rsidRPr="00434A72">
              <w:rPr>
                <w:b/>
                <w:caps/>
                <w:sz w:val="21"/>
                <w:szCs w:val="21"/>
              </w:rPr>
              <w:t>(30%)</w:t>
            </w:r>
            <w:r w:rsidRPr="00434A72">
              <w:rPr>
                <w:caps/>
                <w:sz w:val="21"/>
                <w:szCs w:val="21"/>
              </w:rPr>
              <w:t>,</w:t>
            </w:r>
            <w:r w:rsidRPr="00434A72">
              <w:rPr>
                <w:bCs/>
                <w:sz w:val="21"/>
                <w:szCs w:val="21"/>
              </w:rPr>
              <w:t xml:space="preserve"> RUSNÁKOVÁ, S., ŽALUDEK, M., RUSNÁK, V.: Influence of type and number of prepreg layers on flexural strength and fatigue life of honeycomb sandwich structures. </w:t>
            </w:r>
            <w:r w:rsidRPr="00434A72">
              <w:rPr>
                <w:bCs/>
                <w:i/>
                <w:sz w:val="21"/>
                <w:szCs w:val="21"/>
              </w:rPr>
              <w:t>Materiali in Tehnologie</w:t>
            </w:r>
            <w:r w:rsidRPr="00434A72">
              <w:rPr>
                <w:bCs/>
                <w:sz w:val="21"/>
                <w:szCs w:val="21"/>
              </w:rPr>
              <w:t xml:space="preserve"> 49(4), 515-519, </w:t>
            </w:r>
            <w:r w:rsidRPr="00434A72">
              <w:rPr>
                <w:b/>
                <w:bCs/>
                <w:sz w:val="21"/>
                <w:szCs w:val="21"/>
              </w:rPr>
              <w:t>2015</w:t>
            </w:r>
            <w:r w:rsidRPr="00434A72">
              <w:rPr>
                <w:bCs/>
                <w:sz w:val="21"/>
                <w:szCs w:val="21"/>
              </w:rPr>
              <w:t>.</w:t>
            </w:r>
            <w:r w:rsidRPr="00152D6A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DA49CD" w14:paraId="50188FD3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4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Height w:val="218"/>
          <w:trPrChange w:id="74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18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48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4077D44E" w14:textId="77777777" w:rsidR="00DA49CD" w:rsidRDefault="00DA49CD" w:rsidP="00A86912">
            <w:r>
              <w:rPr>
                <w:b/>
              </w:rPr>
              <w:t>Působení v zahraničí</w:t>
            </w:r>
          </w:p>
        </w:tc>
      </w:tr>
      <w:tr w:rsidR="00DA49CD" w14:paraId="7E12E646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49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trHeight w:val="328"/>
          <w:trPrChange w:id="750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8"/>
            </w:trPr>
          </w:trPrChange>
        </w:trPr>
        <w:tc>
          <w:tcPr>
            <w:tcW w:w="9884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51" w:author="Simona Mrkvičková" w:date="2018-04-13T14:26:00Z">
              <w:tcPr>
                <w:tcW w:w="9888" w:type="dxa"/>
                <w:gridSpan w:val="6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952632C" w14:textId="77777777" w:rsidR="00DA49CD" w:rsidRPr="00315330" w:rsidRDefault="00DA49CD" w:rsidP="00A86912">
            <w:pPr>
              <w:rPr>
                <w:b/>
              </w:rPr>
            </w:pPr>
            <w:r w:rsidRPr="00315330">
              <w:rPr>
                <w:rFonts w:ascii="TimesNewRomanPSMT" w:eastAsia="Calibri" w:hAnsi="TimesNewRomanPSMT" w:cs="TimesNewRomanPSMT"/>
                <w:b/>
                <w:sz w:val="22"/>
                <w:szCs w:val="22"/>
              </w:rPr>
              <w:t>---</w:t>
            </w:r>
          </w:p>
          <w:p w14:paraId="48B380CD" w14:textId="77777777" w:rsidR="00DA49CD" w:rsidRDefault="00DA49CD" w:rsidP="00A86912"/>
          <w:p w14:paraId="29610EF1" w14:textId="77777777" w:rsidR="00DA49CD" w:rsidRDefault="00DA49CD" w:rsidP="00A86912"/>
          <w:p w14:paraId="0B86FE8F" w14:textId="77777777" w:rsidR="00DA49CD" w:rsidRDefault="00DA49CD" w:rsidP="00A86912"/>
          <w:p w14:paraId="54E0609B" w14:textId="77777777" w:rsidR="00DA49CD" w:rsidRDefault="00DA49CD" w:rsidP="00A86912"/>
          <w:p w14:paraId="3EE6FE0A" w14:textId="77777777" w:rsidR="009840AF" w:rsidRDefault="009840AF" w:rsidP="00A86912"/>
          <w:p w14:paraId="3EAC9668" w14:textId="77777777" w:rsidR="00DA49CD" w:rsidRDefault="00DA49CD" w:rsidP="00A86912"/>
        </w:tc>
      </w:tr>
      <w:tr w:rsidR="00DA49CD" w14:paraId="2554D81E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75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gridAfter w:val="2"/>
          <w:wBefore w:w="80" w:type="dxa"/>
          <w:wAfter w:w="193" w:type="dxa"/>
          <w:cantSplit/>
          <w:trHeight w:val="470"/>
          <w:trPrChange w:id="75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470"/>
            </w:trPr>
          </w:trPrChange>
        </w:trPr>
        <w:tc>
          <w:tcPr>
            <w:tcW w:w="251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54" w:author="Simona Mrkvičková" w:date="2018-04-13T14:26:00Z">
              <w:tcPr>
                <w:tcW w:w="2514" w:type="dxa"/>
                <w:gridSpan w:val="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6190B1C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545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55" w:author="Simona Mrkvičková" w:date="2018-04-13T14:26:00Z">
              <w:tcPr>
                <w:tcW w:w="4548" w:type="dxa"/>
                <w:gridSpan w:val="2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9CBF86D" w14:textId="77777777" w:rsidR="00DA49CD" w:rsidRDefault="00DA49CD" w:rsidP="00A86912">
            <w:pPr>
              <w:jc w:val="both"/>
            </w:pPr>
          </w:p>
        </w:tc>
        <w:tc>
          <w:tcPr>
            <w:tcW w:w="78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756" w:author="Simona Mrkvičková" w:date="2018-04-13T14:26:00Z">
              <w:tcPr>
                <w:tcW w:w="789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10663D6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40" w:type="dxa"/>
            <w:gridSpan w:val="1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757" w:author="Simona Mrkvičková" w:date="2018-04-13T14:26:00Z">
              <w:tcPr>
                <w:tcW w:w="2037" w:type="dxa"/>
                <w:gridSpan w:val="1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D30D480" w14:textId="77777777" w:rsidR="00DA49CD" w:rsidRDefault="00DA49CD" w:rsidP="00A86912">
            <w:pPr>
              <w:jc w:val="both"/>
            </w:pPr>
          </w:p>
        </w:tc>
      </w:tr>
      <w:tr w:rsidR="00DA49CD" w14:paraId="19EA2A65" w14:textId="77777777" w:rsidTr="00D53E52">
        <w:trPr>
          <w:gridBefore w:val="1"/>
          <w:gridAfter w:val="2"/>
          <w:wBefore w:w="80" w:type="dxa"/>
          <w:wAfter w:w="193" w:type="dxa"/>
          <w:trPrChange w:id="758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  <w:tcPrChange w:id="759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BDD6EE"/>
                <w:hideMark/>
              </w:tcPr>
            </w:tcPrChange>
          </w:tcPr>
          <w:p w14:paraId="42F3B16B" w14:textId="77777777" w:rsidR="00DA49CD" w:rsidRDefault="00DA49CD" w:rsidP="00A86912">
            <w:pPr>
              <w:jc w:val="both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C-I – Personální zabezpečení</w:t>
            </w:r>
          </w:p>
        </w:tc>
      </w:tr>
      <w:tr w:rsidR="00DA49CD" w14:paraId="3DDE1BC2" w14:textId="77777777" w:rsidTr="00D53E52">
        <w:trPr>
          <w:gridBefore w:val="1"/>
          <w:gridAfter w:val="2"/>
          <w:wBefore w:w="80" w:type="dxa"/>
          <w:wAfter w:w="193" w:type="dxa"/>
          <w:trPrChange w:id="760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61" w:author="Simona Mrkvičková" w:date="2018-04-13T14:26:00Z">
              <w:tcPr>
                <w:tcW w:w="2514" w:type="dxa"/>
                <w:gridSpan w:val="4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76913F9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Vysoká škola</w:t>
            </w:r>
          </w:p>
        </w:tc>
        <w:tc>
          <w:tcPr>
            <w:tcW w:w="7374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62" w:author="Simona Mrkvičková" w:date="2018-04-13T14:26:00Z">
              <w:tcPr>
                <w:tcW w:w="7374" w:type="dxa"/>
                <w:gridSpan w:val="5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530028A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Univerzita Tomáše Bati ve Zlíně</w:t>
            </w:r>
          </w:p>
        </w:tc>
      </w:tr>
      <w:tr w:rsidR="00DA49CD" w14:paraId="2942460E" w14:textId="77777777" w:rsidTr="00D53E52">
        <w:trPr>
          <w:gridBefore w:val="1"/>
          <w:gridAfter w:val="2"/>
          <w:wBefore w:w="80" w:type="dxa"/>
          <w:wAfter w:w="193" w:type="dxa"/>
          <w:trPrChange w:id="76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64" w:author="Simona Mrkvičková" w:date="2018-04-13T14:26:00Z">
              <w:tcPr>
                <w:tcW w:w="251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CDBC117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Součást vysoké školy</w:t>
            </w:r>
          </w:p>
        </w:tc>
        <w:tc>
          <w:tcPr>
            <w:tcW w:w="7374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65" w:author="Simona Mrkvičková" w:date="2018-04-13T14:26:00Z">
              <w:tcPr>
                <w:tcW w:w="7374" w:type="dxa"/>
                <w:gridSpan w:val="5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58B3A23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Fakulta technologická</w:t>
            </w:r>
          </w:p>
        </w:tc>
      </w:tr>
      <w:tr w:rsidR="00DA49CD" w14:paraId="4B27FACA" w14:textId="77777777" w:rsidTr="00D53E52">
        <w:trPr>
          <w:gridBefore w:val="1"/>
          <w:gridAfter w:val="2"/>
          <w:wBefore w:w="80" w:type="dxa"/>
          <w:wAfter w:w="193" w:type="dxa"/>
          <w:trPrChange w:id="766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67" w:author="Simona Mrkvičková" w:date="2018-04-13T14:26:00Z">
              <w:tcPr>
                <w:tcW w:w="251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E864BCB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 studijního programu</w:t>
            </w:r>
          </w:p>
        </w:tc>
        <w:tc>
          <w:tcPr>
            <w:tcW w:w="7374" w:type="dxa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68" w:author="Simona Mrkvičková" w:date="2018-04-13T14:26:00Z">
              <w:tcPr>
                <w:tcW w:w="7374" w:type="dxa"/>
                <w:gridSpan w:val="5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1169A3E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t>Výrobní inženýrství</w:t>
            </w:r>
          </w:p>
        </w:tc>
      </w:tr>
      <w:tr w:rsidR="00DA49CD" w14:paraId="1F1AC789" w14:textId="77777777" w:rsidTr="00D53E52">
        <w:trPr>
          <w:gridBefore w:val="1"/>
          <w:gridAfter w:val="2"/>
          <w:wBefore w:w="80" w:type="dxa"/>
          <w:wAfter w:w="193" w:type="dxa"/>
          <w:trPrChange w:id="76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70" w:author="Simona Mrkvičková" w:date="2018-04-13T14:26:00Z">
              <w:tcPr>
                <w:tcW w:w="251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7CCEF0C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Jméno a příjmení</w:t>
            </w:r>
          </w:p>
        </w:tc>
        <w:tc>
          <w:tcPr>
            <w:tcW w:w="45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71" w:author="Simona Mrkvičková" w:date="2018-04-13T14:26:00Z">
              <w:tcPr>
                <w:tcW w:w="4548" w:type="dxa"/>
                <w:gridSpan w:val="2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BFB8D21" w14:textId="77777777" w:rsidR="00DA49CD" w:rsidRPr="008955CD" w:rsidRDefault="00DA49CD" w:rsidP="00A86912">
            <w:pPr>
              <w:jc w:val="both"/>
              <w:rPr>
                <w:b/>
                <w:lang w:eastAsia="en-US"/>
              </w:rPr>
            </w:pPr>
            <w:bookmarkStart w:id="772" w:name="Gazdoš"/>
            <w:bookmarkEnd w:id="772"/>
            <w:r w:rsidRPr="008955CD">
              <w:rPr>
                <w:b/>
                <w:lang w:eastAsia="en-US"/>
              </w:rPr>
              <w:t>František Gazdoš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73" w:author="Simona Mrkvičková" w:date="2018-04-13T14:26:00Z">
              <w:tcPr>
                <w:tcW w:w="71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C6208CD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Tituly</w:t>
            </w:r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74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7F863D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doc. Ing., Ph.D.</w:t>
            </w:r>
          </w:p>
        </w:tc>
      </w:tr>
      <w:tr w:rsidR="00341BAB" w14:paraId="1CFDF7AE" w14:textId="77777777" w:rsidTr="00D53E52">
        <w:trPr>
          <w:gridBefore w:val="1"/>
          <w:gridAfter w:val="2"/>
          <w:wBefore w:w="80" w:type="dxa"/>
          <w:wAfter w:w="193" w:type="dxa"/>
          <w:trPrChange w:id="77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76" w:author="Simona Mrkvičková" w:date="2018-04-13T14:26:00Z">
              <w:tcPr>
                <w:tcW w:w="251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1658E7C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narození</w:t>
            </w:r>
          </w:p>
        </w:tc>
        <w:tc>
          <w:tcPr>
            <w:tcW w:w="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77" w:author="Simona Mrkvičková" w:date="2018-04-13T14:26:00Z">
              <w:tcPr>
                <w:tcW w:w="832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018225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1976</w:t>
            </w:r>
          </w:p>
        </w:tc>
        <w:tc>
          <w:tcPr>
            <w:tcW w:w="17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78" w:author="Simona Mrkvičková" w:date="2018-04-13T14:26:00Z">
              <w:tcPr>
                <w:tcW w:w="1723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8E9F751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 vztahu k VŠ</w:t>
            </w:r>
          </w:p>
        </w:tc>
        <w:tc>
          <w:tcPr>
            <w:tcW w:w="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79" w:author="Simona Mrkvičková" w:date="2018-04-13T14:26:00Z">
              <w:tcPr>
                <w:tcW w:w="996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2C18923" w14:textId="77777777" w:rsidR="00DA49CD" w:rsidRDefault="00DA49CD" w:rsidP="00A86912">
            <w:pPr>
              <w:jc w:val="both"/>
              <w:rPr>
                <w:lang w:eastAsia="en-US"/>
              </w:rPr>
            </w:pPr>
            <w:r w:rsidRPr="00284C6C">
              <w:rPr>
                <w:lang w:eastAsia="en-US"/>
              </w:rPr>
              <w:t>pp.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80" w:author="Simona Mrkvičková" w:date="2018-04-13T14:26:00Z">
              <w:tcPr>
                <w:tcW w:w="99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5B6CBB9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81" w:author="Simona Mrkvičková" w:date="2018-04-13T14:26:00Z">
              <w:tcPr>
                <w:tcW w:w="71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0B24109" w14:textId="77777777" w:rsidR="00DA49CD" w:rsidRDefault="00DA49CD" w:rsidP="00A86912">
            <w:pPr>
              <w:jc w:val="both"/>
              <w:rPr>
                <w:lang w:eastAsia="en-US"/>
              </w:rPr>
            </w:pPr>
            <w:r w:rsidRPr="00284C6C">
              <w:rPr>
                <w:lang w:eastAsia="en-US"/>
              </w:rPr>
              <w:t>40</w:t>
            </w:r>
          </w:p>
        </w:tc>
        <w:tc>
          <w:tcPr>
            <w:tcW w:w="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82" w:author="Simona Mrkvičková" w:date="2018-04-13T14:26:00Z">
              <w:tcPr>
                <w:tcW w:w="717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175E564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 kdy</w:t>
            </w:r>
          </w:p>
        </w:tc>
        <w:tc>
          <w:tcPr>
            <w:tcW w:w="1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83" w:author="Simona Mrkvičková" w:date="2018-04-13T14:26:00Z">
              <w:tcPr>
                <w:tcW w:w="1393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2EDEF31" w14:textId="77777777" w:rsidR="00DA49CD" w:rsidRDefault="00DA49CD" w:rsidP="00A86912">
            <w:pPr>
              <w:jc w:val="both"/>
              <w:rPr>
                <w:highlight w:val="green"/>
                <w:lang w:eastAsia="en-US"/>
              </w:rPr>
            </w:pPr>
            <w:r w:rsidRPr="00284C6C">
              <w:rPr>
                <w:lang w:eastAsia="en-US"/>
              </w:rPr>
              <w:t>N</w:t>
            </w:r>
          </w:p>
        </w:tc>
      </w:tr>
      <w:tr w:rsidR="00DA49CD" w14:paraId="443E1B30" w14:textId="77777777" w:rsidTr="00D53E52">
        <w:trPr>
          <w:gridBefore w:val="1"/>
          <w:gridAfter w:val="2"/>
          <w:wBefore w:w="80" w:type="dxa"/>
          <w:wAfter w:w="193" w:type="dxa"/>
          <w:trPrChange w:id="78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506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85" w:author="Simona Mrkvičková" w:date="2018-04-13T14:26:00Z">
              <w:tcPr>
                <w:tcW w:w="5069" w:type="dxa"/>
                <w:gridSpan w:val="1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6139B2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 vztahu na součásti VŠ, která uskutečňuje st. program</w:t>
            </w:r>
          </w:p>
        </w:tc>
        <w:tc>
          <w:tcPr>
            <w:tcW w:w="9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86" w:author="Simona Mrkvičková" w:date="2018-04-13T14:26:00Z">
              <w:tcPr>
                <w:tcW w:w="996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932F2B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9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87" w:author="Simona Mrkvičková" w:date="2018-04-13T14:26:00Z">
              <w:tcPr>
                <w:tcW w:w="997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295BDE7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88" w:author="Simona Mrkvičková" w:date="2018-04-13T14:26:00Z">
              <w:tcPr>
                <w:tcW w:w="71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5A330F2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7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89" w:author="Simona Mrkvičková" w:date="2018-04-13T14:26:00Z">
              <w:tcPr>
                <w:tcW w:w="717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0996836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 kdy</w:t>
            </w:r>
          </w:p>
        </w:tc>
        <w:tc>
          <w:tcPr>
            <w:tcW w:w="13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90" w:author="Simona Mrkvičková" w:date="2018-04-13T14:26:00Z">
              <w:tcPr>
                <w:tcW w:w="1393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83FD793" w14:textId="77777777" w:rsidR="00DA49CD" w:rsidRDefault="00DA49CD" w:rsidP="00A86912">
            <w:pPr>
              <w:jc w:val="both"/>
              <w:rPr>
                <w:highlight w:val="green"/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</w:tr>
      <w:tr w:rsidR="00DA49CD" w14:paraId="6FA7A2C8" w14:textId="77777777" w:rsidTr="00D53E52">
        <w:trPr>
          <w:gridBefore w:val="1"/>
          <w:gridAfter w:val="2"/>
          <w:wBefore w:w="80" w:type="dxa"/>
          <w:wAfter w:w="193" w:type="dxa"/>
          <w:trPrChange w:id="79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92" w:author="Simona Mrkvičková" w:date="2018-04-13T14:26:00Z">
              <w:tcPr>
                <w:tcW w:w="6065" w:type="dxa"/>
                <w:gridSpan w:val="2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DA5D2C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Další současná působení jako akademický pracovník na jiných VŠ</w:t>
            </w:r>
          </w:p>
        </w:tc>
        <w:tc>
          <w:tcPr>
            <w:tcW w:w="1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93" w:author="Simona Mrkvičková" w:date="2018-04-13T14:26:00Z">
              <w:tcPr>
                <w:tcW w:w="1713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D943465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typ prac. </w:t>
            </w:r>
            <w:proofErr w:type="gramStart"/>
            <w:r>
              <w:rPr>
                <w:b/>
                <w:lang w:eastAsia="en-US"/>
              </w:rPr>
              <w:t>vztahu</w:t>
            </w:r>
            <w:proofErr w:type="gramEnd"/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794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9AAFC8E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</w:tr>
      <w:tr w:rsidR="00DA49CD" w14:paraId="2DE8494A" w14:textId="77777777" w:rsidTr="00D53E52">
        <w:trPr>
          <w:gridBefore w:val="1"/>
          <w:gridAfter w:val="2"/>
          <w:wBefore w:w="80" w:type="dxa"/>
          <w:wAfter w:w="193" w:type="dxa"/>
          <w:trPrChange w:id="79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796" w:author="Simona Mrkvičková" w:date="2018-04-13T14:26:00Z">
              <w:tcPr>
                <w:tcW w:w="6065" w:type="dxa"/>
                <w:gridSpan w:val="2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D1CD2A3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1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97" w:author="Simona Mrkvičková" w:date="2018-04-13T14:26:00Z">
              <w:tcPr>
                <w:tcW w:w="1713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5C973FC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798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C7349F0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</w:tr>
      <w:tr w:rsidR="00DA49CD" w14:paraId="1B3056B0" w14:textId="77777777" w:rsidTr="00D53E52">
        <w:trPr>
          <w:gridBefore w:val="1"/>
          <w:gridAfter w:val="2"/>
          <w:wBefore w:w="80" w:type="dxa"/>
          <w:wAfter w:w="193" w:type="dxa"/>
          <w:trPrChange w:id="79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00" w:author="Simona Mrkvičková" w:date="2018-04-13T14:26:00Z">
              <w:tcPr>
                <w:tcW w:w="6065" w:type="dxa"/>
                <w:gridSpan w:val="2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3507233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01" w:author="Simona Mrkvičková" w:date="2018-04-13T14:26:00Z">
              <w:tcPr>
                <w:tcW w:w="1713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039F1F6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02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A041F44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62B95446" w14:textId="77777777" w:rsidTr="00D53E52">
        <w:trPr>
          <w:gridBefore w:val="1"/>
          <w:gridAfter w:val="2"/>
          <w:wBefore w:w="80" w:type="dxa"/>
          <w:wAfter w:w="193" w:type="dxa"/>
          <w:trPrChange w:id="80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04" w:author="Simona Mrkvičková" w:date="2018-04-13T14:26:00Z">
              <w:tcPr>
                <w:tcW w:w="6065" w:type="dxa"/>
                <w:gridSpan w:val="2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87A5DC7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05" w:author="Simona Mrkvičková" w:date="2018-04-13T14:26:00Z">
              <w:tcPr>
                <w:tcW w:w="1713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96C6BD6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06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F71FB0F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0877941A" w14:textId="77777777" w:rsidTr="00D53E52">
        <w:trPr>
          <w:gridBefore w:val="1"/>
          <w:gridAfter w:val="2"/>
          <w:wBefore w:w="80" w:type="dxa"/>
          <w:wAfter w:w="193" w:type="dxa"/>
          <w:trPrChange w:id="80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08" w:author="Simona Mrkvičková" w:date="2018-04-13T14:26:00Z">
              <w:tcPr>
                <w:tcW w:w="6065" w:type="dxa"/>
                <w:gridSpan w:val="2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AE2FBDC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09" w:author="Simona Mrkvičková" w:date="2018-04-13T14:26:00Z">
              <w:tcPr>
                <w:tcW w:w="1713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0E51F7B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11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10" w:author="Simona Mrkvičková" w:date="2018-04-13T14:26:00Z">
              <w:tcPr>
                <w:tcW w:w="2110" w:type="dxa"/>
                <w:gridSpan w:val="2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0F59591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3FA40A47" w14:textId="77777777" w:rsidTr="00D53E52">
        <w:trPr>
          <w:gridBefore w:val="1"/>
          <w:gridAfter w:val="2"/>
          <w:wBefore w:w="80" w:type="dxa"/>
          <w:wAfter w:w="193" w:type="dxa"/>
          <w:trPrChange w:id="81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12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E79544D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7A6344C2" w14:textId="77777777" w:rsidTr="00D53E52">
        <w:trPr>
          <w:gridBefore w:val="1"/>
          <w:gridAfter w:val="2"/>
          <w:wBefore w:w="80" w:type="dxa"/>
          <w:wAfter w:w="193" w:type="dxa"/>
          <w:trHeight w:val="323"/>
          <w:trPrChange w:id="81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3"/>
            </w:trPr>
          </w:trPrChange>
        </w:trPr>
        <w:tc>
          <w:tcPr>
            <w:tcW w:w="9884" w:type="dxa"/>
            <w:gridSpan w:val="6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14" w:author="Simona Mrkvičková" w:date="2018-04-13T14:26:00Z">
              <w:tcPr>
                <w:tcW w:w="9888" w:type="dxa"/>
                <w:gridSpan w:val="60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32B2CD3" w14:textId="77777777" w:rsidR="00DA49CD" w:rsidRPr="00D62F18" w:rsidRDefault="00D62F18" w:rsidP="009840AF">
            <w:pPr>
              <w:pStyle w:val="Zkladntext"/>
              <w:spacing w:before="60" w:after="60"/>
              <w:ind w:left="0" w:right="108"/>
              <w:rPr>
                <w:b/>
                <w:sz w:val="21"/>
                <w:szCs w:val="21"/>
              </w:rPr>
            </w:pPr>
            <w:r w:rsidRPr="00D62F18">
              <w:rPr>
                <w:b/>
                <w:sz w:val="21"/>
                <w:szCs w:val="21"/>
              </w:rPr>
              <w:t>Řízení technologických procesů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D62F18">
              <w:rPr>
                <w:sz w:val="21"/>
                <w:szCs w:val="21"/>
              </w:rPr>
              <w:t>(100% p)</w:t>
            </w:r>
          </w:p>
        </w:tc>
      </w:tr>
      <w:tr w:rsidR="00DA49CD" w14:paraId="55B88D86" w14:textId="77777777" w:rsidTr="00D53E52">
        <w:trPr>
          <w:gridBefore w:val="1"/>
          <w:gridAfter w:val="2"/>
          <w:wBefore w:w="80" w:type="dxa"/>
          <w:wAfter w:w="193" w:type="dxa"/>
          <w:trPrChange w:id="81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16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D51C9D3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Údaje o vzdělání na VŠ </w:t>
            </w:r>
          </w:p>
        </w:tc>
      </w:tr>
      <w:tr w:rsidR="00DA49CD" w14:paraId="1E339F68" w14:textId="77777777" w:rsidTr="00D53E52">
        <w:trPr>
          <w:gridBefore w:val="1"/>
          <w:gridAfter w:val="2"/>
          <w:wBefore w:w="80" w:type="dxa"/>
          <w:wAfter w:w="193" w:type="dxa"/>
          <w:trHeight w:val="306"/>
          <w:trPrChange w:id="81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06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18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41A40C6" w14:textId="77777777" w:rsidR="00DA49CD" w:rsidRPr="004A5904" w:rsidRDefault="00DA49CD" w:rsidP="004A5904">
            <w:pPr>
              <w:spacing w:before="60" w:after="60"/>
              <w:jc w:val="both"/>
              <w:rPr>
                <w:b/>
                <w:sz w:val="21"/>
                <w:szCs w:val="21"/>
                <w:lang w:eastAsia="en-US"/>
              </w:rPr>
            </w:pPr>
            <w:r w:rsidRPr="004A5904">
              <w:rPr>
                <w:sz w:val="21"/>
                <w:szCs w:val="21"/>
                <w:lang w:eastAsia="en-US"/>
              </w:rPr>
              <w:t xml:space="preserve">2004: UTB Zlín, FT, </w:t>
            </w:r>
            <w:r w:rsidRPr="004A5904">
              <w:rPr>
                <w:rFonts w:eastAsia="Calibri"/>
                <w:sz w:val="21"/>
                <w:szCs w:val="21"/>
                <w:lang w:eastAsia="en-US"/>
              </w:rPr>
              <w:t xml:space="preserve">SP Chemické a procesní inženýrství, </w:t>
            </w:r>
            <w:r w:rsidRPr="004A5904">
              <w:rPr>
                <w:sz w:val="21"/>
                <w:szCs w:val="21"/>
                <w:lang w:eastAsia="en-US"/>
              </w:rPr>
              <w:t>obor Technická kybernetika, Ph.D.</w:t>
            </w:r>
          </w:p>
        </w:tc>
      </w:tr>
      <w:tr w:rsidR="00DA49CD" w14:paraId="1FA47D88" w14:textId="77777777" w:rsidTr="00D53E52">
        <w:trPr>
          <w:gridBefore w:val="1"/>
          <w:gridAfter w:val="2"/>
          <w:wBefore w:w="80" w:type="dxa"/>
          <w:wAfter w:w="193" w:type="dxa"/>
          <w:trPrChange w:id="81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20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D772A74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Údaje o odborném působení od absolvování VŠ</w:t>
            </w:r>
          </w:p>
        </w:tc>
      </w:tr>
      <w:tr w:rsidR="00DA49CD" w14:paraId="1E6318C1" w14:textId="77777777" w:rsidTr="00D53E52">
        <w:trPr>
          <w:gridBefore w:val="1"/>
          <w:gridAfter w:val="2"/>
          <w:wBefore w:w="80" w:type="dxa"/>
          <w:wAfter w:w="193" w:type="dxa"/>
          <w:trHeight w:val="718"/>
          <w:trPrChange w:id="82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718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22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47098A3" w14:textId="77777777" w:rsidR="00DA49CD" w:rsidRPr="004A5904" w:rsidRDefault="00DA49CD" w:rsidP="004A5904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A5904">
              <w:rPr>
                <w:sz w:val="21"/>
                <w:szCs w:val="21"/>
              </w:rPr>
              <w:t xml:space="preserve">2004 </w:t>
            </w:r>
            <w:r w:rsidRPr="004A5904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– </w:t>
            </w:r>
            <w:r w:rsidRPr="004A5904">
              <w:rPr>
                <w:sz w:val="21"/>
                <w:szCs w:val="21"/>
              </w:rPr>
              <w:t>2005: UTB Zlín, FT, Ústav řízení procesů, odborný asistent a tajemník ústavu</w:t>
            </w:r>
          </w:p>
          <w:p w14:paraId="6E9C4A9A" w14:textId="77777777" w:rsidR="00DA49CD" w:rsidRPr="004A5904" w:rsidRDefault="00DA49CD" w:rsidP="004A5904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A5904">
              <w:rPr>
                <w:sz w:val="21"/>
                <w:szCs w:val="21"/>
              </w:rPr>
              <w:t xml:space="preserve">2006 </w:t>
            </w:r>
            <w:r w:rsidRPr="004A5904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– </w:t>
            </w:r>
            <w:r w:rsidRPr="004A5904">
              <w:rPr>
                <w:sz w:val="21"/>
                <w:szCs w:val="21"/>
              </w:rPr>
              <w:t>2012: UTB Zlín, FAI, Ústav řízení procesů, odborný asistent a tajemník ústavu</w:t>
            </w:r>
          </w:p>
          <w:p w14:paraId="7CE6E848" w14:textId="77777777" w:rsidR="00DA49CD" w:rsidRPr="004A5904" w:rsidRDefault="00DA49CD" w:rsidP="004A5904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A5904">
              <w:rPr>
                <w:sz w:val="21"/>
                <w:szCs w:val="21"/>
              </w:rPr>
              <w:t xml:space="preserve">2012 </w:t>
            </w:r>
            <w:r w:rsidRPr="004A5904">
              <w:rPr>
                <w:rFonts w:ascii="TimesNewRomanPSMT" w:eastAsia="Calibri" w:hAnsi="TimesNewRomanPSMT" w:cs="TimesNewRomanPSMT"/>
                <w:sz w:val="21"/>
                <w:szCs w:val="21"/>
              </w:rPr>
              <w:t>–</w:t>
            </w:r>
            <w:r w:rsidRPr="004A5904">
              <w:rPr>
                <w:sz w:val="21"/>
                <w:szCs w:val="21"/>
              </w:rPr>
              <w:t xml:space="preserve"> 2016: UTB Zlín, FAI, Ústav řízení procesů, docent a tajemník ústavu</w:t>
            </w:r>
          </w:p>
          <w:p w14:paraId="416A198D" w14:textId="77777777" w:rsidR="00DA49CD" w:rsidRDefault="00DA49CD" w:rsidP="004A5904">
            <w:pPr>
              <w:spacing w:before="60" w:after="60"/>
              <w:jc w:val="both"/>
              <w:rPr>
                <w:lang w:eastAsia="en-US"/>
              </w:rPr>
            </w:pPr>
            <w:r w:rsidRPr="004A5904">
              <w:rPr>
                <w:sz w:val="21"/>
                <w:szCs w:val="21"/>
              </w:rPr>
              <w:t xml:space="preserve">2017 </w:t>
            </w:r>
            <w:r w:rsidRPr="004A5904">
              <w:rPr>
                <w:rFonts w:ascii="TimesNewRomanPSMT" w:eastAsia="Calibri" w:hAnsi="TimesNewRomanPSMT" w:cs="TimesNewRomanPSMT"/>
                <w:sz w:val="21"/>
                <w:szCs w:val="21"/>
              </w:rPr>
              <w:t>–</w:t>
            </w:r>
            <w:r w:rsidRPr="004A5904">
              <w:rPr>
                <w:sz w:val="21"/>
                <w:szCs w:val="21"/>
              </w:rPr>
              <w:t xml:space="preserve"> dosud: UTB Zlín, FAI, Ústav řízení procesů, docent a ředitel ústavu</w:t>
            </w:r>
          </w:p>
        </w:tc>
      </w:tr>
      <w:tr w:rsidR="00DA49CD" w14:paraId="184FF4C2" w14:textId="77777777" w:rsidTr="00D53E52">
        <w:trPr>
          <w:gridBefore w:val="1"/>
          <w:gridAfter w:val="2"/>
          <w:wBefore w:w="80" w:type="dxa"/>
          <w:wAfter w:w="193" w:type="dxa"/>
          <w:trHeight w:val="250"/>
          <w:trPrChange w:id="82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50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24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AB9787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Zkušenosti s vedením kvalifikačních a rigorózních prací</w:t>
            </w:r>
          </w:p>
        </w:tc>
      </w:tr>
      <w:tr w:rsidR="00DA49CD" w14:paraId="558C7290" w14:textId="77777777" w:rsidTr="00D53E52">
        <w:trPr>
          <w:gridBefore w:val="1"/>
          <w:gridAfter w:val="2"/>
          <w:wBefore w:w="80" w:type="dxa"/>
          <w:wAfter w:w="193" w:type="dxa"/>
          <w:trHeight w:val="184"/>
          <w:trPrChange w:id="82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4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26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E6D636F" w14:textId="77777777" w:rsidR="00DA49CD" w:rsidRPr="004A5904" w:rsidRDefault="00DA49CD" w:rsidP="004A5904">
            <w:pPr>
              <w:spacing w:before="60" w:after="60"/>
              <w:jc w:val="both"/>
              <w:rPr>
                <w:sz w:val="21"/>
                <w:szCs w:val="21"/>
                <w:lang w:eastAsia="en-US"/>
              </w:rPr>
            </w:pPr>
            <w:r w:rsidRPr="004A5904">
              <w:rPr>
                <w:sz w:val="21"/>
                <w:szCs w:val="21"/>
                <w:lang w:eastAsia="en-US"/>
              </w:rPr>
              <w:t xml:space="preserve">Počet obhájených prací, které vyučující vedl v období 2013 </w:t>
            </w:r>
            <w:r w:rsidRPr="004A5904">
              <w:rPr>
                <w:rFonts w:eastAsia="Calibri"/>
                <w:sz w:val="21"/>
                <w:szCs w:val="21"/>
                <w:lang w:eastAsia="en-US"/>
              </w:rPr>
              <w:t xml:space="preserve">– </w:t>
            </w:r>
            <w:r w:rsidRPr="004A5904">
              <w:rPr>
                <w:sz w:val="21"/>
                <w:szCs w:val="21"/>
                <w:lang w:eastAsia="en-US"/>
              </w:rPr>
              <w:t>2017: 6 BP, 9 DP, 1 DisP.</w:t>
            </w:r>
          </w:p>
        </w:tc>
      </w:tr>
      <w:tr w:rsidR="00DA49CD" w14:paraId="624F53A2" w14:textId="77777777" w:rsidTr="00D53E52">
        <w:trPr>
          <w:gridBefore w:val="1"/>
          <w:gridAfter w:val="2"/>
          <w:wBefore w:w="80" w:type="dxa"/>
          <w:wAfter w:w="193" w:type="dxa"/>
          <w:cantSplit/>
          <w:trPrChange w:id="82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28" w:author="Simona Mrkvičková" w:date="2018-04-13T14:26:00Z">
              <w:tcPr>
                <w:tcW w:w="3346" w:type="dxa"/>
                <w:gridSpan w:val="12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813E4F8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Obor habilitačního řízení </w:t>
            </w:r>
          </w:p>
        </w:tc>
        <w:tc>
          <w:tcPr>
            <w:tcW w:w="2247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29" w:author="Simona Mrkvičková" w:date="2018-04-13T14:26:00Z">
              <w:tcPr>
                <w:tcW w:w="2249" w:type="dxa"/>
                <w:gridSpan w:val="11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E43ABB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  <w:tcPrChange w:id="830" w:author="Simona Mrkvičková" w:date="2018-04-13T14:26:00Z">
              <w:tcPr>
                <w:tcW w:w="2256" w:type="dxa"/>
                <w:gridSpan w:val="19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F7CAAC"/>
                <w:hideMark/>
              </w:tcPr>
            </w:tcPrChange>
          </w:tcPr>
          <w:p w14:paraId="051FC9CD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Řízení konáno na VŠ</w:t>
            </w:r>
          </w:p>
        </w:tc>
        <w:tc>
          <w:tcPr>
            <w:tcW w:w="2040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31" w:author="Simona Mrkvičková" w:date="2018-04-13T14:26:00Z">
              <w:tcPr>
                <w:tcW w:w="2037" w:type="dxa"/>
                <w:gridSpan w:val="18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F8D7F09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Ohlasy publikací</w:t>
            </w:r>
          </w:p>
        </w:tc>
      </w:tr>
      <w:tr w:rsidR="00DA49CD" w14:paraId="42FF973E" w14:textId="77777777" w:rsidTr="00D53E52">
        <w:trPr>
          <w:gridBefore w:val="1"/>
          <w:gridAfter w:val="2"/>
          <w:wBefore w:w="80" w:type="dxa"/>
          <w:wAfter w:w="193" w:type="dxa"/>
          <w:cantSplit/>
          <w:trPrChange w:id="832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33" w:author="Simona Mrkvičková" w:date="2018-04-13T14:26:00Z">
              <w:tcPr>
                <w:tcW w:w="3346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848661D" w14:textId="77777777" w:rsidR="00DA49CD" w:rsidRPr="004A5904" w:rsidRDefault="00DA49CD" w:rsidP="00904004">
            <w:pPr>
              <w:spacing w:before="40" w:after="40"/>
              <w:jc w:val="both"/>
              <w:rPr>
                <w:sz w:val="21"/>
                <w:szCs w:val="21"/>
                <w:lang w:eastAsia="en-US"/>
              </w:rPr>
            </w:pPr>
            <w:r w:rsidRPr="004A5904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Řízení strojů a procesů</w:t>
            </w:r>
          </w:p>
        </w:tc>
        <w:tc>
          <w:tcPr>
            <w:tcW w:w="2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34" w:author="Simona Mrkvičková" w:date="2018-04-13T14:26:00Z">
              <w:tcPr>
                <w:tcW w:w="2249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C822E78" w14:textId="77777777" w:rsidR="00DA49CD" w:rsidRPr="004A5904" w:rsidRDefault="00DA49CD" w:rsidP="00904004">
            <w:pPr>
              <w:spacing w:before="40" w:after="40"/>
              <w:jc w:val="both"/>
              <w:rPr>
                <w:sz w:val="21"/>
                <w:szCs w:val="21"/>
                <w:lang w:eastAsia="en-US"/>
              </w:rPr>
            </w:pPr>
            <w:r w:rsidRPr="004A5904">
              <w:rPr>
                <w:sz w:val="21"/>
                <w:szCs w:val="21"/>
                <w:lang w:eastAsia="en-US"/>
              </w:rPr>
              <w:t>2012</w:t>
            </w:r>
          </w:p>
        </w:tc>
        <w:tc>
          <w:tcPr>
            <w:tcW w:w="225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  <w:tcPrChange w:id="835" w:author="Simona Mrkvičková" w:date="2018-04-13T14:26:00Z">
              <w:tcPr>
                <w:tcW w:w="2256" w:type="dxa"/>
                <w:gridSpan w:val="1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</w:tcPrChange>
          </w:tcPr>
          <w:p w14:paraId="193D7375" w14:textId="77777777" w:rsidR="00DA49CD" w:rsidRPr="004A5904" w:rsidRDefault="00DA49CD" w:rsidP="00904004">
            <w:pPr>
              <w:spacing w:before="40" w:after="40"/>
              <w:jc w:val="both"/>
              <w:rPr>
                <w:sz w:val="21"/>
                <w:szCs w:val="21"/>
                <w:lang w:eastAsia="en-US"/>
              </w:rPr>
            </w:pPr>
            <w:r w:rsidRPr="004A5904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UTB Zlín</w:t>
            </w:r>
          </w:p>
        </w:tc>
        <w:tc>
          <w:tcPr>
            <w:tcW w:w="64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36" w:author="Simona Mrkvičková" w:date="2018-04-13T14:26:00Z">
              <w:tcPr>
                <w:tcW w:w="644" w:type="dxa"/>
                <w:gridSpan w:val="10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5831C6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WOS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37" w:author="Simona Mrkvičková" w:date="2018-04-13T14:26:00Z">
              <w:tcPr>
                <w:tcW w:w="6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1E49D03" w14:textId="77777777" w:rsidR="00DA49CD" w:rsidRDefault="00DA49CD" w:rsidP="00A86912">
            <w:pPr>
              <w:jc w:val="both"/>
              <w:rPr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Scopus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38" w:author="Simona Mrkvičková" w:date="2018-04-13T14:26:00Z">
              <w:tcPr>
                <w:tcW w:w="69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A686BE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sz w:val="18"/>
                <w:lang w:eastAsia="en-US"/>
              </w:rPr>
              <w:t>ostatní</w:t>
            </w:r>
          </w:p>
        </w:tc>
      </w:tr>
      <w:tr w:rsidR="00DA49CD" w14:paraId="763AA1DE" w14:textId="77777777" w:rsidTr="00D53E52">
        <w:trPr>
          <w:gridBefore w:val="1"/>
          <w:gridAfter w:val="2"/>
          <w:wBefore w:w="80" w:type="dxa"/>
          <w:wAfter w:w="193" w:type="dxa"/>
          <w:cantSplit/>
          <w:trHeight w:val="70"/>
          <w:trPrChange w:id="83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70"/>
            </w:trPr>
          </w:trPrChange>
        </w:trPr>
        <w:tc>
          <w:tcPr>
            <w:tcW w:w="33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40" w:author="Simona Mrkvičková" w:date="2018-04-13T14:26:00Z">
              <w:tcPr>
                <w:tcW w:w="3346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259ECB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Obor jmenovacího řízení</w:t>
            </w:r>
          </w:p>
        </w:tc>
        <w:tc>
          <w:tcPr>
            <w:tcW w:w="2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41" w:author="Simona Mrkvičková" w:date="2018-04-13T14:26:00Z">
              <w:tcPr>
                <w:tcW w:w="2249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EDAA4A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  <w:tcPrChange w:id="842" w:author="Simona Mrkvičková" w:date="2018-04-13T14:26:00Z">
              <w:tcPr>
                <w:tcW w:w="2256" w:type="dxa"/>
                <w:gridSpan w:val="1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F7CAAC"/>
                <w:hideMark/>
              </w:tcPr>
            </w:tcPrChange>
          </w:tcPr>
          <w:p w14:paraId="14EBB71F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  <w:tcPrChange w:id="843" w:author="Simona Mrkvičková" w:date="2018-04-13T14:26:00Z">
              <w:tcPr>
                <w:tcW w:w="644" w:type="dxa"/>
                <w:gridSpan w:val="10"/>
                <w:vMerge w:val="restar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1DCDDEE" w14:textId="77777777" w:rsidR="00DA49CD" w:rsidRPr="006B1C72" w:rsidRDefault="00DA49CD" w:rsidP="00A86912">
            <w:pPr>
              <w:jc w:val="both"/>
              <w:rPr>
                <w:b/>
                <w:lang w:eastAsia="en-US"/>
              </w:rPr>
            </w:pPr>
            <w:r w:rsidRPr="006B1C72">
              <w:rPr>
                <w:b/>
                <w:lang w:eastAsia="en-US"/>
              </w:rPr>
              <w:t>36</w:t>
            </w:r>
          </w:p>
        </w:tc>
        <w:tc>
          <w:tcPr>
            <w:tcW w:w="6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44" w:author="Simona Mrkvičková" w:date="2018-04-13T14:26:00Z">
              <w:tcPr>
                <w:tcW w:w="696" w:type="dxa"/>
                <w:gridSpan w:val="6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13AB9BF" w14:textId="77777777" w:rsidR="00DA49CD" w:rsidRPr="006B1C72" w:rsidRDefault="00DA49CD" w:rsidP="00A86912">
            <w:pPr>
              <w:jc w:val="both"/>
              <w:rPr>
                <w:b/>
                <w:lang w:eastAsia="en-US"/>
              </w:rPr>
            </w:pPr>
            <w:r w:rsidRPr="006B1C72">
              <w:rPr>
                <w:b/>
                <w:lang w:eastAsia="en-US"/>
              </w:rPr>
              <w:t>52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45" w:author="Simona Mrkvičková" w:date="2018-04-13T14:26:00Z">
              <w:tcPr>
                <w:tcW w:w="697" w:type="dxa"/>
                <w:gridSpan w:val="2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4F49666" w14:textId="77777777" w:rsidR="00DA49CD" w:rsidRPr="006B1C72" w:rsidRDefault="00DA49CD" w:rsidP="00A86912">
            <w:pPr>
              <w:jc w:val="both"/>
              <w:rPr>
                <w:b/>
                <w:lang w:eastAsia="en-US"/>
              </w:rPr>
            </w:pPr>
            <w:r w:rsidRPr="006B1C72">
              <w:rPr>
                <w:b/>
                <w:lang w:eastAsia="en-US"/>
              </w:rPr>
              <w:t>161</w:t>
            </w:r>
          </w:p>
        </w:tc>
      </w:tr>
      <w:tr w:rsidR="00DA49CD" w14:paraId="2318AAD3" w14:textId="77777777" w:rsidTr="00D53E52">
        <w:trPr>
          <w:gridBefore w:val="1"/>
          <w:gridAfter w:val="2"/>
          <w:wBefore w:w="80" w:type="dxa"/>
          <w:wAfter w:w="193" w:type="dxa"/>
          <w:trHeight w:val="205"/>
          <w:trPrChange w:id="846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05"/>
            </w:trPr>
          </w:trPrChange>
        </w:trPr>
        <w:tc>
          <w:tcPr>
            <w:tcW w:w="33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47" w:author="Simona Mrkvičková" w:date="2018-04-13T14:26:00Z">
              <w:tcPr>
                <w:tcW w:w="3346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260ACA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48" w:author="Simona Mrkvičková" w:date="2018-04-13T14:26:00Z">
              <w:tcPr>
                <w:tcW w:w="2249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1CC1E78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5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  <w:tcPrChange w:id="849" w:author="Simona Mrkvičková" w:date="2018-04-13T14:26:00Z">
              <w:tcPr>
                <w:tcW w:w="2256" w:type="dxa"/>
                <w:gridSpan w:val="1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</w:tcPrChange>
          </w:tcPr>
          <w:p w14:paraId="5EB9A3F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648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50" w:author="Simona Mrkvičková" w:date="2018-04-13T14:26:00Z">
              <w:tcPr>
                <w:tcW w:w="644" w:type="dxa"/>
                <w:gridSpan w:val="10"/>
                <w:vMerge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12D4AB7A" w14:textId="77777777" w:rsidR="00DA49CD" w:rsidRDefault="00DA49CD" w:rsidP="00A86912">
            <w:pPr>
              <w:rPr>
                <w:b/>
                <w:highlight w:val="yellow"/>
                <w:lang w:eastAsia="en-US"/>
              </w:rPr>
            </w:pPr>
          </w:p>
        </w:tc>
        <w:tc>
          <w:tcPr>
            <w:tcW w:w="6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51" w:author="Simona Mrkvičková" w:date="2018-04-13T14:26:00Z">
              <w:tcPr>
                <w:tcW w:w="696" w:type="dxa"/>
                <w:gridSpan w:val="6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03C33241" w14:textId="77777777" w:rsidR="00DA49CD" w:rsidRDefault="00DA49CD" w:rsidP="00A86912">
            <w:pPr>
              <w:rPr>
                <w:b/>
                <w:highlight w:val="yellow"/>
                <w:lang w:eastAsia="en-US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852" w:author="Simona Mrkvičková" w:date="2018-04-13T14:26:00Z">
              <w:tcPr>
                <w:tcW w:w="697" w:type="dxa"/>
                <w:gridSpan w:val="2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26B8D4D" w14:textId="77777777" w:rsidR="00DA49CD" w:rsidRDefault="00DA49CD" w:rsidP="00A86912">
            <w:pPr>
              <w:rPr>
                <w:b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DA49CD" w14:paraId="2C92557C" w14:textId="77777777" w:rsidTr="00D53E52">
        <w:trPr>
          <w:gridBefore w:val="1"/>
          <w:gridAfter w:val="2"/>
          <w:wBefore w:w="80" w:type="dxa"/>
          <w:wAfter w:w="193" w:type="dxa"/>
          <w:trPrChange w:id="85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54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45E3134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5B201947" w14:textId="77777777" w:rsidTr="00D53E52">
        <w:trPr>
          <w:gridBefore w:val="1"/>
          <w:gridAfter w:val="2"/>
          <w:wBefore w:w="80" w:type="dxa"/>
          <w:wAfter w:w="193" w:type="dxa"/>
          <w:trHeight w:val="283"/>
          <w:trPrChange w:id="85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3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56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4E6355D" w14:textId="77777777" w:rsidR="00DA49CD" w:rsidRPr="004A5904" w:rsidRDefault="00DA49CD" w:rsidP="004A5904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4A5904">
              <w:rPr>
                <w:b/>
                <w:sz w:val="21"/>
                <w:szCs w:val="21"/>
              </w:rPr>
              <w:t>GAZDOŠ, F. (100%)</w:t>
            </w:r>
            <w:r w:rsidRPr="004A5904">
              <w:rPr>
                <w:sz w:val="21"/>
                <w:szCs w:val="21"/>
              </w:rPr>
              <w:t xml:space="preserve">: Optimization of closed-loop poles for limited control action and robustness.  </w:t>
            </w:r>
            <w:r w:rsidRPr="004A5904">
              <w:rPr>
                <w:i/>
                <w:sz w:val="21"/>
                <w:szCs w:val="21"/>
              </w:rPr>
              <w:t>ABRAHAM, A. et al. (Eds.)</w:t>
            </w:r>
            <w:r w:rsidRPr="004A5904">
              <w:rPr>
                <w:sz w:val="21"/>
                <w:szCs w:val="21"/>
              </w:rPr>
              <w:t xml:space="preserve"> </w:t>
            </w:r>
            <w:r w:rsidRPr="004A5904">
              <w:rPr>
                <w:i/>
                <w:sz w:val="21"/>
                <w:szCs w:val="21"/>
              </w:rPr>
              <w:t xml:space="preserve">Proc. </w:t>
            </w:r>
            <w:proofErr w:type="gramStart"/>
            <w:r w:rsidRPr="004A5904">
              <w:rPr>
                <w:i/>
                <w:sz w:val="21"/>
                <w:szCs w:val="21"/>
              </w:rPr>
              <w:t>of</w:t>
            </w:r>
            <w:proofErr w:type="gramEnd"/>
            <w:r w:rsidRPr="004A5904">
              <w:rPr>
                <w:i/>
                <w:sz w:val="21"/>
                <w:szCs w:val="21"/>
              </w:rPr>
              <w:t xml:space="preserve"> the Second International Afro-European Conference for Industrial Advancement AECIA 2015</w:t>
            </w:r>
            <w:r w:rsidRPr="004A5904">
              <w:rPr>
                <w:sz w:val="21"/>
                <w:szCs w:val="21"/>
              </w:rPr>
              <w:t xml:space="preserve">. Springer International Publishing Switzerland, </w:t>
            </w:r>
            <w:r w:rsidRPr="004A5904">
              <w:rPr>
                <w:b/>
                <w:sz w:val="21"/>
                <w:szCs w:val="21"/>
              </w:rPr>
              <w:t>2016</w:t>
            </w:r>
            <w:r w:rsidRPr="004A5904">
              <w:rPr>
                <w:sz w:val="21"/>
                <w:szCs w:val="21"/>
              </w:rPr>
              <w:t xml:space="preserve">, p. 385-396. Advances in Intelligent Systems and Computing, vol. 427. Sep 9th-11th, 2015. Villejuif, Paris, France. ISBN 978-3-319-29503-9; 978-3-319-29504-6 (eBook), ISSN 2194-5357; 2194-5365 (electronic). </w:t>
            </w:r>
          </w:p>
          <w:p w14:paraId="0E99F6EC" w14:textId="77777777" w:rsidR="00DA49CD" w:rsidRPr="004A5904" w:rsidRDefault="00DA49CD" w:rsidP="004A5904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4A5904">
              <w:rPr>
                <w:b/>
                <w:sz w:val="21"/>
                <w:szCs w:val="21"/>
              </w:rPr>
              <w:t>GAZDOŠ, F. (95%)</w:t>
            </w:r>
            <w:r w:rsidRPr="004A5904">
              <w:rPr>
                <w:sz w:val="21"/>
                <w:szCs w:val="21"/>
              </w:rPr>
              <w:t xml:space="preserve">, MARHOLT, J.: Optimization of closed-loop poles for robust constrained control. </w:t>
            </w:r>
            <w:r w:rsidRPr="004A5904">
              <w:rPr>
                <w:i/>
                <w:sz w:val="21"/>
                <w:szCs w:val="21"/>
              </w:rPr>
              <w:t>FIKAR, M., KVASNICA, M.</w:t>
            </w:r>
            <w:r w:rsidRPr="004A5904">
              <w:rPr>
                <w:sz w:val="21"/>
                <w:szCs w:val="21"/>
              </w:rPr>
              <w:t xml:space="preserve"> </w:t>
            </w:r>
            <w:r w:rsidRPr="004A5904">
              <w:rPr>
                <w:i/>
                <w:sz w:val="21"/>
                <w:szCs w:val="21"/>
              </w:rPr>
              <w:t>(Eds.)</w:t>
            </w:r>
            <w:r w:rsidRPr="004A5904">
              <w:rPr>
                <w:sz w:val="21"/>
                <w:szCs w:val="21"/>
              </w:rPr>
              <w:t xml:space="preserve"> </w:t>
            </w:r>
            <w:r w:rsidRPr="004A5904">
              <w:rPr>
                <w:i/>
                <w:sz w:val="21"/>
                <w:szCs w:val="21"/>
              </w:rPr>
              <w:t>Proceedings of the 2015 International Conference on Process Control (PC)</w:t>
            </w:r>
            <w:r w:rsidRPr="004A5904">
              <w:rPr>
                <w:sz w:val="21"/>
                <w:szCs w:val="21"/>
              </w:rPr>
              <w:t xml:space="preserve">, 158-163, </w:t>
            </w:r>
            <w:r w:rsidRPr="004A5904">
              <w:rPr>
                <w:b/>
                <w:sz w:val="21"/>
                <w:szCs w:val="21"/>
              </w:rPr>
              <w:t>2015</w:t>
            </w:r>
            <w:r w:rsidRPr="004A5904">
              <w:rPr>
                <w:sz w:val="21"/>
                <w:szCs w:val="21"/>
              </w:rPr>
              <w:t xml:space="preserve">. June 9-12, Štrbské Pleso, Slovakia. ISBN 978-1-4673-6626-7. </w:t>
            </w:r>
          </w:p>
          <w:p w14:paraId="43A26FCF" w14:textId="77777777" w:rsidR="00DA49CD" w:rsidRPr="004A5904" w:rsidRDefault="00DA49CD" w:rsidP="004A5904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4A5904">
              <w:rPr>
                <w:b/>
                <w:sz w:val="21"/>
                <w:szCs w:val="21"/>
              </w:rPr>
              <w:t>GAZDOŠ, F. (100%)</w:t>
            </w:r>
            <w:r w:rsidRPr="004A5904">
              <w:rPr>
                <w:sz w:val="21"/>
                <w:szCs w:val="21"/>
              </w:rPr>
              <w:t xml:space="preserve">: Introducing a new tool for studying unstable systems. </w:t>
            </w:r>
            <w:r w:rsidRPr="004A5904">
              <w:rPr>
                <w:i/>
                <w:sz w:val="21"/>
                <w:szCs w:val="21"/>
              </w:rPr>
              <w:t>International Journal of Automation and Computing</w:t>
            </w:r>
            <w:r w:rsidRPr="004A5904">
              <w:rPr>
                <w:sz w:val="21"/>
                <w:szCs w:val="21"/>
              </w:rPr>
              <w:t xml:space="preserve"> 11(6), 580-587, </w:t>
            </w:r>
            <w:r w:rsidRPr="004A5904">
              <w:rPr>
                <w:b/>
                <w:sz w:val="21"/>
                <w:szCs w:val="21"/>
              </w:rPr>
              <w:t>2014</w:t>
            </w:r>
            <w:r w:rsidRPr="004A5904">
              <w:rPr>
                <w:sz w:val="21"/>
                <w:szCs w:val="21"/>
              </w:rPr>
              <w:t xml:space="preserve">. ISSN 1476-8186. </w:t>
            </w:r>
          </w:p>
          <w:p w14:paraId="49A83B41" w14:textId="77777777" w:rsidR="00DA49CD" w:rsidRPr="004A5904" w:rsidRDefault="00DA49CD" w:rsidP="004A5904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4A5904">
              <w:rPr>
                <w:b/>
                <w:sz w:val="21"/>
                <w:szCs w:val="21"/>
              </w:rPr>
              <w:t>GAZDOŠ, F. (90%)</w:t>
            </w:r>
            <w:r w:rsidRPr="004A5904">
              <w:rPr>
                <w:sz w:val="21"/>
                <w:szCs w:val="21"/>
              </w:rPr>
              <w:t xml:space="preserve">, MARHOLT, J.: Simulation approach to robust constrained control. </w:t>
            </w:r>
            <w:r w:rsidRPr="004A5904">
              <w:rPr>
                <w:i/>
                <w:sz w:val="21"/>
                <w:szCs w:val="21"/>
              </w:rPr>
              <w:t>International Review of Automatic Control</w:t>
            </w:r>
            <w:r w:rsidRPr="004A5904">
              <w:rPr>
                <w:sz w:val="21"/>
                <w:szCs w:val="21"/>
              </w:rPr>
              <w:t xml:space="preserve"> 7(5), 467-475, </w:t>
            </w:r>
            <w:r w:rsidRPr="004A5904">
              <w:rPr>
                <w:b/>
                <w:sz w:val="21"/>
                <w:szCs w:val="21"/>
              </w:rPr>
              <w:t>2014</w:t>
            </w:r>
            <w:r w:rsidRPr="004A5904">
              <w:rPr>
                <w:sz w:val="21"/>
                <w:szCs w:val="21"/>
              </w:rPr>
              <w:t xml:space="preserve">. ISSN 1974-6059. </w:t>
            </w:r>
          </w:p>
          <w:p w14:paraId="55F60B66" w14:textId="77777777" w:rsidR="00DA49CD" w:rsidRDefault="00DA49CD" w:rsidP="004A5904">
            <w:pPr>
              <w:spacing w:before="120" w:after="120"/>
              <w:jc w:val="both"/>
              <w:rPr>
                <w:b/>
                <w:lang w:eastAsia="en-US"/>
              </w:rPr>
            </w:pPr>
            <w:r w:rsidRPr="004A5904">
              <w:rPr>
                <w:b/>
                <w:sz w:val="21"/>
                <w:szCs w:val="21"/>
                <w:lang w:eastAsia="en-US"/>
              </w:rPr>
              <w:t>GAZDOŠ, F. (100%)</w:t>
            </w:r>
            <w:r w:rsidRPr="004A5904">
              <w:rPr>
                <w:sz w:val="21"/>
                <w:szCs w:val="21"/>
                <w:lang w:eastAsia="en-US"/>
              </w:rPr>
              <w:t xml:space="preserve">: Robust control design for a semi-batch reactor. </w:t>
            </w:r>
            <w:r w:rsidRPr="004A5904">
              <w:rPr>
                <w:i/>
                <w:iCs/>
                <w:sz w:val="21"/>
                <w:szCs w:val="21"/>
                <w:lang w:eastAsia="en-US"/>
              </w:rPr>
              <w:t>International Review of Automatic Control</w:t>
            </w:r>
            <w:r w:rsidRPr="004A5904">
              <w:rPr>
                <w:iCs/>
                <w:caps/>
                <w:sz w:val="21"/>
                <w:szCs w:val="21"/>
                <w:lang w:eastAsia="en-US"/>
              </w:rPr>
              <w:t xml:space="preserve"> 5(6), </w:t>
            </w:r>
            <w:r w:rsidRPr="004A5904">
              <w:rPr>
                <w:sz w:val="21"/>
                <w:szCs w:val="21"/>
                <w:lang w:eastAsia="en-US"/>
              </w:rPr>
              <w:t xml:space="preserve">911-920, </w:t>
            </w:r>
            <w:r w:rsidRPr="004A5904">
              <w:rPr>
                <w:b/>
                <w:sz w:val="21"/>
                <w:szCs w:val="21"/>
                <w:lang w:eastAsia="en-US"/>
              </w:rPr>
              <w:t>2012</w:t>
            </w:r>
            <w:r w:rsidRPr="004A5904">
              <w:rPr>
                <w:sz w:val="21"/>
                <w:szCs w:val="21"/>
                <w:lang w:eastAsia="en-US"/>
              </w:rPr>
              <w:t>.</w:t>
            </w:r>
            <w:r w:rsidRPr="004A5904">
              <w:rPr>
                <w:b/>
                <w:sz w:val="21"/>
                <w:szCs w:val="21"/>
                <w:lang w:eastAsia="en-US"/>
              </w:rPr>
              <w:t xml:space="preserve"> </w:t>
            </w:r>
            <w:r w:rsidRPr="004A5904">
              <w:rPr>
                <w:sz w:val="21"/>
                <w:szCs w:val="21"/>
                <w:lang w:eastAsia="en-US"/>
              </w:rPr>
              <w:t>ISSN 1974-6059.</w:t>
            </w:r>
            <w:r w:rsidRPr="006B1C72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DA49CD" w14:paraId="544EA93F" w14:textId="77777777" w:rsidTr="00D53E52">
        <w:trPr>
          <w:gridBefore w:val="1"/>
          <w:gridAfter w:val="2"/>
          <w:wBefore w:w="80" w:type="dxa"/>
          <w:wAfter w:w="193" w:type="dxa"/>
          <w:trHeight w:val="218"/>
          <w:trPrChange w:id="85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18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58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9768EBC" w14:textId="77777777" w:rsidR="00DA49CD" w:rsidRDefault="00DA49CD" w:rsidP="00A8691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Působení v zahraničí</w:t>
            </w:r>
          </w:p>
        </w:tc>
      </w:tr>
      <w:tr w:rsidR="00DA49CD" w14:paraId="20181DF7" w14:textId="77777777" w:rsidTr="00D53E52">
        <w:trPr>
          <w:gridBefore w:val="1"/>
          <w:gridAfter w:val="2"/>
          <w:wBefore w:w="80" w:type="dxa"/>
          <w:wAfter w:w="193" w:type="dxa"/>
          <w:trHeight w:val="328"/>
          <w:trPrChange w:id="85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8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860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8BFC5E7" w14:textId="77777777" w:rsidR="009840AF" w:rsidRPr="009840AF" w:rsidRDefault="00DA49CD" w:rsidP="004A5904">
            <w:pPr>
              <w:spacing w:before="60" w:after="60"/>
              <w:rPr>
                <w:sz w:val="21"/>
                <w:szCs w:val="21"/>
                <w:lang w:eastAsia="en-US"/>
              </w:rPr>
            </w:pPr>
            <w:r w:rsidRPr="004A5904">
              <w:rPr>
                <w:sz w:val="21"/>
                <w:szCs w:val="21"/>
                <w:lang w:eastAsia="en-US"/>
              </w:rPr>
              <w:t>04/2003 – 06/2003: Politecnico di Milano, Milán, Itálie (3 měsíce)</w:t>
            </w:r>
          </w:p>
        </w:tc>
      </w:tr>
      <w:tr w:rsidR="00DA49CD" w14:paraId="78F29621" w14:textId="77777777" w:rsidTr="00D53E52">
        <w:trPr>
          <w:gridBefore w:val="1"/>
          <w:gridAfter w:val="2"/>
          <w:wBefore w:w="80" w:type="dxa"/>
          <w:wAfter w:w="193" w:type="dxa"/>
          <w:cantSplit/>
          <w:trHeight w:val="470"/>
          <w:trPrChange w:id="86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470"/>
            </w:trPr>
          </w:trPrChange>
        </w:trPr>
        <w:tc>
          <w:tcPr>
            <w:tcW w:w="2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62" w:author="Simona Mrkvičková" w:date="2018-04-13T14:26:00Z">
              <w:tcPr>
                <w:tcW w:w="251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842478C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Podpis </w:t>
            </w:r>
          </w:p>
        </w:tc>
        <w:tc>
          <w:tcPr>
            <w:tcW w:w="454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3" w:author="Simona Mrkvičková" w:date="2018-04-13T14:26:00Z">
              <w:tcPr>
                <w:tcW w:w="4548" w:type="dxa"/>
                <w:gridSpan w:val="2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1BFB642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78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864" w:author="Simona Mrkvičková" w:date="2018-04-13T14:26:00Z">
              <w:tcPr>
                <w:tcW w:w="789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2BFA0C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datum</w:t>
            </w:r>
          </w:p>
        </w:tc>
        <w:tc>
          <w:tcPr>
            <w:tcW w:w="204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865" w:author="Simona Mrkvičková" w:date="2018-04-13T14:26:00Z">
              <w:tcPr>
                <w:tcW w:w="2037" w:type="dxa"/>
                <w:gridSpan w:val="1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C879881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1261E912" w14:textId="77777777" w:rsidTr="00D53E52">
        <w:trPr>
          <w:gridBefore w:val="1"/>
          <w:gridAfter w:val="2"/>
          <w:wBefore w:w="80" w:type="dxa"/>
          <w:wAfter w:w="193" w:type="dxa"/>
          <w:trPrChange w:id="866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bottom w:val="double" w:sz="4" w:space="0" w:color="auto"/>
            </w:tcBorders>
            <w:shd w:val="clear" w:color="auto" w:fill="BDD6EE"/>
            <w:tcPrChange w:id="867" w:author="Simona Mrkvičková" w:date="2018-04-13T14:26:00Z">
              <w:tcPr>
                <w:tcW w:w="9888" w:type="dxa"/>
                <w:gridSpan w:val="60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0D766734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A49CD" w14:paraId="63B0F9A0" w14:textId="77777777" w:rsidTr="00D53E52">
        <w:trPr>
          <w:gridBefore w:val="1"/>
          <w:gridAfter w:val="2"/>
          <w:wBefore w:w="80" w:type="dxa"/>
          <w:wAfter w:w="193" w:type="dxa"/>
          <w:trPrChange w:id="868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double" w:sz="4" w:space="0" w:color="auto"/>
            </w:tcBorders>
            <w:shd w:val="clear" w:color="auto" w:fill="F7CAAC"/>
            <w:tcPrChange w:id="869" w:author="Simona Mrkvičková" w:date="2018-04-13T14:26:00Z">
              <w:tcPr>
                <w:tcW w:w="2514" w:type="dxa"/>
                <w:gridSpan w:val="4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51370D5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74" w:type="dxa"/>
            <w:gridSpan w:val="56"/>
            <w:tcPrChange w:id="870" w:author="Simona Mrkvičková" w:date="2018-04-13T14:26:00Z">
              <w:tcPr>
                <w:tcW w:w="7374" w:type="dxa"/>
                <w:gridSpan w:val="56"/>
              </w:tcPr>
            </w:tcPrChange>
          </w:tcPr>
          <w:p w14:paraId="4807861E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3E8231CF" w14:textId="77777777" w:rsidTr="00D53E52">
        <w:trPr>
          <w:gridBefore w:val="1"/>
          <w:gridAfter w:val="2"/>
          <w:wBefore w:w="80" w:type="dxa"/>
          <w:wAfter w:w="193" w:type="dxa"/>
          <w:trPrChange w:id="87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872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176548F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74" w:type="dxa"/>
            <w:gridSpan w:val="56"/>
            <w:tcPrChange w:id="873" w:author="Simona Mrkvičková" w:date="2018-04-13T14:26:00Z">
              <w:tcPr>
                <w:tcW w:w="7374" w:type="dxa"/>
                <w:gridSpan w:val="56"/>
              </w:tcPr>
            </w:tcPrChange>
          </w:tcPr>
          <w:p w14:paraId="23ACFD68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3697E5AC" w14:textId="77777777" w:rsidTr="00D53E52">
        <w:trPr>
          <w:gridBefore w:val="1"/>
          <w:gridAfter w:val="2"/>
          <w:wBefore w:w="80" w:type="dxa"/>
          <w:wAfter w:w="193" w:type="dxa"/>
          <w:trPrChange w:id="87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875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23BDA06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74" w:type="dxa"/>
            <w:gridSpan w:val="56"/>
            <w:tcPrChange w:id="876" w:author="Simona Mrkvičková" w:date="2018-04-13T14:26:00Z">
              <w:tcPr>
                <w:tcW w:w="7374" w:type="dxa"/>
                <w:gridSpan w:val="56"/>
              </w:tcPr>
            </w:tcPrChange>
          </w:tcPr>
          <w:p w14:paraId="3CC0415A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7D18AD24" w14:textId="77777777" w:rsidTr="00D53E52">
        <w:trPr>
          <w:gridBefore w:val="1"/>
          <w:gridAfter w:val="2"/>
          <w:wBefore w:w="80" w:type="dxa"/>
          <w:wAfter w:w="193" w:type="dxa"/>
          <w:trPrChange w:id="87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878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7C52D85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5" w:type="dxa"/>
            <w:gridSpan w:val="27"/>
            <w:tcPrChange w:id="879" w:author="Simona Mrkvičková" w:date="2018-04-13T14:26:00Z">
              <w:tcPr>
                <w:tcW w:w="4548" w:type="dxa"/>
                <w:gridSpan w:val="27"/>
              </w:tcPr>
            </w:tcPrChange>
          </w:tcPr>
          <w:p w14:paraId="114362AC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880" w:name="Hausnerová"/>
            <w:bookmarkEnd w:id="880"/>
            <w:r w:rsidRPr="008955CD">
              <w:rPr>
                <w:b/>
              </w:rPr>
              <w:t>Berenika Hausnerová</w:t>
            </w:r>
          </w:p>
        </w:tc>
        <w:tc>
          <w:tcPr>
            <w:tcW w:w="716" w:type="dxa"/>
            <w:gridSpan w:val="7"/>
            <w:shd w:val="clear" w:color="auto" w:fill="F7CAAC"/>
            <w:tcPrChange w:id="881" w:author="Simona Mrkvičková" w:date="2018-04-13T14:26:00Z">
              <w:tcPr>
                <w:tcW w:w="716" w:type="dxa"/>
                <w:gridSpan w:val="7"/>
                <w:shd w:val="clear" w:color="auto" w:fill="F7CAAC"/>
              </w:tcPr>
            </w:tcPrChange>
          </w:tcPr>
          <w:p w14:paraId="612D0FC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13" w:type="dxa"/>
            <w:gridSpan w:val="22"/>
            <w:tcPrChange w:id="882" w:author="Simona Mrkvičková" w:date="2018-04-13T14:26:00Z">
              <w:tcPr>
                <w:tcW w:w="2110" w:type="dxa"/>
                <w:gridSpan w:val="22"/>
              </w:tcPr>
            </w:tcPrChange>
          </w:tcPr>
          <w:p w14:paraId="18C29D49" w14:textId="77777777" w:rsidR="00DA49CD" w:rsidRDefault="00DA49CD" w:rsidP="00A86912">
            <w:pPr>
              <w:jc w:val="both"/>
            </w:pPr>
            <w:r>
              <w:t>prof. Ing., Ph.D.</w:t>
            </w:r>
          </w:p>
        </w:tc>
      </w:tr>
      <w:tr w:rsidR="00341BAB" w14:paraId="26D48DE2" w14:textId="77777777" w:rsidTr="00D53E52">
        <w:trPr>
          <w:gridBefore w:val="1"/>
          <w:gridAfter w:val="2"/>
          <w:wBefore w:w="80" w:type="dxa"/>
          <w:wAfter w:w="193" w:type="dxa"/>
          <w:trPrChange w:id="88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884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36B7440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2" w:type="dxa"/>
            <w:gridSpan w:val="8"/>
            <w:tcPrChange w:id="885" w:author="Simona Mrkvičková" w:date="2018-04-13T14:26:00Z">
              <w:tcPr>
                <w:tcW w:w="832" w:type="dxa"/>
                <w:gridSpan w:val="8"/>
              </w:tcPr>
            </w:tcPrChange>
          </w:tcPr>
          <w:p w14:paraId="2FBA77DF" w14:textId="77777777" w:rsidR="00DA49CD" w:rsidRDefault="00DA49CD" w:rsidP="00A86912">
            <w:pPr>
              <w:jc w:val="both"/>
            </w:pPr>
            <w:r>
              <w:t>1971</w:t>
            </w:r>
          </w:p>
        </w:tc>
        <w:tc>
          <w:tcPr>
            <w:tcW w:w="1721" w:type="dxa"/>
            <w:gridSpan w:val="6"/>
            <w:shd w:val="clear" w:color="auto" w:fill="F7CAAC"/>
            <w:tcPrChange w:id="886" w:author="Simona Mrkvičková" w:date="2018-04-13T14:26:00Z">
              <w:tcPr>
                <w:tcW w:w="1723" w:type="dxa"/>
                <w:gridSpan w:val="6"/>
                <w:shd w:val="clear" w:color="auto" w:fill="F7CAAC"/>
              </w:tcPr>
            </w:tcPrChange>
          </w:tcPr>
          <w:p w14:paraId="1F9574F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8"/>
            <w:tcPrChange w:id="887" w:author="Simona Mrkvičková" w:date="2018-04-13T14:26:00Z">
              <w:tcPr>
                <w:tcW w:w="996" w:type="dxa"/>
                <w:gridSpan w:val="8"/>
              </w:tcPr>
            </w:tcPrChange>
          </w:tcPr>
          <w:p w14:paraId="43B5D29F" w14:textId="77777777" w:rsidR="00DA49CD" w:rsidRPr="00F7326B" w:rsidRDefault="00DA49CD" w:rsidP="00A86912">
            <w:pPr>
              <w:jc w:val="both"/>
            </w:pPr>
            <w:r w:rsidRPr="00F7326B">
              <w:t>pp.</w:t>
            </w:r>
          </w:p>
        </w:tc>
        <w:tc>
          <w:tcPr>
            <w:tcW w:w="996" w:type="dxa"/>
            <w:gridSpan w:val="5"/>
            <w:shd w:val="clear" w:color="auto" w:fill="F7CAAC"/>
            <w:tcPrChange w:id="888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315DE6E5" w14:textId="77777777" w:rsidR="00DA49CD" w:rsidRPr="00F7326B" w:rsidRDefault="00DA49CD" w:rsidP="00A86912">
            <w:pPr>
              <w:jc w:val="both"/>
              <w:rPr>
                <w:b/>
              </w:rPr>
            </w:pPr>
            <w:r w:rsidRPr="00F7326B"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889" w:author="Simona Mrkvičková" w:date="2018-04-13T14:26:00Z">
              <w:tcPr>
                <w:tcW w:w="716" w:type="dxa"/>
                <w:gridSpan w:val="7"/>
              </w:tcPr>
            </w:tcPrChange>
          </w:tcPr>
          <w:p w14:paraId="7A6F9D74" w14:textId="77777777" w:rsidR="00DA49CD" w:rsidRPr="00F7326B" w:rsidRDefault="00DA49CD" w:rsidP="00A86912">
            <w:pPr>
              <w:jc w:val="both"/>
            </w:pPr>
            <w:r w:rsidRPr="00F7326B">
              <w:t>40</w:t>
            </w:r>
          </w:p>
        </w:tc>
        <w:tc>
          <w:tcPr>
            <w:tcW w:w="721" w:type="dxa"/>
            <w:gridSpan w:val="14"/>
            <w:shd w:val="clear" w:color="auto" w:fill="F7CAAC"/>
            <w:tcPrChange w:id="890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26F8692C" w14:textId="77777777" w:rsidR="00DA49CD" w:rsidRPr="00F7326B" w:rsidRDefault="00DA49CD" w:rsidP="00A86912">
            <w:pPr>
              <w:jc w:val="both"/>
              <w:rPr>
                <w:b/>
              </w:rPr>
            </w:pPr>
            <w:r w:rsidRPr="00F7326B"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891" w:author="Simona Mrkvičková" w:date="2018-04-13T14:26:00Z">
              <w:tcPr>
                <w:tcW w:w="1393" w:type="dxa"/>
                <w:gridSpan w:val="8"/>
              </w:tcPr>
            </w:tcPrChange>
          </w:tcPr>
          <w:p w14:paraId="22E7848B" w14:textId="77777777" w:rsidR="00DA49CD" w:rsidRPr="00F7326B" w:rsidRDefault="00DA49CD" w:rsidP="00A86912">
            <w:pPr>
              <w:jc w:val="both"/>
            </w:pPr>
            <w:r w:rsidRPr="00F7326B">
              <w:t>N</w:t>
            </w:r>
          </w:p>
        </w:tc>
      </w:tr>
      <w:tr w:rsidR="00DA49CD" w14:paraId="3D69BBC6" w14:textId="77777777" w:rsidTr="00D53E52">
        <w:trPr>
          <w:gridBefore w:val="1"/>
          <w:gridAfter w:val="2"/>
          <w:wBefore w:w="80" w:type="dxa"/>
          <w:wAfter w:w="193" w:type="dxa"/>
          <w:trPrChange w:id="89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5063" w:type="dxa"/>
            <w:gridSpan w:val="18"/>
            <w:shd w:val="clear" w:color="auto" w:fill="F7CAAC"/>
            <w:tcPrChange w:id="893" w:author="Simona Mrkvičková" w:date="2018-04-13T14:26:00Z">
              <w:tcPr>
                <w:tcW w:w="5069" w:type="dxa"/>
                <w:gridSpan w:val="18"/>
                <w:shd w:val="clear" w:color="auto" w:fill="F7CAAC"/>
              </w:tcPr>
            </w:tcPrChange>
          </w:tcPr>
          <w:p w14:paraId="4353D23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8"/>
            <w:tcPrChange w:id="894" w:author="Simona Mrkvičková" w:date="2018-04-13T14:26:00Z">
              <w:tcPr>
                <w:tcW w:w="996" w:type="dxa"/>
                <w:gridSpan w:val="8"/>
              </w:tcPr>
            </w:tcPrChange>
          </w:tcPr>
          <w:p w14:paraId="01B49440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6" w:type="dxa"/>
            <w:gridSpan w:val="5"/>
            <w:shd w:val="clear" w:color="auto" w:fill="F7CAAC"/>
            <w:tcPrChange w:id="895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07A80FE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896" w:author="Simona Mrkvičková" w:date="2018-04-13T14:26:00Z">
              <w:tcPr>
                <w:tcW w:w="716" w:type="dxa"/>
                <w:gridSpan w:val="7"/>
              </w:tcPr>
            </w:tcPrChange>
          </w:tcPr>
          <w:p w14:paraId="5577C52D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21" w:type="dxa"/>
            <w:gridSpan w:val="14"/>
            <w:shd w:val="clear" w:color="auto" w:fill="F7CAAC"/>
            <w:tcPrChange w:id="897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6ED4242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898" w:author="Simona Mrkvičková" w:date="2018-04-13T14:26:00Z">
              <w:tcPr>
                <w:tcW w:w="1393" w:type="dxa"/>
                <w:gridSpan w:val="8"/>
              </w:tcPr>
            </w:tcPrChange>
          </w:tcPr>
          <w:p w14:paraId="5B7BF4C3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DA49CD" w14:paraId="0B9BA9D9" w14:textId="77777777" w:rsidTr="00D53E52">
        <w:trPr>
          <w:gridBefore w:val="1"/>
          <w:gridAfter w:val="2"/>
          <w:wBefore w:w="80" w:type="dxa"/>
          <w:wAfter w:w="193" w:type="dxa"/>
          <w:trPrChange w:id="89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shd w:val="clear" w:color="auto" w:fill="F7CAAC"/>
            <w:tcPrChange w:id="900" w:author="Simona Mrkvičková" w:date="2018-04-13T14:26:00Z">
              <w:tcPr>
                <w:tcW w:w="6065" w:type="dxa"/>
                <w:gridSpan w:val="26"/>
                <w:shd w:val="clear" w:color="auto" w:fill="F7CAAC"/>
              </w:tcPr>
            </w:tcPrChange>
          </w:tcPr>
          <w:p w14:paraId="1C557A17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2" w:type="dxa"/>
            <w:gridSpan w:val="12"/>
            <w:shd w:val="clear" w:color="auto" w:fill="F7CAAC"/>
            <w:tcPrChange w:id="901" w:author="Simona Mrkvičková" w:date="2018-04-13T14:26:00Z">
              <w:tcPr>
                <w:tcW w:w="1713" w:type="dxa"/>
                <w:gridSpan w:val="12"/>
                <w:shd w:val="clear" w:color="auto" w:fill="F7CAAC"/>
              </w:tcPr>
            </w:tcPrChange>
          </w:tcPr>
          <w:p w14:paraId="1639920F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113" w:type="dxa"/>
            <w:gridSpan w:val="22"/>
            <w:shd w:val="clear" w:color="auto" w:fill="F7CAAC"/>
            <w:tcPrChange w:id="902" w:author="Simona Mrkvičková" w:date="2018-04-13T14:26:00Z">
              <w:tcPr>
                <w:tcW w:w="2110" w:type="dxa"/>
                <w:gridSpan w:val="22"/>
                <w:shd w:val="clear" w:color="auto" w:fill="F7CAAC"/>
              </w:tcPr>
            </w:tcPrChange>
          </w:tcPr>
          <w:p w14:paraId="39A50AC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4CD761FA" w14:textId="77777777" w:rsidTr="00D53E52">
        <w:trPr>
          <w:gridBefore w:val="1"/>
          <w:gridAfter w:val="2"/>
          <w:wBefore w:w="80" w:type="dxa"/>
          <w:wAfter w:w="193" w:type="dxa"/>
          <w:trPrChange w:id="90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904" w:author="Simona Mrkvičková" w:date="2018-04-13T14:26:00Z">
              <w:tcPr>
                <w:tcW w:w="6065" w:type="dxa"/>
                <w:gridSpan w:val="26"/>
              </w:tcPr>
            </w:tcPrChange>
          </w:tcPr>
          <w:p w14:paraId="6DCFA1BA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12" w:type="dxa"/>
            <w:gridSpan w:val="12"/>
            <w:tcPrChange w:id="905" w:author="Simona Mrkvičková" w:date="2018-04-13T14:26:00Z">
              <w:tcPr>
                <w:tcW w:w="1713" w:type="dxa"/>
                <w:gridSpan w:val="12"/>
              </w:tcPr>
            </w:tcPrChange>
          </w:tcPr>
          <w:p w14:paraId="517C49BD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113" w:type="dxa"/>
            <w:gridSpan w:val="22"/>
            <w:tcPrChange w:id="906" w:author="Simona Mrkvičková" w:date="2018-04-13T14:26:00Z">
              <w:tcPr>
                <w:tcW w:w="2110" w:type="dxa"/>
                <w:gridSpan w:val="22"/>
              </w:tcPr>
            </w:tcPrChange>
          </w:tcPr>
          <w:p w14:paraId="2825CA87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510C52FF" w14:textId="77777777" w:rsidTr="00D53E52">
        <w:trPr>
          <w:gridBefore w:val="1"/>
          <w:gridAfter w:val="2"/>
          <w:wBefore w:w="80" w:type="dxa"/>
          <w:wAfter w:w="193" w:type="dxa"/>
          <w:trPrChange w:id="90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908" w:author="Simona Mrkvičková" w:date="2018-04-13T14:26:00Z">
              <w:tcPr>
                <w:tcW w:w="6065" w:type="dxa"/>
                <w:gridSpan w:val="26"/>
              </w:tcPr>
            </w:tcPrChange>
          </w:tcPr>
          <w:p w14:paraId="7DD691DA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909" w:author="Simona Mrkvičková" w:date="2018-04-13T14:26:00Z">
              <w:tcPr>
                <w:tcW w:w="1713" w:type="dxa"/>
                <w:gridSpan w:val="12"/>
              </w:tcPr>
            </w:tcPrChange>
          </w:tcPr>
          <w:p w14:paraId="2BA656D3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910" w:author="Simona Mrkvičková" w:date="2018-04-13T14:26:00Z">
              <w:tcPr>
                <w:tcW w:w="2110" w:type="dxa"/>
                <w:gridSpan w:val="22"/>
              </w:tcPr>
            </w:tcPrChange>
          </w:tcPr>
          <w:p w14:paraId="275DB598" w14:textId="77777777" w:rsidR="00DA49CD" w:rsidRDefault="00DA49CD" w:rsidP="00A86912">
            <w:pPr>
              <w:jc w:val="both"/>
            </w:pPr>
          </w:p>
        </w:tc>
      </w:tr>
      <w:tr w:rsidR="00DA49CD" w14:paraId="43FB4CDA" w14:textId="77777777" w:rsidTr="00D53E52">
        <w:trPr>
          <w:gridBefore w:val="1"/>
          <w:gridAfter w:val="2"/>
          <w:wBefore w:w="80" w:type="dxa"/>
          <w:wAfter w:w="193" w:type="dxa"/>
          <w:trPrChange w:id="91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912" w:author="Simona Mrkvičková" w:date="2018-04-13T14:26:00Z">
              <w:tcPr>
                <w:tcW w:w="6065" w:type="dxa"/>
                <w:gridSpan w:val="26"/>
              </w:tcPr>
            </w:tcPrChange>
          </w:tcPr>
          <w:p w14:paraId="60D8E51D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913" w:author="Simona Mrkvičková" w:date="2018-04-13T14:26:00Z">
              <w:tcPr>
                <w:tcW w:w="1713" w:type="dxa"/>
                <w:gridSpan w:val="12"/>
              </w:tcPr>
            </w:tcPrChange>
          </w:tcPr>
          <w:p w14:paraId="7BDA79A0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914" w:author="Simona Mrkvičková" w:date="2018-04-13T14:26:00Z">
              <w:tcPr>
                <w:tcW w:w="2110" w:type="dxa"/>
                <w:gridSpan w:val="22"/>
              </w:tcPr>
            </w:tcPrChange>
          </w:tcPr>
          <w:p w14:paraId="0778E524" w14:textId="77777777" w:rsidR="00DA49CD" w:rsidRDefault="00DA49CD" w:rsidP="00A86912">
            <w:pPr>
              <w:jc w:val="both"/>
            </w:pPr>
          </w:p>
        </w:tc>
      </w:tr>
      <w:tr w:rsidR="00DA49CD" w14:paraId="277881DD" w14:textId="77777777" w:rsidTr="00D53E52">
        <w:trPr>
          <w:gridBefore w:val="1"/>
          <w:gridAfter w:val="2"/>
          <w:wBefore w:w="80" w:type="dxa"/>
          <w:wAfter w:w="193" w:type="dxa"/>
          <w:trPrChange w:id="91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916" w:author="Simona Mrkvičková" w:date="2018-04-13T14:26:00Z">
              <w:tcPr>
                <w:tcW w:w="6065" w:type="dxa"/>
                <w:gridSpan w:val="26"/>
              </w:tcPr>
            </w:tcPrChange>
          </w:tcPr>
          <w:p w14:paraId="1AC01892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917" w:author="Simona Mrkvičková" w:date="2018-04-13T14:26:00Z">
              <w:tcPr>
                <w:tcW w:w="1713" w:type="dxa"/>
                <w:gridSpan w:val="12"/>
              </w:tcPr>
            </w:tcPrChange>
          </w:tcPr>
          <w:p w14:paraId="567B568E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918" w:author="Simona Mrkvičková" w:date="2018-04-13T14:26:00Z">
              <w:tcPr>
                <w:tcW w:w="2110" w:type="dxa"/>
                <w:gridSpan w:val="22"/>
              </w:tcPr>
            </w:tcPrChange>
          </w:tcPr>
          <w:p w14:paraId="54B4644B" w14:textId="77777777" w:rsidR="00DA49CD" w:rsidRDefault="00DA49CD" w:rsidP="00A86912">
            <w:pPr>
              <w:jc w:val="both"/>
            </w:pPr>
          </w:p>
        </w:tc>
      </w:tr>
      <w:tr w:rsidR="00DA49CD" w14:paraId="01779DEA" w14:textId="77777777" w:rsidTr="00D53E52">
        <w:trPr>
          <w:gridBefore w:val="1"/>
          <w:gridAfter w:val="2"/>
          <w:wBefore w:w="80" w:type="dxa"/>
          <w:wAfter w:w="193" w:type="dxa"/>
          <w:trPrChange w:id="91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920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551AD559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2EDEBF65" w14:textId="77777777" w:rsidTr="00D53E52">
        <w:trPr>
          <w:gridBefore w:val="1"/>
          <w:gridAfter w:val="2"/>
          <w:wBefore w:w="80" w:type="dxa"/>
          <w:wAfter w:w="193" w:type="dxa"/>
          <w:trHeight w:val="181"/>
          <w:trPrChange w:id="92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1"/>
            </w:trPr>
          </w:trPrChange>
        </w:trPr>
        <w:tc>
          <w:tcPr>
            <w:tcW w:w="9884" w:type="dxa"/>
            <w:gridSpan w:val="60"/>
            <w:tcBorders>
              <w:top w:val="nil"/>
            </w:tcBorders>
            <w:tcPrChange w:id="922" w:author="Simona Mrkvičková" w:date="2018-04-13T14:26:00Z">
              <w:tcPr>
                <w:tcW w:w="9888" w:type="dxa"/>
                <w:gridSpan w:val="60"/>
                <w:tcBorders>
                  <w:top w:val="nil"/>
                </w:tcBorders>
              </w:tcPr>
            </w:tcPrChange>
          </w:tcPr>
          <w:p w14:paraId="64F1C0AB" w14:textId="77777777" w:rsidR="00DA49CD" w:rsidRPr="005451A3" w:rsidRDefault="006E0EAC" w:rsidP="009840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cs-CZ"/>
              </w:rPr>
            </w:pPr>
            <w:r w:rsidRPr="005451A3">
              <w:rPr>
                <w:b/>
                <w:sz w:val="21"/>
                <w:szCs w:val="21"/>
                <w:lang w:val="cs-CZ"/>
              </w:rPr>
              <w:t>Oborový seminář</w:t>
            </w:r>
            <w:r w:rsidRPr="005451A3">
              <w:rPr>
                <w:sz w:val="21"/>
                <w:szCs w:val="21"/>
                <w:lang w:val="cs-CZ"/>
              </w:rPr>
              <w:t xml:space="preserve"> (100% p)</w:t>
            </w:r>
          </w:p>
          <w:p w14:paraId="297955D6" w14:textId="77777777" w:rsidR="00672CDD" w:rsidRPr="005451A3" w:rsidRDefault="00672CDD" w:rsidP="009840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cs-CZ"/>
              </w:rPr>
            </w:pPr>
            <w:r w:rsidRPr="005451A3">
              <w:rPr>
                <w:b/>
                <w:sz w:val="21"/>
                <w:szCs w:val="21"/>
                <w:lang w:val="cs-CZ"/>
              </w:rPr>
              <w:t xml:space="preserve">Ročníkový projekt </w:t>
            </w:r>
            <w:r w:rsidRPr="005451A3">
              <w:rPr>
                <w:sz w:val="21"/>
                <w:szCs w:val="21"/>
                <w:lang w:val="cs-CZ"/>
              </w:rPr>
              <w:t>(100% l)</w:t>
            </w:r>
          </w:p>
        </w:tc>
      </w:tr>
      <w:tr w:rsidR="00DA49CD" w14:paraId="5B8F621B" w14:textId="77777777" w:rsidTr="00D53E52">
        <w:trPr>
          <w:gridBefore w:val="1"/>
          <w:gridAfter w:val="2"/>
          <w:wBefore w:w="80" w:type="dxa"/>
          <w:wAfter w:w="193" w:type="dxa"/>
          <w:trPrChange w:id="92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924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32615890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4F153666" w14:textId="77777777" w:rsidTr="00D53E52">
        <w:trPr>
          <w:gridBefore w:val="1"/>
          <w:gridAfter w:val="2"/>
          <w:wBefore w:w="80" w:type="dxa"/>
          <w:wAfter w:w="193" w:type="dxa"/>
          <w:trHeight w:val="372"/>
          <w:trPrChange w:id="92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72"/>
            </w:trPr>
          </w:trPrChange>
        </w:trPr>
        <w:tc>
          <w:tcPr>
            <w:tcW w:w="9884" w:type="dxa"/>
            <w:gridSpan w:val="60"/>
            <w:tcPrChange w:id="926" w:author="Simona Mrkvičková" w:date="2018-04-13T14:26:00Z">
              <w:tcPr>
                <w:tcW w:w="9888" w:type="dxa"/>
                <w:gridSpan w:val="60"/>
              </w:tcPr>
            </w:tcPrChange>
          </w:tcPr>
          <w:p w14:paraId="26B37ED3" w14:textId="77777777" w:rsidR="00DA49CD" w:rsidRPr="004A5904" w:rsidRDefault="00DA49CD" w:rsidP="004A5904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A5904">
              <w:rPr>
                <w:rFonts w:eastAsia="Calibri"/>
                <w:sz w:val="21"/>
                <w:szCs w:val="21"/>
              </w:rPr>
              <w:t xml:space="preserve">1998: VUT Brno, FT Zlín, obor </w:t>
            </w:r>
            <w:r w:rsidRPr="004A5904">
              <w:rPr>
                <w:sz w:val="21"/>
                <w:szCs w:val="21"/>
              </w:rPr>
              <w:t>Technologie makromolekulárních látek</w:t>
            </w:r>
            <w:r w:rsidRPr="004A5904">
              <w:rPr>
                <w:rFonts w:eastAsia="Calibri"/>
                <w:sz w:val="21"/>
                <w:szCs w:val="21"/>
              </w:rPr>
              <w:t xml:space="preserve">, Ph.D. </w:t>
            </w:r>
          </w:p>
        </w:tc>
      </w:tr>
      <w:tr w:rsidR="00DA49CD" w14:paraId="2CF2F79D" w14:textId="77777777" w:rsidTr="00D53E52">
        <w:trPr>
          <w:gridBefore w:val="1"/>
          <w:gridAfter w:val="2"/>
          <w:wBefore w:w="80" w:type="dxa"/>
          <w:wAfter w:w="193" w:type="dxa"/>
          <w:trPrChange w:id="92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928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7BD4C76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7A33FA81" w14:textId="77777777" w:rsidTr="00D53E52">
        <w:trPr>
          <w:gridBefore w:val="1"/>
          <w:gridAfter w:val="2"/>
          <w:wBefore w:w="80" w:type="dxa"/>
          <w:wAfter w:w="193" w:type="dxa"/>
          <w:trHeight w:val="1090"/>
          <w:trPrChange w:id="92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090"/>
            </w:trPr>
          </w:trPrChange>
        </w:trPr>
        <w:tc>
          <w:tcPr>
            <w:tcW w:w="9884" w:type="dxa"/>
            <w:gridSpan w:val="60"/>
            <w:tcPrChange w:id="930" w:author="Simona Mrkvičková" w:date="2018-04-13T14:26:00Z">
              <w:tcPr>
                <w:tcW w:w="9888" w:type="dxa"/>
                <w:gridSpan w:val="60"/>
              </w:tcPr>
            </w:tcPrChange>
          </w:tcPr>
          <w:p w14:paraId="00120E3E" w14:textId="77777777" w:rsidR="00DA49CD" w:rsidRPr="004A5904" w:rsidRDefault="00DA49CD" w:rsidP="004A590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21"/>
                <w:szCs w:val="21"/>
              </w:rPr>
            </w:pPr>
            <w:r w:rsidRPr="004A5904">
              <w:rPr>
                <w:rFonts w:eastAsia="Calibri"/>
                <w:sz w:val="21"/>
                <w:szCs w:val="21"/>
              </w:rPr>
              <w:t xml:space="preserve">1997 – dosud: VUT Brno (od r. 2001 UTB Zlín), akademický pracovník </w:t>
            </w:r>
          </w:p>
          <w:p w14:paraId="4FB90995" w14:textId="77777777" w:rsidR="00DA49CD" w:rsidRPr="004A5904" w:rsidRDefault="00DA49CD" w:rsidP="004A590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21"/>
                <w:szCs w:val="21"/>
              </w:rPr>
            </w:pPr>
            <w:r w:rsidRPr="004A5904">
              <w:rPr>
                <w:rFonts w:eastAsia="Calibri"/>
                <w:sz w:val="21"/>
                <w:szCs w:val="21"/>
              </w:rPr>
              <w:t xml:space="preserve">2006 – 2009: UTB Zlín, FT, proděkanka pro doktorské studium a zahraniční styky </w:t>
            </w:r>
          </w:p>
          <w:p w14:paraId="08B187A7" w14:textId="77777777" w:rsidR="00DA49CD" w:rsidRPr="004A5904" w:rsidRDefault="00DA49CD" w:rsidP="004A5904">
            <w:pPr>
              <w:spacing w:before="60" w:after="60"/>
              <w:jc w:val="both"/>
              <w:rPr>
                <w:rFonts w:eastAsia="Calibri"/>
                <w:sz w:val="21"/>
                <w:szCs w:val="21"/>
              </w:rPr>
            </w:pPr>
            <w:r w:rsidRPr="004A5904">
              <w:rPr>
                <w:rFonts w:eastAsia="Calibri"/>
                <w:sz w:val="21"/>
                <w:szCs w:val="21"/>
              </w:rPr>
              <w:t xml:space="preserve">2009 – 2011: UTB Zlín, prorektorka pro zahraniční vztahy </w:t>
            </w:r>
          </w:p>
          <w:p w14:paraId="1DADCFB6" w14:textId="77777777" w:rsidR="00DA49CD" w:rsidRPr="004A5904" w:rsidRDefault="00DA49CD" w:rsidP="004A5904">
            <w:pPr>
              <w:spacing w:before="60" w:after="60"/>
              <w:jc w:val="both"/>
              <w:rPr>
                <w:rFonts w:eastAsia="Calibri"/>
                <w:sz w:val="21"/>
                <w:szCs w:val="21"/>
              </w:rPr>
            </w:pPr>
            <w:r w:rsidRPr="004A5904">
              <w:rPr>
                <w:rFonts w:eastAsia="Calibri"/>
                <w:sz w:val="21"/>
                <w:szCs w:val="21"/>
              </w:rPr>
              <w:t xml:space="preserve">2011 – 2012: UTB Zlín, prorektorka pro vědu a výzkum </w:t>
            </w:r>
          </w:p>
          <w:p w14:paraId="30063BE1" w14:textId="77777777" w:rsidR="00DA49CD" w:rsidRDefault="00DA49CD" w:rsidP="004A5904">
            <w:pPr>
              <w:spacing w:before="60" w:after="60"/>
              <w:jc w:val="both"/>
            </w:pPr>
            <w:r w:rsidRPr="004A5904">
              <w:rPr>
                <w:rFonts w:eastAsia="Calibri"/>
                <w:sz w:val="21"/>
                <w:szCs w:val="21"/>
              </w:rPr>
              <w:t>2012 – dosud: UTB Zlín, FT, ředitelka Ústavu výrobního inženýrství</w:t>
            </w:r>
          </w:p>
        </w:tc>
      </w:tr>
      <w:tr w:rsidR="00DA49CD" w14:paraId="1B3AC403" w14:textId="77777777" w:rsidTr="00D53E52">
        <w:trPr>
          <w:gridBefore w:val="1"/>
          <w:gridAfter w:val="2"/>
          <w:wBefore w:w="80" w:type="dxa"/>
          <w:wAfter w:w="193" w:type="dxa"/>
          <w:trHeight w:val="250"/>
          <w:trPrChange w:id="93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50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932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371E29EA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62E69887" w14:textId="77777777" w:rsidTr="00D53E52">
        <w:trPr>
          <w:gridBefore w:val="1"/>
          <w:gridAfter w:val="2"/>
          <w:wBefore w:w="80" w:type="dxa"/>
          <w:wAfter w:w="193" w:type="dxa"/>
          <w:trHeight w:val="184"/>
          <w:trPrChange w:id="93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4"/>
            </w:trPr>
          </w:trPrChange>
        </w:trPr>
        <w:tc>
          <w:tcPr>
            <w:tcW w:w="9884" w:type="dxa"/>
            <w:gridSpan w:val="60"/>
            <w:tcPrChange w:id="934" w:author="Simona Mrkvičková" w:date="2018-04-13T14:26:00Z">
              <w:tcPr>
                <w:tcW w:w="9888" w:type="dxa"/>
                <w:gridSpan w:val="60"/>
              </w:tcPr>
            </w:tcPrChange>
          </w:tcPr>
          <w:p w14:paraId="387E5DF0" w14:textId="77777777" w:rsidR="00DA49CD" w:rsidRPr="004A5904" w:rsidRDefault="00DA49CD" w:rsidP="004A5904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A5904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4A5904">
              <w:rPr>
                <w:rFonts w:eastAsia="Calibri"/>
                <w:sz w:val="21"/>
                <w:szCs w:val="21"/>
              </w:rPr>
              <w:t xml:space="preserve">– </w:t>
            </w:r>
            <w:r w:rsidRPr="004A5904">
              <w:rPr>
                <w:sz w:val="21"/>
                <w:szCs w:val="21"/>
              </w:rPr>
              <w:t>2017: 1 BP, 1 DP, 3 DisP.</w:t>
            </w:r>
          </w:p>
        </w:tc>
      </w:tr>
      <w:tr w:rsidR="00DA49CD" w14:paraId="15BA776F" w14:textId="77777777" w:rsidTr="00D53E52">
        <w:trPr>
          <w:gridBefore w:val="1"/>
          <w:gridAfter w:val="2"/>
          <w:wBefore w:w="80" w:type="dxa"/>
          <w:wAfter w:w="193" w:type="dxa"/>
          <w:cantSplit/>
          <w:trPrChange w:id="93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12" w:space="0" w:color="auto"/>
            </w:tcBorders>
            <w:shd w:val="clear" w:color="auto" w:fill="F7CAAC"/>
            <w:tcPrChange w:id="936" w:author="Simona Mrkvičková" w:date="2018-04-13T14:26:00Z">
              <w:tcPr>
                <w:tcW w:w="3346" w:type="dxa"/>
                <w:gridSpan w:val="12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437652CD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7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937" w:author="Simona Mrkvičková" w:date="2018-04-13T14:26:00Z">
              <w:tcPr>
                <w:tcW w:w="2249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2D53618F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938" w:author="Simona Mrkvičková" w:date="2018-04-13T14:26:00Z">
              <w:tcPr>
                <w:tcW w:w="2256" w:type="dxa"/>
                <w:gridSpan w:val="19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72D271AE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40" w:type="dxa"/>
            <w:gridSpan w:val="1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939" w:author="Simona Mrkvičková" w:date="2018-04-13T14:26:00Z">
              <w:tcPr>
                <w:tcW w:w="2037" w:type="dxa"/>
                <w:gridSpan w:val="18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0E600C0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170E1B14" w14:textId="77777777" w:rsidTr="00D53E52">
        <w:trPr>
          <w:gridBefore w:val="1"/>
          <w:gridAfter w:val="2"/>
          <w:wBefore w:w="80" w:type="dxa"/>
          <w:wAfter w:w="193" w:type="dxa"/>
          <w:cantSplit/>
          <w:trPrChange w:id="940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PrChange w:id="941" w:author="Simona Mrkvičková" w:date="2018-04-13T14:26:00Z">
              <w:tcPr>
                <w:tcW w:w="3346" w:type="dxa"/>
                <w:gridSpan w:val="12"/>
              </w:tcPr>
            </w:tcPrChange>
          </w:tcPr>
          <w:p w14:paraId="2D849FB6" w14:textId="77777777" w:rsidR="00DA49CD" w:rsidRPr="00F55552" w:rsidRDefault="00DA49CD" w:rsidP="004A5904">
            <w:pPr>
              <w:spacing w:before="40" w:after="40"/>
              <w:jc w:val="both"/>
            </w:pPr>
            <w:r w:rsidRPr="00F55552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47" w:type="dxa"/>
            <w:gridSpan w:val="11"/>
            <w:tcPrChange w:id="942" w:author="Simona Mrkvičková" w:date="2018-04-13T14:26:00Z">
              <w:tcPr>
                <w:tcW w:w="2249" w:type="dxa"/>
                <w:gridSpan w:val="11"/>
              </w:tcPr>
            </w:tcPrChange>
          </w:tcPr>
          <w:p w14:paraId="53EFE068" w14:textId="77777777" w:rsidR="00DA49CD" w:rsidRPr="00F55552" w:rsidRDefault="00DA49CD" w:rsidP="004A5904">
            <w:pPr>
              <w:spacing w:before="40" w:after="40"/>
              <w:jc w:val="both"/>
            </w:pPr>
            <w:r w:rsidRPr="00F55552">
              <w:t>2004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943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3480E713" w14:textId="77777777" w:rsidR="00DA49CD" w:rsidRPr="00F55552" w:rsidRDefault="00DA49CD" w:rsidP="004A5904">
            <w:pPr>
              <w:spacing w:before="40" w:after="40"/>
              <w:jc w:val="both"/>
            </w:pPr>
            <w:r w:rsidRPr="00F55552">
              <w:t>UTB Zlín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944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502D8FF4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945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7EF86B7D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6" w:type="dxa"/>
            <w:gridSpan w:val="2"/>
            <w:shd w:val="clear" w:color="auto" w:fill="F7CAAC"/>
            <w:tcPrChange w:id="946" w:author="Simona Mrkvičková" w:date="2018-04-13T14:26:00Z">
              <w:tcPr>
                <w:tcW w:w="697" w:type="dxa"/>
                <w:gridSpan w:val="2"/>
                <w:shd w:val="clear" w:color="auto" w:fill="F7CAAC"/>
              </w:tcPr>
            </w:tcPrChange>
          </w:tcPr>
          <w:p w14:paraId="1B40912D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19EB1602" w14:textId="77777777" w:rsidTr="00D53E52">
        <w:trPr>
          <w:gridBefore w:val="1"/>
          <w:gridAfter w:val="2"/>
          <w:wBefore w:w="80" w:type="dxa"/>
          <w:wAfter w:w="193" w:type="dxa"/>
          <w:cantSplit/>
          <w:trHeight w:val="70"/>
          <w:trPrChange w:id="94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70"/>
            </w:trPr>
          </w:trPrChange>
        </w:trPr>
        <w:tc>
          <w:tcPr>
            <w:tcW w:w="3342" w:type="dxa"/>
            <w:gridSpan w:val="12"/>
            <w:shd w:val="clear" w:color="auto" w:fill="F7CAAC"/>
            <w:tcPrChange w:id="948" w:author="Simona Mrkvičková" w:date="2018-04-13T14:26:00Z">
              <w:tcPr>
                <w:tcW w:w="3346" w:type="dxa"/>
                <w:gridSpan w:val="12"/>
                <w:shd w:val="clear" w:color="auto" w:fill="F7CAAC"/>
              </w:tcPr>
            </w:tcPrChange>
          </w:tcPr>
          <w:p w14:paraId="13319CCB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7" w:type="dxa"/>
            <w:gridSpan w:val="11"/>
            <w:shd w:val="clear" w:color="auto" w:fill="F7CAAC"/>
            <w:tcPrChange w:id="949" w:author="Simona Mrkvičková" w:date="2018-04-13T14:26:00Z">
              <w:tcPr>
                <w:tcW w:w="2249" w:type="dxa"/>
                <w:gridSpan w:val="11"/>
                <w:shd w:val="clear" w:color="auto" w:fill="F7CAAC"/>
              </w:tcPr>
            </w:tcPrChange>
          </w:tcPr>
          <w:p w14:paraId="7158D902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shd w:val="clear" w:color="auto" w:fill="F7CAAC"/>
            <w:tcPrChange w:id="950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788A0394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shd w:val="clear" w:color="auto" w:fill="auto"/>
            <w:tcPrChange w:id="951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  <w:shd w:val="clear" w:color="auto" w:fill="auto"/>
              </w:tcPr>
            </w:tcPrChange>
          </w:tcPr>
          <w:p w14:paraId="61B84DA8" w14:textId="77777777" w:rsidR="00DA49CD" w:rsidRPr="000F0F5B" w:rsidRDefault="00DA49CD" w:rsidP="00A86912">
            <w:pPr>
              <w:jc w:val="both"/>
              <w:rPr>
                <w:b/>
              </w:rPr>
            </w:pPr>
            <w:r w:rsidRPr="000F0F5B">
              <w:rPr>
                <w:b/>
              </w:rPr>
              <w:t>259</w:t>
            </w:r>
          </w:p>
        </w:tc>
        <w:tc>
          <w:tcPr>
            <w:tcW w:w="696" w:type="dxa"/>
            <w:gridSpan w:val="6"/>
            <w:vMerge w:val="restart"/>
            <w:shd w:val="clear" w:color="auto" w:fill="auto"/>
            <w:tcPrChange w:id="952" w:author="Simona Mrkvičková" w:date="2018-04-13T14:26:00Z">
              <w:tcPr>
                <w:tcW w:w="696" w:type="dxa"/>
                <w:gridSpan w:val="6"/>
                <w:vMerge w:val="restart"/>
                <w:shd w:val="clear" w:color="auto" w:fill="auto"/>
              </w:tcPr>
            </w:tcPrChange>
          </w:tcPr>
          <w:p w14:paraId="768820D6" w14:textId="77777777" w:rsidR="00DA49CD" w:rsidRPr="000F0F5B" w:rsidRDefault="00DA49CD" w:rsidP="00A86912">
            <w:pPr>
              <w:jc w:val="both"/>
              <w:rPr>
                <w:b/>
              </w:rPr>
            </w:pPr>
            <w:r w:rsidRPr="000F0F5B">
              <w:rPr>
                <w:b/>
              </w:rPr>
              <w:t>298</w:t>
            </w:r>
          </w:p>
        </w:tc>
        <w:tc>
          <w:tcPr>
            <w:tcW w:w="696" w:type="dxa"/>
            <w:gridSpan w:val="2"/>
            <w:vMerge w:val="restart"/>
            <w:shd w:val="clear" w:color="auto" w:fill="auto"/>
            <w:tcPrChange w:id="953" w:author="Simona Mrkvičková" w:date="2018-04-13T14:26:00Z">
              <w:tcPr>
                <w:tcW w:w="697" w:type="dxa"/>
                <w:gridSpan w:val="2"/>
                <w:vMerge w:val="restart"/>
                <w:shd w:val="clear" w:color="auto" w:fill="auto"/>
              </w:tcPr>
            </w:tcPrChange>
          </w:tcPr>
          <w:p w14:paraId="5F60A6C7" w14:textId="77777777" w:rsidR="00DA49CD" w:rsidRPr="000F0F5B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0F0F5B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0177C15B" w14:textId="77777777" w:rsidTr="00D53E52">
        <w:trPr>
          <w:gridBefore w:val="1"/>
          <w:gridAfter w:val="2"/>
          <w:wBefore w:w="80" w:type="dxa"/>
          <w:wAfter w:w="193" w:type="dxa"/>
          <w:trHeight w:val="205"/>
          <w:trPrChange w:id="954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05"/>
            </w:trPr>
          </w:trPrChange>
        </w:trPr>
        <w:tc>
          <w:tcPr>
            <w:tcW w:w="3342" w:type="dxa"/>
            <w:gridSpan w:val="12"/>
            <w:tcPrChange w:id="955" w:author="Simona Mrkvičková" w:date="2018-04-13T14:26:00Z">
              <w:tcPr>
                <w:tcW w:w="3346" w:type="dxa"/>
                <w:gridSpan w:val="12"/>
              </w:tcPr>
            </w:tcPrChange>
          </w:tcPr>
          <w:p w14:paraId="6AB80BE9" w14:textId="77777777" w:rsidR="00DA49CD" w:rsidRPr="00F55552" w:rsidRDefault="00DA49CD" w:rsidP="004A5904">
            <w:pPr>
              <w:spacing w:before="40" w:after="40"/>
              <w:jc w:val="both"/>
            </w:pPr>
            <w:r w:rsidRPr="00F55552">
              <w:rPr>
                <w:rFonts w:eastAsia="Calibri"/>
                <w:lang w:eastAsia="en-US"/>
              </w:rPr>
              <w:t>Technologie makromolekulárních látek</w:t>
            </w:r>
          </w:p>
        </w:tc>
        <w:tc>
          <w:tcPr>
            <w:tcW w:w="2247" w:type="dxa"/>
            <w:gridSpan w:val="11"/>
            <w:tcPrChange w:id="956" w:author="Simona Mrkvičková" w:date="2018-04-13T14:26:00Z">
              <w:tcPr>
                <w:tcW w:w="2249" w:type="dxa"/>
                <w:gridSpan w:val="11"/>
              </w:tcPr>
            </w:tcPrChange>
          </w:tcPr>
          <w:p w14:paraId="31ADEAE6" w14:textId="77777777" w:rsidR="00DA49CD" w:rsidRDefault="00DA49CD" w:rsidP="004A5904">
            <w:pPr>
              <w:spacing w:before="40" w:after="40"/>
              <w:jc w:val="both"/>
            </w:pPr>
            <w:r>
              <w:t>2012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957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781939B1" w14:textId="77777777" w:rsidR="00DA49CD" w:rsidRDefault="00DA49CD" w:rsidP="004A5904">
            <w:pPr>
              <w:spacing w:before="40" w:after="40"/>
              <w:jc w:val="both"/>
            </w:pPr>
            <w:r>
              <w:t>UTB Zlín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shd w:val="clear" w:color="auto" w:fill="auto"/>
            <w:vAlign w:val="center"/>
            <w:tcPrChange w:id="958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AC727B8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shd w:val="clear" w:color="auto" w:fill="auto"/>
            <w:vAlign w:val="center"/>
            <w:tcPrChange w:id="959" w:author="Simona Mrkvičková" w:date="2018-04-13T14:26:00Z">
              <w:tcPr>
                <w:tcW w:w="696" w:type="dxa"/>
                <w:gridSpan w:val="6"/>
                <w:vMerge/>
                <w:shd w:val="clear" w:color="auto" w:fill="auto"/>
                <w:vAlign w:val="center"/>
              </w:tcPr>
            </w:tcPrChange>
          </w:tcPr>
          <w:p w14:paraId="454BB7C1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2"/>
            <w:vMerge/>
            <w:shd w:val="clear" w:color="auto" w:fill="auto"/>
            <w:vAlign w:val="center"/>
            <w:tcPrChange w:id="960" w:author="Simona Mrkvičková" w:date="2018-04-13T14:26:00Z">
              <w:tcPr>
                <w:tcW w:w="697" w:type="dxa"/>
                <w:gridSpan w:val="2"/>
                <w:vMerge/>
                <w:shd w:val="clear" w:color="auto" w:fill="auto"/>
                <w:vAlign w:val="center"/>
              </w:tcPr>
            </w:tcPrChange>
          </w:tcPr>
          <w:p w14:paraId="04D52EF9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6AA6EFB3" w14:textId="77777777" w:rsidTr="00D53E52">
        <w:trPr>
          <w:gridBefore w:val="1"/>
          <w:gridAfter w:val="2"/>
          <w:wBefore w:w="80" w:type="dxa"/>
          <w:wAfter w:w="193" w:type="dxa"/>
          <w:trPrChange w:id="96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962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6A416AB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255A3668" w14:textId="77777777" w:rsidTr="00D53E52">
        <w:trPr>
          <w:gridBefore w:val="1"/>
          <w:gridAfter w:val="2"/>
          <w:wBefore w:w="80" w:type="dxa"/>
          <w:wAfter w:w="193" w:type="dxa"/>
          <w:trHeight w:val="283"/>
          <w:trPrChange w:id="96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3"/>
            </w:trPr>
          </w:trPrChange>
        </w:trPr>
        <w:tc>
          <w:tcPr>
            <w:tcW w:w="9884" w:type="dxa"/>
            <w:gridSpan w:val="60"/>
            <w:tcPrChange w:id="964" w:author="Simona Mrkvičková" w:date="2018-04-13T14:26:00Z">
              <w:tcPr>
                <w:tcW w:w="9888" w:type="dxa"/>
                <w:gridSpan w:val="60"/>
              </w:tcPr>
            </w:tcPrChange>
          </w:tcPr>
          <w:p w14:paraId="2146A4CF" w14:textId="77777777" w:rsidR="00DA49CD" w:rsidRPr="004A5904" w:rsidRDefault="00DA49CD" w:rsidP="004A5904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4A5904">
              <w:rPr>
                <w:b/>
                <w:bCs/>
                <w:sz w:val="21"/>
                <w:szCs w:val="21"/>
              </w:rPr>
              <w:t>HAUSNEROVÁ, B. (60%)</w:t>
            </w:r>
            <w:r w:rsidRPr="004A5904">
              <w:rPr>
                <w:bCs/>
                <w:sz w:val="21"/>
                <w:szCs w:val="21"/>
              </w:rPr>
              <w:t>, BLEYAN, D.,</w:t>
            </w:r>
            <w:r w:rsidRPr="004A5904">
              <w:rPr>
                <w:b/>
                <w:bCs/>
                <w:sz w:val="21"/>
                <w:szCs w:val="21"/>
              </w:rPr>
              <w:t xml:space="preserve"> </w:t>
            </w:r>
            <w:r w:rsidRPr="004A5904">
              <w:rPr>
                <w:bCs/>
                <w:sz w:val="21"/>
                <w:szCs w:val="21"/>
              </w:rPr>
              <w:t>KAŠPÁRKOVÁ, V., PATA, V.:</w:t>
            </w:r>
            <w:r w:rsidRPr="004A5904">
              <w:rPr>
                <w:b/>
                <w:bCs/>
                <w:sz w:val="21"/>
                <w:szCs w:val="21"/>
              </w:rPr>
              <w:t xml:space="preserve"> </w:t>
            </w:r>
            <w:r w:rsidRPr="004A5904">
              <w:rPr>
                <w:sz w:val="21"/>
                <w:szCs w:val="21"/>
              </w:rPr>
              <w:t>Surface adhesion between ceramic injection molding feedstocks and processing tools.</w:t>
            </w:r>
            <w:r w:rsidRPr="004A5904">
              <w:rPr>
                <w:i/>
                <w:sz w:val="21"/>
                <w:szCs w:val="21"/>
              </w:rPr>
              <w:t xml:space="preserve"> Ceramics International </w:t>
            </w:r>
            <w:r w:rsidRPr="004A5904">
              <w:rPr>
                <w:sz w:val="21"/>
                <w:szCs w:val="21"/>
              </w:rPr>
              <w:t xml:space="preserve">42, 460-465, </w:t>
            </w:r>
            <w:r w:rsidRPr="004A5904">
              <w:rPr>
                <w:b/>
                <w:sz w:val="21"/>
                <w:szCs w:val="21"/>
              </w:rPr>
              <w:t>2016</w:t>
            </w:r>
            <w:r w:rsidRPr="004A5904">
              <w:rPr>
                <w:sz w:val="21"/>
                <w:szCs w:val="21"/>
              </w:rPr>
              <w:t xml:space="preserve">. </w:t>
            </w:r>
          </w:p>
          <w:p w14:paraId="2E2D5990" w14:textId="77777777" w:rsidR="00DA49CD" w:rsidRPr="004A5904" w:rsidRDefault="00DA49CD" w:rsidP="004A5904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4A5904">
              <w:rPr>
                <w:bCs/>
                <w:sz w:val="21"/>
                <w:szCs w:val="21"/>
              </w:rPr>
              <w:t xml:space="preserve">BLEYAN, D., </w:t>
            </w:r>
            <w:r w:rsidRPr="004A5904">
              <w:rPr>
                <w:b/>
                <w:bCs/>
                <w:sz w:val="21"/>
                <w:szCs w:val="21"/>
              </w:rPr>
              <w:t>HAUSNEROVÁ, B. (60%)</w:t>
            </w:r>
            <w:r w:rsidRPr="004A5904">
              <w:rPr>
                <w:bCs/>
                <w:sz w:val="21"/>
                <w:szCs w:val="21"/>
              </w:rPr>
              <w:t>,</w:t>
            </w:r>
            <w:r w:rsidRPr="004A5904">
              <w:rPr>
                <w:b/>
                <w:bCs/>
                <w:sz w:val="21"/>
                <w:szCs w:val="21"/>
              </w:rPr>
              <w:t xml:space="preserve"> </w:t>
            </w:r>
            <w:r w:rsidRPr="004A5904">
              <w:rPr>
                <w:bCs/>
                <w:sz w:val="21"/>
                <w:szCs w:val="21"/>
              </w:rPr>
              <w:t>SVOBODA, P.:</w:t>
            </w:r>
            <w:r w:rsidRPr="004A5904">
              <w:rPr>
                <w:sz w:val="21"/>
                <w:szCs w:val="21"/>
              </w:rPr>
              <w:t xml:space="preserve"> </w:t>
            </w:r>
            <w:r w:rsidRPr="004A5904">
              <w:rPr>
                <w:bCs/>
                <w:sz w:val="21"/>
                <w:szCs w:val="21"/>
              </w:rPr>
              <w:t>The development of powder injectionmoulding binders: A quantification of individual components' interactions</w:t>
            </w:r>
            <w:r w:rsidRPr="004A5904">
              <w:rPr>
                <w:sz w:val="21"/>
                <w:szCs w:val="21"/>
              </w:rPr>
              <w:t xml:space="preserve">. </w:t>
            </w:r>
            <w:r w:rsidRPr="004A5904">
              <w:rPr>
                <w:i/>
                <w:sz w:val="21"/>
                <w:szCs w:val="21"/>
              </w:rPr>
              <w:t xml:space="preserve">Powder Technology </w:t>
            </w:r>
            <w:r w:rsidRPr="004A5904">
              <w:rPr>
                <w:sz w:val="21"/>
                <w:szCs w:val="21"/>
              </w:rPr>
              <w:t xml:space="preserve">286, 84-89, </w:t>
            </w:r>
            <w:r w:rsidRPr="004A5904">
              <w:rPr>
                <w:b/>
                <w:sz w:val="21"/>
                <w:szCs w:val="21"/>
              </w:rPr>
              <w:t>2015</w:t>
            </w:r>
            <w:r w:rsidRPr="004A5904">
              <w:rPr>
                <w:sz w:val="21"/>
                <w:szCs w:val="21"/>
              </w:rPr>
              <w:t xml:space="preserve">. </w:t>
            </w:r>
          </w:p>
          <w:p w14:paraId="1CD1C447" w14:textId="77777777" w:rsidR="00DA49CD" w:rsidRPr="004A5904" w:rsidRDefault="00DA49CD" w:rsidP="004A5904">
            <w:pPr>
              <w:spacing w:before="120" w:after="120"/>
              <w:jc w:val="both"/>
              <w:rPr>
                <w:sz w:val="21"/>
                <w:szCs w:val="21"/>
              </w:rPr>
            </w:pPr>
            <w:proofErr w:type="gramStart"/>
            <w:r w:rsidRPr="004A5904">
              <w:rPr>
                <w:sz w:val="21"/>
                <w:szCs w:val="21"/>
              </w:rPr>
              <w:t>MUKUND, B.N.</w:t>
            </w:r>
            <w:proofErr w:type="gramEnd"/>
            <w:r w:rsidRPr="004A5904">
              <w:rPr>
                <w:sz w:val="21"/>
                <w:szCs w:val="21"/>
              </w:rPr>
              <w:t xml:space="preserve">, </w:t>
            </w:r>
            <w:r w:rsidRPr="004A5904">
              <w:rPr>
                <w:b/>
                <w:sz w:val="21"/>
                <w:szCs w:val="21"/>
              </w:rPr>
              <w:t>HAUSNEROVÁ, B. (80%)</w:t>
            </w:r>
            <w:r w:rsidRPr="004A5904">
              <w:rPr>
                <w:sz w:val="21"/>
                <w:szCs w:val="21"/>
              </w:rPr>
              <w:t xml:space="preserve">, SHIVASHANKAR, T.S.: Development of 17-4PH stainless steel bimodal powder injection molding feedstock with the help of interparticle spacing/lubricating liquid concept. </w:t>
            </w:r>
            <w:r w:rsidRPr="004A5904">
              <w:rPr>
                <w:i/>
                <w:sz w:val="21"/>
                <w:szCs w:val="21"/>
              </w:rPr>
              <w:t>Powder Technology</w:t>
            </w:r>
            <w:r w:rsidRPr="004A5904">
              <w:rPr>
                <w:sz w:val="21"/>
                <w:szCs w:val="21"/>
              </w:rPr>
              <w:t xml:space="preserve"> 283, 24-31, </w:t>
            </w:r>
            <w:r w:rsidRPr="004A5904">
              <w:rPr>
                <w:b/>
                <w:sz w:val="21"/>
                <w:szCs w:val="21"/>
              </w:rPr>
              <w:t>2015</w:t>
            </w:r>
            <w:r w:rsidRPr="004A5904">
              <w:rPr>
                <w:sz w:val="21"/>
                <w:szCs w:val="21"/>
              </w:rPr>
              <w:t>.</w:t>
            </w:r>
            <w:r w:rsidRPr="004A5904">
              <w:rPr>
                <w:bCs/>
                <w:sz w:val="21"/>
                <w:szCs w:val="21"/>
              </w:rPr>
              <w:t xml:space="preserve"> </w:t>
            </w:r>
          </w:p>
          <w:p w14:paraId="36639EE7" w14:textId="77777777" w:rsidR="00DA49CD" w:rsidRPr="004A5904" w:rsidRDefault="00DA49CD" w:rsidP="004A5904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4A5904">
              <w:rPr>
                <w:b/>
                <w:sz w:val="21"/>
                <w:szCs w:val="21"/>
              </w:rPr>
              <w:t>HAUSNEROVÁ, B. (90%)</w:t>
            </w:r>
            <w:r w:rsidRPr="004A5904">
              <w:rPr>
                <w:caps/>
                <w:sz w:val="21"/>
                <w:szCs w:val="21"/>
              </w:rPr>
              <w:t>,</w:t>
            </w:r>
            <w:r w:rsidRPr="004A5904">
              <w:rPr>
                <w:sz w:val="21"/>
                <w:szCs w:val="21"/>
              </w:rPr>
              <w:t xml:space="preserve"> CUCOVÁ, L.</w:t>
            </w:r>
            <w:r w:rsidRPr="004A5904">
              <w:rPr>
                <w:caps/>
                <w:sz w:val="21"/>
                <w:szCs w:val="21"/>
              </w:rPr>
              <w:t>,</w:t>
            </w:r>
            <w:r w:rsidRPr="004A5904">
              <w:rPr>
                <w:sz w:val="21"/>
                <w:szCs w:val="21"/>
              </w:rPr>
              <w:t xml:space="preserve"> SORRENTINO, A.: Effect of carbide powder characteristics on the PVT behaviour of powder injection moulding compounds. </w:t>
            </w:r>
            <w:r w:rsidRPr="004A5904">
              <w:rPr>
                <w:i/>
                <w:sz w:val="21"/>
                <w:szCs w:val="21"/>
              </w:rPr>
              <w:t>Powder Technology</w:t>
            </w:r>
            <w:r w:rsidRPr="004A5904">
              <w:rPr>
                <w:sz w:val="21"/>
                <w:szCs w:val="21"/>
              </w:rPr>
              <w:t xml:space="preserve"> 206(3), 627-633, </w:t>
            </w:r>
            <w:r w:rsidRPr="004A5904">
              <w:rPr>
                <w:b/>
                <w:sz w:val="21"/>
                <w:szCs w:val="21"/>
              </w:rPr>
              <w:t>2013</w:t>
            </w:r>
            <w:r w:rsidRPr="004A5904">
              <w:rPr>
                <w:sz w:val="21"/>
                <w:szCs w:val="21"/>
              </w:rPr>
              <w:t xml:space="preserve">. </w:t>
            </w:r>
          </w:p>
          <w:p w14:paraId="26D3C5DB" w14:textId="77777777" w:rsidR="00DA49CD" w:rsidRDefault="00DA49CD" w:rsidP="004A5904">
            <w:pPr>
              <w:pStyle w:val="Zkladntext"/>
              <w:spacing w:before="120" w:after="120"/>
              <w:ind w:left="0"/>
              <w:rPr>
                <w:b/>
              </w:rPr>
            </w:pPr>
            <w:r w:rsidRPr="004A5904">
              <w:rPr>
                <w:b/>
                <w:caps/>
                <w:sz w:val="21"/>
                <w:szCs w:val="21"/>
              </w:rPr>
              <w:t>HausnerovÁ, B. (70%)</w:t>
            </w:r>
            <w:r w:rsidRPr="004A5904">
              <w:rPr>
                <w:caps/>
                <w:sz w:val="21"/>
                <w:szCs w:val="21"/>
              </w:rPr>
              <w:t xml:space="preserve">, SanÉtrnÍk, D., PonÍŽIL, </w:t>
            </w:r>
            <w:proofErr w:type="gramStart"/>
            <w:r w:rsidRPr="004A5904">
              <w:rPr>
                <w:caps/>
                <w:sz w:val="21"/>
                <w:szCs w:val="21"/>
              </w:rPr>
              <w:t>P</w:t>
            </w:r>
            <w:proofErr w:type="gramEnd"/>
            <w:r w:rsidRPr="004A5904">
              <w:rPr>
                <w:caps/>
                <w:sz w:val="21"/>
                <w:szCs w:val="21"/>
              </w:rPr>
              <w:t>.:</w:t>
            </w:r>
            <w:r w:rsidRPr="004A5904">
              <w:rPr>
                <w:sz w:val="21"/>
                <w:szCs w:val="21"/>
              </w:rPr>
              <w:t xml:space="preserve"> Surface structure analysis of injection molded highly filled polymer melts. </w:t>
            </w:r>
            <w:r w:rsidRPr="004A5904">
              <w:rPr>
                <w:i/>
                <w:sz w:val="21"/>
                <w:szCs w:val="21"/>
              </w:rPr>
              <w:t xml:space="preserve">Polymer Composites </w:t>
            </w:r>
            <w:r w:rsidRPr="004A5904">
              <w:rPr>
                <w:sz w:val="21"/>
                <w:szCs w:val="21"/>
              </w:rPr>
              <w:t xml:space="preserve">34(9), 1553-1558, </w:t>
            </w:r>
            <w:r w:rsidRPr="004A5904">
              <w:rPr>
                <w:b/>
                <w:sz w:val="21"/>
                <w:szCs w:val="21"/>
              </w:rPr>
              <w:t>2013</w:t>
            </w:r>
            <w:r w:rsidRPr="004A5904">
              <w:rPr>
                <w:sz w:val="21"/>
                <w:szCs w:val="21"/>
              </w:rPr>
              <w:t>.</w:t>
            </w:r>
            <w:r w:rsidRPr="003450B0">
              <w:rPr>
                <w:sz w:val="22"/>
                <w:szCs w:val="22"/>
              </w:rPr>
              <w:t xml:space="preserve"> </w:t>
            </w:r>
          </w:p>
        </w:tc>
      </w:tr>
      <w:tr w:rsidR="00DA49CD" w14:paraId="605E2FB4" w14:textId="77777777" w:rsidTr="00D53E52">
        <w:trPr>
          <w:gridBefore w:val="1"/>
          <w:gridAfter w:val="2"/>
          <w:wBefore w:w="80" w:type="dxa"/>
          <w:wAfter w:w="193" w:type="dxa"/>
          <w:trHeight w:val="218"/>
          <w:trPrChange w:id="96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18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966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10E5F113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2AC95A74" w14:textId="77777777" w:rsidTr="00D53E52">
        <w:trPr>
          <w:gridBefore w:val="1"/>
          <w:gridAfter w:val="2"/>
          <w:wBefore w:w="80" w:type="dxa"/>
          <w:wAfter w:w="193" w:type="dxa"/>
          <w:trHeight w:val="328"/>
          <w:trPrChange w:id="96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8"/>
            </w:trPr>
          </w:trPrChange>
        </w:trPr>
        <w:tc>
          <w:tcPr>
            <w:tcW w:w="9884" w:type="dxa"/>
            <w:gridSpan w:val="60"/>
            <w:tcPrChange w:id="968" w:author="Simona Mrkvičková" w:date="2018-04-13T14:26:00Z">
              <w:tcPr>
                <w:tcW w:w="9888" w:type="dxa"/>
                <w:gridSpan w:val="60"/>
              </w:tcPr>
            </w:tcPrChange>
          </w:tcPr>
          <w:p w14:paraId="18590960" w14:textId="77777777" w:rsidR="009840AF" w:rsidRDefault="00DA49CD" w:rsidP="00672CDD">
            <w:pPr>
              <w:spacing w:before="60" w:after="60"/>
              <w:rPr>
                <w:b/>
              </w:rPr>
            </w:pPr>
            <w:r w:rsidRPr="004A5904">
              <w:rPr>
                <w:rFonts w:ascii="TimesNewRomanPSMT" w:eastAsia="Calibri" w:hAnsi="TimesNewRomanPSMT" w:cs="TimesNewRomanPSMT"/>
                <w:sz w:val="21"/>
                <w:szCs w:val="21"/>
              </w:rPr>
              <w:t>1994 – 1995: Chalmers University of Technology, Göteborg, Švédsko (10 měsíců)</w:t>
            </w:r>
          </w:p>
        </w:tc>
      </w:tr>
      <w:tr w:rsidR="00DA49CD" w14:paraId="653C7C72" w14:textId="77777777" w:rsidTr="00D53E52">
        <w:trPr>
          <w:gridBefore w:val="1"/>
          <w:gridAfter w:val="2"/>
          <w:wBefore w:w="80" w:type="dxa"/>
          <w:wAfter w:w="193" w:type="dxa"/>
          <w:cantSplit/>
          <w:trHeight w:val="470"/>
          <w:trPrChange w:id="96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470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970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099FDEE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5" w:type="dxa"/>
            <w:gridSpan w:val="27"/>
            <w:tcPrChange w:id="971" w:author="Simona Mrkvičková" w:date="2018-04-13T14:26:00Z">
              <w:tcPr>
                <w:tcW w:w="4548" w:type="dxa"/>
                <w:gridSpan w:val="27"/>
              </w:tcPr>
            </w:tcPrChange>
          </w:tcPr>
          <w:p w14:paraId="5537C1D9" w14:textId="77777777" w:rsidR="00DA49CD" w:rsidRDefault="00DA49CD" w:rsidP="00A86912">
            <w:pPr>
              <w:jc w:val="both"/>
            </w:pPr>
          </w:p>
        </w:tc>
        <w:tc>
          <w:tcPr>
            <w:tcW w:w="789" w:type="dxa"/>
            <w:gridSpan w:val="11"/>
            <w:shd w:val="clear" w:color="auto" w:fill="F7CAAC"/>
            <w:tcPrChange w:id="972" w:author="Simona Mrkvičková" w:date="2018-04-13T14:26:00Z">
              <w:tcPr>
                <w:tcW w:w="789" w:type="dxa"/>
                <w:gridSpan w:val="11"/>
                <w:shd w:val="clear" w:color="auto" w:fill="F7CAAC"/>
              </w:tcPr>
            </w:tcPrChange>
          </w:tcPr>
          <w:p w14:paraId="571491EC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40" w:type="dxa"/>
            <w:gridSpan w:val="18"/>
            <w:tcPrChange w:id="973" w:author="Simona Mrkvičková" w:date="2018-04-13T14:26:00Z">
              <w:tcPr>
                <w:tcW w:w="2037" w:type="dxa"/>
                <w:gridSpan w:val="18"/>
              </w:tcPr>
            </w:tcPrChange>
          </w:tcPr>
          <w:p w14:paraId="4B2F00BF" w14:textId="77777777" w:rsidR="00DA49CD" w:rsidRDefault="00DA49CD" w:rsidP="00A86912">
            <w:pPr>
              <w:jc w:val="both"/>
            </w:pPr>
          </w:p>
        </w:tc>
      </w:tr>
      <w:tr w:rsidR="00DA49CD" w14:paraId="11E956B7" w14:textId="77777777" w:rsidTr="00D53E52">
        <w:trPr>
          <w:gridBefore w:val="1"/>
          <w:gridAfter w:val="2"/>
          <w:wBefore w:w="80" w:type="dxa"/>
          <w:wAfter w:w="193" w:type="dxa"/>
          <w:trPrChange w:id="97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tcPrChange w:id="975" w:author="Simona Mrkvičková" w:date="2018-04-13T14:26:00Z">
              <w:tcPr>
                <w:tcW w:w="9888" w:type="dxa"/>
                <w:gridSpan w:val="60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BDD6EE"/>
              </w:tcPr>
            </w:tcPrChange>
          </w:tcPr>
          <w:p w14:paraId="5C7F122E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A49CD" w14:paraId="47F804AD" w14:textId="77777777" w:rsidTr="00D53E52">
        <w:trPr>
          <w:gridBefore w:val="1"/>
          <w:gridAfter w:val="2"/>
          <w:wBefore w:w="80" w:type="dxa"/>
          <w:wAfter w:w="193" w:type="dxa"/>
          <w:trPrChange w:id="976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double" w:sz="4" w:space="0" w:color="auto"/>
            </w:tcBorders>
            <w:shd w:val="clear" w:color="auto" w:fill="F7CAAC"/>
            <w:tcPrChange w:id="977" w:author="Simona Mrkvičková" w:date="2018-04-13T14:26:00Z">
              <w:tcPr>
                <w:tcW w:w="2514" w:type="dxa"/>
                <w:gridSpan w:val="4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3FB0627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74" w:type="dxa"/>
            <w:gridSpan w:val="56"/>
            <w:tcPrChange w:id="978" w:author="Simona Mrkvičková" w:date="2018-04-13T14:26:00Z">
              <w:tcPr>
                <w:tcW w:w="7374" w:type="dxa"/>
                <w:gridSpan w:val="56"/>
              </w:tcPr>
            </w:tcPrChange>
          </w:tcPr>
          <w:p w14:paraId="6CBDC9EA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5066F519" w14:textId="77777777" w:rsidTr="00D53E52">
        <w:trPr>
          <w:gridBefore w:val="1"/>
          <w:gridAfter w:val="2"/>
          <w:wBefore w:w="80" w:type="dxa"/>
          <w:wAfter w:w="193" w:type="dxa"/>
          <w:trPrChange w:id="97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980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10D845A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74" w:type="dxa"/>
            <w:gridSpan w:val="56"/>
            <w:tcPrChange w:id="981" w:author="Simona Mrkvičková" w:date="2018-04-13T14:26:00Z">
              <w:tcPr>
                <w:tcW w:w="7374" w:type="dxa"/>
                <w:gridSpan w:val="56"/>
              </w:tcPr>
            </w:tcPrChange>
          </w:tcPr>
          <w:p w14:paraId="53F3F0BA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1E95B249" w14:textId="77777777" w:rsidTr="00D53E52">
        <w:trPr>
          <w:gridBefore w:val="1"/>
          <w:gridAfter w:val="2"/>
          <w:wBefore w:w="80" w:type="dxa"/>
          <w:wAfter w:w="193" w:type="dxa"/>
          <w:trPrChange w:id="98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983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18D59EA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74" w:type="dxa"/>
            <w:gridSpan w:val="56"/>
            <w:tcPrChange w:id="984" w:author="Simona Mrkvičková" w:date="2018-04-13T14:26:00Z">
              <w:tcPr>
                <w:tcW w:w="7374" w:type="dxa"/>
                <w:gridSpan w:val="56"/>
              </w:tcPr>
            </w:tcPrChange>
          </w:tcPr>
          <w:p w14:paraId="5633DC42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655E03B3" w14:textId="77777777" w:rsidTr="00D53E52">
        <w:trPr>
          <w:gridBefore w:val="1"/>
          <w:gridAfter w:val="2"/>
          <w:wBefore w:w="80" w:type="dxa"/>
          <w:wAfter w:w="193" w:type="dxa"/>
          <w:trPrChange w:id="98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986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6FE559F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5" w:type="dxa"/>
            <w:gridSpan w:val="27"/>
            <w:tcPrChange w:id="987" w:author="Simona Mrkvičková" w:date="2018-04-13T14:26:00Z">
              <w:tcPr>
                <w:tcW w:w="4548" w:type="dxa"/>
                <w:gridSpan w:val="27"/>
              </w:tcPr>
            </w:tcPrChange>
          </w:tcPr>
          <w:p w14:paraId="4CB9EC9E" w14:textId="77777777" w:rsidR="00DA49CD" w:rsidRPr="00B71B27" w:rsidRDefault="00DA49CD" w:rsidP="00A86912">
            <w:pPr>
              <w:jc w:val="both"/>
              <w:rPr>
                <w:b/>
              </w:rPr>
            </w:pPr>
            <w:bookmarkStart w:id="988" w:name="Janáčová"/>
            <w:bookmarkEnd w:id="988"/>
            <w:r w:rsidRPr="00B71B27">
              <w:rPr>
                <w:b/>
              </w:rPr>
              <w:t>Dagmar Janáčová</w:t>
            </w:r>
          </w:p>
        </w:tc>
        <w:tc>
          <w:tcPr>
            <w:tcW w:w="716" w:type="dxa"/>
            <w:gridSpan w:val="7"/>
            <w:shd w:val="clear" w:color="auto" w:fill="F7CAAC"/>
            <w:tcPrChange w:id="989" w:author="Simona Mrkvičková" w:date="2018-04-13T14:26:00Z">
              <w:tcPr>
                <w:tcW w:w="716" w:type="dxa"/>
                <w:gridSpan w:val="7"/>
                <w:shd w:val="clear" w:color="auto" w:fill="F7CAAC"/>
              </w:tcPr>
            </w:tcPrChange>
          </w:tcPr>
          <w:p w14:paraId="13B73BBF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13" w:type="dxa"/>
            <w:gridSpan w:val="22"/>
            <w:tcPrChange w:id="990" w:author="Simona Mrkvičková" w:date="2018-04-13T14:26:00Z">
              <w:tcPr>
                <w:tcW w:w="2110" w:type="dxa"/>
                <w:gridSpan w:val="22"/>
              </w:tcPr>
            </w:tcPrChange>
          </w:tcPr>
          <w:p w14:paraId="777BD9C3" w14:textId="77777777" w:rsidR="00DA49CD" w:rsidRDefault="00DA49CD" w:rsidP="00A86912">
            <w:pPr>
              <w:jc w:val="both"/>
            </w:pPr>
            <w:r>
              <w:t>prof. Ing., CSc.</w:t>
            </w:r>
          </w:p>
        </w:tc>
      </w:tr>
      <w:tr w:rsidR="00341BAB" w14:paraId="6247B484" w14:textId="77777777" w:rsidTr="00D53E52">
        <w:trPr>
          <w:gridBefore w:val="1"/>
          <w:gridAfter w:val="2"/>
          <w:wBefore w:w="80" w:type="dxa"/>
          <w:wAfter w:w="193" w:type="dxa"/>
          <w:trPrChange w:id="99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992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62C0DF9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2" w:type="dxa"/>
            <w:gridSpan w:val="8"/>
            <w:tcPrChange w:id="993" w:author="Simona Mrkvičková" w:date="2018-04-13T14:26:00Z">
              <w:tcPr>
                <w:tcW w:w="832" w:type="dxa"/>
                <w:gridSpan w:val="8"/>
              </w:tcPr>
            </w:tcPrChange>
          </w:tcPr>
          <w:p w14:paraId="1C4E7D79" w14:textId="77777777" w:rsidR="00DA49CD" w:rsidRDefault="00DA49CD" w:rsidP="00A86912">
            <w:pPr>
              <w:jc w:val="both"/>
            </w:pPr>
            <w:r>
              <w:t>1963</w:t>
            </w:r>
          </w:p>
        </w:tc>
        <w:tc>
          <w:tcPr>
            <w:tcW w:w="1721" w:type="dxa"/>
            <w:gridSpan w:val="6"/>
            <w:shd w:val="clear" w:color="auto" w:fill="F7CAAC"/>
            <w:tcPrChange w:id="994" w:author="Simona Mrkvičková" w:date="2018-04-13T14:26:00Z">
              <w:tcPr>
                <w:tcW w:w="1723" w:type="dxa"/>
                <w:gridSpan w:val="6"/>
                <w:shd w:val="clear" w:color="auto" w:fill="F7CAAC"/>
              </w:tcPr>
            </w:tcPrChange>
          </w:tcPr>
          <w:p w14:paraId="0A3047B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8"/>
            <w:tcPrChange w:id="995" w:author="Simona Mrkvičková" w:date="2018-04-13T14:26:00Z">
              <w:tcPr>
                <w:tcW w:w="996" w:type="dxa"/>
                <w:gridSpan w:val="8"/>
              </w:tcPr>
            </w:tcPrChange>
          </w:tcPr>
          <w:p w14:paraId="793C69F5" w14:textId="77777777" w:rsidR="00DA49CD" w:rsidRPr="002514B3" w:rsidRDefault="00DA49CD" w:rsidP="00A86912">
            <w:pPr>
              <w:jc w:val="both"/>
            </w:pPr>
            <w:r w:rsidRPr="002514B3">
              <w:t>pp.</w:t>
            </w:r>
          </w:p>
        </w:tc>
        <w:tc>
          <w:tcPr>
            <w:tcW w:w="996" w:type="dxa"/>
            <w:gridSpan w:val="5"/>
            <w:shd w:val="clear" w:color="auto" w:fill="F7CAAC"/>
            <w:tcPrChange w:id="996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1DB9CF79" w14:textId="77777777" w:rsidR="00DA49CD" w:rsidRPr="002514B3" w:rsidRDefault="00DA49CD" w:rsidP="00A86912">
            <w:pPr>
              <w:jc w:val="both"/>
              <w:rPr>
                <w:b/>
              </w:rPr>
            </w:pPr>
            <w:r w:rsidRPr="002514B3"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997" w:author="Simona Mrkvičková" w:date="2018-04-13T14:26:00Z">
              <w:tcPr>
                <w:tcW w:w="716" w:type="dxa"/>
                <w:gridSpan w:val="7"/>
              </w:tcPr>
            </w:tcPrChange>
          </w:tcPr>
          <w:p w14:paraId="7C5904FC" w14:textId="77777777" w:rsidR="00DA49CD" w:rsidRPr="002514B3" w:rsidRDefault="00DA49CD" w:rsidP="00A86912">
            <w:pPr>
              <w:jc w:val="both"/>
            </w:pPr>
            <w:r w:rsidRPr="002514B3">
              <w:t>40</w:t>
            </w:r>
          </w:p>
        </w:tc>
        <w:tc>
          <w:tcPr>
            <w:tcW w:w="721" w:type="dxa"/>
            <w:gridSpan w:val="14"/>
            <w:shd w:val="clear" w:color="auto" w:fill="F7CAAC"/>
            <w:tcPrChange w:id="998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7E2121F1" w14:textId="77777777" w:rsidR="00DA49CD" w:rsidRPr="002514B3" w:rsidRDefault="00DA49CD" w:rsidP="00A86912">
            <w:pPr>
              <w:jc w:val="both"/>
              <w:rPr>
                <w:b/>
              </w:rPr>
            </w:pPr>
            <w:r w:rsidRPr="002514B3"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999" w:author="Simona Mrkvičková" w:date="2018-04-13T14:26:00Z">
              <w:tcPr>
                <w:tcW w:w="1393" w:type="dxa"/>
                <w:gridSpan w:val="8"/>
              </w:tcPr>
            </w:tcPrChange>
          </w:tcPr>
          <w:p w14:paraId="5820180E" w14:textId="77777777" w:rsidR="00DA49CD" w:rsidRPr="002514B3" w:rsidRDefault="00DA49CD" w:rsidP="00A86912">
            <w:pPr>
              <w:jc w:val="both"/>
            </w:pPr>
            <w:r w:rsidRPr="002514B3">
              <w:t>N</w:t>
            </w:r>
          </w:p>
        </w:tc>
      </w:tr>
      <w:tr w:rsidR="00DA49CD" w14:paraId="0187A387" w14:textId="77777777" w:rsidTr="00D53E52">
        <w:trPr>
          <w:gridBefore w:val="1"/>
          <w:gridAfter w:val="2"/>
          <w:wBefore w:w="80" w:type="dxa"/>
          <w:wAfter w:w="193" w:type="dxa"/>
          <w:trPrChange w:id="1000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5063" w:type="dxa"/>
            <w:gridSpan w:val="18"/>
            <w:shd w:val="clear" w:color="auto" w:fill="F7CAAC"/>
            <w:tcPrChange w:id="1001" w:author="Simona Mrkvičková" w:date="2018-04-13T14:26:00Z">
              <w:tcPr>
                <w:tcW w:w="5069" w:type="dxa"/>
                <w:gridSpan w:val="18"/>
                <w:shd w:val="clear" w:color="auto" w:fill="F7CAAC"/>
              </w:tcPr>
            </w:tcPrChange>
          </w:tcPr>
          <w:p w14:paraId="73E5073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8"/>
            <w:tcPrChange w:id="1002" w:author="Simona Mrkvičková" w:date="2018-04-13T14:26:00Z">
              <w:tcPr>
                <w:tcW w:w="996" w:type="dxa"/>
                <w:gridSpan w:val="8"/>
              </w:tcPr>
            </w:tcPrChange>
          </w:tcPr>
          <w:p w14:paraId="3452ABF6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6" w:type="dxa"/>
            <w:gridSpan w:val="5"/>
            <w:shd w:val="clear" w:color="auto" w:fill="F7CAAC"/>
            <w:tcPrChange w:id="1003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629BD44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1004" w:author="Simona Mrkvičková" w:date="2018-04-13T14:26:00Z">
              <w:tcPr>
                <w:tcW w:w="716" w:type="dxa"/>
                <w:gridSpan w:val="7"/>
              </w:tcPr>
            </w:tcPrChange>
          </w:tcPr>
          <w:p w14:paraId="0F2AC44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21" w:type="dxa"/>
            <w:gridSpan w:val="14"/>
            <w:shd w:val="clear" w:color="auto" w:fill="F7CAAC"/>
            <w:tcPrChange w:id="1005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76B91C5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1006" w:author="Simona Mrkvičková" w:date="2018-04-13T14:26:00Z">
              <w:tcPr>
                <w:tcW w:w="1393" w:type="dxa"/>
                <w:gridSpan w:val="8"/>
              </w:tcPr>
            </w:tcPrChange>
          </w:tcPr>
          <w:p w14:paraId="3680AD5D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AD1158">
              <w:t>---</w:t>
            </w:r>
          </w:p>
        </w:tc>
      </w:tr>
      <w:tr w:rsidR="00DA49CD" w14:paraId="67C057F6" w14:textId="77777777" w:rsidTr="00D53E52">
        <w:trPr>
          <w:gridBefore w:val="1"/>
          <w:gridAfter w:val="2"/>
          <w:wBefore w:w="80" w:type="dxa"/>
          <w:wAfter w:w="193" w:type="dxa"/>
          <w:trPrChange w:id="100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shd w:val="clear" w:color="auto" w:fill="F7CAAC"/>
            <w:tcPrChange w:id="1008" w:author="Simona Mrkvičková" w:date="2018-04-13T14:26:00Z">
              <w:tcPr>
                <w:tcW w:w="6065" w:type="dxa"/>
                <w:gridSpan w:val="26"/>
                <w:shd w:val="clear" w:color="auto" w:fill="F7CAAC"/>
              </w:tcPr>
            </w:tcPrChange>
          </w:tcPr>
          <w:p w14:paraId="4B99243F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2" w:type="dxa"/>
            <w:gridSpan w:val="12"/>
            <w:shd w:val="clear" w:color="auto" w:fill="F7CAAC"/>
            <w:tcPrChange w:id="1009" w:author="Simona Mrkvičková" w:date="2018-04-13T14:26:00Z">
              <w:tcPr>
                <w:tcW w:w="1713" w:type="dxa"/>
                <w:gridSpan w:val="12"/>
                <w:shd w:val="clear" w:color="auto" w:fill="F7CAAC"/>
              </w:tcPr>
            </w:tcPrChange>
          </w:tcPr>
          <w:p w14:paraId="4D10533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113" w:type="dxa"/>
            <w:gridSpan w:val="22"/>
            <w:shd w:val="clear" w:color="auto" w:fill="F7CAAC"/>
            <w:tcPrChange w:id="1010" w:author="Simona Mrkvičková" w:date="2018-04-13T14:26:00Z">
              <w:tcPr>
                <w:tcW w:w="2110" w:type="dxa"/>
                <w:gridSpan w:val="22"/>
                <w:shd w:val="clear" w:color="auto" w:fill="F7CAAC"/>
              </w:tcPr>
            </w:tcPrChange>
          </w:tcPr>
          <w:p w14:paraId="065436A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28A7CD4F" w14:textId="77777777" w:rsidTr="00D53E52">
        <w:trPr>
          <w:gridBefore w:val="1"/>
          <w:gridAfter w:val="2"/>
          <w:wBefore w:w="80" w:type="dxa"/>
          <w:wAfter w:w="193" w:type="dxa"/>
          <w:trPrChange w:id="101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012" w:author="Simona Mrkvičková" w:date="2018-04-13T14:26:00Z">
              <w:tcPr>
                <w:tcW w:w="6065" w:type="dxa"/>
                <w:gridSpan w:val="26"/>
              </w:tcPr>
            </w:tcPrChange>
          </w:tcPr>
          <w:p w14:paraId="58FB6F47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12" w:type="dxa"/>
            <w:gridSpan w:val="12"/>
            <w:tcPrChange w:id="1013" w:author="Simona Mrkvičková" w:date="2018-04-13T14:26:00Z">
              <w:tcPr>
                <w:tcW w:w="1713" w:type="dxa"/>
                <w:gridSpan w:val="12"/>
              </w:tcPr>
            </w:tcPrChange>
          </w:tcPr>
          <w:p w14:paraId="40E8DABF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113" w:type="dxa"/>
            <w:gridSpan w:val="22"/>
            <w:tcPrChange w:id="1014" w:author="Simona Mrkvičková" w:date="2018-04-13T14:26:00Z">
              <w:tcPr>
                <w:tcW w:w="2110" w:type="dxa"/>
                <w:gridSpan w:val="22"/>
              </w:tcPr>
            </w:tcPrChange>
          </w:tcPr>
          <w:p w14:paraId="401CB711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102E5CEC" w14:textId="77777777" w:rsidTr="00D53E52">
        <w:trPr>
          <w:gridBefore w:val="1"/>
          <w:gridAfter w:val="2"/>
          <w:wBefore w:w="80" w:type="dxa"/>
          <w:wAfter w:w="193" w:type="dxa"/>
          <w:trPrChange w:id="101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016" w:author="Simona Mrkvičková" w:date="2018-04-13T14:26:00Z">
              <w:tcPr>
                <w:tcW w:w="6065" w:type="dxa"/>
                <w:gridSpan w:val="26"/>
              </w:tcPr>
            </w:tcPrChange>
          </w:tcPr>
          <w:p w14:paraId="487C2A23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1017" w:author="Simona Mrkvičková" w:date="2018-04-13T14:26:00Z">
              <w:tcPr>
                <w:tcW w:w="1713" w:type="dxa"/>
                <w:gridSpan w:val="12"/>
              </w:tcPr>
            </w:tcPrChange>
          </w:tcPr>
          <w:p w14:paraId="5E6963C5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1018" w:author="Simona Mrkvičková" w:date="2018-04-13T14:26:00Z">
              <w:tcPr>
                <w:tcW w:w="2110" w:type="dxa"/>
                <w:gridSpan w:val="22"/>
              </w:tcPr>
            </w:tcPrChange>
          </w:tcPr>
          <w:p w14:paraId="0C255B5B" w14:textId="77777777" w:rsidR="00DA49CD" w:rsidRDefault="00DA49CD" w:rsidP="00A86912">
            <w:pPr>
              <w:jc w:val="both"/>
            </w:pPr>
          </w:p>
        </w:tc>
      </w:tr>
      <w:tr w:rsidR="00DA49CD" w14:paraId="546E931C" w14:textId="77777777" w:rsidTr="00D53E52">
        <w:trPr>
          <w:gridBefore w:val="1"/>
          <w:gridAfter w:val="2"/>
          <w:wBefore w:w="80" w:type="dxa"/>
          <w:wAfter w:w="193" w:type="dxa"/>
          <w:trPrChange w:id="101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020" w:author="Simona Mrkvičková" w:date="2018-04-13T14:26:00Z">
              <w:tcPr>
                <w:tcW w:w="6065" w:type="dxa"/>
                <w:gridSpan w:val="26"/>
              </w:tcPr>
            </w:tcPrChange>
          </w:tcPr>
          <w:p w14:paraId="5DAF7950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1021" w:author="Simona Mrkvičková" w:date="2018-04-13T14:26:00Z">
              <w:tcPr>
                <w:tcW w:w="1713" w:type="dxa"/>
                <w:gridSpan w:val="12"/>
              </w:tcPr>
            </w:tcPrChange>
          </w:tcPr>
          <w:p w14:paraId="2FCDD904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1022" w:author="Simona Mrkvičková" w:date="2018-04-13T14:26:00Z">
              <w:tcPr>
                <w:tcW w:w="2110" w:type="dxa"/>
                <w:gridSpan w:val="22"/>
              </w:tcPr>
            </w:tcPrChange>
          </w:tcPr>
          <w:p w14:paraId="070B37F6" w14:textId="77777777" w:rsidR="00DA49CD" w:rsidRDefault="00DA49CD" w:rsidP="00A86912">
            <w:pPr>
              <w:jc w:val="both"/>
            </w:pPr>
          </w:p>
        </w:tc>
      </w:tr>
      <w:tr w:rsidR="00DA49CD" w14:paraId="32C9FCD6" w14:textId="77777777" w:rsidTr="00D53E52">
        <w:trPr>
          <w:gridBefore w:val="1"/>
          <w:gridAfter w:val="2"/>
          <w:wBefore w:w="80" w:type="dxa"/>
          <w:wAfter w:w="193" w:type="dxa"/>
          <w:trPrChange w:id="102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024" w:author="Simona Mrkvičková" w:date="2018-04-13T14:26:00Z">
              <w:tcPr>
                <w:tcW w:w="6065" w:type="dxa"/>
                <w:gridSpan w:val="26"/>
              </w:tcPr>
            </w:tcPrChange>
          </w:tcPr>
          <w:p w14:paraId="310E8299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1025" w:author="Simona Mrkvičková" w:date="2018-04-13T14:26:00Z">
              <w:tcPr>
                <w:tcW w:w="1713" w:type="dxa"/>
                <w:gridSpan w:val="12"/>
              </w:tcPr>
            </w:tcPrChange>
          </w:tcPr>
          <w:p w14:paraId="14B4F0DD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1026" w:author="Simona Mrkvičková" w:date="2018-04-13T14:26:00Z">
              <w:tcPr>
                <w:tcW w:w="2110" w:type="dxa"/>
                <w:gridSpan w:val="22"/>
              </w:tcPr>
            </w:tcPrChange>
          </w:tcPr>
          <w:p w14:paraId="7C891A7C" w14:textId="77777777" w:rsidR="00DA49CD" w:rsidRDefault="00DA49CD" w:rsidP="00A86912">
            <w:pPr>
              <w:jc w:val="both"/>
            </w:pPr>
          </w:p>
        </w:tc>
      </w:tr>
      <w:tr w:rsidR="00DA49CD" w14:paraId="2652FF53" w14:textId="77777777" w:rsidTr="00D53E52">
        <w:trPr>
          <w:gridBefore w:val="1"/>
          <w:gridAfter w:val="2"/>
          <w:wBefore w:w="80" w:type="dxa"/>
          <w:wAfter w:w="193" w:type="dxa"/>
          <w:trPrChange w:id="102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028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09F565E7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4EDA09A8" w14:textId="77777777" w:rsidTr="00D53E52">
        <w:trPr>
          <w:gridBefore w:val="1"/>
          <w:gridAfter w:val="2"/>
          <w:wBefore w:w="80" w:type="dxa"/>
          <w:wAfter w:w="193" w:type="dxa"/>
          <w:trHeight w:val="181"/>
          <w:trPrChange w:id="102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1"/>
            </w:trPr>
          </w:trPrChange>
        </w:trPr>
        <w:tc>
          <w:tcPr>
            <w:tcW w:w="9884" w:type="dxa"/>
            <w:gridSpan w:val="60"/>
            <w:tcBorders>
              <w:top w:val="nil"/>
            </w:tcBorders>
            <w:tcPrChange w:id="1030" w:author="Simona Mrkvičková" w:date="2018-04-13T14:26:00Z">
              <w:tcPr>
                <w:tcW w:w="9888" w:type="dxa"/>
                <w:gridSpan w:val="60"/>
                <w:tcBorders>
                  <w:top w:val="nil"/>
                </w:tcBorders>
              </w:tcPr>
            </w:tcPrChange>
          </w:tcPr>
          <w:p w14:paraId="5919D3AA" w14:textId="77777777" w:rsidR="00DA49CD" w:rsidRPr="003403DD" w:rsidRDefault="000D7787" w:rsidP="003403DD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0D7787">
              <w:rPr>
                <w:b/>
                <w:sz w:val="21"/>
                <w:szCs w:val="21"/>
              </w:rPr>
              <w:t>Procesní inženýrství III</w:t>
            </w:r>
            <w:r>
              <w:rPr>
                <w:sz w:val="21"/>
                <w:szCs w:val="21"/>
              </w:rPr>
              <w:t xml:space="preserve"> (50% p)</w:t>
            </w:r>
          </w:p>
        </w:tc>
      </w:tr>
      <w:tr w:rsidR="00DA49CD" w14:paraId="376D6807" w14:textId="77777777" w:rsidTr="00D53E52">
        <w:trPr>
          <w:gridBefore w:val="1"/>
          <w:gridAfter w:val="2"/>
          <w:wBefore w:w="80" w:type="dxa"/>
          <w:wAfter w:w="193" w:type="dxa"/>
          <w:trPrChange w:id="103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032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1DB15743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60068DC6" w14:textId="77777777" w:rsidTr="00D53E52">
        <w:trPr>
          <w:gridBefore w:val="1"/>
          <w:gridAfter w:val="2"/>
          <w:wBefore w:w="80" w:type="dxa"/>
          <w:wAfter w:w="193" w:type="dxa"/>
          <w:trHeight w:val="372"/>
          <w:trPrChange w:id="103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72"/>
            </w:trPr>
          </w:trPrChange>
        </w:trPr>
        <w:tc>
          <w:tcPr>
            <w:tcW w:w="9884" w:type="dxa"/>
            <w:gridSpan w:val="60"/>
            <w:tcPrChange w:id="1034" w:author="Simona Mrkvičková" w:date="2018-04-13T14:26:00Z">
              <w:tcPr>
                <w:tcW w:w="9888" w:type="dxa"/>
                <w:gridSpan w:val="60"/>
              </w:tcPr>
            </w:tcPrChange>
          </w:tcPr>
          <w:p w14:paraId="7B3CA157" w14:textId="77777777" w:rsidR="00DA49CD" w:rsidRPr="003403DD" w:rsidRDefault="00DA49CD" w:rsidP="00A86912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3403DD">
              <w:rPr>
                <w:sz w:val="21"/>
                <w:szCs w:val="21"/>
              </w:rPr>
              <w:t>1993: VUT Brno, FT Zlín, obor Nauka o nekovových materiálech, CSc.</w:t>
            </w:r>
          </w:p>
        </w:tc>
      </w:tr>
      <w:tr w:rsidR="00DA49CD" w14:paraId="3B80B03C" w14:textId="77777777" w:rsidTr="00D53E52">
        <w:trPr>
          <w:gridBefore w:val="1"/>
          <w:gridAfter w:val="2"/>
          <w:wBefore w:w="80" w:type="dxa"/>
          <w:wAfter w:w="193" w:type="dxa"/>
          <w:trPrChange w:id="103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036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7679D8D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1E869DFA" w14:textId="77777777" w:rsidTr="00D53E52">
        <w:trPr>
          <w:gridBefore w:val="1"/>
          <w:gridAfter w:val="2"/>
          <w:wBefore w:w="80" w:type="dxa"/>
          <w:wAfter w:w="193" w:type="dxa"/>
          <w:trHeight w:val="1090"/>
          <w:trPrChange w:id="103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090"/>
            </w:trPr>
          </w:trPrChange>
        </w:trPr>
        <w:tc>
          <w:tcPr>
            <w:tcW w:w="9884" w:type="dxa"/>
            <w:gridSpan w:val="60"/>
            <w:tcPrChange w:id="1038" w:author="Simona Mrkvičková" w:date="2018-04-13T14:26:00Z">
              <w:tcPr>
                <w:tcW w:w="9888" w:type="dxa"/>
                <w:gridSpan w:val="60"/>
              </w:tcPr>
            </w:tcPrChange>
          </w:tcPr>
          <w:p w14:paraId="52F5B8A6" w14:textId="77777777" w:rsidR="00DA49CD" w:rsidRPr="003403DD" w:rsidRDefault="00DA49CD" w:rsidP="003403DD">
            <w:pPr>
              <w:autoSpaceDE w:val="0"/>
              <w:autoSpaceDN w:val="0"/>
              <w:adjustRightInd w:val="0"/>
              <w:spacing w:before="60" w:after="60"/>
              <w:rPr>
                <w:rFonts w:ascii="TimesNewRomanPSMT" w:eastAsia="Calibri" w:hAnsi="TimesNewRomanPSMT" w:cs="TimesNewRomanPSMT"/>
                <w:sz w:val="21"/>
                <w:szCs w:val="21"/>
              </w:rPr>
            </w:pPr>
            <w:r w:rsidRPr="003403DD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1987 </w:t>
            </w:r>
            <w:r w:rsidRPr="003403DD">
              <w:rPr>
                <w:sz w:val="21"/>
                <w:szCs w:val="21"/>
              </w:rPr>
              <w:t>–</w:t>
            </w:r>
            <w:r w:rsidRPr="003403DD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 1989: VUT Brno, FT Zlín, studijní pobyt</w:t>
            </w:r>
          </w:p>
          <w:p w14:paraId="37B9A3C1" w14:textId="77777777" w:rsidR="00DA49CD" w:rsidRPr="003403DD" w:rsidRDefault="00DA49CD" w:rsidP="003403DD">
            <w:pPr>
              <w:autoSpaceDE w:val="0"/>
              <w:autoSpaceDN w:val="0"/>
              <w:adjustRightInd w:val="0"/>
              <w:spacing w:before="60" w:after="60"/>
              <w:rPr>
                <w:rFonts w:ascii="TimesNewRomanPSMT" w:eastAsia="Calibri" w:hAnsi="TimesNewRomanPSMT" w:cs="TimesNewRomanPSMT"/>
                <w:sz w:val="21"/>
                <w:szCs w:val="21"/>
              </w:rPr>
            </w:pPr>
            <w:r w:rsidRPr="003403DD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1990 </w:t>
            </w:r>
            <w:r w:rsidRPr="003403DD">
              <w:rPr>
                <w:sz w:val="21"/>
                <w:szCs w:val="21"/>
              </w:rPr>
              <w:t>–</w:t>
            </w:r>
            <w:r w:rsidRPr="003403DD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 1992: VUT Brno, FT Zlín, vědeckovýzkumný pracovník</w:t>
            </w:r>
          </w:p>
          <w:p w14:paraId="67CBE8B8" w14:textId="77777777" w:rsidR="00DA49CD" w:rsidRPr="003403DD" w:rsidRDefault="00DA49CD" w:rsidP="003403DD">
            <w:pPr>
              <w:autoSpaceDE w:val="0"/>
              <w:autoSpaceDN w:val="0"/>
              <w:adjustRightInd w:val="0"/>
              <w:spacing w:before="60" w:after="60"/>
              <w:rPr>
                <w:rFonts w:ascii="TimesNewRomanPSMT" w:eastAsia="Calibri" w:hAnsi="TimesNewRomanPSMT" w:cs="TimesNewRomanPSMT"/>
                <w:sz w:val="21"/>
                <w:szCs w:val="21"/>
              </w:rPr>
            </w:pPr>
            <w:r w:rsidRPr="003403DD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1992 </w:t>
            </w:r>
            <w:r w:rsidRPr="003403DD">
              <w:rPr>
                <w:sz w:val="21"/>
                <w:szCs w:val="21"/>
              </w:rPr>
              <w:t>–</w:t>
            </w:r>
            <w:r w:rsidRPr="003403DD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 2005: VUT Brno (od r. 2001 UTB Zlín), FT, odborný asistent, od r. 2003 docent</w:t>
            </w:r>
          </w:p>
          <w:p w14:paraId="14ABD13C" w14:textId="77777777" w:rsidR="00DA49CD" w:rsidRPr="003403DD" w:rsidRDefault="00DA49CD" w:rsidP="003403DD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3403DD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2006 </w:t>
            </w:r>
            <w:r w:rsidRPr="003403DD">
              <w:rPr>
                <w:sz w:val="21"/>
                <w:szCs w:val="21"/>
              </w:rPr>
              <w:t>–</w:t>
            </w:r>
            <w:r w:rsidRPr="003403DD">
              <w:rPr>
                <w:rFonts w:ascii="TimesNewRomanPSMT" w:eastAsia="Calibri" w:hAnsi="TimesNewRomanPSMT" w:cs="TimesNewRomanPSMT"/>
                <w:sz w:val="21"/>
                <w:szCs w:val="21"/>
              </w:rPr>
              <w:t xml:space="preserve"> dosud: UTB Zlín, FAI, </w:t>
            </w:r>
            <w:r w:rsidRPr="003403DD">
              <w:rPr>
                <w:sz w:val="21"/>
                <w:szCs w:val="21"/>
              </w:rPr>
              <w:t xml:space="preserve">Ústav automatizace a řídicí techniky, </w:t>
            </w:r>
            <w:r w:rsidRPr="003403DD">
              <w:rPr>
                <w:rFonts w:ascii="TimesNewRomanPSMT" w:eastAsia="Calibri" w:hAnsi="TimesNewRomanPSMT" w:cs="TimesNewRomanPSMT"/>
                <w:sz w:val="21"/>
                <w:szCs w:val="21"/>
              </w:rPr>
              <w:t>docent, od r. 2013 profesor</w:t>
            </w:r>
          </w:p>
        </w:tc>
      </w:tr>
      <w:tr w:rsidR="00DA49CD" w14:paraId="6B80D845" w14:textId="77777777" w:rsidTr="00D53E52">
        <w:trPr>
          <w:gridBefore w:val="1"/>
          <w:gridAfter w:val="2"/>
          <w:wBefore w:w="80" w:type="dxa"/>
          <w:wAfter w:w="193" w:type="dxa"/>
          <w:trHeight w:val="250"/>
          <w:trPrChange w:id="103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50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040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2D67359F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17265260" w14:textId="77777777" w:rsidTr="00D53E52">
        <w:trPr>
          <w:gridBefore w:val="1"/>
          <w:gridAfter w:val="2"/>
          <w:wBefore w:w="80" w:type="dxa"/>
          <w:wAfter w:w="193" w:type="dxa"/>
          <w:trHeight w:val="184"/>
          <w:trPrChange w:id="104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4"/>
            </w:trPr>
          </w:trPrChange>
        </w:trPr>
        <w:tc>
          <w:tcPr>
            <w:tcW w:w="9884" w:type="dxa"/>
            <w:gridSpan w:val="60"/>
            <w:tcPrChange w:id="1042" w:author="Simona Mrkvičková" w:date="2018-04-13T14:26:00Z">
              <w:tcPr>
                <w:tcW w:w="9888" w:type="dxa"/>
                <w:gridSpan w:val="60"/>
              </w:tcPr>
            </w:tcPrChange>
          </w:tcPr>
          <w:p w14:paraId="48F5C228" w14:textId="77777777" w:rsidR="00DA49CD" w:rsidRPr="003403DD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3403DD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3403DD">
              <w:rPr>
                <w:rFonts w:eastAsia="Calibri"/>
                <w:sz w:val="21"/>
                <w:szCs w:val="21"/>
              </w:rPr>
              <w:t xml:space="preserve">– </w:t>
            </w:r>
            <w:r w:rsidRPr="003403DD">
              <w:rPr>
                <w:sz w:val="21"/>
                <w:szCs w:val="21"/>
              </w:rPr>
              <w:t>2017: 6 BP, 4 DP, 2 DisP, 2 RigP.</w:t>
            </w:r>
          </w:p>
        </w:tc>
      </w:tr>
      <w:tr w:rsidR="00DA49CD" w14:paraId="0BE5FAF5" w14:textId="77777777" w:rsidTr="00D53E52">
        <w:trPr>
          <w:gridBefore w:val="1"/>
          <w:gridAfter w:val="2"/>
          <w:wBefore w:w="80" w:type="dxa"/>
          <w:wAfter w:w="193" w:type="dxa"/>
          <w:cantSplit/>
          <w:trPrChange w:id="104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12" w:space="0" w:color="auto"/>
            </w:tcBorders>
            <w:shd w:val="clear" w:color="auto" w:fill="F7CAAC"/>
            <w:tcPrChange w:id="1044" w:author="Simona Mrkvičková" w:date="2018-04-13T14:26:00Z">
              <w:tcPr>
                <w:tcW w:w="3346" w:type="dxa"/>
                <w:gridSpan w:val="12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3432D82F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7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1045" w:author="Simona Mrkvičková" w:date="2018-04-13T14:26:00Z">
              <w:tcPr>
                <w:tcW w:w="2249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1D9C5C77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1046" w:author="Simona Mrkvičková" w:date="2018-04-13T14:26:00Z">
              <w:tcPr>
                <w:tcW w:w="2256" w:type="dxa"/>
                <w:gridSpan w:val="19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12940F75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40" w:type="dxa"/>
            <w:gridSpan w:val="1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1047" w:author="Simona Mrkvičková" w:date="2018-04-13T14:26:00Z">
              <w:tcPr>
                <w:tcW w:w="2037" w:type="dxa"/>
                <w:gridSpan w:val="18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5521C74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654628DE" w14:textId="77777777" w:rsidTr="00D53E52">
        <w:trPr>
          <w:gridBefore w:val="1"/>
          <w:gridAfter w:val="2"/>
          <w:wBefore w:w="80" w:type="dxa"/>
          <w:wAfter w:w="193" w:type="dxa"/>
          <w:cantSplit/>
          <w:trPrChange w:id="1048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PrChange w:id="1049" w:author="Simona Mrkvičková" w:date="2018-04-13T14:26:00Z">
              <w:tcPr>
                <w:tcW w:w="3346" w:type="dxa"/>
                <w:gridSpan w:val="12"/>
              </w:tcPr>
            </w:tcPrChange>
          </w:tcPr>
          <w:p w14:paraId="10D94387" w14:textId="77777777" w:rsidR="00DA49CD" w:rsidRPr="003403DD" w:rsidRDefault="00DA49CD" w:rsidP="003403D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3403DD">
              <w:rPr>
                <w:sz w:val="21"/>
                <w:szCs w:val="21"/>
              </w:rPr>
              <w:t>Řízení strojů a procesů</w:t>
            </w:r>
          </w:p>
        </w:tc>
        <w:tc>
          <w:tcPr>
            <w:tcW w:w="2247" w:type="dxa"/>
            <w:gridSpan w:val="11"/>
            <w:tcPrChange w:id="1050" w:author="Simona Mrkvičková" w:date="2018-04-13T14:26:00Z">
              <w:tcPr>
                <w:tcW w:w="2249" w:type="dxa"/>
                <w:gridSpan w:val="11"/>
              </w:tcPr>
            </w:tcPrChange>
          </w:tcPr>
          <w:p w14:paraId="7A004032" w14:textId="77777777" w:rsidR="00DA49CD" w:rsidRPr="003403DD" w:rsidRDefault="00DA49CD" w:rsidP="003403D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3403DD">
              <w:rPr>
                <w:sz w:val="21"/>
                <w:szCs w:val="21"/>
              </w:rPr>
              <w:t>2003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1051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76ABBA2B" w14:textId="77777777" w:rsidR="00DA49CD" w:rsidRPr="003403DD" w:rsidRDefault="00DA49CD" w:rsidP="003403D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3403DD">
              <w:rPr>
                <w:sz w:val="21"/>
                <w:szCs w:val="21"/>
              </w:rPr>
              <w:t>VŠB-TU Ostrava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1052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3511F523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1053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0CF620C0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6" w:type="dxa"/>
            <w:gridSpan w:val="2"/>
            <w:shd w:val="clear" w:color="auto" w:fill="F7CAAC"/>
            <w:tcPrChange w:id="1054" w:author="Simona Mrkvičková" w:date="2018-04-13T14:26:00Z">
              <w:tcPr>
                <w:tcW w:w="697" w:type="dxa"/>
                <w:gridSpan w:val="2"/>
                <w:shd w:val="clear" w:color="auto" w:fill="F7CAAC"/>
              </w:tcPr>
            </w:tcPrChange>
          </w:tcPr>
          <w:p w14:paraId="595321D7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7C1A2CCB" w14:textId="77777777" w:rsidTr="00D53E52">
        <w:trPr>
          <w:gridBefore w:val="1"/>
          <w:gridAfter w:val="2"/>
          <w:wBefore w:w="80" w:type="dxa"/>
          <w:wAfter w:w="193" w:type="dxa"/>
          <w:cantSplit/>
          <w:trHeight w:val="70"/>
          <w:trPrChange w:id="105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70"/>
            </w:trPr>
          </w:trPrChange>
        </w:trPr>
        <w:tc>
          <w:tcPr>
            <w:tcW w:w="3342" w:type="dxa"/>
            <w:gridSpan w:val="12"/>
            <w:shd w:val="clear" w:color="auto" w:fill="F7CAAC"/>
            <w:tcPrChange w:id="1056" w:author="Simona Mrkvičková" w:date="2018-04-13T14:26:00Z">
              <w:tcPr>
                <w:tcW w:w="3346" w:type="dxa"/>
                <w:gridSpan w:val="12"/>
                <w:shd w:val="clear" w:color="auto" w:fill="F7CAAC"/>
              </w:tcPr>
            </w:tcPrChange>
          </w:tcPr>
          <w:p w14:paraId="4F9ABED7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7" w:type="dxa"/>
            <w:gridSpan w:val="11"/>
            <w:shd w:val="clear" w:color="auto" w:fill="F7CAAC"/>
            <w:tcPrChange w:id="1057" w:author="Simona Mrkvičková" w:date="2018-04-13T14:26:00Z">
              <w:tcPr>
                <w:tcW w:w="2249" w:type="dxa"/>
                <w:gridSpan w:val="11"/>
                <w:shd w:val="clear" w:color="auto" w:fill="F7CAAC"/>
              </w:tcPr>
            </w:tcPrChange>
          </w:tcPr>
          <w:p w14:paraId="7E98110C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shd w:val="clear" w:color="auto" w:fill="F7CAAC"/>
            <w:tcPrChange w:id="1058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2AD2FC7C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1059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7B2CF616" w14:textId="77777777" w:rsidR="00DA49CD" w:rsidRPr="00CA1892" w:rsidRDefault="00DA49CD" w:rsidP="00A86912">
            <w:pPr>
              <w:jc w:val="both"/>
              <w:rPr>
                <w:b/>
              </w:rPr>
            </w:pPr>
            <w:r w:rsidRPr="00CA1892">
              <w:rPr>
                <w:b/>
              </w:rPr>
              <w:t>36</w:t>
            </w:r>
          </w:p>
        </w:tc>
        <w:tc>
          <w:tcPr>
            <w:tcW w:w="696" w:type="dxa"/>
            <w:gridSpan w:val="6"/>
            <w:vMerge w:val="restart"/>
            <w:tcPrChange w:id="1060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06E9B06B" w14:textId="77777777" w:rsidR="00DA49CD" w:rsidRPr="00CA1892" w:rsidRDefault="00DA49CD" w:rsidP="00A86912">
            <w:pPr>
              <w:jc w:val="both"/>
              <w:rPr>
                <w:b/>
              </w:rPr>
            </w:pPr>
            <w:r w:rsidRPr="00CA1892">
              <w:rPr>
                <w:b/>
              </w:rPr>
              <w:t>40</w:t>
            </w:r>
          </w:p>
        </w:tc>
        <w:tc>
          <w:tcPr>
            <w:tcW w:w="696" w:type="dxa"/>
            <w:gridSpan w:val="2"/>
            <w:vMerge w:val="restart"/>
            <w:tcPrChange w:id="1061" w:author="Simona Mrkvičková" w:date="2018-04-13T14:26:00Z">
              <w:tcPr>
                <w:tcW w:w="697" w:type="dxa"/>
                <w:gridSpan w:val="2"/>
                <w:vMerge w:val="restart"/>
              </w:tcPr>
            </w:tcPrChange>
          </w:tcPr>
          <w:p w14:paraId="4E21A740" w14:textId="77777777" w:rsidR="00DA49CD" w:rsidRPr="00CA1892" w:rsidRDefault="00DA49CD" w:rsidP="00A86912">
            <w:pPr>
              <w:jc w:val="both"/>
              <w:rPr>
                <w:b/>
              </w:rPr>
            </w:pPr>
            <w:r w:rsidRPr="00CA1892">
              <w:rPr>
                <w:b/>
              </w:rPr>
              <w:t>60</w:t>
            </w:r>
          </w:p>
        </w:tc>
      </w:tr>
      <w:tr w:rsidR="00DA49CD" w14:paraId="7C4D791F" w14:textId="77777777" w:rsidTr="00D53E52">
        <w:trPr>
          <w:gridBefore w:val="1"/>
          <w:gridAfter w:val="2"/>
          <w:wBefore w:w="80" w:type="dxa"/>
          <w:wAfter w:w="193" w:type="dxa"/>
          <w:trHeight w:val="205"/>
          <w:trPrChange w:id="1062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05"/>
            </w:trPr>
          </w:trPrChange>
        </w:trPr>
        <w:tc>
          <w:tcPr>
            <w:tcW w:w="3342" w:type="dxa"/>
            <w:gridSpan w:val="12"/>
            <w:tcPrChange w:id="1063" w:author="Simona Mrkvičková" w:date="2018-04-13T14:26:00Z">
              <w:tcPr>
                <w:tcW w:w="3346" w:type="dxa"/>
                <w:gridSpan w:val="12"/>
              </w:tcPr>
            </w:tcPrChange>
          </w:tcPr>
          <w:p w14:paraId="13357331" w14:textId="77777777" w:rsidR="00DA49CD" w:rsidRPr="003403DD" w:rsidRDefault="00DA49CD" w:rsidP="003403D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3403DD">
              <w:rPr>
                <w:sz w:val="21"/>
                <w:szCs w:val="21"/>
              </w:rPr>
              <w:t>Řízení strojů a procesů</w:t>
            </w:r>
          </w:p>
        </w:tc>
        <w:tc>
          <w:tcPr>
            <w:tcW w:w="2247" w:type="dxa"/>
            <w:gridSpan w:val="11"/>
            <w:tcPrChange w:id="1064" w:author="Simona Mrkvičková" w:date="2018-04-13T14:26:00Z">
              <w:tcPr>
                <w:tcW w:w="2249" w:type="dxa"/>
                <w:gridSpan w:val="11"/>
              </w:tcPr>
            </w:tcPrChange>
          </w:tcPr>
          <w:p w14:paraId="0490D3A1" w14:textId="77777777" w:rsidR="00DA49CD" w:rsidRPr="003403DD" w:rsidRDefault="00DA49CD" w:rsidP="003403D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3403DD">
              <w:rPr>
                <w:sz w:val="21"/>
                <w:szCs w:val="21"/>
              </w:rPr>
              <w:t>2013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1065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43137D23" w14:textId="77777777" w:rsidR="00DA49CD" w:rsidRPr="003403DD" w:rsidRDefault="00DA49CD" w:rsidP="003403D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3403DD">
              <w:rPr>
                <w:sz w:val="21"/>
                <w:szCs w:val="21"/>
              </w:rPr>
              <w:t>UTB Zlín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1066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5DB483A6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1067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712B72A2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2"/>
            <w:vMerge/>
            <w:vAlign w:val="center"/>
            <w:tcPrChange w:id="1068" w:author="Simona Mrkvičková" w:date="2018-04-13T14:26:00Z">
              <w:tcPr>
                <w:tcW w:w="697" w:type="dxa"/>
                <w:gridSpan w:val="2"/>
                <w:vMerge/>
                <w:vAlign w:val="center"/>
              </w:tcPr>
            </w:tcPrChange>
          </w:tcPr>
          <w:p w14:paraId="2AD9B04E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2295E8BD" w14:textId="77777777" w:rsidTr="00D53E52">
        <w:trPr>
          <w:gridBefore w:val="1"/>
          <w:gridAfter w:val="2"/>
          <w:wBefore w:w="80" w:type="dxa"/>
          <w:wAfter w:w="193" w:type="dxa"/>
          <w:trPrChange w:id="106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070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432CA3D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02FDBBA7" w14:textId="77777777" w:rsidTr="00D53E52">
        <w:trPr>
          <w:gridBefore w:val="1"/>
          <w:gridAfter w:val="2"/>
          <w:wBefore w:w="80" w:type="dxa"/>
          <w:wAfter w:w="193" w:type="dxa"/>
          <w:trHeight w:val="283"/>
          <w:trPrChange w:id="107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3"/>
            </w:trPr>
          </w:trPrChange>
        </w:trPr>
        <w:tc>
          <w:tcPr>
            <w:tcW w:w="9884" w:type="dxa"/>
            <w:gridSpan w:val="60"/>
            <w:tcPrChange w:id="1072" w:author="Simona Mrkvičková" w:date="2018-04-13T14:26:00Z">
              <w:tcPr>
                <w:tcW w:w="9888" w:type="dxa"/>
                <w:gridSpan w:val="60"/>
              </w:tcPr>
            </w:tcPrChange>
          </w:tcPr>
          <w:p w14:paraId="6C0E63A3" w14:textId="77777777" w:rsidR="00DA49CD" w:rsidRPr="00B0386E" w:rsidRDefault="00DA49CD" w:rsidP="003403DD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0386E">
              <w:rPr>
                <w:caps/>
                <w:sz w:val="21"/>
                <w:szCs w:val="21"/>
              </w:rPr>
              <w:t xml:space="preserve">Sviatski, V., Repko, A., </w:t>
            </w:r>
            <w:r w:rsidRPr="00B0386E">
              <w:rPr>
                <w:b/>
                <w:caps/>
                <w:sz w:val="21"/>
                <w:szCs w:val="21"/>
              </w:rPr>
              <w:t>Janáčová, D</w:t>
            </w:r>
            <w:r w:rsidRPr="00F60187">
              <w:rPr>
                <w:b/>
                <w:caps/>
                <w:sz w:val="21"/>
                <w:szCs w:val="21"/>
              </w:rPr>
              <w:t>.</w:t>
            </w:r>
            <w:r w:rsidRPr="00B0386E">
              <w:rPr>
                <w:b/>
                <w:caps/>
                <w:sz w:val="21"/>
                <w:szCs w:val="21"/>
              </w:rPr>
              <w:t xml:space="preserve"> (25%)</w:t>
            </w:r>
            <w:r w:rsidRPr="00B0386E">
              <w:rPr>
                <w:caps/>
                <w:sz w:val="21"/>
                <w:szCs w:val="21"/>
              </w:rPr>
              <w:t>, Ivandič, Ž., Perminova, O., Nikitin, Y.</w:t>
            </w:r>
            <w:r>
              <w:rPr>
                <w:caps/>
                <w:sz w:val="21"/>
                <w:szCs w:val="21"/>
              </w:rPr>
              <w:t xml:space="preserve">: </w:t>
            </w:r>
            <w:r w:rsidRPr="00B0386E">
              <w:rPr>
                <w:sz w:val="21"/>
                <w:szCs w:val="21"/>
              </w:rPr>
              <w:t xml:space="preserve">Regeneration of a fibrous sorbent based on a centrifugal process for environmental geology of oil and groundwater degradation. </w:t>
            </w:r>
            <w:r w:rsidRPr="00B0386E">
              <w:rPr>
                <w:rStyle w:val="Zdraznn"/>
                <w:sz w:val="21"/>
                <w:szCs w:val="21"/>
              </w:rPr>
              <w:t>Acta Montanistica Slovaca</w:t>
            </w:r>
            <w:r>
              <w:rPr>
                <w:sz w:val="21"/>
                <w:szCs w:val="21"/>
              </w:rPr>
              <w:t xml:space="preserve"> </w:t>
            </w:r>
            <w:r w:rsidRPr="00B0386E">
              <w:rPr>
                <w:sz w:val="21"/>
                <w:szCs w:val="21"/>
              </w:rPr>
              <w:t>21</w:t>
            </w:r>
            <w:r w:rsidRPr="00F60187">
              <w:rPr>
                <w:sz w:val="21"/>
                <w:szCs w:val="21"/>
              </w:rPr>
              <w:t>(4),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B0386E">
              <w:rPr>
                <w:sz w:val="21"/>
                <w:szCs w:val="21"/>
              </w:rPr>
              <w:t>272-279</w:t>
            </w:r>
            <w:r>
              <w:rPr>
                <w:sz w:val="21"/>
                <w:szCs w:val="21"/>
              </w:rPr>
              <w:t xml:space="preserve">, </w:t>
            </w:r>
            <w:r w:rsidRPr="00B0386E">
              <w:rPr>
                <w:b/>
                <w:sz w:val="21"/>
                <w:szCs w:val="21"/>
              </w:rPr>
              <w:t>2016</w:t>
            </w:r>
            <w:r w:rsidRPr="00B0386E">
              <w:rPr>
                <w:sz w:val="21"/>
                <w:szCs w:val="21"/>
              </w:rPr>
              <w:t>. ISSN 1335-1788.</w:t>
            </w:r>
            <w:r>
              <w:rPr>
                <w:sz w:val="21"/>
                <w:szCs w:val="21"/>
              </w:rPr>
              <w:t xml:space="preserve"> </w:t>
            </w:r>
          </w:p>
          <w:p w14:paraId="7F116144" w14:textId="77777777" w:rsidR="00DA49CD" w:rsidRPr="00B0386E" w:rsidRDefault="00DA49CD" w:rsidP="003403DD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0386E">
              <w:rPr>
                <w:caps/>
                <w:sz w:val="21"/>
                <w:szCs w:val="21"/>
              </w:rPr>
              <w:t xml:space="preserve">Mokrejš, P., </w:t>
            </w:r>
            <w:r w:rsidRPr="00B0386E">
              <w:rPr>
                <w:b/>
                <w:caps/>
                <w:sz w:val="21"/>
                <w:szCs w:val="21"/>
              </w:rPr>
              <w:t>Janáčová, D. (20%)</w:t>
            </w:r>
            <w:r w:rsidRPr="00F60187">
              <w:rPr>
                <w:caps/>
                <w:sz w:val="21"/>
                <w:szCs w:val="21"/>
              </w:rPr>
              <w:t>,</w:t>
            </w:r>
            <w:r w:rsidRPr="00B0386E">
              <w:rPr>
                <w:caps/>
                <w:sz w:val="21"/>
                <w:szCs w:val="21"/>
              </w:rPr>
              <w:t xml:space="preserve"> Beníček, L., Plachý, T., Svoboda, P.</w:t>
            </w:r>
            <w:r>
              <w:rPr>
                <w:caps/>
                <w:sz w:val="21"/>
                <w:szCs w:val="21"/>
              </w:rPr>
              <w:t>:</w:t>
            </w:r>
            <w:r w:rsidRPr="00B0386E">
              <w:rPr>
                <w:sz w:val="21"/>
                <w:szCs w:val="21"/>
              </w:rPr>
              <w:t xml:space="preserve"> Optimising </w:t>
            </w:r>
            <w:r>
              <w:rPr>
                <w:sz w:val="21"/>
                <w:szCs w:val="21"/>
              </w:rPr>
              <w:t>c</w:t>
            </w:r>
            <w:r w:rsidRPr="00B0386E">
              <w:rPr>
                <w:sz w:val="21"/>
                <w:szCs w:val="21"/>
              </w:rPr>
              <w:t xml:space="preserve">onditions for </w:t>
            </w:r>
            <w:r>
              <w:rPr>
                <w:sz w:val="21"/>
                <w:szCs w:val="21"/>
              </w:rPr>
              <w:t>p</w:t>
            </w:r>
            <w:r w:rsidRPr="00B0386E">
              <w:rPr>
                <w:sz w:val="21"/>
                <w:szCs w:val="21"/>
              </w:rPr>
              <w:t xml:space="preserve">reparing </w:t>
            </w:r>
            <w:r>
              <w:rPr>
                <w:sz w:val="21"/>
                <w:szCs w:val="21"/>
              </w:rPr>
              <w:t>c</w:t>
            </w:r>
            <w:r w:rsidRPr="00B0386E">
              <w:rPr>
                <w:sz w:val="21"/>
                <w:szCs w:val="21"/>
              </w:rPr>
              <w:t xml:space="preserve">ollagen-type </w:t>
            </w:r>
            <w:r>
              <w:rPr>
                <w:sz w:val="21"/>
                <w:szCs w:val="21"/>
              </w:rPr>
              <w:t>h</w:t>
            </w:r>
            <w:r w:rsidRPr="00B0386E">
              <w:rPr>
                <w:sz w:val="21"/>
                <w:szCs w:val="21"/>
              </w:rPr>
              <w:t xml:space="preserve">ydrolysates. </w:t>
            </w:r>
            <w:r w:rsidRPr="00B0386E">
              <w:rPr>
                <w:rStyle w:val="Zdraznn"/>
                <w:sz w:val="21"/>
                <w:szCs w:val="21"/>
              </w:rPr>
              <w:t>Journal of the Society of Leather Technologists and Chemists</w:t>
            </w:r>
            <w:r>
              <w:rPr>
                <w:sz w:val="21"/>
                <w:szCs w:val="21"/>
              </w:rPr>
              <w:t xml:space="preserve"> </w:t>
            </w:r>
            <w:r w:rsidRPr="00B0386E">
              <w:rPr>
                <w:sz w:val="21"/>
                <w:szCs w:val="21"/>
              </w:rPr>
              <w:t>100</w:t>
            </w:r>
            <w:r>
              <w:rPr>
                <w:sz w:val="21"/>
                <w:szCs w:val="21"/>
              </w:rPr>
              <w:t>(</w:t>
            </w:r>
            <w:r w:rsidRPr="00B0386E">
              <w:rPr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)</w:t>
            </w:r>
            <w:r w:rsidRPr="00B0386E">
              <w:rPr>
                <w:sz w:val="21"/>
                <w:szCs w:val="21"/>
              </w:rPr>
              <w:t>, 114-121</w:t>
            </w:r>
            <w:r>
              <w:rPr>
                <w:sz w:val="21"/>
                <w:szCs w:val="21"/>
              </w:rPr>
              <w:t xml:space="preserve">, </w:t>
            </w:r>
            <w:r w:rsidRPr="00B0386E">
              <w:rPr>
                <w:b/>
                <w:sz w:val="21"/>
                <w:szCs w:val="21"/>
              </w:rPr>
              <w:t>2016</w:t>
            </w:r>
            <w:r>
              <w:rPr>
                <w:sz w:val="21"/>
                <w:szCs w:val="21"/>
              </w:rPr>
              <w:t xml:space="preserve">. ISSN 0144-0322. </w:t>
            </w:r>
          </w:p>
          <w:p w14:paraId="58CD740C" w14:textId="77777777" w:rsidR="00DA49CD" w:rsidRPr="00FA605E" w:rsidRDefault="00DA49CD" w:rsidP="003403DD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FA605E">
              <w:rPr>
                <w:b/>
                <w:caps/>
                <w:sz w:val="21"/>
                <w:szCs w:val="21"/>
              </w:rPr>
              <w:t>Jan</w:t>
            </w:r>
            <w:r>
              <w:rPr>
                <w:b/>
                <w:caps/>
                <w:sz w:val="21"/>
                <w:szCs w:val="21"/>
              </w:rPr>
              <w:t>áčová</w:t>
            </w:r>
            <w:r w:rsidRPr="00FA605E">
              <w:rPr>
                <w:b/>
                <w:caps/>
                <w:sz w:val="21"/>
                <w:szCs w:val="21"/>
              </w:rPr>
              <w:t>, D. (30%)</w:t>
            </w:r>
            <w:r w:rsidRPr="00A14EF4">
              <w:rPr>
                <w:caps/>
                <w:sz w:val="21"/>
                <w:szCs w:val="21"/>
              </w:rPr>
              <w:t>,</w:t>
            </w:r>
            <w:r w:rsidRPr="00FA605E">
              <w:rPr>
                <w:b/>
                <w:caps/>
                <w:sz w:val="21"/>
                <w:szCs w:val="21"/>
              </w:rPr>
              <w:t xml:space="preserve"> </w:t>
            </w:r>
            <w:r w:rsidRPr="00FA605E">
              <w:rPr>
                <w:caps/>
                <w:sz w:val="21"/>
                <w:szCs w:val="21"/>
              </w:rPr>
              <w:t>Charv</w:t>
            </w:r>
            <w:r>
              <w:rPr>
                <w:caps/>
                <w:sz w:val="21"/>
                <w:szCs w:val="21"/>
              </w:rPr>
              <w:t>Á</w:t>
            </w:r>
            <w:r w:rsidRPr="00FA605E">
              <w:rPr>
                <w:caps/>
                <w:sz w:val="21"/>
                <w:szCs w:val="21"/>
              </w:rPr>
              <w:t>tov</w:t>
            </w:r>
            <w:r>
              <w:rPr>
                <w:caps/>
                <w:sz w:val="21"/>
                <w:szCs w:val="21"/>
              </w:rPr>
              <w:t>Á</w:t>
            </w:r>
            <w:r w:rsidRPr="00FA605E">
              <w:rPr>
                <w:caps/>
                <w:sz w:val="21"/>
                <w:szCs w:val="21"/>
              </w:rPr>
              <w:t>, H.</w:t>
            </w:r>
            <w:r>
              <w:rPr>
                <w:caps/>
                <w:sz w:val="21"/>
                <w:szCs w:val="21"/>
              </w:rPr>
              <w:t>,</w:t>
            </w:r>
            <w:r w:rsidRPr="00FA605E">
              <w:rPr>
                <w:caps/>
                <w:sz w:val="21"/>
                <w:szCs w:val="21"/>
              </w:rPr>
              <w:t xml:space="preserve"> Kolomazn</w:t>
            </w:r>
            <w:r>
              <w:rPr>
                <w:caps/>
                <w:sz w:val="21"/>
                <w:szCs w:val="21"/>
              </w:rPr>
              <w:t>Í</w:t>
            </w:r>
            <w:r w:rsidRPr="00FA605E">
              <w:rPr>
                <w:caps/>
                <w:sz w:val="21"/>
                <w:szCs w:val="21"/>
              </w:rPr>
              <w:t>k, K.</w:t>
            </w:r>
            <w:r>
              <w:rPr>
                <w:caps/>
                <w:sz w:val="21"/>
                <w:szCs w:val="21"/>
              </w:rPr>
              <w:t>,</w:t>
            </w:r>
            <w:r w:rsidRPr="00FA605E">
              <w:rPr>
                <w:caps/>
                <w:sz w:val="21"/>
                <w:szCs w:val="21"/>
              </w:rPr>
              <w:t xml:space="preserve"> Fialka, M.</w:t>
            </w:r>
            <w:r>
              <w:rPr>
                <w:caps/>
                <w:sz w:val="21"/>
                <w:szCs w:val="21"/>
              </w:rPr>
              <w:t>,</w:t>
            </w:r>
            <w:r w:rsidRPr="00FA605E">
              <w:rPr>
                <w:caps/>
                <w:sz w:val="21"/>
                <w:szCs w:val="21"/>
              </w:rPr>
              <w:t xml:space="preserve"> Mokrej</w:t>
            </w:r>
            <w:r>
              <w:rPr>
                <w:caps/>
                <w:sz w:val="21"/>
                <w:szCs w:val="21"/>
              </w:rPr>
              <w:t>Š</w:t>
            </w:r>
            <w:r w:rsidRPr="00FA605E">
              <w:rPr>
                <w:caps/>
                <w:sz w:val="21"/>
                <w:szCs w:val="21"/>
              </w:rPr>
              <w:t>, P.</w:t>
            </w:r>
            <w:r>
              <w:rPr>
                <w:caps/>
                <w:sz w:val="21"/>
                <w:szCs w:val="21"/>
              </w:rPr>
              <w:t>,</w:t>
            </w:r>
            <w:r w:rsidRPr="00FA605E">
              <w:rPr>
                <w:caps/>
                <w:sz w:val="21"/>
                <w:szCs w:val="21"/>
              </w:rPr>
              <w:t xml:space="preserve"> Va</w:t>
            </w:r>
            <w:r>
              <w:rPr>
                <w:caps/>
                <w:sz w:val="21"/>
                <w:szCs w:val="21"/>
              </w:rPr>
              <w:t>Š</w:t>
            </w:r>
            <w:r w:rsidRPr="00FA605E">
              <w:rPr>
                <w:caps/>
                <w:sz w:val="21"/>
                <w:szCs w:val="21"/>
              </w:rPr>
              <w:t>ek, V</w:t>
            </w:r>
            <w:r w:rsidRPr="00FA605E">
              <w:rPr>
                <w:sz w:val="21"/>
                <w:szCs w:val="21"/>
              </w:rPr>
              <w:t xml:space="preserve">.: Interactive software application for calculation of non-stationary heat conduction in a cylindrical body. </w:t>
            </w:r>
            <w:r w:rsidRPr="00A95D8D">
              <w:rPr>
                <w:i/>
                <w:sz w:val="21"/>
                <w:szCs w:val="21"/>
              </w:rPr>
              <w:t>C</w:t>
            </w:r>
            <w:r>
              <w:rPr>
                <w:i/>
                <w:sz w:val="21"/>
                <w:szCs w:val="21"/>
              </w:rPr>
              <w:t xml:space="preserve">omputer Applications in Engineering Education </w:t>
            </w:r>
            <w:r w:rsidRPr="00FA605E">
              <w:rPr>
                <w:sz w:val="21"/>
                <w:szCs w:val="21"/>
              </w:rPr>
              <w:t xml:space="preserve">21(1), 89-94, </w:t>
            </w:r>
            <w:r w:rsidRPr="00FA605E">
              <w:rPr>
                <w:b/>
                <w:sz w:val="21"/>
                <w:szCs w:val="21"/>
              </w:rPr>
              <w:t>2013</w:t>
            </w:r>
            <w:r w:rsidRPr="00FA605E">
              <w:rPr>
                <w:sz w:val="21"/>
                <w:szCs w:val="21"/>
              </w:rPr>
              <w:t xml:space="preserve">. </w:t>
            </w:r>
          </w:p>
          <w:p w14:paraId="5CE9E46C" w14:textId="77777777" w:rsidR="00DA49CD" w:rsidRPr="00F60187" w:rsidRDefault="00DA49CD" w:rsidP="003403DD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FA605E">
              <w:rPr>
                <w:caps/>
                <w:sz w:val="21"/>
                <w:szCs w:val="21"/>
              </w:rPr>
              <w:t>Mokrej</w:t>
            </w:r>
            <w:r>
              <w:rPr>
                <w:caps/>
                <w:sz w:val="21"/>
                <w:szCs w:val="21"/>
              </w:rPr>
              <w:t>Š</w:t>
            </w:r>
            <w:r w:rsidRPr="00FA605E">
              <w:rPr>
                <w:caps/>
                <w:sz w:val="21"/>
                <w:szCs w:val="21"/>
              </w:rPr>
              <w:t>, P.</w:t>
            </w:r>
            <w:r>
              <w:rPr>
                <w:caps/>
                <w:sz w:val="21"/>
                <w:szCs w:val="21"/>
              </w:rPr>
              <w:t>,</w:t>
            </w:r>
            <w:r w:rsidRPr="00FA605E">
              <w:rPr>
                <w:caps/>
                <w:sz w:val="21"/>
                <w:szCs w:val="21"/>
              </w:rPr>
              <w:t xml:space="preserve"> </w:t>
            </w:r>
            <w:r w:rsidRPr="00FA605E">
              <w:rPr>
                <w:b/>
                <w:caps/>
                <w:sz w:val="21"/>
                <w:szCs w:val="21"/>
              </w:rPr>
              <w:t>Jan</w:t>
            </w:r>
            <w:r>
              <w:rPr>
                <w:b/>
                <w:caps/>
                <w:sz w:val="21"/>
                <w:szCs w:val="21"/>
              </w:rPr>
              <w:t>ÁČ</w:t>
            </w:r>
            <w:r w:rsidRPr="00FA605E">
              <w:rPr>
                <w:b/>
                <w:caps/>
                <w:sz w:val="21"/>
                <w:szCs w:val="21"/>
              </w:rPr>
              <w:t>ov</w:t>
            </w:r>
            <w:r>
              <w:rPr>
                <w:b/>
                <w:caps/>
                <w:sz w:val="21"/>
                <w:szCs w:val="21"/>
              </w:rPr>
              <w:t>Á</w:t>
            </w:r>
            <w:r w:rsidRPr="00FA605E">
              <w:rPr>
                <w:b/>
                <w:caps/>
                <w:sz w:val="21"/>
                <w:szCs w:val="21"/>
              </w:rPr>
              <w:t>, D. (20%)</w:t>
            </w:r>
            <w:r w:rsidRPr="00A14EF4">
              <w:rPr>
                <w:caps/>
                <w:sz w:val="21"/>
                <w:szCs w:val="21"/>
              </w:rPr>
              <w:t>,</w:t>
            </w:r>
            <w:r w:rsidRPr="00FA605E">
              <w:rPr>
                <w:caps/>
                <w:sz w:val="21"/>
                <w:szCs w:val="21"/>
              </w:rPr>
              <w:t xml:space="preserve"> Svoboda, P.: </w:t>
            </w:r>
            <w:r w:rsidRPr="00FA605E">
              <w:rPr>
                <w:sz w:val="21"/>
                <w:szCs w:val="21"/>
              </w:rPr>
              <w:t xml:space="preserve">Three-stage extraction of gelatines from tendons of abattoircattle: 1-Reaction conditions. </w:t>
            </w:r>
            <w:r w:rsidRPr="00A95D8D">
              <w:rPr>
                <w:i/>
                <w:sz w:val="21"/>
                <w:szCs w:val="21"/>
              </w:rPr>
              <w:t>A</w:t>
            </w:r>
            <w:r>
              <w:rPr>
                <w:i/>
                <w:sz w:val="21"/>
                <w:szCs w:val="21"/>
              </w:rPr>
              <w:t xml:space="preserve">pplied Biochemistry and Biotechnology </w:t>
            </w:r>
            <w:r w:rsidRPr="00FA605E">
              <w:rPr>
                <w:sz w:val="21"/>
                <w:szCs w:val="21"/>
              </w:rPr>
              <w:t xml:space="preserve">168(4), 917-927, </w:t>
            </w:r>
            <w:r w:rsidRPr="00FA605E">
              <w:rPr>
                <w:b/>
                <w:sz w:val="21"/>
                <w:szCs w:val="21"/>
              </w:rPr>
              <w:t>2012</w:t>
            </w:r>
            <w:r w:rsidRPr="00FA605E">
              <w:rPr>
                <w:sz w:val="21"/>
                <w:szCs w:val="21"/>
              </w:rPr>
              <w:t xml:space="preserve">. </w:t>
            </w:r>
          </w:p>
          <w:p w14:paraId="13ECEAF0" w14:textId="77777777" w:rsidR="00DA49CD" w:rsidRDefault="00DA49CD" w:rsidP="003403DD">
            <w:pPr>
              <w:pStyle w:val="frfield"/>
              <w:spacing w:before="120" w:beforeAutospacing="0" w:after="120" w:afterAutospacing="0"/>
              <w:jc w:val="both"/>
              <w:rPr>
                <w:b/>
              </w:rPr>
            </w:pPr>
            <w:r w:rsidRPr="00F60187">
              <w:rPr>
                <w:b/>
                <w:caps/>
                <w:sz w:val="21"/>
                <w:szCs w:val="21"/>
              </w:rPr>
              <w:t>JanÁČovÁ, D. (70%)</w:t>
            </w:r>
            <w:r w:rsidRPr="00F60187">
              <w:rPr>
                <w:caps/>
                <w:sz w:val="21"/>
                <w:szCs w:val="21"/>
              </w:rPr>
              <w:t>, CharvÁtovÁ, H., KolomaznÍk, K., VaŠek, V.: T</w:t>
            </w:r>
            <w:r w:rsidRPr="00F60187">
              <w:rPr>
                <w:sz w:val="21"/>
                <w:szCs w:val="21"/>
              </w:rPr>
              <w:t xml:space="preserve">vorba programových aplikací pro řešení difúzních úloh v prostředí MAPLE. Kniha. Zlín: UTB, </w:t>
            </w:r>
            <w:r w:rsidRPr="00F60187">
              <w:rPr>
                <w:b/>
                <w:sz w:val="21"/>
                <w:szCs w:val="21"/>
              </w:rPr>
              <w:t>2012</w:t>
            </w:r>
            <w:r w:rsidRPr="00F60187">
              <w:rPr>
                <w:sz w:val="21"/>
                <w:szCs w:val="21"/>
              </w:rPr>
              <w:t xml:space="preserve">. ISBN 978-80-7454-133-9. </w:t>
            </w:r>
          </w:p>
        </w:tc>
      </w:tr>
      <w:tr w:rsidR="00DA49CD" w14:paraId="43535A7C" w14:textId="77777777" w:rsidTr="00D53E52">
        <w:trPr>
          <w:gridBefore w:val="1"/>
          <w:gridAfter w:val="2"/>
          <w:wBefore w:w="80" w:type="dxa"/>
          <w:wAfter w:w="193" w:type="dxa"/>
          <w:trHeight w:val="218"/>
          <w:trPrChange w:id="107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18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074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5B14AD90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40E2E842" w14:textId="77777777" w:rsidTr="00D53E52">
        <w:trPr>
          <w:gridBefore w:val="1"/>
          <w:gridAfter w:val="2"/>
          <w:wBefore w:w="80" w:type="dxa"/>
          <w:wAfter w:w="193" w:type="dxa"/>
          <w:trHeight w:val="328"/>
          <w:trPrChange w:id="107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8"/>
            </w:trPr>
          </w:trPrChange>
        </w:trPr>
        <w:tc>
          <w:tcPr>
            <w:tcW w:w="9884" w:type="dxa"/>
            <w:gridSpan w:val="60"/>
            <w:tcPrChange w:id="1076" w:author="Simona Mrkvičková" w:date="2018-04-13T14:26:00Z">
              <w:tcPr>
                <w:tcW w:w="9888" w:type="dxa"/>
                <w:gridSpan w:val="60"/>
              </w:tcPr>
            </w:tcPrChange>
          </w:tcPr>
          <w:p w14:paraId="6FC32A79" w14:textId="77777777" w:rsidR="00DA49CD" w:rsidRDefault="00DA49CD" w:rsidP="00A86912">
            <w:pPr>
              <w:spacing w:before="60" w:after="60"/>
              <w:rPr>
                <w:sz w:val="22"/>
                <w:szCs w:val="22"/>
              </w:rPr>
            </w:pPr>
            <w:r w:rsidRPr="003403DD">
              <w:rPr>
                <w:sz w:val="21"/>
                <w:szCs w:val="21"/>
              </w:rPr>
              <w:t>1999: Roland Spranz Unternehmensberatung Bonn, Querfurt, Německo (4 měsíce)</w:t>
            </w:r>
          </w:p>
          <w:p w14:paraId="2D416596" w14:textId="77777777" w:rsidR="00DA49CD" w:rsidRDefault="00DA49CD" w:rsidP="00A86912">
            <w:pPr>
              <w:spacing w:before="60" w:after="60"/>
              <w:rPr>
                <w:b/>
              </w:rPr>
            </w:pPr>
          </w:p>
        </w:tc>
      </w:tr>
      <w:tr w:rsidR="00DA49CD" w14:paraId="213AE900" w14:textId="77777777" w:rsidTr="00D53E52">
        <w:trPr>
          <w:gridBefore w:val="1"/>
          <w:gridAfter w:val="2"/>
          <w:wBefore w:w="80" w:type="dxa"/>
          <w:wAfter w:w="193" w:type="dxa"/>
          <w:cantSplit/>
          <w:trHeight w:val="470"/>
          <w:trPrChange w:id="107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470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078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5BF511B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5" w:type="dxa"/>
            <w:gridSpan w:val="27"/>
            <w:tcPrChange w:id="1079" w:author="Simona Mrkvičková" w:date="2018-04-13T14:26:00Z">
              <w:tcPr>
                <w:tcW w:w="4548" w:type="dxa"/>
                <w:gridSpan w:val="27"/>
              </w:tcPr>
            </w:tcPrChange>
          </w:tcPr>
          <w:p w14:paraId="63B60008" w14:textId="77777777" w:rsidR="00DA49CD" w:rsidRDefault="00DA49CD" w:rsidP="00A86912">
            <w:pPr>
              <w:jc w:val="both"/>
            </w:pPr>
          </w:p>
        </w:tc>
        <w:tc>
          <w:tcPr>
            <w:tcW w:w="789" w:type="dxa"/>
            <w:gridSpan w:val="11"/>
            <w:shd w:val="clear" w:color="auto" w:fill="F7CAAC"/>
            <w:tcPrChange w:id="1080" w:author="Simona Mrkvičková" w:date="2018-04-13T14:26:00Z">
              <w:tcPr>
                <w:tcW w:w="789" w:type="dxa"/>
                <w:gridSpan w:val="11"/>
                <w:shd w:val="clear" w:color="auto" w:fill="F7CAAC"/>
              </w:tcPr>
            </w:tcPrChange>
          </w:tcPr>
          <w:p w14:paraId="582C2F96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40" w:type="dxa"/>
            <w:gridSpan w:val="18"/>
            <w:tcPrChange w:id="1081" w:author="Simona Mrkvičková" w:date="2018-04-13T14:26:00Z">
              <w:tcPr>
                <w:tcW w:w="2037" w:type="dxa"/>
                <w:gridSpan w:val="18"/>
              </w:tcPr>
            </w:tcPrChange>
          </w:tcPr>
          <w:p w14:paraId="322A70EC" w14:textId="77777777" w:rsidR="00DA49CD" w:rsidRDefault="00DA49CD" w:rsidP="00A86912">
            <w:pPr>
              <w:jc w:val="both"/>
            </w:pPr>
          </w:p>
        </w:tc>
      </w:tr>
      <w:tr w:rsidR="00DA49CD" w14:paraId="3EF2C237" w14:textId="77777777" w:rsidTr="00D53E52">
        <w:trPr>
          <w:gridBefore w:val="1"/>
          <w:gridAfter w:val="2"/>
          <w:wBefore w:w="80" w:type="dxa"/>
          <w:wAfter w:w="193" w:type="dxa"/>
          <w:trPrChange w:id="1082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bottom w:val="double" w:sz="4" w:space="0" w:color="auto"/>
            </w:tcBorders>
            <w:shd w:val="clear" w:color="auto" w:fill="BDD6EE"/>
            <w:tcPrChange w:id="1083" w:author="Simona Mrkvičková" w:date="2018-04-13T14:26:00Z">
              <w:tcPr>
                <w:tcW w:w="9888" w:type="dxa"/>
                <w:gridSpan w:val="60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6C09619D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49CD" w14:paraId="7B754351" w14:textId="77777777" w:rsidTr="00D53E52">
        <w:trPr>
          <w:gridBefore w:val="1"/>
          <w:gridAfter w:val="2"/>
          <w:wBefore w:w="80" w:type="dxa"/>
          <w:wAfter w:w="193" w:type="dxa"/>
          <w:trPrChange w:id="108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double" w:sz="4" w:space="0" w:color="auto"/>
            </w:tcBorders>
            <w:shd w:val="clear" w:color="auto" w:fill="F7CAAC"/>
            <w:tcPrChange w:id="1085" w:author="Simona Mrkvičková" w:date="2018-04-13T14:26:00Z">
              <w:tcPr>
                <w:tcW w:w="2514" w:type="dxa"/>
                <w:gridSpan w:val="4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02118D5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74" w:type="dxa"/>
            <w:gridSpan w:val="56"/>
            <w:tcPrChange w:id="1086" w:author="Simona Mrkvičková" w:date="2018-04-13T14:26:00Z">
              <w:tcPr>
                <w:tcW w:w="7374" w:type="dxa"/>
                <w:gridSpan w:val="56"/>
              </w:tcPr>
            </w:tcPrChange>
          </w:tcPr>
          <w:p w14:paraId="76677EB8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63EE5A56" w14:textId="77777777" w:rsidTr="00D53E52">
        <w:trPr>
          <w:gridBefore w:val="1"/>
          <w:gridAfter w:val="2"/>
          <w:wBefore w:w="80" w:type="dxa"/>
          <w:wAfter w:w="193" w:type="dxa"/>
          <w:trPrChange w:id="108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088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5CA46F8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74" w:type="dxa"/>
            <w:gridSpan w:val="56"/>
            <w:tcPrChange w:id="1089" w:author="Simona Mrkvičková" w:date="2018-04-13T14:26:00Z">
              <w:tcPr>
                <w:tcW w:w="7374" w:type="dxa"/>
                <w:gridSpan w:val="56"/>
              </w:tcPr>
            </w:tcPrChange>
          </w:tcPr>
          <w:p w14:paraId="2B57D760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519FE145" w14:textId="77777777" w:rsidTr="00D53E52">
        <w:trPr>
          <w:gridBefore w:val="1"/>
          <w:gridAfter w:val="2"/>
          <w:wBefore w:w="80" w:type="dxa"/>
          <w:wAfter w:w="193" w:type="dxa"/>
          <w:trPrChange w:id="1090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091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4A0C74A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74" w:type="dxa"/>
            <w:gridSpan w:val="56"/>
            <w:tcPrChange w:id="1092" w:author="Simona Mrkvičková" w:date="2018-04-13T14:26:00Z">
              <w:tcPr>
                <w:tcW w:w="7374" w:type="dxa"/>
                <w:gridSpan w:val="56"/>
              </w:tcPr>
            </w:tcPrChange>
          </w:tcPr>
          <w:p w14:paraId="5AE300BB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4B8B2B54" w14:textId="77777777" w:rsidTr="00D53E52">
        <w:trPr>
          <w:gridBefore w:val="1"/>
          <w:gridAfter w:val="2"/>
          <w:wBefore w:w="80" w:type="dxa"/>
          <w:wAfter w:w="193" w:type="dxa"/>
          <w:trPrChange w:id="109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094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7D91FE0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5" w:type="dxa"/>
            <w:gridSpan w:val="27"/>
            <w:tcPrChange w:id="1095" w:author="Simona Mrkvičková" w:date="2018-04-13T14:26:00Z">
              <w:tcPr>
                <w:tcW w:w="4548" w:type="dxa"/>
                <w:gridSpan w:val="27"/>
              </w:tcPr>
            </w:tcPrChange>
          </w:tcPr>
          <w:p w14:paraId="64CAB325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1096" w:name="Javořík"/>
            <w:bookmarkEnd w:id="1096"/>
            <w:r w:rsidRPr="008955CD">
              <w:rPr>
                <w:b/>
              </w:rPr>
              <w:t>Jakub Javořík</w:t>
            </w:r>
          </w:p>
        </w:tc>
        <w:tc>
          <w:tcPr>
            <w:tcW w:w="716" w:type="dxa"/>
            <w:gridSpan w:val="7"/>
            <w:shd w:val="clear" w:color="auto" w:fill="F7CAAC"/>
            <w:tcPrChange w:id="1097" w:author="Simona Mrkvičková" w:date="2018-04-13T14:26:00Z">
              <w:tcPr>
                <w:tcW w:w="716" w:type="dxa"/>
                <w:gridSpan w:val="7"/>
                <w:shd w:val="clear" w:color="auto" w:fill="F7CAAC"/>
              </w:tcPr>
            </w:tcPrChange>
          </w:tcPr>
          <w:p w14:paraId="4F478E9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13" w:type="dxa"/>
            <w:gridSpan w:val="22"/>
            <w:tcPrChange w:id="1098" w:author="Simona Mrkvičková" w:date="2018-04-13T14:26:00Z">
              <w:tcPr>
                <w:tcW w:w="2110" w:type="dxa"/>
                <w:gridSpan w:val="22"/>
              </w:tcPr>
            </w:tcPrChange>
          </w:tcPr>
          <w:p w14:paraId="07365C9A" w14:textId="77777777" w:rsidR="00DA49CD" w:rsidRDefault="00DA49CD" w:rsidP="00A86912">
            <w:pPr>
              <w:jc w:val="both"/>
            </w:pPr>
            <w:r>
              <w:t>doc. Ing., Ph.D.</w:t>
            </w:r>
          </w:p>
        </w:tc>
      </w:tr>
      <w:tr w:rsidR="00341BAB" w14:paraId="69885887" w14:textId="77777777" w:rsidTr="00D53E52">
        <w:trPr>
          <w:gridBefore w:val="1"/>
          <w:gridAfter w:val="2"/>
          <w:wBefore w:w="80" w:type="dxa"/>
          <w:wAfter w:w="193" w:type="dxa"/>
          <w:trPrChange w:id="109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100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350A15E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2" w:type="dxa"/>
            <w:gridSpan w:val="8"/>
            <w:tcPrChange w:id="1101" w:author="Simona Mrkvičková" w:date="2018-04-13T14:26:00Z">
              <w:tcPr>
                <w:tcW w:w="832" w:type="dxa"/>
                <w:gridSpan w:val="8"/>
              </w:tcPr>
            </w:tcPrChange>
          </w:tcPr>
          <w:p w14:paraId="5EF5FC7A" w14:textId="77777777" w:rsidR="00DA49CD" w:rsidRDefault="00DA49CD" w:rsidP="00A86912">
            <w:pPr>
              <w:jc w:val="both"/>
            </w:pPr>
            <w:r>
              <w:t>1976</w:t>
            </w:r>
          </w:p>
        </w:tc>
        <w:tc>
          <w:tcPr>
            <w:tcW w:w="1721" w:type="dxa"/>
            <w:gridSpan w:val="6"/>
            <w:shd w:val="clear" w:color="auto" w:fill="F7CAAC"/>
            <w:tcPrChange w:id="1102" w:author="Simona Mrkvičková" w:date="2018-04-13T14:26:00Z">
              <w:tcPr>
                <w:tcW w:w="1723" w:type="dxa"/>
                <w:gridSpan w:val="6"/>
                <w:shd w:val="clear" w:color="auto" w:fill="F7CAAC"/>
              </w:tcPr>
            </w:tcPrChange>
          </w:tcPr>
          <w:p w14:paraId="1DE3C6D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8"/>
            <w:tcPrChange w:id="1103" w:author="Simona Mrkvičková" w:date="2018-04-13T14:26:00Z">
              <w:tcPr>
                <w:tcW w:w="996" w:type="dxa"/>
                <w:gridSpan w:val="8"/>
              </w:tcPr>
            </w:tcPrChange>
          </w:tcPr>
          <w:p w14:paraId="464EE205" w14:textId="77777777" w:rsidR="00DA49CD" w:rsidRPr="0089087B" w:rsidRDefault="00DA49CD" w:rsidP="00A86912">
            <w:pPr>
              <w:jc w:val="both"/>
            </w:pPr>
            <w:r w:rsidRPr="0089087B">
              <w:t>pp.</w:t>
            </w:r>
          </w:p>
        </w:tc>
        <w:tc>
          <w:tcPr>
            <w:tcW w:w="996" w:type="dxa"/>
            <w:gridSpan w:val="5"/>
            <w:shd w:val="clear" w:color="auto" w:fill="F7CAAC"/>
            <w:tcPrChange w:id="1104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5B41A618" w14:textId="77777777" w:rsidR="00DA49CD" w:rsidRPr="0089087B" w:rsidRDefault="00DA49CD" w:rsidP="00A86912">
            <w:pPr>
              <w:jc w:val="both"/>
              <w:rPr>
                <w:b/>
              </w:rPr>
            </w:pPr>
            <w:r w:rsidRPr="0089087B"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1105" w:author="Simona Mrkvičková" w:date="2018-04-13T14:26:00Z">
              <w:tcPr>
                <w:tcW w:w="716" w:type="dxa"/>
                <w:gridSpan w:val="7"/>
              </w:tcPr>
            </w:tcPrChange>
          </w:tcPr>
          <w:p w14:paraId="008DBD1E" w14:textId="77777777" w:rsidR="00DA49CD" w:rsidRPr="0089087B" w:rsidRDefault="00DA49CD" w:rsidP="00A86912">
            <w:pPr>
              <w:jc w:val="both"/>
            </w:pPr>
            <w:r w:rsidRPr="0089087B">
              <w:t>40</w:t>
            </w:r>
          </w:p>
        </w:tc>
        <w:tc>
          <w:tcPr>
            <w:tcW w:w="721" w:type="dxa"/>
            <w:gridSpan w:val="14"/>
            <w:shd w:val="clear" w:color="auto" w:fill="F7CAAC"/>
            <w:tcPrChange w:id="1106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589CC592" w14:textId="77777777" w:rsidR="00DA49CD" w:rsidRPr="0089087B" w:rsidRDefault="00DA49CD" w:rsidP="00A86912">
            <w:pPr>
              <w:jc w:val="both"/>
              <w:rPr>
                <w:b/>
              </w:rPr>
            </w:pPr>
            <w:r w:rsidRPr="0089087B"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1107" w:author="Simona Mrkvičková" w:date="2018-04-13T14:26:00Z">
              <w:tcPr>
                <w:tcW w:w="1393" w:type="dxa"/>
                <w:gridSpan w:val="8"/>
              </w:tcPr>
            </w:tcPrChange>
          </w:tcPr>
          <w:p w14:paraId="1154492F" w14:textId="77777777" w:rsidR="00DA49CD" w:rsidRPr="0089087B" w:rsidRDefault="00DA49CD" w:rsidP="00A86912">
            <w:pPr>
              <w:jc w:val="both"/>
            </w:pPr>
            <w:r w:rsidRPr="0089087B">
              <w:t>N</w:t>
            </w:r>
          </w:p>
        </w:tc>
      </w:tr>
      <w:tr w:rsidR="00DA49CD" w14:paraId="039B5D72" w14:textId="77777777" w:rsidTr="00D53E52">
        <w:trPr>
          <w:gridBefore w:val="1"/>
          <w:gridAfter w:val="2"/>
          <w:wBefore w:w="80" w:type="dxa"/>
          <w:wAfter w:w="193" w:type="dxa"/>
          <w:trPrChange w:id="1108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5063" w:type="dxa"/>
            <w:gridSpan w:val="18"/>
            <w:shd w:val="clear" w:color="auto" w:fill="F7CAAC"/>
            <w:tcPrChange w:id="1109" w:author="Simona Mrkvičková" w:date="2018-04-13T14:26:00Z">
              <w:tcPr>
                <w:tcW w:w="5069" w:type="dxa"/>
                <w:gridSpan w:val="18"/>
                <w:shd w:val="clear" w:color="auto" w:fill="F7CAAC"/>
              </w:tcPr>
            </w:tcPrChange>
          </w:tcPr>
          <w:p w14:paraId="2EB925AF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8"/>
            <w:tcPrChange w:id="1110" w:author="Simona Mrkvičková" w:date="2018-04-13T14:26:00Z">
              <w:tcPr>
                <w:tcW w:w="996" w:type="dxa"/>
                <w:gridSpan w:val="8"/>
              </w:tcPr>
            </w:tcPrChange>
          </w:tcPr>
          <w:p w14:paraId="0FE780F8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6" w:type="dxa"/>
            <w:gridSpan w:val="5"/>
            <w:shd w:val="clear" w:color="auto" w:fill="F7CAAC"/>
            <w:tcPrChange w:id="1111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3F4B6E2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1112" w:author="Simona Mrkvičková" w:date="2018-04-13T14:26:00Z">
              <w:tcPr>
                <w:tcW w:w="716" w:type="dxa"/>
                <w:gridSpan w:val="7"/>
              </w:tcPr>
            </w:tcPrChange>
          </w:tcPr>
          <w:p w14:paraId="4BCCBF21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21" w:type="dxa"/>
            <w:gridSpan w:val="14"/>
            <w:shd w:val="clear" w:color="auto" w:fill="F7CAAC"/>
            <w:tcPrChange w:id="1113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08CD385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1114" w:author="Simona Mrkvičková" w:date="2018-04-13T14:26:00Z">
              <w:tcPr>
                <w:tcW w:w="1393" w:type="dxa"/>
                <w:gridSpan w:val="8"/>
              </w:tcPr>
            </w:tcPrChange>
          </w:tcPr>
          <w:p w14:paraId="43F75C43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2E4805">
              <w:t>---</w:t>
            </w:r>
          </w:p>
        </w:tc>
      </w:tr>
      <w:tr w:rsidR="00DA49CD" w14:paraId="115DEE4F" w14:textId="77777777" w:rsidTr="00D53E52">
        <w:trPr>
          <w:gridBefore w:val="1"/>
          <w:gridAfter w:val="2"/>
          <w:wBefore w:w="80" w:type="dxa"/>
          <w:wAfter w:w="193" w:type="dxa"/>
          <w:trPrChange w:id="111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shd w:val="clear" w:color="auto" w:fill="F7CAAC"/>
            <w:tcPrChange w:id="1116" w:author="Simona Mrkvičková" w:date="2018-04-13T14:26:00Z">
              <w:tcPr>
                <w:tcW w:w="6065" w:type="dxa"/>
                <w:gridSpan w:val="26"/>
                <w:shd w:val="clear" w:color="auto" w:fill="F7CAAC"/>
              </w:tcPr>
            </w:tcPrChange>
          </w:tcPr>
          <w:p w14:paraId="7A5C8F7D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2" w:type="dxa"/>
            <w:gridSpan w:val="12"/>
            <w:shd w:val="clear" w:color="auto" w:fill="F7CAAC"/>
            <w:tcPrChange w:id="1117" w:author="Simona Mrkvičková" w:date="2018-04-13T14:26:00Z">
              <w:tcPr>
                <w:tcW w:w="1713" w:type="dxa"/>
                <w:gridSpan w:val="12"/>
                <w:shd w:val="clear" w:color="auto" w:fill="F7CAAC"/>
              </w:tcPr>
            </w:tcPrChange>
          </w:tcPr>
          <w:p w14:paraId="4BF9ADA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113" w:type="dxa"/>
            <w:gridSpan w:val="22"/>
            <w:shd w:val="clear" w:color="auto" w:fill="F7CAAC"/>
            <w:tcPrChange w:id="1118" w:author="Simona Mrkvičková" w:date="2018-04-13T14:26:00Z">
              <w:tcPr>
                <w:tcW w:w="2110" w:type="dxa"/>
                <w:gridSpan w:val="22"/>
                <w:shd w:val="clear" w:color="auto" w:fill="F7CAAC"/>
              </w:tcPr>
            </w:tcPrChange>
          </w:tcPr>
          <w:p w14:paraId="4487308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19646963" w14:textId="77777777" w:rsidTr="00D53E52">
        <w:trPr>
          <w:gridBefore w:val="1"/>
          <w:gridAfter w:val="2"/>
          <w:wBefore w:w="80" w:type="dxa"/>
          <w:wAfter w:w="193" w:type="dxa"/>
          <w:trPrChange w:id="111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120" w:author="Simona Mrkvičková" w:date="2018-04-13T14:26:00Z">
              <w:tcPr>
                <w:tcW w:w="6065" w:type="dxa"/>
                <w:gridSpan w:val="26"/>
              </w:tcPr>
            </w:tcPrChange>
          </w:tcPr>
          <w:p w14:paraId="5B8C0DD0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12" w:type="dxa"/>
            <w:gridSpan w:val="12"/>
            <w:tcPrChange w:id="1121" w:author="Simona Mrkvičková" w:date="2018-04-13T14:26:00Z">
              <w:tcPr>
                <w:tcW w:w="1713" w:type="dxa"/>
                <w:gridSpan w:val="12"/>
              </w:tcPr>
            </w:tcPrChange>
          </w:tcPr>
          <w:p w14:paraId="26FAB87C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113" w:type="dxa"/>
            <w:gridSpan w:val="22"/>
            <w:tcPrChange w:id="1122" w:author="Simona Mrkvičková" w:date="2018-04-13T14:26:00Z">
              <w:tcPr>
                <w:tcW w:w="2110" w:type="dxa"/>
                <w:gridSpan w:val="22"/>
              </w:tcPr>
            </w:tcPrChange>
          </w:tcPr>
          <w:p w14:paraId="7B84314E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3FB7A495" w14:textId="77777777" w:rsidTr="00D53E52">
        <w:trPr>
          <w:gridBefore w:val="1"/>
          <w:gridAfter w:val="2"/>
          <w:wBefore w:w="80" w:type="dxa"/>
          <w:wAfter w:w="193" w:type="dxa"/>
          <w:trPrChange w:id="112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124" w:author="Simona Mrkvičková" w:date="2018-04-13T14:26:00Z">
              <w:tcPr>
                <w:tcW w:w="6065" w:type="dxa"/>
                <w:gridSpan w:val="26"/>
              </w:tcPr>
            </w:tcPrChange>
          </w:tcPr>
          <w:p w14:paraId="3C2BABBE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1125" w:author="Simona Mrkvičková" w:date="2018-04-13T14:26:00Z">
              <w:tcPr>
                <w:tcW w:w="1713" w:type="dxa"/>
                <w:gridSpan w:val="12"/>
              </w:tcPr>
            </w:tcPrChange>
          </w:tcPr>
          <w:p w14:paraId="72687B60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1126" w:author="Simona Mrkvičková" w:date="2018-04-13T14:26:00Z">
              <w:tcPr>
                <w:tcW w:w="2110" w:type="dxa"/>
                <w:gridSpan w:val="22"/>
              </w:tcPr>
            </w:tcPrChange>
          </w:tcPr>
          <w:p w14:paraId="2D520C89" w14:textId="77777777" w:rsidR="00DA49CD" w:rsidRDefault="00DA49CD" w:rsidP="00A86912">
            <w:pPr>
              <w:jc w:val="both"/>
            </w:pPr>
          </w:p>
        </w:tc>
      </w:tr>
      <w:tr w:rsidR="00DA49CD" w14:paraId="0E46F8D2" w14:textId="77777777" w:rsidTr="00D53E52">
        <w:trPr>
          <w:gridBefore w:val="1"/>
          <w:gridAfter w:val="2"/>
          <w:wBefore w:w="80" w:type="dxa"/>
          <w:wAfter w:w="193" w:type="dxa"/>
          <w:trPrChange w:id="1127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128" w:author="Simona Mrkvičková" w:date="2018-04-13T14:26:00Z">
              <w:tcPr>
                <w:tcW w:w="6065" w:type="dxa"/>
                <w:gridSpan w:val="26"/>
              </w:tcPr>
            </w:tcPrChange>
          </w:tcPr>
          <w:p w14:paraId="0331C68B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1129" w:author="Simona Mrkvičková" w:date="2018-04-13T14:26:00Z">
              <w:tcPr>
                <w:tcW w:w="1713" w:type="dxa"/>
                <w:gridSpan w:val="12"/>
              </w:tcPr>
            </w:tcPrChange>
          </w:tcPr>
          <w:p w14:paraId="279A70E1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1130" w:author="Simona Mrkvičková" w:date="2018-04-13T14:26:00Z">
              <w:tcPr>
                <w:tcW w:w="2110" w:type="dxa"/>
                <w:gridSpan w:val="22"/>
              </w:tcPr>
            </w:tcPrChange>
          </w:tcPr>
          <w:p w14:paraId="6AE92BEC" w14:textId="77777777" w:rsidR="00DA49CD" w:rsidRDefault="00DA49CD" w:rsidP="00A86912">
            <w:pPr>
              <w:jc w:val="both"/>
            </w:pPr>
          </w:p>
        </w:tc>
      </w:tr>
      <w:tr w:rsidR="00DA49CD" w14:paraId="017F1958" w14:textId="77777777" w:rsidTr="00D53E52">
        <w:trPr>
          <w:gridBefore w:val="1"/>
          <w:gridAfter w:val="2"/>
          <w:wBefore w:w="80" w:type="dxa"/>
          <w:wAfter w:w="193" w:type="dxa"/>
          <w:trPrChange w:id="113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132" w:author="Simona Mrkvičková" w:date="2018-04-13T14:26:00Z">
              <w:tcPr>
                <w:tcW w:w="6065" w:type="dxa"/>
                <w:gridSpan w:val="26"/>
              </w:tcPr>
            </w:tcPrChange>
          </w:tcPr>
          <w:p w14:paraId="53C43BF9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1133" w:author="Simona Mrkvičková" w:date="2018-04-13T14:26:00Z">
              <w:tcPr>
                <w:tcW w:w="1713" w:type="dxa"/>
                <w:gridSpan w:val="12"/>
              </w:tcPr>
            </w:tcPrChange>
          </w:tcPr>
          <w:p w14:paraId="2A3D9554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1134" w:author="Simona Mrkvičková" w:date="2018-04-13T14:26:00Z">
              <w:tcPr>
                <w:tcW w:w="2110" w:type="dxa"/>
                <w:gridSpan w:val="22"/>
              </w:tcPr>
            </w:tcPrChange>
          </w:tcPr>
          <w:p w14:paraId="17967123" w14:textId="77777777" w:rsidR="00DA49CD" w:rsidRDefault="00DA49CD" w:rsidP="00A86912">
            <w:pPr>
              <w:jc w:val="both"/>
            </w:pPr>
          </w:p>
        </w:tc>
      </w:tr>
      <w:tr w:rsidR="00DA49CD" w14:paraId="757F7330" w14:textId="77777777" w:rsidTr="00D53E52">
        <w:trPr>
          <w:gridBefore w:val="1"/>
          <w:gridAfter w:val="2"/>
          <w:wBefore w:w="80" w:type="dxa"/>
          <w:wAfter w:w="193" w:type="dxa"/>
          <w:trPrChange w:id="113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136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03FBFF58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33654525" w14:textId="77777777" w:rsidTr="00D53E52">
        <w:trPr>
          <w:gridBefore w:val="1"/>
          <w:gridAfter w:val="2"/>
          <w:wBefore w:w="80" w:type="dxa"/>
          <w:wAfter w:w="193" w:type="dxa"/>
          <w:trHeight w:val="323"/>
          <w:trPrChange w:id="113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3"/>
            </w:trPr>
          </w:trPrChange>
        </w:trPr>
        <w:tc>
          <w:tcPr>
            <w:tcW w:w="9884" w:type="dxa"/>
            <w:gridSpan w:val="60"/>
            <w:tcBorders>
              <w:top w:val="nil"/>
            </w:tcBorders>
            <w:tcPrChange w:id="1138" w:author="Simona Mrkvičková" w:date="2018-04-13T14:26:00Z">
              <w:tcPr>
                <w:tcW w:w="9888" w:type="dxa"/>
                <w:gridSpan w:val="60"/>
                <w:tcBorders>
                  <w:top w:val="nil"/>
                </w:tcBorders>
              </w:tcPr>
            </w:tcPrChange>
          </w:tcPr>
          <w:p w14:paraId="3572E1D2" w14:textId="77777777" w:rsidR="00DA49CD" w:rsidRPr="005451A3" w:rsidRDefault="00D62F18" w:rsidP="00C06428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de-DE"/>
              </w:rPr>
            </w:pPr>
            <w:r w:rsidRPr="005451A3">
              <w:rPr>
                <w:b/>
                <w:sz w:val="21"/>
                <w:szCs w:val="21"/>
                <w:lang w:val="de-DE"/>
              </w:rPr>
              <w:t>FEM</w:t>
            </w:r>
            <w:r w:rsidRPr="005451A3">
              <w:rPr>
                <w:sz w:val="21"/>
                <w:szCs w:val="21"/>
                <w:lang w:val="de-DE"/>
              </w:rPr>
              <w:t xml:space="preserve"> (100% p)</w:t>
            </w:r>
          </w:p>
          <w:p w14:paraId="2D146F17" w14:textId="77777777" w:rsidR="00672CDD" w:rsidRDefault="00672CDD" w:rsidP="00C06428">
            <w:pPr>
              <w:pStyle w:val="Zkladntext"/>
              <w:spacing w:before="60" w:after="60"/>
              <w:ind w:left="0" w:right="108"/>
              <w:rPr>
                <w:ins w:id="1139" w:author="Simona Mrkvičková" w:date="2018-04-13T12:57:00Z"/>
                <w:sz w:val="21"/>
                <w:szCs w:val="21"/>
                <w:lang w:val="de-DE"/>
              </w:rPr>
            </w:pPr>
            <w:r w:rsidRPr="005451A3">
              <w:rPr>
                <w:b/>
                <w:sz w:val="21"/>
                <w:szCs w:val="21"/>
                <w:lang w:val="de-DE"/>
              </w:rPr>
              <w:t>Konstrukce jednoúčelových strojů</w:t>
            </w:r>
            <w:r w:rsidRPr="005451A3">
              <w:rPr>
                <w:sz w:val="21"/>
                <w:szCs w:val="21"/>
                <w:lang w:val="de-DE"/>
              </w:rPr>
              <w:t xml:space="preserve"> (100% p)</w:t>
            </w:r>
          </w:p>
          <w:p w14:paraId="134E06BD" w14:textId="71369928" w:rsidR="00B7057C" w:rsidRPr="005451A3" w:rsidRDefault="00B7057C" w:rsidP="00C06428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de-DE"/>
              </w:rPr>
            </w:pPr>
            <w:ins w:id="1140" w:author="Simona Mrkvičková" w:date="2018-04-13T12:57:00Z">
              <w:r w:rsidRPr="00B7057C">
                <w:rPr>
                  <w:sz w:val="21"/>
                  <w:szCs w:val="21"/>
                  <w:lang w:val="de-DE"/>
                </w:rPr>
                <w:t>Dimenzování a navrhování výrobků (50% p)</w:t>
              </w:r>
            </w:ins>
          </w:p>
        </w:tc>
      </w:tr>
      <w:tr w:rsidR="00DA49CD" w14:paraId="45553889" w14:textId="77777777" w:rsidTr="00D53E52">
        <w:trPr>
          <w:gridBefore w:val="1"/>
          <w:gridAfter w:val="2"/>
          <w:wBefore w:w="80" w:type="dxa"/>
          <w:wAfter w:w="193" w:type="dxa"/>
          <w:trPrChange w:id="114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142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4F1A7707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0C6CED0A" w14:textId="77777777" w:rsidTr="00D53E52">
        <w:trPr>
          <w:gridBefore w:val="1"/>
          <w:gridAfter w:val="2"/>
          <w:wBefore w:w="80" w:type="dxa"/>
          <w:wAfter w:w="193" w:type="dxa"/>
          <w:trHeight w:val="372"/>
          <w:trPrChange w:id="114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72"/>
            </w:trPr>
          </w:trPrChange>
        </w:trPr>
        <w:tc>
          <w:tcPr>
            <w:tcW w:w="9884" w:type="dxa"/>
            <w:gridSpan w:val="60"/>
            <w:tcPrChange w:id="1144" w:author="Simona Mrkvičková" w:date="2018-04-13T14:26:00Z">
              <w:tcPr>
                <w:tcW w:w="9888" w:type="dxa"/>
                <w:gridSpan w:val="60"/>
              </w:tcPr>
            </w:tcPrChange>
          </w:tcPr>
          <w:p w14:paraId="7166B64F" w14:textId="77777777" w:rsidR="00DA49CD" w:rsidRPr="00C06428" w:rsidRDefault="00DA49CD" w:rsidP="00C06428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C06428">
              <w:rPr>
                <w:sz w:val="21"/>
                <w:szCs w:val="21"/>
              </w:rPr>
              <w:t xml:space="preserve">2002: MENDELU Brno, LDF, </w:t>
            </w:r>
            <w:r w:rsidRPr="00C06428">
              <w:rPr>
                <w:rFonts w:eastAsia="Calibri"/>
                <w:sz w:val="21"/>
                <w:szCs w:val="21"/>
              </w:rPr>
              <w:t xml:space="preserve">SP Lesní inženýrství, </w:t>
            </w:r>
            <w:r w:rsidRPr="00C06428">
              <w:rPr>
                <w:sz w:val="21"/>
                <w:szCs w:val="21"/>
              </w:rPr>
              <w:t xml:space="preserve">obor </w:t>
            </w:r>
            <w:r w:rsidRPr="00C06428">
              <w:rPr>
                <w:rFonts w:eastAsia="Arial Unicode MS"/>
                <w:bCs/>
                <w:sz w:val="21"/>
                <w:szCs w:val="21"/>
              </w:rPr>
              <w:t>Technika a mechanizace lesnické výroby</w:t>
            </w:r>
            <w:r w:rsidRPr="00C06428">
              <w:rPr>
                <w:sz w:val="21"/>
                <w:szCs w:val="21"/>
              </w:rPr>
              <w:t>, Ph.D.</w:t>
            </w:r>
          </w:p>
        </w:tc>
      </w:tr>
      <w:tr w:rsidR="00DA49CD" w14:paraId="08ACB278" w14:textId="77777777" w:rsidTr="00D53E52">
        <w:trPr>
          <w:gridBefore w:val="1"/>
          <w:gridAfter w:val="2"/>
          <w:wBefore w:w="80" w:type="dxa"/>
          <w:wAfter w:w="193" w:type="dxa"/>
          <w:trPrChange w:id="114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146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49CE415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4EBF5866" w14:textId="77777777" w:rsidTr="00D53E52">
        <w:trPr>
          <w:gridBefore w:val="1"/>
          <w:gridAfter w:val="2"/>
          <w:wBefore w:w="80" w:type="dxa"/>
          <w:wAfter w:w="193" w:type="dxa"/>
          <w:trHeight w:val="839"/>
          <w:trPrChange w:id="114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839"/>
            </w:trPr>
          </w:trPrChange>
        </w:trPr>
        <w:tc>
          <w:tcPr>
            <w:tcW w:w="9884" w:type="dxa"/>
            <w:gridSpan w:val="60"/>
            <w:tcPrChange w:id="1148" w:author="Simona Mrkvičková" w:date="2018-04-13T14:26:00Z">
              <w:tcPr>
                <w:tcW w:w="9888" w:type="dxa"/>
                <w:gridSpan w:val="60"/>
              </w:tcPr>
            </w:tcPrChange>
          </w:tcPr>
          <w:p w14:paraId="64476A9A" w14:textId="77777777" w:rsidR="00DA49CD" w:rsidRPr="00C06428" w:rsidRDefault="00DA49CD" w:rsidP="00C0642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C06428">
              <w:rPr>
                <w:sz w:val="21"/>
                <w:szCs w:val="21"/>
              </w:rPr>
              <w:t>2002 – 2003: DYAS, spol. s r.o., vedoucí systému řízení jakosti</w:t>
            </w:r>
          </w:p>
          <w:p w14:paraId="22D17AF3" w14:textId="77777777" w:rsidR="00DA49CD" w:rsidRPr="00C06428" w:rsidRDefault="00DA49CD" w:rsidP="00C06428">
            <w:pPr>
              <w:spacing w:before="60" w:after="60"/>
              <w:ind w:left="1118" w:hanging="1118"/>
              <w:jc w:val="both"/>
              <w:rPr>
                <w:rFonts w:eastAsia="Arial Unicode MS"/>
                <w:sz w:val="21"/>
                <w:szCs w:val="21"/>
              </w:rPr>
            </w:pPr>
            <w:r w:rsidRPr="00C06428">
              <w:rPr>
                <w:rFonts w:eastAsia="Arial Unicode MS"/>
                <w:sz w:val="21"/>
                <w:szCs w:val="21"/>
              </w:rPr>
              <w:t>2003 – 2013: UTB Zlín, FT, Ústav výrobního inženýrství, odborný asistent</w:t>
            </w:r>
          </w:p>
          <w:p w14:paraId="5966906C" w14:textId="77777777" w:rsidR="00DA49CD" w:rsidRDefault="00DA49CD" w:rsidP="00C06428">
            <w:pPr>
              <w:spacing w:before="60" w:after="60"/>
              <w:jc w:val="both"/>
            </w:pPr>
            <w:r w:rsidRPr="00C06428">
              <w:rPr>
                <w:rFonts w:eastAsia="Arial Unicode MS"/>
                <w:sz w:val="21"/>
                <w:szCs w:val="21"/>
              </w:rPr>
              <w:t>2013 – dosud: UTB Zlín, FT, Ústav výrobního inženýrství, docent</w:t>
            </w:r>
          </w:p>
        </w:tc>
      </w:tr>
      <w:tr w:rsidR="00DA49CD" w14:paraId="6287CAC6" w14:textId="77777777" w:rsidTr="00D53E52">
        <w:trPr>
          <w:gridBefore w:val="1"/>
          <w:gridAfter w:val="2"/>
          <w:wBefore w:w="80" w:type="dxa"/>
          <w:wAfter w:w="193" w:type="dxa"/>
          <w:trHeight w:val="250"/>
          <w:trPrChange w:id="1149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50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150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1DAF20BE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1F9B19E4" w14:textId="77777777" w:rsidTr="00D53E52">
        <w:trPr>
          <w:gridBefore w:val="1"/>
          <w:gridAfter w:val="2"/>
          <w:wBefore w:w="80" w:type="dxa"/>
          <w:wAfter w:w="193" w:type="dxa"/>
          <w:trHeight w:val="184"/>
          <w:trPrChange w:id="115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4"/>
            </w:trPr>
          </w:trPrChange>
        </w:trPr>
        <w:tc>
          <w:tcPr>
            <w:tcW w:w="9884" w:type="dxa"/>
            <w:gridSpan w:val="60"/>
            <w:tcPrChange w:id="1152" w:author="Simona Mrkvičková" w:date="2018-04-13T14:26:00Z">
              <w:tcPr>
                <w:tcW w:w="9888" w:type="dxa"/>
                <w:gridSpan w:val="60"/>
              </w:tcPr>
            </w:tcPrChange>
          </w:tcPr>
          <w:p w14:paraId="0E7AFF26" w14:textId="77777777" w:rsidR="00DA49CD" w:rsidRPr="00C06428" w:rsidRDefault="00DA49CD" w:rsidP="00C06428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C06428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C06428">
              <w:rPr>
                <w:rFonts w:eastAsia="Calibri"/>
                <w:sz w:val="21"/>
                <w:szCs w:val="21"/>
              </w:rPr>
              <w:t xml:space="preserve">– </w:t>
            </w:r>
            <w:r w:rsidRPr="00C06428">
              <w:rPr>
                <w:sz w:val="21"/>
                <w:szCs w:val="21"/>
              </w:rPr>
              <w:t>2017: 5 BP, 7 DP.</w:t>
            </w:r>
          </w:p>
        </w:tc>
      </w:tr>
      <w:tr w:rsidR="00DA49CD" w14:paraId="58C9CA8B" w14:textId="77777777" w:rsidTr="00D53E52">
        <w:trPr>
          <w:gridBefore w:val="1"/>
          <w:gridAfter w:val="2"/>
          <w:wBefore w:w="80" w:type="dxa"/>
          <w:wAfter w:w="193" w:type="dxa"/>
          <w:cantSplit/>
          <w:trPrChange w:id="115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12" w:space="0" w:color="auto"/>
            </w:tcBorders>
            <w:shd w:val="clear" w:color="auto" w:fill="F7CAAC"/>
            <w:tcPrChange w:id="1154" w:author="Simona Mrkvičková" w:date="2018-04-13T14:26:00Z">
              <w:tcPr>
                <w:tcW w:w="3346" w:type="dxa"/>
                <w:gridSpan w:val="12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1C3D0570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7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1155" w:author="Simona Mrkvičková" w:date="2018-04-13T14:26:00Z">
              <w:tcPr>
                <w:tcW w:w="2249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6C0669B5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1156" w:author="Simona Mrkvičková" w:date="2018-04-13T14:26:00Z">
              <w:tcPr>
                <w:tcW w:w="2256" w:type="dxa"/>
                <w:gridSpan w:val="19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4D1244A8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40" w:type="dxa"/>
            <w:gridSpan w:val="1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1157" w:author="Simona Mrkvičková" w:date="2018-04-13T14:26:00Z">
              <w:tcPr>
                <w:tcW w:w="2037" w:type="dxa"/>
                <w:gridSpan w:val="18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50E0BD4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6D330C12" w14:textId="77777777" w:rsidTr="00D53E52">
        <w:trPr>
          <w:gridBefore w:val="1"/>
          <w:gridAfter w:val="2"/>
          <w:wBefore w:w="80" w:type="dxa"/>
          <w:wAfter w:w="193" w:type="dxa"/>
          <w:cantSplit/>
          <w:trPrChange w:id="1158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PrChange w:id="1159" w:author="Simona Mrkvičková" w:date="2018-04-13T14:26:00Z">
              <w:tcPr>
                <w:tcW w:w="3346" w:type="dxa"/>
                <w:gridSpan w:val="12"/>
              </w:tcPr>
            </w:tcPrChange>
          </w:tcPr>
          <w:p w14:paraId="506C2577" w14:textId="77777777" w:rsidR="00DA49CD" w:rsidRPr="00245934" w:rsidRDefault="00DA49CD" w:rsidP="00C06428">
            <w:pPr>
              <w:spacing w:before="40" w:after="40"/>
              <w:jc w:val="both"/>
            </w:pPr>
            <w:r w:rsidRPr="00245934">
              <w:rPr>
                <w:bCs/>
              </w:rPr>
              <w:t>Zpracování dřeva a procesy tvorby nábytku</w:t>
            </w:r>
          </w:p>
        </w:tc>
        <w:tc>
          <w:tcPr>
            <w:tcW w:w="2247" w:type="dxa"/>
            <w:gridSpan w:val="11"/>
            <w:tcPrChange w:id="1160" w:author="Simona Mrkvičková" w:date="2018-04-13T14:26:00Z">
              <w:tcPr>
                <w:tcW w:w="2249" w:type="dxa"/>
                <w:gridSpan w:val="11"/>
              </w:tcPr>
            </w:tcPrChange>
          </w:tcPr>
          <w:p w14:paraId="5FE62071" w14:textId="77777777" w:rsidR="00DA49CD" w:rsidRPr="00245934" w:rsidRDefault="00DA49CD" w:rsidP="00C06428">
            <w:pPr>
              <w:spacing w:before="40" w:after="40"/>
              <w:jc w:val="both"/>
            </w:pPr>
            <w:r w:rsidRPr="00245934">
              <w:t>2013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1161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1A778391" w14:textId="77777777" w:rsidR="00DA49CD" w:rsidRPr="00245934" w:rsidRDefault="00DA49CD" w:rsidP="00C06428">
            <w:pPr>
              <w:spacing w:before="40" w:after="40"/>
              <w:jc w:val="both"/>
            </w:pPr>
            <w:r w:rsidRPr="00245934">
              <w:rPr>
                <w:rFonts w:ascii="TimesNewRomanPSMT" w:eastAsia="Calibri" w:hAnsi="TimesNewRomanPSMT" w:cs="TimesNewRomanPSMT"/>
                <w:lang w:eastAsia="en-US"/>
              </w:rPr>
              <w:t>MENDELU Brno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1162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75FF1675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1163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560D7CF7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6" w:type="dxa"/>
            <w:gridSpan w:val="2"/>
            <w:shd w:val="clear" w:color="auto" w:fill="F7CAAC"/>
            <w:tcPrChange w:id="1164" w:author="Simona Mrkvičková" w:date="2018-04-13T14:26:00Z">
              <w:tcPr>
                <w:tcW w:w="697" w:type="dxa"/>
                <w:gridSpan w:val="2"/>
                <w:shd w:val="clear" w:color="auto" w:fill="F7CAAC"/>
              </w:tcPr>
            </w:tcPrChange>
          </w:tcPr>
          <w:p w14:paraId="5E7FF050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0460E5F6" w14:textId="77777777" w:rsidTr="00D53E52">
        <w:trPr>
          <w:gridBefore w:val="1"/>
          <w:gridAfter w:val="2"/>
          <w:wBefore w:w="80" w:type="dxa"/>
          <w:wAfter w:w="193" w:type="dxa"/>
          <w:cantSplit/>
          <w:trHeight w:val="70"/>
          <w:trPrChange w:id="116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70"/>
            </w:trPr>
          </w:trPrChange>
        </w:trPr>
        <w:tc>
          <w:tcPr>
            <w:tcW w:w="3342" w:type="dxa"/>
            <w:gridSpan w:val="12"/>
            <w:shd w:val="clear" w:color="auto" w:fill="F7CAAC"/>
            <w:tcPrChange w:id="1166" w:author="Simona Mrkvičková" w:date="2018-04-13T14:26:00Z">
              <w:tcPr>
                <w:tcW w:w="3346" w:type="dxa"/>
                <w:gridSpan w:val="12"/>
                <w:shd w:val="clear" w:color="auto" w:fill="F7CAAC"/>
              </w:tcPr>
            </w:tcPrChange>
          </w:tcPr>
          <w:p w14:paraId="5A62F4AA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7" w:type="dxa"/>
            <w:gridSpan w:val="11"/>
            <w:shd w:val="clear" w:color="auto" w:fill="F7CAAC"/>
            <w:tcPrChange w:id="1167" w:author="Simona Mrkvičková" w:date="2018-04-13T14:26:00Z">
              <w:tcPr>
                <w:tcW w:w="2249" w:type="dxa"/>
                <w:gridSpan w:val="11"/>
                <w:shd w:val="clear" w:color="auto" w:fill="F7CAAC"/>
              </w:tcPr>
            </w:tcPrChange>
          </w:tcPr>
          <w:p w14:paraId="21510DC7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shd w:val="clear" w:color="auto" w:fill="F7CAAC"/>
            <w:tcPrChange w:id="1168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3D8A53F9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1169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7EC458A3" w14:textId="77777777" w:rsidR="00DA49CD" w:rsidRPr="00685E5C" w:rsidRDefault="00DA49CD" w:rsidP="00A86912">
            <w:pPr>
              <w:jc w:val="both"/>
              <w:rPr>
                <w:b/>
              </w:rPr>
            </w:pPr>
            <w:r w:rsidRPr="00685E5C">
              <w:rPr>
                <w:b/>
              </w:rPr>
              <w:t>8</w:t>
            </w:r>
          </w:p>
        </w:tc>
        <w:tc>
          <w:tcPr>
            <w:tcW w:w="696" w:type="dxa"/>
            <w:gridSpan w:val="6"/>
            <w:vMerge w:val="restart"/>
            <w:tcPrChange w:id="1170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4D89559B" w14:textId="77777777" w:rsidR="00DA49CD" w:rsidRPr="00685E5C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207</w:t>
            </w:r>
          </w:p>
        </w:tc>
        <w:tc>
          <w:tcPr>
            <w:tcW w:w="696" w:type="dxa"/>
            <w:gridSpan w:val="2"/>
            <w:vMerge w:val="restart"/>
            <w:tcPrChange w:id="1171" w:author="Simona Mrkvičková" w:date="2018-04-13T14:26:00Z">
              <w:tcPr>
                <w:tcW w:w="697" w:type="dxa"/>
                <w:gridSpan w:val="2"/>
                <w:vMerge w:val="restart"/>
              </w:tcPr>
            </w:tcPrChange>
          </w:tcPr>
          <w:p w14:paraId="28A606D5" w14:textId="77777777" w:rsidR="00DA49CD" w:rsidRPr="00685E5C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685E5C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2BA8AD65" w14:textId="77777777" w:rsidTr="00D53E52">
        <w:trPr>
          <w:gridBefore w:val="1"/>
          <w:gridAfter w:val="2"/>
          <w:wBefore w:w="80" w:type="dxa"/>
          <w:wAfter w:w="193" w:type="dxa"/>
          <w:trHeight w:val="205"/>
          <w:trPrChange w:id="1172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05"/>
            </w:trPr>
          </w:trPrChange>
        </w:trPr>
        <w:tc>
          <w:tcPr>
            <w:tcW w:w="3342" w:type="dxa"/>
            <w:gridSpan w:val="12"/>
            <w:tcPrChange w:id="1173" w:author="Simona Mrkvičková" w:date="2018-04-13T14:26:00Z">
              <w:tcPr>
                <w:tcW w:w="3346" w:type="dxa"/>
                <w:gridSpan w:val="12"/>
              </w:tcPr>
            </w:tcPrChange>
          </w:tcPr>
          <w:p w14:paraId="1462B3E9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7" w:type="dxa"/>
            <w:gridSpan w:val="11"/>
            <w:tcPrChange w:id="1174" w:author="Simona Mrkvičková" w:date="2018-04-13T14:26:00Z">
              <w:tcPr>
                <w:tcW w:w="2249" w:type="dxa"/>
                <w:gridSpan w:val="11"/>
              </w:tcPr>
            </w:tcPrChange>
          </w:tcPr>
          <w:p w14:paraId="299CA532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1175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797A47CD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1176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63217F1A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1177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1715FD90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2"/>
            <w:vMerge/>
            <w:vAlign w:val="center"/>
            <w:tcPrChange w:id="1178" w:author="Simona Mrkvičková" w:date="2018-04-13T14:26:00Z">
              <w:tcPr>
                <w:tcW w:w="697" w:type="dxa"/>
                <w:gridSpan w:val="2"/>
                <w:vMerge/>
                <w:vAlign w:val="center"/>
              </w:tcPr>
            </w:tcPrChange>
          </w:tcPr>
          <w:p w14:paraId="41AD2D1E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798FA59B" w14:textId="77777777" w:rsidTr="00D53E52">
        <w:trPr>
          <w:gridBefore w:val="1"/>
          <w:gridAfter w:val="2"/>
          <w:wBefore w:w="80" w:type="dxa"/>
          <w:wAfter w:w="193" w:type="dxa"/>
          <w:trPrChange w:id="117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180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0110B8D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3B11569F" w14:textId="77777777" w:rsidTr="00D53E52">
        <w:trPr>
          <w:gridBefore w:val="1"/>
          <w:gridAfter w:val="2"/>
          <w:wBefore w:w="80" w:type="dxa"/>
          <w:wAfter w:w="193" w:type="dxa"/>
          <w:trHeight w:val="283"/>
          <w:trPrChange w:id="1181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3"/>
            </w:trPr>
          </w:trPrChange>
        </w:trPr>
        <w:tc>
          <w:tcPr>
            <w:tcW w:w="9884" w:type="dxa"/>
            <w:gridSpan w:val="60"/>
            <w:tcPrChange w:id="1182" w:author="Simona Mrkvičková" w:date="2018-04-13T14:26:00Z">
              <w:tcPr>
                <w:tcW w:w="9888" w:type="dxa"/>
                <w:gridSpan w:val="60"/>
              </w:tcPr>
            </w:tcPrChange>
          </w:tcPr>
          <w:p w14:paraId="16D13089" w14:textId="77777777" w:rsidR="00DA49CD" w:rsidRPr="00C06428" w:rsidRDefault="00DA49CD" w:rsidP="00C06428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06428">
              <w:rPr>
                <w:rFonts w:ascii="Times New Roman" w:hAnsi="Times New Roman" w:cs="Times New Roman"/>
                <w:b/>
                <w:sz w:val="21"/>
                <w:szCs w:val="21"/>
              </w:rPr>
              <w:t>JAVOŘÍK</w:t>
            </w:r>
            <w:r w:rsidRPr="00C0642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, J. (100%)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: Numerical optimization of large shade sail support. </w:t>
            </w:r>
            <w:r w:rsidRPr="00C06428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Manufacturing Technology 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16(4), 707-712, </w:t>
            </w:r>
            <w:r w:rsidRPr="00C0642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2016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. ISSN 1213-2489. </w:t>
            </w:r>
          </w:p>
          <w:p w14:paraId="723FB522" w14:textId="77777777" w:rsidR="00DA49CD" w:rsidRPr="00C06428" w:rsidRDefault="00DA49CD" w:rsidP="00C06428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BÍLEK, O., </w:t>
            </w:r>
            <w:r w:rsidRPr="00C0642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JAVOŘÍK, J. (5%)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, ČOP, J.: Comparative machinability and surface integrity in grinding of titanium. </w:t>
            </w:r>
            <w:r w:rsidRPr="00C06428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International Journal of Mechanics 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9, 43-52, </w:t>
            </w:r>
            <w:r w:rsidRPr="00C0642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2015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. ISSN 1998-4448. </w:t>
            </w:r>
          </w:p>
          <w:p w14:paraId="1114D07E" w14:textId="77777777" w:rsidR="00DA49CD" w:rsidRPr="00C06428" w:rsidRDefault="00DA49CD" w:rsidP="00C06428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06428">
              <w:rPr>
                <w:rFonts w:ascii="Times New Roman" w:hAnsi="Times New Roman" w:cs="Times New Roman"/>
                <w:b/>
                <w:sz w:val="21"/>
                <w:szCs w:val="21"/>
              </w:rPr>
              <w:t>JAVOŘÍK, J. (95%)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, BÍLEK, O.: Numerical analysis of bushing of car stabilizer. </w:t>
            </w:r>
            <w:r w:rsidRPr="00C06428">
              <w:rPr>
                <w:rFonts w:ascii="Times New Roman" w:hAnsi="Times New Roman" w:cs="Times New Roman"/>
                <w:i/>
                <w:sz w:val="21"/>
                <w:szCs w:val="21"/>
              </w:rPr>
              <w:t>International Journal of Mechanics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 8, 289-297, </w:t>
            </w:r>
            <w:r w:rsidRPr="00C06428">
              <w:rPr>
                <w:rFonts w:ascii="Times New Roman" w:hAnsi="Times New Roman" w:cs="Times New Roman"/>
                <w:b/>
                <w:sz w:val="21"/>
                <w:szCs w:val="21"/>
              </w:rPr>
              <w:t>2014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>. ISSN 1998-4448.</w:t>
            </w:r>
            <w:r w:rsidRPr="00C0642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14:paraId="668F1E0E" w14:textId="77777777" w:rsidR="00DA49CD" w:rsidRPr="00C06428" w:rsidRDefault="00DA49CD" w:rsidP="00C06428">
            <w:pPr>
              <w:pStyle w:val="Default"/>
              <w:spacing w:before="120" w:after="12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MAŇAS, D., OVSÍK, M., MAŇAS, M., STANĚK, M., </w:t>
            </w:r>
            <w:r w:rsidRPr="00C0642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JAVOŘÍK, J. (5%)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, BEDNAŘÍK, M., KRÁTKÝ, P.: Ionizing radiation effect of PMMA measured by microhardness. </w:t>
            </w:r>
            <w:r w:rsidRPr="00C06428">
              <w:rPr>
                <w:rFonts w:ascii="Times New Roman" w:hAnsi="Times New Roman" w:cs="Times New Roman"/>
                <w:i/>
                <w:sz w:val="21"/>
                <w:szCs w:val="21"/>
              </w:rPr>
              <w:t xml:space="preserve">Key Engineering Materials 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 xml:space="preserve">586, 198-201, </w:t>
            </w:r>
            <w:r w:rsidRPr="00C06428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2014</w:t>
            </w:r>
            <w:r w:rsidRPr="00C06428">
              <w:rPr>
                <w:rFonts w:ascii="Times New Roman" w:hAnsi="Times New Roman" w:cs="Times New Roman"/>
                <w:sz w:val="21"/>
                <w:szCs w:val="21"/>
              </w:rPr>
              <w:t>. ISSN 1013-9826.</w:t>
            </w:r>
            <w:r w:rsidRPr="00C0642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14:paraId="1B80E657" w14:textId="77777777" w:rsidR="00DA49CD" w:rsidRDefault="00DA49CD" w:rsidP="006E5664">
            <w:pPr>
              <w:pStyle w:val="Zkladntext"/>
              <w:spacing w:before="120" w:after="120"/>
              <w:ind w:left="0"/>
              <w:rPr>
                <w:b/>
              </w:rPr>
            </w:pPr>
            <w:r w:rsidRPr="00C06428">
              <w:rPr>
                <w:sz w:val="21"/>
                <w:szCs w:val="21"/>
              </w:rPr>
              <w:t xml:space="preserve">SÁMEK, D., </w:t>
            </w:r>
            <w:r w:rsidRPr="00C06428">
              <w:rPr>
                <w:b/>
                <w:bCs/>
                <w:sz w:val="21"/>
                <w:szCs w:val="21"/>
              </w:rPr>
              <w:t>JAVOŘÍK, J. (80%)</w:t>
            </w:r>
            <w:r w:rsidRPr="00C06428">
              <w:rPr>
                <w:bCs/>
                <w:sz w:val="21"/>
                <w:szCs w:val="21"/>
              </w:rPr>
              <w:t>:</w:t>
            </w:r>
            <w:r w:rsidRPr="00C06428">
              <w:rPr>
                <w:b/>
                <w:bCs/>
                <w:sz w:val="21"/>
                <w:szCs w:val="21"/>
              </w:rPr>
              <w:t xml:space="preserve"> </w:t>
            </w:r>
            <w:r w:rsidRPr="00C06428">
              <w:rPr>
                <w:sz w:val="21"/>
                <w:szCs w:val="21"/>
              </w:rPr>
              <w:t xml:space="preserve">Numerical analysis of shape stability of rubber boot. </w:t>
            </w:r>
            <w:r w:rsidRPr="00C06428">
              <w:rPr>
                <w:i/>
                <w:sz w:val="21"/>
                <w:szCs w:val="21"/>
              </w:rPr>
              <w:t>International Journal of</w:t>
            </w:r>
            <w:r w:rsidR="006E5664">
              <w:rPr>
                <w:i/>
                <w:sz w:val="21"/>
                <w:szCs w:val="21"/>
              </w:rPr>
              <w:t xml:space="preserve"> </w:t>
            </w:r>
            <w:r w:rsidRPr="00C06428">
              <w:rPr>
                <w:i/>
                <w:sz w:val="21"/>
                <w:szCs w:val="21"/>
              </w:rPr>
              <w:t xml:space="preserve">Mechanics </w:t>
            </w:r>
            <w:r w:rsidRPr="00C06428">
              <w:rPr>
                <w:sz w:val="21"/>
                <w:szCs w:val="21"/>
              </w:rPr>
              <w:t xml:space="preserve">7(3), 293-301, </w:t>
            </w:r>
            <w:r w:rsidRPr="00C06428">
              <w:rPr>
                <w:b/>
                <w:bCs/>
                <w:sz w:val="21"/>
                <w:szCs w:val="21"/>
              </w:rPr>
              <w:t>2013</w:t>
            </w:r>
            <w:r w:rsidRPr="00C06428">
              <w:rPr>
                <w:sz w:val="21"/>
                <w:szCs w:val="21"/>
              </w:rPr>
              <w:t>.</w:t>
            </w:r>
            <w:r w:rsidRPr="00C71F26">
              <w:rPr>
                <w:sz w:val="22"/>
                <w:szCs w:val="22"/>
              </w:rPr>
              <w:t xml:space="preserve"> </w:t>
            </w:r>
          </w:p>
        </w:tc>
      </w:tr>
      <w:tr w:rsidR="00DA49CD" w14:paraId="3EDDB486" w14:textId="77777777" w:rsidTr="00D53E52">
        <w:trPr>
          <w:gridBefore w:val="1"/>
          <w:gridAfter w:val="2"/>
          <w:wBefore w:w="80" w:type="dxa"/>
          <w:wAfter w:w="193" w:type="dxa"/>
          <w:trHeight w:val="218"/>
          <w:trPrChange w:id="118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18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184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2334E263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1774D74A" w14:textId="77777777" w:rsidTr="00D53E52">
        <w:trPr>
          <w:gridBefore w:val="1"/>
          <w:gridAfter w:val="2"/>
          <w:wBefore w:w="80" w:type="dxa"/>
          <w:wAfter w:w="193" w:type="dxa"/>
          <w:trHeight w:val="328"/>
          <w:trPrChange w:id="1185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8"/>
            </w:trPr>
          </w:trPrChange>
        </w:trPr>
        <w:tc>
          <w:tcPr>
            <w:tcW w:w="9884" w:type="dxa"/>
            <w:gridSpan w:val="60"/>
            <w:tcPrChange w:id="1186" w:author="Simona Mrkvičková" w:date="2018-04-13T14:26:00Z">
              <w:tcPr>
                <w:tcW w:w="9888" w:type="dxa"/>
                <w:gridSpan w:val="60"/>
              </w:tcPr>
            </w:tcPrChange>
          </w:tcPr>
          <w:p w14:paraId="5A635A3C" w14:textId="77777777" w:rsidR="00DA49CD" w:rsidRDefault="00DA49CD" w:rsidP="00A86912">
            <w:r>
              <w:t>---</w:t>
            </w:r>
          </w:p>
          <w:p w14:paraId="30899CAB" w14:textId="77777777" w:rsidR="00DA49CD" w:rsidRDefault="00DA49CD" w:rsidP="00A86912"/>
          <w:p w14:paraId="2A4C230A" w14:textId="77777777" w:rsidR="00DA49CD" w:rsidDel="00B7057C" w:rsidRDefault="00DA49CD" w:rsidP="00A86912">
            <w:pPr>
              <w:rPr>
                <w:del w:id="1187" w:author="Simona Mrkvičková" w:date="2018-04-13T12:57:00Z"/>
              </w:rPr>
            </w:pPr>
          </w:p>
          <w:p w14:paraId="45E90515" w14:textId="77777777" w:rsidR="00DA49CD" w:rsidRPr="00842921" w:rsidRDefault="00DA49CD" w:rsidP="00A86912"/>
        </w:tc>
      </w:tr>
      <w:tr w:rsidR="00DA49CD" w14:paraId="4382DC96" w14:textId="77777777" w:rsidTr="00D53E52">
        <w:trPr>
          <w:gridBefore w:val="1"/>
          <w:gridAfter w:val="2"/>
          <w:wBefore w:w="80" w:type="dxa"/>
          <w:wAfter w:w="193" w:type="dxa"/>
          <w:cantSplit/>
          <w:trHeight w:val="470"/>
          <w:trPrChange w:id="1188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470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189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7873F17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5" w:type="dxa"/>
            <w:gridSpan w:val="27"/>
            <w:tcPrChange w:id="1190" w:author="Simona Mrkvičková" w:date="2018-04-13T14:26:00Z">
              <w:tcPr>
                <w:tcW w:w="4548" w:type="dxa"/>
                <w:gridSpan w:val="27"/>
              </w:tcPr>
            </w:tcPrChange>
          </w:tcPr>
          <w:p w14:paraId="13047725" w14:textId="77777777" w:rsidR="00DA49CD" w:rsidRDefault="00DA49CD" w:rsidP="00A86912">
            <w:pPr>
              <w:jc w:val="both"/>
            </w:pPr>
          </w:p>
        </w:tc>
        <w:tc>
          <w:tcPr>
            <w:tcW w:w="789" w:type="dxa"/>
            <w:gridSpan w:val="11"/>
            <w:shd w:val="clear" w:color="auto" w:fill="F7CAAC"/>
            <w:tcPrChange w:id="1191" w:author="Simona Mrkvičková" w:date="2018-04-13T14:26:00Z">
              <w:tcPr>
                <w:tcW w:w="789" w:type="dxa"/>
                <w:gridSpan w:val="11"/>
                <w:shd w:val="clear" w:color="auto" w:fill="F7CAAC"/>
              </w:tcPr>
            </w:tcPrChange>
          </w:tcPr>
          <w:p w14:paraId="2D5B9066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40" w:type="dxa"/>
            <w:gridSpan w:val="18"/>
            <w:tcPrChange w:id="1192" w:author="Simona Mrkvičková" w:date="2018-04-13T14:26:00Z">
              <w:tcPr>
                <w:tcW w:w="2037" w:type="dxa"/>
                <w:gridSpan w:val="18"/>
              </w:tcPr>
            </w:tcPrChange>
          </w:tcPr>
          <w:p w14:paraId="2CBF573F" w14:textId="77777777" w:rsidR="00DA49CD" w:rsidRDefault="00DA49CD" w:rsidP="00A86912">
            <w:pPr>
              <w:jc w:val="both"/>
            </w:pPr>
          </w:p>
        </w:tc>
      </w:tr>
      <w:tr w:rsidR="00DA49CD" w14:paraId="756CC740" w14:textId="77777777" w:rsidTr="00D53E52">
        <w:trPr>
          <w:gridBefore w:val="1"/>
          <w:gridAfter w:val="2"/>
          <w:wBefore w:w="80" w:type="dxa"/>
          <w:wAfter w:w="193" w:type="dxa"/>
          <w:trPrChange w:id="1193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tcBorders>
              <w:bottom w:val="double" w:sz="4" w:space="0" w:color="auto"/>
            </w:tcBorders>
            <w:shd w:val="clear" w:color="auto" w:fill="BDD6EE"/>
            <w:tcPrChange w:id="1194" w:author="Simona Mrkvičková" w:date="2018-04-13T14:26:00Z">
              <w:tcPr>
                <w:tcW w:w="9888" w:type="dxa"/>
                <w:gridSpan w:val="60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0E553206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49CD" w14:paraId="5BF5175B" w14:textId="77777777" w:rsidTr="00D53E52">
        <w:trPr>
          <w:gridBefore w:val="1"/>
          <w:gridAfter w:val="2"/>
          <w:wBefore w:w="80" w:type="dxa"/>
          <w:wAfter w:w="193" w:type="dxa"/>
          <w:trPrChange w:id="1195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tcBorders>
              <w:top w:val="double" w:sz="4" w:space="0" w:color="auto"/>
            </w:tcBorders>
            <w:shd w:val="clear" w:color="auto" w:fill="F7CAAC"/>
            <w:tcPrChange w:id="1196" w:author="Simona Mrkvičková" w:date="2018-04-13T14:26:00Z">
              <w:tcPr>
                <w:tcW w:w="2514" w:type="dxa"/>
                <w:gridSpan w:val="4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6924CF7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74" w:type="dxa"/>
            <w:gridSpan w:val="56"/>
            <w:tcPrChange w:id="1197" w:author="Simona Mrkvičková" w:date="2018-04-13T14:26:00Z">
              <w:tcPr>
                <w:tcW w:w="7374" w:type="dxa"/>
                <w:gridSpan w:val="56"/>
              </w:tcPr>
            </w:tcPrChange>
          </w:tcPr>
          <w:p w14:paraId="44390EAF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29D859CE" w14:textId="77777777" w:rsidTr="00D53E52">
        <w:trPr>
          <w:gridBefore w:val="1"/>
          <w:gridAfter w:val="2"/>
          <w:wBefore w:w="80" w:type="dxa"/>
          <w:wAfter w:w="193" w:type="dxa"/>
          <w:trPrChange w:id="1198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199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648DD85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74" w:type="dxa"/>
            <w:gridSpan w:val="56"/>
            <w:tcPrChange w:id="1200" w:author="Simona Mrkvičková" w:date="2018-04-13T14:26:00Z">
              <w:tcPr>
                <w:tcW w:w="7374" w:type="dxa"/>
                <w:gridSpan w:val="56"/>
              </w:tcPr>
            </w:tcPrChange>
          </w:tcPr>
          <w:p w14:paraId="30B1A374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75F34E72" w14:textId="77777777" w:rsidTr="00D53E52">
        <w:trPr>
          <w:gridBefore w:val="1"/>
          <w:gridAfter w:val="2"/>
          <w:wBefore w:w="80" w:type="dxa"/>
          <w:wAfter w:w="193" w:type="dxa"/>
          <w:trPrChange w:id="1201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202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6BFA044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74" w:type="dxa"/>
            <w:gridSpan w:val="56"/>
            <w:tcPrChange w:id="1203" w:author="Simona Mrkvičková" w:date="2018-04-13T14:26:00Z">
              <w:tcPr>
                <w:tcW w:w="7374" w:type="dxa"/>
                <w:gridSpan w:val="56"/>
              </w:tcPr>
            </w:tcPrChange>
          </w:tcPr>
          <w:p w14:paraId="718427AF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16D7AAB1" w14:textId="77777777" w:rsidTr="00D53E52">
        <w:trPr>
          <w:gridBefore w:val="1"/>
          <w:gridAfter w:val="2"/>
          <w:wBefore w:w="80" w:type="dxa"/>
          <w:wAfter w:w="193" w:type="dxa"/>
          <w:trPrChange w:id="120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205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12155E9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45" w:type="dxa"/>
            <w:gridSpan w:val="27"/>
            <w:tcPrChange w:id="1206" w:author="Simona Mrkvičková" w:date="2018-04-13T14:26:00Z">
              <w:tcPr>
                <w:tcW w:w="4548" w:type="dxa"/>
                <w:gridSpan w:val="27"/>
              </w:tcPr>
            </w:tcPrChange>
          </w:tcPr>
          <w:p w14:paraId="58DA34A6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1207" w:name="Kocman"/>
            <w:bookmarkEnd w:id="1207"/>
            <w:r w:rsidRPr="008955CD">
              <w:rPr>
                <w:b/>
              </w:rPr>
              <w:t>Karel Kocman</w:t>
            </w:r>
          </w:p>
        </w:tc>
        <w:tc>
          <w:tcPr>
            <w:tcW w:w="716" w:type="dxa"/>
            <w:gridSpan w:val="7"/>
            <w:shd w:val="clear" w:color="auto" w:fill="F7CAAC"/>
            <w:tcPrChange w:id="1208" w:author="Simona Mrkvičková" w:date="2018-04-13T14:26:00Z">
              <w:tcPr>
                <w:tcW w:w="716" w:type="dxa"/>
                <w:gridSpan w:val="7"/>
                <w:shd w:val="clear" w:color="auto" w:fill="F7CAAC"/>
              </w:tcPr>
            </w:tcPrChange>
          </w:tcPr>
          <w:p w14:paraId="462298D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13" w:type="dxa"/>
            <w:gridSpan w:val="22"/>
            <w:tcPrChange w:id="1209" w:author="Simona Mrkvičková" w:date="2018-04-13T14:26:00Z">
              <w:tcPr>
                <w:tcW w:w="2110" w:type="dxa"/>
                <w:gridSpan w:val="22"/>
              </w:tcPr>
            </w:tcPrChange>
          </w:tcPr>
          <w:p w14:paraId="384DAC4C" w14:textId="77777777" w:rsidR="00DA49CD" w:rsidRDefault="00DA49CD" w:rsidP="00A86912">
            <w:pPr>
              <w:jc w:val="both"/>
            </w:pPr>
            <w:r>
              <w:t>prof. Ing., DrSc.</w:t>
            </w:r>
          </w:p>
        </w:tc>
      </w:tr>
      <w:tr w:rsidR="00341BAB" w14:paraId="7C9FB00A" w14:textId="77777777" w:rsidTr="00D53E52">
        <w:trPr>
          <w:gridBefore w:val="1"/>
          <w:gridAfter w:val="2"/>
          <w:wBefore w:w="80" w:type="dxa"/>
          <w:wAfter w:w="193" w:type="dxa"/>
          <w:trPrChange w:id="1210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211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6ABBFBE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2" w:type="dxa"/>
            <w:gridSpan w:val="8"/>
            <w:tcPrChange w:id="1212" w:author="Simona Mrkvičková" w:date="2018-04-13T14:26:00Z">
              <w:tcPr>
                <w:tcW w:w="832" w:type="dxa"/>
                <w:gridSpan w:val="8"/>
              </w:tcPr>
            </w:tcPrChange>
          </w:tcPr>
          <w:p w14:paraId="48BC92B5" w14:textId="77777777" w:rsidR="00DA49CD" w:rsidRDefault="00DA49CD" w:rsidP="00A86912">
            <w:pPr>
              <w:jc w:val="both"/>
            </w:pPr>
            <w:r>
              <w:t>1937</w:t>
            </w:r>
          </w:p>
        </w:tc>
        <w:tc>
          <w:tcPr>
            <w:tcW w:w="1721" w:type="dxa"/>
            <w:gridSpan w:val="6"/>
            <w:shd w:val="clear" w:color="auto" w:fill="F7CAAC"/>
            <w:tcPrChange w:id="1213" w:author="Simona Mrkvičková" w:date="2018-04-13T14:26:00Z">
              <w:tcPr>
                <w:tcW w:w="1723" w:type="dxa"/>
                <w:gridSpan w:val="6"/>
                <w:shd w:val="clear" w:color="auto" w:fill="F7CAAC"/>
              </w:tcPr>
            </w:tcPrChange>
          </w:tcPr>
          <w:p w14:paraId="0554FAE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6" w:type="dxa"/>
            <w:gridSpan w:val="8"/>
            <w:tcPrChange w:id="1214" w:author="Simona Mrkvičková" w:date="2018-04-13T14:26:00Z">
              <w:tcPr>
                <w:tcW w:w="996" w:type="dxa"/>
                <w:gridSpan w:val="8"/>
              </w:tcPr>
            </w:tcPrChange>
          </w:tcPr>
          <w:p w14:paraId="282A3EE5" w14:textId="77777777" w:rsidR="00DA49CD" w:rsidRPr="009E1897" w:rsidRDefault="00DA49CD" w:rsidP="00A86912">
            <w:pPr>
              <w:jc w:val="both"/>
            </w:pPr>
            <w:r w:rsidRPr="009E1897">
              <w:t>pp.</w:t>
            </w:r>
          </w:p>
        </w:tc>
        <w:tc>
          <w:tcPr>
            <w:tcW w:w="996" w:type="dxa"/>
            <w:gridSpan w:val="5"/>
            <w:shd w:val="clear" w:color="auto" w:fill="F7CAAC"/>
            <w:tcPrChange w:id="1215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77BB9BE6" w14:textId="77777777" w:rsidR="00DA49CD" w:rsidRPr="009E1897" w:rsidRDefault="00DA49CD" w:rsidP="00A86912">
            <w:pPr>
              <w:jc w:val="both"/>
              <w:rPr>
                <w:b/>
              </w:rPr>
            </w:pPr>
            <w:r w:rsidRPr="009E1897"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1216" w:author="Simona Mrkvičková" w:date="2018-04-13T14:26:00Z">
              <w:tcPr>
                <w:tcW w:w="716" w:type="dxa"/>
                <w:gridSpan w:val="7"/>
              </w:tcPr>
            </w:tcPrChange>
          </w:tcPr>
          <w:p w14:paraId="7358B60C" w14:textId="77777777" w:rsidR="00DA49CD" w:rsidRPr="009E1897" w:rsidRDefault="00DA49CD" w:rsidP="00A86912">
            <w:pPr>
              <w:jc w:val="both"/>
            </w:pPr>
            <w:r w:rsidRPr="009E1897">
              <w:t>40</w:t>
            </w:r>
          </w:p>
        </w:tc>
        <w:tc>
          <w:tcPr>
            <w:tcW w:w="721" w:type="dxa"/>
            <w:gridSpan w:val="14"/>
            <w:shd w:val="clear" w:color="auto" w:fill="F7CAAC"/>
            <w:tcPrChange w:id="1217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2D4CCEFD" w14:textId="77777777" w:rsidR="00DA49CD" w:rsidRPr="009E1897" w:rsidRDefault="00DA49CD" w:rsidP="00A86912">
            <w:pPr>
              <w:jc w:val="both"/>
              <w:rPr>
                <w:b/>
              </w:rPr>
            </w:pPr>
            <w:r w:rsidRPr="009E1897"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1218" w:author="Simona Mrkvičková" w:date="2018-04-13T14:26:00Z">
              <w:tcPr>
                <w:tcW w:w="1393" w:type="dxa"/>
                <w:gridSpan w:val="8"/>
              </w:tcPr>
            </w:tcPrChange>
          </w:tcPr>
          <w:p w14:paraId="76AD97A6" w14:textId="77777777" w:rsidR="00DA49CD" w:rsidRPr="009E1897" w:rsidRDefault="00DA49CD" w:rsidP="00A86912">
            <w:pPr>
              <w:jc w:val="both"/>
            </w:pPr>
            <w:r w:rsidRPr="009E1897">
              <w:t>N</w:t>
            </w:r>
          </w:p>
        </w:tc>
      </w:tr>
      <w:tr w:rsidR="00DA49CD" w14:paraId="53192E0D" w14:textId="77777777" w:rsidTr="00D53E52">
        <w:trPr>
          <w:gridBefore w:val="1"/>
          <w:gridAfter w:val="2"/>
          <w:wBefore w:w="80" w:type="dxa"/>
          <w:wAfter w:w="193" w:type="dxa"/>
          <w:trPrChange w:id="121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5063" w:type="dxa"/>
            <w:gridSpan w:val="18"/>
            <w:shd w:val="clear" w:color="auto" w:fill="F7CAAC"/>
            <w:tcPrChange w:id="1220" w:author="Simona Mrkvičková" w:date="2018-04-13T14:26:00Z">
              <w:tcPr>
                <w:tcW w:w="5069" w:type="dxa"/>
                <w:gridSpan w:val="18"/>
                <w:shd w:val="clear" w:color="auto" w:fill="F7CAAC"/>
              </w:tcPr>
            </w:tcPrChange>
          </w:tcPr>
          <w:p w14:paraId="15316FD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6" w:type="dxa"/>
            <w:gridSpan w:val="8"/>
            <w:tcPrChange w:id="1221" w:author="Simona Mrkvičková" w:date="2018-04-13T14:26:00Z">
              <w:tcPr>
                <w:tcW w:w="996" w:type="dxa"/>
                <w:gridSpan w:val="8"/>
              </w:tcPr>
            </w:tcPrChange>
          </w:tcPr>
          <w:p w14:paraId="249C367E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6" w:type="dxa"/>
            <w:gridSpan w:val="5"/>
            <w:shd w:val="clear" w:color="auto" w:fill="F7CAAC"/>
            <w:tcPrChange w:id="1222" w:author="Simona Mrkvičková" w:date="2018-04-13T14:26:00Z">
              <w:tcPr>
                <w:tcW w:w="997" w:type="dxa"/>
                <w:gridSpan w:val="5"/>
                <w:shd w:val="clear" w:color="auto" w:fill="F7CAAC"/>
              </w:tcPr>
            </w:tcPrChange>
          </w:tcPr>
          <w:p w14:paraId="17E339C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1223" w:author="Simona Mrkvičková" w:date="2018-04-13T14:26:00Z">
              <w:tcPr>
                <w:tcW w:w="716" w:type="dxa"/>
                <w:gridSpan w:val="7"/>
              </w:tcPr>
            </w:tcPrChange>
          </w:tcPr>
          <w:p w14:paraId="032C04AD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21" w:type="dxa"/>
            <w:gridSpan w:val="14"/>
            <w:shd w:val="clear" w:color="auto" w:fill="F7CAAC"/>
            <w:tcPrChange w:id="1224" w:author="Simona Mrkvičková" w:date="2018-04-13T14:26:00Z">
              <w:tcPr>
                <w:tcW w:w="717" w:type="dxa"/>
                <w:gridSpan w:val="14"/>
                <w:shd w:val="clear" w:color="auto" w:fill="F7CAAC"/>
              </w:tcPr>
            </w:tcPrChange>
          </w:tcPr>
          <w:p w14:paraId="4ABC069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92" w:type="dxa"/>
            <w:gridSpan w:val="8"/>
            <w:tcPrChange w:id="1225" w:author="Simona Mrkvičková" w:date="2018-04-13T14:26:00Z">
              <w:tcPr>
                <w:tcW w:w="1393" w:type="dxa"/>
                <w:gridSpan w:val="8"/>
              </w:tcPr>
            </w:tcPrChange>
          </w:tcPr>
          <w:p w14:paraId="2A567D7F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E47EDB">
              <w:t>---</w:t>
            </w:r>
          </w:p>
        </w:tc>
      </w:tr>
      <w:tr w:rsidR="00DA49CD" w14:paraId="72E05E5D" w14:textId="77777777" w:rsidTr="00D53E52">
        <w:trPr>
          <w:gridBefore w:val="1"/>
          <w:gridAfter w:val="2"/>
          <w:wBefore w:w="80" w:type="dxa"/>
          <w:wAfter w:w="193" w:type="dxa"/>
          <w:trPrChange w:id="1226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shd w:val="clear" w:color="auto" w:fill="F7CAAC"/>
            <w:tcPrChange w:id="1227" w:author="Simona Mrkvičková" w:date="2018-04-13T14:26:00Z">
              <w:tcPr>
                <w:tcW w:w="6065" w:type="dxa"/>
                <w:gridSpan w:val="26"/>
                <w:shd w:val="clear" w:color="auto" w:fill="F7CAAC"/>
              </w:tcPr>
            </w:tcPrChange>
          </w:tcPr>
          <w:p w14:paraId="08089C6A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2" w:type="dxa"/>
            <w:gridSpan w:val="12"/>
            <w:shd w:val="clear" w:color="auto" w:fill="F7CAAC"/>
            <w:tcPrChange w:id="1228" w:author="Simona Mrkvičková" w:date="2018-04-13T14:26:00Z">
              <w:tcPr>
                <w:tcW w:w="1713" w:type="dxa"/>
                <w:gridSpan w:val="12"/>
                <w:shd w:val="clear" w:color="auto" w:fill="F7CAAC"/>
              </w:tcPr>
            </w:tcPrChange>
          </w:tcPr>
          <w:p w14:paraId="4D65535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113" w:type="dxa"/>
            <w:gridSpan w:val="22"/>
            <w:shd w:val="clear" w:color="auto" w:fill="F7CAAC"/>
            <w:tcPrChange w:id="1229" w:author="Simona Mrkvičková" w:date="2018-04-13T14:26:00Z">
              <w:tcPr>
                <w:tcW w:w="2110" w:type="dxa"/>
                <w:gridSpan w:val="22"/>
                <w:shd w:val="clear" w:color="auto" w:fill="F7CAAC"/>
              </w:tcPr>
            </w:tcPrChange>
          </w:tcPr>
          <w:p w14:paraId="433C143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230D5DD7" w14:textId="77777777" w:rsidTr="00D53E52">
        <w:trPr>
          <w:gridBefore w:val="1"/>
          <w:gridAfter w:val="2"/>
          <w:wBefore w:w="80" w:type="dxa"/>
          <w:wAfter w:w="193" w:type="dxa"/>
          <w:trPrChange w:id="1230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231" w:author="Simona Mrkvičková" w:date="2018-04-13T14:26:00Z">
              <w:tcPr>
                <w:tcW w:w="6065" w:type="dxa"/>
                <w:gridSpan w:val="26"/>
              </w:tcPr>
            </w:tcPrChange>
          </w:tcPr>
          <w:p w14:paraId="24911491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12" w:type="dxa"/>
            <w:gridSpan w:val="12"/>
            <w:tcPrChange w:id="1232" w:author="Simona Mrkvičková" w:date="2018-04-13T14:26:00Z">
              <w:tcPr>
                <w:tcW w:w="1713" w:type="dxa"/>
                <w:gridSpan w:val="12"/>
              </w:tcPr>
            </w:tcPrChange>
          </w:tcPr>
          <w:p w14:paraId="6CCEBF09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113" w:type="dxa"/>
            <w:gridSpan w:val="22"/>
            <w:tcPrChange w:id="1233" w:author="Simona Mrkvičková" w:date="2018-04-13T14:26:00Z">
              <w:tcPr>
                <w:tcW w:w="2110" w:type="dxa"/>
                <w:gridSpan w:val="22"/>
              </w:tcPr>
            </w:tcPrChange>
          </w:tcPr>
          <w:p w14:paraId="5283BD98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1E37E75C" w14:textId="77777777" w:rsidTr="00D53E52">
        <w:trPr>
          <w:gridBefore w:val="1"/>
          <w:gridAfter w:val="2"/>
          <w:wBefore w:w="80" w:type="dxa"/>
          <w:wAfter w:w="193" w:type="dxa"/>
          <w:trPrChange w:id="123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235" w:author="Simona Mrkvičková" w:date="2018-04-13T14:26:00Z">
              <w:tcPr>
                <w:tcW w:w="6065" w:type="dxa"/>
                <w:gridSpan w:val="26"/>
              </w:tcPr>
            </w:tcPrChange>
          </w:tcPr>
          <w:p w14:paraId="52D5D0FA" w14:textId="77777777" w:rsidR="00DA49CD" w:rsidRDefault="00DA49CD" w:rsidP="00A86912">
            <w:pPr>
              <w:jc w:val="both"/>
            </w:pPr>
          </w:p>
        </w:tc>
        <w:tc>
          <w:tcPr>
            <w:tcW w:w="1712" w:type="dxa"/>
            <w:gridSpan w:val="12"/>
            <w:tcPrChange w:id="1236" w:author="Simona Mrkvičková" w:date="2018-04-13T14:26:00Z">
              <w:tcPr>
                <w:tcW w:w="1713" w:type="dxa"/>
                <w:gridSpan w:val="12"/>
              </w:tcPr>
            </w:tcPrChange>
          </w:tcPr>
          <w:p w14:paraId="6FBEF8C9" w14:textId="77777777" w:rsidR="00DA49CD" w:rsidRDefault="00DA49CD" w:rsidP="00A86912">
            <w:pPr>
              <w:jc w:val="both"/>
            </w:pPr>
          </w:p>
        </w:tc>
        <w:tc>
          <w:tcPr>
            <w:tcW w:w="2113" w:type="dxa"/>
            <w:gridSpan w:val="22"/>
            <w:tcPrChange w:id="1237" w:author="Simona Mrkvičková" w:date="2018-04-13T14:26:00Z">
              <w:tcPr>
                <w:tcW w:w="2110" w:type="dxa"/>
                <w:gridSpan w:val="22"/>
              </w:tcPr>
            </w:tcPrChange>
          </w:tcPr>
          <w:p w14:paraId="0C5B1B6D" w14:textId="77777777" w:rsidR="00DA49CD" w:rsidRDefault="00DA49CD" w:rsidP="00A86912">
            <w:pPr>
              <w:jc w:val="both"/>
            </w:pPr>
          </w:p>
        </w:tc>
      </w:tr>
      <w:tr w:rsidR="00904004" w:rsidDel="00D53E52" w14:paraId="5FE6FA7C" w14:textId="21BCF82C" w:rsidTr="00D53E52">
        <w:trPr>
          <w:gridBefore w:val="1"/>
          <w:gridAfter w:val="2"/>
          <w:wBefore w:w="80" w:type="dxa"/>
          <w:wAfter w:w="193" w:type="dxa"/>
          <w:del w:id="1238" w:author="Simona Mrkvičková" w:date="2018-04-13T14:26:00Z"/>
          <w:trPrChange w:id="1239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6059" w:type="dxa"/>
            <w:gridSpan w:val="26"/>
            <w:tcPrChange w:id="1240" w:author="Simona Mrkvičková" w:date="2018-04-13T14:26:00Z">
              <w:tcPr>
                <w:tcW w:w="6065" w:type="dxa"/>
                <w:gridSpan w:val="26"/>
              </w:tcPr>
            </w:tcPrChange>
          </w:tcPr>
          <w:p w14:paraId="61B38831" w14:textId="53812418" w:rsidR="00904004" w:rsidDel="00D53E52" w:rsidRDefault="00904004" w:rsidP="00A86912">
            <w:pPr>
              <w:jc w:val="both"/>
              <w:rPr>
                <w:del w:id="1241" w:author="Simona Mrkvičková" w:date="2018-04-13T14:26:00Z"/>
              </w:rPr>
            </w:pPr>
          </w:p>
        </w:tc>
        <w:tc>
          <w:tcPr>
            <w:tcW w:w="1712" w:type="dxa"/>
            <w:gridSpan w:val="12"/>
            <w:tcPrChange w:id="1242" w:author="Simona Mrkvičková" w:date="2018-04-13T14:26:00Z">
              <w:tcPr>
                <w:tcW w:w="1713" w:type="dxa"/>
                <w:gridSpan w:val="12"/>
              </w:tcPr>
            </w:tcPrChange>
          </w:tcPr>
          <w:p w14:paraId="3F7C9C7D" w14:textId="1C528C08" w:rsidR="00904004" w:rsidDel="00D53E52" w:rsidRDefault="00904004" w:rsidP="00A86912">
            <w:pPr>
              <w:jc w:val="both"/>
              <w:rPr>
                <w:del w:id="1243" w:author="Simona Mrkvičková" w:date="2018-04-13T14:26:00Z"/>
              </w:rPr>
            </w:pPr>
          </w:p>
        </w:tc>
        <w:tc>
          <w:tcPr>
            <w:tcW w:w="2113" w:type="dxa"/>
            <w:gridSpan w:val="22"/>
            <w:tcPrChange w:id="1244" w:author="Simona Mrkvičková" w:date="2018-04-13T14:26:00Z">
              <w:tcPr>
                <w:tcW w:w="2110" w:type="dxa"/>
                <w:gridSpan w:val="22"/>
              </w:tcPr>
            </w:tcPrChange>
          </w:tcPr>
          <w:p w14:paraId="2A8C3556" w14:textId="25D2C42F" w:rsidR="00904004" w:rsidDel="00D53E52" w:rsidRDefault="00904004" w:rsidP="00A86912">
            <w:pPr>
              <w:jc w:val="both"/>
              <w:rPr>
                <w:del w:id="1245" w:author="Simona Mrkvičková" w:date="2018-04-13T14:26:00Z"/>
              </w:rPr>
            </w:pPr>
          </w:p>
        </w:tc>
      </w:tr>
      <w:tr w:rsidR="00DA49CD" w14:paraId="793EB19B" w14:textId="77777777" w:rsidTr="00D53E52">
        <w:trPr>
          <w:gridBefore w:val="1"/>
          <w:gridAfter w:val="2"/>
          <w:wBefore w:w="80" w:type="dxa"/>
          <w:wAfter w:w="193" w:type="dxa"/>
          <w:trPrChange w:id="1246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247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3B244382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631BCF21" w14:textId="77777777" w:rsidTr="00D53E52">
        <w:trPr>
          <w:gridBefore w:val="1"/>
          <w:gridAfter w:val="2"/>
          <w:wBefore w:w="80" w:type="dxa"/>
          <w:wAfter w:w="193" w:type="dxa"/>
          <w:trHeight w:val="373"/>
          <w:trPrChange w:id="1248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73"/>
            </w:trPr>
          </w:trPrChange>
        </w:trPr>
        <w:tc>
          <w:tcPr>
            <w:tcW w:w="9884" w:type="dxa"/>
            <w:gridSpan w:val="60"/>
            <w:tcBorders>
              <w:top w:val="nil"/>
            </w:tcBorders>
            <w:tcPrChange w:id="1249" w:author="Simona Mrkvičková" w:date="2018-04-13T14:26:00Z">
              <w:tcPr>
                <w:tcW w:w="9888" w:type="dxa"/>
                <w:gridSpan w:val="60"/>
                <w:tcBorders>
                  <w:top w:val="nil"/>
                </w:tcBorders>
              </w:tcPr>
            </w:tcPrChange>
          </w:tcPr>
          <w:p w14:paraId="67883881" w14:textId="77777777" w:rsidR="00DA49CD" w:rsidRDefault="00D62F18" w:rsidP="0004069A">
            <w:pPr>
              <w:pStyle w:val="Zkladntext"/>
              <w:spacing w:before="60" w:after="60"/>
              <w:ind w:left="0" w:right="108"/>
              <w:rPr>
                <w:ins w:id="1250" w:author="Simona Mrkvičková" w:date="2018-04-13T13:00:00Z"/>
                <w:sz w:val="21"/>
                <w:szCs w:val="21"/>
              </w:rPr>
            </w:pPr>
            <w:r w:rsidRPr="00D62F18">
              <w:rPr>
                <w:b/>
                <w:sz w:val="21"/>
                <w:szCs w:val="21"/>
              </w:rPr>
              <w:t>Technologie II</w:t>
            </w:r>
            <w:r>
              <w:rPr>
                <w:sz w:val="21"/>
                <w:szCs w:val="21"/>
              </w:rPr>
              <w:t xml:space="preserve"> (50% p)</w:t>
            </w:r>
          </w:p>
          <w:p w14:paraId="75309046" w14:textId="74573F00" w:rsidR="0056205E" w:rsidRPr="0056205E" w:rsidRDefault="0056205E" w:rsidP="0004069A">
            <w:pPr>
              <w:pStyle w:val="Zkladntext"/>
              <w:spacing w:before="60" w:after="60"/>
              <w:ind w:left="0" w:right="108"/>
              <w:rPr>
                <w:b/>
                <w:sz w:val="21"/>
                <w:szCs w:val="21"/>
                <w:rPrChange w:id="1251" w:author="Simona Mrkvičková" w:date="2018-04-13T13:00:00Z">
                  <w:rPr>
                    <w:sz w:val="21"/>
                    <w:szCs w:val="21"/>
                  </w:rPr>
                </w:rPrChange>
              </w:rPr>
            </w:pPr>
            <w:ins w:id="1252" w:author="Simona Mrkvičková" w:date="2018-04-13T13:00:00Z">
              <w:r w:rsidRPr="0056205E">
                <w:rPr>
                  <w:b/>
                  <w:sz w:val="21"/>
                  <w:szCs w:val="21"/>
                  <w:rPrChange w:id="1253" w:author="Simona Mrkvičková" w:date="2018-04-13T13:00:00Z">
                    <w:rPr>
                      <w:sz w:val="21"/>
                      <w:szCs w:val="21"/>
                    </w:rPr>
                  </w:rPrChange>
                </w:rPr>
                <w:t xml:space="preserve">Navrhování tvářecích nástrojů </w:t>
              </w:r>
              <w:r w:rsidRPr="0056205E">
                <w:rPr>
                  <w:sz w:val="21"/>
                  <w:szCs w:val="21"/>
                </w:rPr>
                <w:t>(100% p)</w:t>
              </w:r>
            </w:ins>
          </w:p>
        </w:tc>
      </w:tr>
      <w:tr w:rsidR="00DA49CD" w14:paraId="60DAC0C0" w14:textId="77777777" w:rsidTr="00D53E52">
        <w:trPr>
          <w:gridBefore w:val="1"/>
          <w:gridAfter w:val="2"/>
          <w:wBefore w:w="80" w:type="dxa"/>
          <w:wAfter w:w="193" w:type="dxa"/>
          <w:trPrChange w:id="125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255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3CE60F03" w14:textId="627487C7" w:rsidR="00DA49CD" w:rsidRDefault="00DA49CD" w:rsidP="00D53E52">
            <w:pPr>
              <w:tabs>
                <w:tab w:val="left" w:pos="2880"/>
              </w:tabs>
              <w:jc w:val="both"/>
              <w:pPrChange w:id="1256" w:author="Simona Mrkvičková" w:date="2018-04-13T14:25:00Z">
                <w:pPr>
                  <w:jc w:val="both"/>
                </w:pPr>
              </w:pPrChange>
            </w:pPr>
            <w:r>
              <w:rPr>
                <w:b/>
              </w:rPr>
              <w:t xml:space="preserve">Údaje o vzdělání na VŠ </w:t>
            </w:r>
            <w:ins w:id="1257" w:author="Simona Mrkvičková" w:date="2018-04-13T14:25:00Z">
              <w:r w:rsidR="00D53E52">
                <w:rPr>
                  <w:b/>
                </w:rPr>
                <w:tab/>
              </w:r>
            </w:ins>
          </w:p>
        </w:tc>
      </w:tr>
      <w:tr w:rsidR="00DA49CD" w14:paraId="1DD65D7B" w14:textId="77777777" w:rsidTr="00D53E52">
        <w:trPr>
          <w:gridBefore w:val="1"/>
          <w:gridAfter w:val="2"/>
          <w:wBefore w:w="80" w:type="dxa"/>
          <w:wAfter w:w="193" w:type="dxa"/>
          <w:trHeight w:val="372"/>
          <w:trPrChange w:id="1258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72"/>
            </w:trPr>
          </w:trPrChange>
        </w:trPr>
        <w:tc>
          <w:tcPr>
            <w:tcW w:w="9884" w:type="dxa"/>
            <w:gridSpan w:val="60"/>
            <w:tcPrChange w:id="1259" w:author="Simona Mrkvičková" w:date="2018-04-13T14:26:00Z">
              <w:tcPr>
                <w:tcW w:w="9888" w:type="dxa"/>
                <w:gridSpan w:val="60"/>
              </w:tcPr>
            </w:tcPrChange>
          </w:tcPr>
          <w:p w14:paraId="43217DB6" w14:textId="77777777" w:rsidR="00DA49CD" w:rsidRPr="0004069A" w:rsidRDefault="00DA49CD" w:rsidP="0004069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</w:rPr>
            </w:pPr>
            <w:r w:rsidRPr="0004069A">
              <w:rPr>
                <w:sz w:val="21"/>
                <w:szCs w:val="21"/>
              </w:rPr>
              <w:t xml:space="preserve">1974: VUT Brno, FS, </w:t>
            </w:r>
            <w:r w:rsidRPr="0004069A">
              <w:rPr>
                <w:rFonts w:eastAsia="Calibri"/>
                <w:sz w:val="21"/>
                <w:szCs w:val="21"/>
              </w:rPr>
              <w:t xml:space="preserve">SP Strojírenská technologie, </w:t>
            </w:r>
            <w:r w:rsidRPr="0004069A">
              <w:rPr>
                <w:sz w:val="21"/>
                <w:szCs w:val="21"/>
              </w:rPr>
              <w:t>obor Strojírenská technologie, CSc.</w:t>
            </w:r>
          </w:p>
          <w:p w14:paraId="76E08189" w14:textId="77777777" w:rsidR="00DA49CD" w:rsidRDefault="00DA49CD" w:rsidP="0004069A">
            <w:pPr>
              <w:autoSpaceDE w:val="0"/>
              <w:autoSpaceDN w:val="0"/>
              <w:adjustRightInd w:val="0"/>
              <w:spacing w:before="60" w:after="60"/>
              <w:jc w:val="both"/>
              <w:rPr>
                <w:b/>
              </w:rPr>
            </w:pPr>
            <w:r w:rsidRPr="0004069A">
              <w:rPr>
                <w:sz w:val="21"/>
                <w:szCs w:val="21"/>
              </w:rPr>
              <w:t xml:space="preserve">1987: VUT Brno, FS, </w:t>
            </w:r>
            <w:r w:rsidRPr="0004069A">
              <w:rPr>
                <w:rFonts w:eastAsia="Calibri"/>
                <w:sz w:val="21"/>
                <w:szCs w:val="21"/>
              </w:rPr>
              <w:t>SP</w:t>
            </w:r>
            <w:r w:rsidRPr="0004069A">
              <w:rPr>
                <w:sz w:val="21"/>
                <w:szCs w:val="21"/>
              </w:rPr>
              <w:t xml:space="preserve"> Strojírenská technologie, DrSc.</w:t>
            </w:r>
          </w:p>
        </w:tc>
      </w:tr>
      <w:tr w:rsidR="00DA49CD" w14:paraId="2AFE2C2F" w14:textId="77777777" w:rsidTr="00D53E52">
        <w:trPr>
          <w:gridBefore w:val="1"/>
          <w:gridAfter w:val="2"/>
          <w:wBefore w:w="80" w:type="dxa"/>
          <w:wAfter w:w="193" w:type="dxa"/>
          <w:trPrChange w:id="1260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261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43CD032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621017D3" w14:textId="77777777" w:rsidTr="00D53E52">
        <w:trPr>
          <w:gridBefore w:val="1"/>
          <w:gridAfter w:val="2"/>
          <w:wBefore w:w="80" w:type="dxa"/>
          <w:wAfter w:w="193" w:type="dxa"/>
          <w:trHeight w:val="1090"/>
          <w:trPrChange w:id="1262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090"/>
            </w:trPr>
          </w:trPrChange>
        </w:trPr>
        <w:tc>
          <w:tcPr>
            <w:tcW w:w="9884" w:type="dxa"/>
            <w:gridSpan w:val="60"/>
            <w:tcPrChange w:id="1263" w:author="Simona Mrkvičková" w:date="2018-04-13T14:26:00Z">
              <w:tcPr>
                <w:tcW w:w="9888" w:type="dxa"/>
                <w:gridSpan w:val="60"/>
              </w:tcPr>
            </w:tcPrChange>
          </w:tcPr>
          <w:p w14:paraId="73F1D213" w14:textId="77777777" w:rsidR="00DA49CD" w:rsidRPr="0004069A" w:rsidRDefault="00DA49CD" w:rsidP="0004069A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</w:pPr>
            <w:r w:rsidRPr="0004069A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1963 – 1968: Výzkumný ústav pro valivá ložiska v Brně, vedoucí odboru technologie</w:t>
            </w:r>
          </w:p>
          <w:p w14:paraId="1F151C4A" w14:textId="77777777" w:rsidR="00DA49CD" w:rsidRPr="0004069A" w:rsidRDefault="00DA49CD" w:rsidP="0004069A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</w:pPr>
            <w:r w:rsidRPr="0004069A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1968 – 1976: VUT Brno, Ústav strojírenské technologie, samostatný vědecký pracovník</w:t>
            </w:r>
          </w:p>
          <w:p w14:paraId="07EB0041" w14:textId="77777777" w:rsidR="00DA49CD" w:rsidRPr="0004069A" w:rsidRDefault="00DA49CD" w:rsidP="0004069A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</w:pPr>
            <w:r w:rsidRPr="0004069A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1976 – 1979: VUT Brno, UST, odborný asistent, 1979 – 1989 docent, 1989 – 2007 profesor</w:t>
            </w:r>
          </w:p>
          <w:p w14:paraId="5D756805" w14:textId="77777777" w:rsidR="00DA49CD" w:rsidRPr="0004069A" w:rsidRDefault="00DA49CD" w:rsidP="0004069A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</w:pPr>
            <w:r w:rsidRPr="0004069A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 xml:space="preserve">1989 – 1994: VUT Brno, vedoucí Katedry strojírenské technologie, 1990 – 1992 proděkan FS </w:t>
            </w:r>
          </w:p>
          <w:p w14:paraId="7C2480AC" w14:textId="77777777" w:rsidR="00DA49CD" w:rsidRPr="0004069A" w:rsidRDefault="00DA49CD" w:rsidP="0004069A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</w:pPr>
            <w:r w:rsidRPr="0004069A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1994 – 2003: VUT Brno, ředitel Ústavu strojírenské technologie</w:t>
            </w:r>
          </w:p>
          <w:p w14:paraId="1F69462A" w14:textId="77777777" w:rsidR="00DA49CD" w:rsidRPr="0004069A" w:rsidRDefault="00DA49CD" w:rsidP="0004069A">
            <w:pPr>
              <w:spacing w:before="20" w:after="20"/>
              <w:jc w:val="both"/>
              <w:rPr>
                <w:sz w:val="21"/>
                <w:szCs w:val="21"/>
              </w:rPr>
            </w:pPr>
            <w:r w:rsidRPr="0004069A">
              <w:rPr>
                <w:sz w:val="21"/>
                <w:szCs w:val="21"/>
              </w:rPr>
              <w:t>2003 – 2008: VUT Brno, FS, Ústav strojírenské technologie, profesor</w:t>
            </w:r>
          </w:p>
          <w:p w14:paraId="24B58084" w14:textId="77777777" w:rsidR="00DA49CD" w:rsidRDefault="00DA49CD" w:rsidP="0004069A">
            <w:pPr>
              <w:autoSpaceDE w:val="0"/>
              <w:autoSpaceDN w:val="0"/>
              <w:adjustRightInd w:val="0"/>
              <w:spacing w:before="20" w:after="20"/>
              <w:jc w:val="both"/>
            </w:pPr>
            <w:r w:rsidRPr="0004069A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2008 – dosud: UTB Zlín, FT, profesor</w:t>
            </w:r>
          </w:p>
        </w:tc>
      </w:tr>
      <w:tr w:rsidR="00DA49CD" w14:paraId="2051F0CE" w14:textId="77777777" w:rsidTr="00D53E52">
        <w:trPr>
          <w:gridBefore w:val="1"/>
          <w:gridAfter w:val="2"/>
          <w:wBefore w:w="80" w:type="dxa"/>
          <w:wAfter w:w="193" w:type="dxa"/>
          <w:trHeight w:val="250"/>
          <w:trPrChange w:id="1264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50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265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1E6EEB9F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6268AE5A" w14:textId="77777777" w:rsidTr="00D53E52">
        <w:trPr>
          <w:gridBefore w:val="1"/>
          <w:gridAfter w:val="2"/>
          <w:wBefore w:w="80" w:type="dxa"/>
          <w:wAfter w:w="193" w:type="dxa"/>
          <w:trHeight w:val="184"/>
          <w:trPrChange w:id="1266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184"/>
            </w:trPr>
          </w:trPrChange>
        </w:trPr>
        <w:tc>
          <w:tcPr>
            <w:tcW w:w="9884" w:type="dxa"/>
            <w:gridSpan w:val="60"/>
            <w:tcPrChange w:id="1267" w:author="Simona Mrkvičková" w:date="2018-04-13T14:26:00Z">
              <w:tcPr>
                <w:tcW w:w="9888" w:type="dxa"/>
                <w:gridSpan w:val="60"/>
              </w:tcPr>
            </w:tcPrChange>
          </w:tcPr>
          <w:p w14:paraId="028FD19A" w14:textId="77777777" w:rsidR="00DA49CD" w:rsidRPr="0004069A" w:rsidRDefault="00DA49CD" w:rsidP="0004069A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04069A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04069A">
              <w:rPr>
                <w:rFonts w:eastAsia="Calibri"/>
                <w:sz w:val="21"/>
                <w:szCs w:val="21"/>
              </w:rPr>
              <w:t xml:space="preserve">– </w:t>
            </w:r>
            <w:r w:rsidRPr="0004069A">
              <w:rPr>
                <w:sz w:val="21"/>
                <w:szCs w:val="21"/>
              </w:rPr>
              <w:t>2017: 1 BP, 5 DP.</w:t>
            </w:r>
          </w:p>
        </w:tc>
      </w:tr>
      <w:tr w:rsidR="00DA49CD" w14:paraId="765B4FD0" w14:textId="77777777" w:rsidTr="00D53E52">
        <w:trPr>
          <w:gridBefore w:val="1"/>
          <w:gridAfter w:val="2"/>
          <w:wBefore w:w="80" w:type="dxa"/>
          <w:wAfter w:w="193" w:type="dxa"/>
          <w:cantSplit/>
          <w:trPrChange w:id="1268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Borders>
              <w:top w:val="single" w:sz="12" w:space="0" w:color="auto"/>
            </w:tcBorders>
            <w:shd w:val="clear" w:color="auto" w:fill="F7CAAC"/>
            <w:tcPrChange w:id="1269" w:author="Simona Mrkvičková" w:date="2018-04-13T14:26:00Z">
              <w:tcPr>
                <w:tcW w:w="3346" w:type="dxa"/>
                <w:gridSpan w:val="12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64F58F62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7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1270" w:author="Simona Mrkvičková" w:date="2018-04-13T14:26:00Z">
              <w:tcPr>
                <w:tcW w:w="2249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3B8A8788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1271" w:author="Simona Mrkvičková" w:date="2018-04-13T14:26:00Z">
              <w:tcPr>
                <w:tcW w:w="2256" w:type="dxa"/>
                <w:gridSpan w:val="19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4C7E3995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40" w:type="dxa"/>
            <w:gridSpan w:val="18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1272" w:author="Simona Mrkvičková" w:date="2018-04-13T14:26:00Z">
              <w:tcPr>
                <w:tcW w:w="2037" w:type="dxa"/>
                <w:gridSpan w:val="18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2173E66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58BD5000" w14:textId="77777777" w:rsidTr="00D53E52">
        <w:trPr>
          <w:gridBefore w:val="1"/>
          <w:gridAfter w:val="2"/>
          <w:wBefore w:w="80" w:type="dxa"/>
          <w:wAfter w:w="193" w:type="dxa"/>
          <w:cantSplit/>
          <w:trPrChange w:id="1273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</w:trPr>
          </w:trPrChange>
        </w:trPr>
        <w:tc>
          <w:tcPr>
            <w:tcW w:w="3342" w:type="dxa"/>
            <w:gridSpan w:val="12"/>
            <w:tcPrChange w:id="1274" w:author="Simona Mrkvičková" w:date="2018-04-13T14:26:00Z">
              <w:tcPr>
                <w:tcW w:w="3346" w:type="dxa"/>
                <w:gridSpan w:val="12"/>
              </w:tcPr>
            </w:tcPrChange>
          </w:tcPr>
          <w:p w14:paraId="2811E091" w14:textId="77777777" w:rsidR="00DA49CD" w:rsidRPr="0004069A" w:rsidRDefault="00DA49CD" w:rsidP="0004069A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04069A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Strojírenská technologie</w:t>
            </w:r>
          </w:p>
        </w:tc>
        <w:tc>
          <w:tcPr>
            <w:tcW w:w="2247" w:type="dxa"/>
            <w:gridSpan w:val="11"/>
            <w:tcPrChange w:id="1275" w:author="Simona Mrkvičková" w:date="2018-04-13T14:26:00Z">
              <w:tcPr>
                <w:tcW w:w="2249" w:type="dxa"/>
                <w:gridSpan w:val="11"/>
              </w:tcPr>
            </w:tcPrChange>
          </w:tcPr>
          <w:p w14:paraId="50E0D3D8" w14:textId="77777777" w:rsidR="00DA49CD" w:rsidRPr="0004069A" w:rsidRDefault="00DA49CD" w:rsidP="0004069A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04069A">
              <w:rPr>
                <w:sz w:val="21"/>
                <w:szCs w:val="21"/>
              </w:rPr>
              <w:t>1979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1276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5C2BF602" w14:textId="77777777" w:rsidR="00DA49CD" w:rsidRPr="0004069A" w:rsidRDefault="00DA49CD" w:rsidP="0004069A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04069A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VUT Brno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1277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1D89A430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1278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446C89C6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6" w:type="dxa"/>
            <w:gridSpan w:val="2"/>
            <w:shd w:val="clear" w:color="auto" w:fill="F7CAAC"/>
            <w:tcPrChange w:id="1279" w:author="Simona Mrkvičková" w:date="2018-04-13T14:26:00Z">
              <w:tcPr>
                <w:tcW w:w="697" w:type="dxa"/>
                <w:gridSpan w:val="2"/>
                <w:shd w:val="clear" w:color="auto" w:fill="F7CAAC"/>
              </w:tcPr>
            </w:tcPrChange>
          </w:tcPr>
          <w:p w14:paraId="12EE3D96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01EF15D9" w14:textId="77777777" w:rsidTr="00D53E52">
        <w:trPr>
          <w:gridBefore w:val="1"/>
          <w:gridAfter w:val="2"/>
          <w:wBefore w:w="80" w:type="dxa"/>
          <w:wAfter w:w="193" w:type="dxa"/>
          <w:cantSplit/>
          <w:trHeight w:val="70"/>
          <w:trPrChange w:id="1280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70"/>
            </w:trPr>
          </w:trPrChange>
        </w:trPr>
        <w:tc>
          <w:tcPr>
            <w:tcW w:w="3342" w:type="dxa"/>
            <w:gridSpan w:val="12"/>
            <w:shd w:val="clear" w:color="auto" w:fill="F7CAAC"/>
            <w:tcPrChange w:id="1281" w:author="Simona Mrkvičková" w:date="2018-04-13T14:26:00Z">
              <w:tcPr>
                <w:tcW w:w="3346" w:type="dxa"/>
                <w:gridSpan w:val="12"/>
                <w:shd w:val="clear" w:color="auto" w:fill="F7CAAC"/>
              </w:tcPr>
            </w:tcPrChange>
          </w:tcPr>
          <w:p w14:paraId="71B2E5CA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7" w:type="dxa"/>
            <w:gridSpan w:val="11"/>
            <w:shd w:val="clear" w:color="auto" w:fill="F7CAAC"/>
            <w:tcPrChange w:id="1282" w:author="Simona Mrkvičková" w:date="2018-04-13T14:26:00Z">
              <w:tcPr>
                <w:tcW w:w="2249" w:type="dxa"/>
                <w:gridSpan w:val="11"/>
                <w:shd w:val="clear" w:color="auto" w:fill="F7CAAC"/>
              </w:tcPr>
            </w:tcPrChange>
          </w:tcPr>
          <w:p w14:paraId="772675C2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shd w:val="clear" w:color="auto" w:fill="F7CAAC"/>
            <w:tcPrChange w:id="1283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19808B97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shd w:val="clear" w:color="auto" w:fill="auto"/>
            <w:tcPrChange w:id="1284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  <w:shd w:val="clear" w:color="auto" w:fill="auto"/>
              </w:tcPr>
            </w:tcPrChange>
          </w:tcPr>
          <w:p w14:paraId="7377D9EC" w14:textId="77777777" w:rsidR="00DA49CD" w:rsidRPr="00D25F6E" w:rsidRDefault="00DA49CD" w:rsidP="00A86912">
            <w:pPr>
              <w:jc w:val="both"/>
              <w:rPr>
                <w:b/>
              </w:rPr>
            </w:pPr>
            <w:r w:rsidRPr="00D25F6E">
              <w:rPr>
                <w:b/>
              </w:rPr>
              <w:t>9</w:t>
            </w:r>
          </w:p>
        </w:tc>
        <w:tc>
          <w:tcPr>
            <w:tcW w:w="696" w:type="dxa"/>
            <w:gridSpan w:val="6"/>
            <w:vMerge w:val="restart"/>
            <w:tcPrChange w:id="1285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57F02A2B" w14:textId="77777777" w:rsidR="00DA49CD" w:rsidRPr="00D25F6E" w:rsidRDefault="00DA49CD" w:rsidP="00A86912">
            <w:pPr>
              <w:jc w:val="both"/>
              <w:rPr>
                <w:b/>
              </w:rPr>
            </w:pPr>
            <w:r w:rsidRPr="00D25F6E">
              <w:rPr>
                <w:b/>
              </w:rPr>
              <w:t>39</w:t>
            </w:r>
          </w:p>
        </w:tc>
        <w:tc>
          <w:tcPr>
            <w:tcW w:w="696" w:type="dxa"/>
            <w:gridSpan w:val="2"/>
            <w:vMerge w:val="restart"/>
            <w:tcPrChange w:id="1286" w:author="Simona Mrkvičková" w:date="2018-04-13T14:26:00Z">
              <w:tcPr>
                <w:tcW w:w="697" w:type="dxa"/>
                <w:gridSpan w:val="2"/>
                <w:vMerge w:val="restart"/>
              </w:tcPr>
            </w:tcPrChange>
          </w:tcPr>
          <w:p w14:paraId="338EA224" w14:textId="77777777" w:rsidR="00DA49CD" w:rsidRPr="00782675" w:rsidRDefault="00DA49CD" w:rsidP="00A86912">
            <w:pPr>
              <w:jc w:val="both"/>
              <w:rPr>
                <w:b/>
                <w:sz w:val="18"/>
                <w:szCs w:val="18"/>
                <w:highlight w:val="yellow"/>
              </w:rPr>
            </w:pPr>
            <w:r w:rsidRPr="006C78A9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511D5231" w14:textId="77777777" w:rsidTr="00D53E52">
        <w:trPr>
          <w:gridBefore w:val="1"/>
          <w:gridAfter w:val="2"/>
          <w:wBefore w:w="80" w:type="dxa"/>
          <w:wAfter w:w="193" w:type="dxa"/>
          <w:trHeight w:val="205"/>
          <w:trPrChange w:id="1287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05"/>
            </w:trPr>
          </w:trPrChange>
        </w:trPr>
        <w:tc>
          <w:tcPr>
            <w:tcW w:w="3342" w:type="dxa"/>
            <w:gridSpan w:val="12"/>
            <w:tcPrChange w:id="1288" w:author="Simona Mrkvičková" w:date="2018-04-13T14:26:00Z">
              <w:tcPr>
                <w:tcW w:w="3346" w:type="dxa"/>
                <w:gridSpan w:val="12"/>
              </w:tcPr>
            </w:tcPrChange>
          </w:tcPr>
          <w:p w14:paraId="4C25E658" w14:textId="77777777" w:rsidR="00DA49CD" w:rsidRPr="0004069A" w:rsidRDefault="00DA49CD" w:rsidP="0004069A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04069A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Strojírenská technologie</w:t>
            </w:r>
          </w:p>
        </w:tc>
        <w:tc>
          <w:tcPr>
            <w:tcW w:w="2247" w:type="dxa"/>
            <w:gridSpan w:val="11"/>
            <w:tcPrChange w:id="1289" w:author="Simona Mrkvičková" w:date="2018-04-13T14:26:00Z">
              <w:tcPr>
                <w:tcW w:w="2249" w:type="dxa"/>
                <w:gridSpan w:val="11"/>
              </w:tcPr>
            </w:tcPrChange>
          </w:tcPr>
          <w:p w14:paraId="6502A6DE" w14:textId="77777777" w:rsidR="00DA49CD" w:rsidRPr="0004069A" w:rsidRDefault="00DA49CD" w:rsidP="0004069A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04069A">
              <w:rPr>
                <w:sz w:val="21"/>
                <w:szCs w:val="21"/>
              </w:rPr>
              <w:t>1989</w:t>
            </w:r>
          </w:p>
        </w:tc>
        <w:tc>
          <w:tcPr>
            <w:tcW w:w="2255" w:type="dxa"/>
            <w:gridSpan w:val="19"/>
            <w:tcBorders>
              <w:right w:val="single" w:sz="12" w:space="0" w:color="auto"/>
            </w:tcBorders>
            <w:tcPrChange w:id="1290" w:author="Simona Mrkvičková" w:date="2018-04-13T14:26:00Z">
              <w:tcPr>
                <w:tcW w:w="2256" w:type="dxa"/>
                <w:gridSpan w:val="19"/>
                <w:tcBorders>
                  <w:right w:val="single" w:sz="12" w:space="0" w:color="auto"/>
                </w:tcBorders>
              </w:tcPr>
            </w:tcPrChange>
          </w:tcPr>
          <w:p w14:paraId="31C88EE1" w14:textId="77777777" w:rsidR="00DA49CD" w:rsidRPr="0004069A" w:rsidRDefault="00DA49CD" w:rsidP="0004069A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04069A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VUT Brno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shd w:val="clear" w:color="auto" w:fill="auto"/>
            <w:vAlign w:val="center"/>
            <w:tcPrChange w:id="1291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761E2DB8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1292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7ECCDFD4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2"/>
            <w:vMerge/>
            <w:vAlign w:val="center"/>
            <w:tcPrChange w:id="1293" w:author="Simona Mrkvičková" w:date="2018-04-13T14:26:00Z">
              <w:tcPr>
                <w:tcW w:w="697" w:type="dxa"/>
                <w:gridSpan w:val="2"/>
                <w:vMerge/>
                <w:vAlign w:val="center"/>
              </w:tcPr>
            </w:tcPrChange>
          </w:tcPr>
          <w:p w14:paraId="14B3CF1D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75F7213C" w14:textId="77777777" w:rsidTr="00D53E52">
        <w:trPr>
          <w:gridBefore w:val="1"/>
          <w:gridAfter w:val="2"/>
          <w:wBefore w:w="80" w:type="dxa"/>
          <w:wAfter w:w="193" w:type="dxa"/>
          <w:trPrChange w:id="1294" w:author="Simona Mrkvičková" w:date="2018-04-13T14:26:00Z">
            <w:trPr>
              <w:gridBefore w:val="1"/>
              <w:gridAfter w:val="2"/>
              <w:wBefore w:w="76" w:type="dxa"/>
              <w:wAfter w:w="193" w:type="dxa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295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6CE706A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0F91D3D6" w14:textId="77777777" w:rsidTr="00D53E52">
        <w:trPr>
          <w:gridBefore w:val="1"/>
          <w:gridAfter w:val="2"/>
          <w:wBefore w:w="80" w:type="dxa"/>
          <w:wAfter w:w="193" w:type="dxa"/>
          <w:trHeight w:val="283"/>
          <w:trPrChange w:id="1296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83"/>
            </w:trPr>
          </w:trPrChange>
        </w:trPr>
        <w:tc>
          <w:tcPr>
            <w:tcW w:w="9884" w:type="dxa"/>
            <w:gridSpan w:val="60"/>
            <w:tcPrChange w:id="1297" w:author="Simona Mrkvičková" w:date="2018-04-13T14:26:00Z">
              <w:tcPr>
                <w:tcW w:w="9888" w:type="dxa"/>
                <w:gridSpan w:val="60"/>
              </w:tcPr>
            </w:tcPrChange>
          </w:tcPr>
          <w:p w14:paraId="24C302A5" w14:textId="77777777" w:rsidR="00DA49CD" w:rsidRPr="0004069A" w:rsidRDefault="00DA49CD" w:rsidP="0004069A">
            <w:pPr>
              <w:pStyle w:val="not4bbtext1"/>
              <w:shd w:val="clear" w:color="auto" w:fill="FFFFFF"/>
              <w:spacing w:before="120" w:after="120"/>
              <w:ind w:left="0" w:right="0"/>
              <w:rPr>
                <w:bCs/>
                <w:sz w:val="21"/>
                <w:szCs w:val="21"/>
              </w:rPr>
            </w:pPr>
            <w:r w:rsidRPr="0034258D">
              <w:rPr>
                <w:b/>
                <w:color w:val="000000"/>
                <w:sz w:val="21"/>
                <w:szCs w:val="21"/>
              </w:rPr>
              <w:t>KOCMAN, K. (100%)</w:t>
            </w:r>
            <w:r w:rsidRPr="0034258D">
              <w:rPr>
                <w:color w:val="000000"/>
                <w:sz w:val="21"/>
                <w:szCs w:val="21"/>
              </w:rPr>
              <w:t xml:space="preserve">: </w:t>
            </w:r>
            <w:r w:rsidRPr="0034258D">
              <w:rPr>
                <w:iCs/>
                <w:color w:val="000000"/>
                <w:sz w:val="21"/>
                <w:szCs w:val="21"/>
              </w:rPr>
              <w:t xml:space="preserve">Influence of thermodynamic phenomena at the optimum cutting parameters when grinding. </w:t>
            </w:r>
            <w:r w:rsidRPr="0034258D">
              <w:rPr>
                <w:i/>
                <w:color w:val="000000"/>
                <w:sz w:val="21"/>
                <w:szCs w:val="21"/>
              </w:rPr>
              <w:t xml:space="preserve">Manufacturing Technology </w:t>
            </w:r>
            <w:r w:rsidRPr="0034258D">
              <w:rPr>
                <w:color w:val="000000"/>
                <w:sz w:val="21"/>
                <w:szCs w:val="21"/>
              </w:rPr>
              <w:t xml:space="preserve">16(6), 1278-1284, </w:t>
            </w:r>
            <w:r w:rsidRPr="0034258D">
              <w:rPr>
                <w:b/>
                <w:color w:val="000000"/>
                <w:sz w:val="21"/>
                <w:szCs w:val="21"/>
              </w:rPr>
              <w:t>2016</w:t>
            </w:r>
            <w:r w:rsidRPr="0034258D">
              <w:rPr>
                <w:color w:val="000000"/>
                <w:sz w:val="21"/>
                <w:szCs w:val="21"/>
              </w:rPr>
              <w:t>.</w:t>
            </w:r>
            <w:r w:rsidRPr="0004069A">
              <w:rPr>
                <w:color w:val="000000"/>
                <w:sz w:val="21"/>
                <w:szCs w:val="21"/>
              </w:rPr>
              <w:t xml:space="preserve"> </w:t>
            </w:r>
          </w:p>
          <w:p w14:paraId="6849338E" w14:textId="77777777" w:rsidR="00ED787E" w:rsidRPr="00ED787E" w:rsidRDefault="00ED787E" w:rsidP="00ED787E">
            <w:pPr>
              <w:pStyle w:val="not4bbtext1"/>
              <w:spacing w:before="120" w:after="120"/>
              <w:ind w:left="0" w:right="40"/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</w:pP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Ma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Ň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as, D., Ovs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í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k, M., Ma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Ň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as, M., Stan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ě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k, M., </w:t>
            </w:r>
            <w:r w:rsidRPr="002C282E">
              <w:rPr>
                <w:rStyle w:val="Hypertextovodkaz"/>
                <w:b/>
                <w:caps/>
                <w:color w:val="auto"/>
                <w:sz w:val="21"/>
                <w:szCs w:val="21"/>
                <w:u w:val="none"/>
              </w:rPr>
              <w:t>Kocman, K.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 </w:t>
            </w:r>
            <w:r w:rsidRPr="00ED787E">
              <w:rPr>
                <w:b/>
                <w:bCs/>
                <w:caps/>
                <w:sz w:val="21"/>
                <w:szCs w:val="21"/>
              </w:rPr>
              <w:t>(5%)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, Bedna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ří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k, M., </w:t>
            </w:r>
            <w:r w:rsidR="002C282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Š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pa</w:t>
            </w:r>
            <w:r w:rsidR="00C019B6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Ň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h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E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lov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á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, M.: </w:t>
            </w:r>
            <w:r w:rsidRPr="00ED787E">
              <w:rPr>
                <w:rStyle w:val="Hypertextovodkaz"/>
                <w:color w:val="auto"/>
                <w:sz w:val="21"/>
                <w:szCs w:val="21"/>
                <w:u w:val="none"/>
              </w:rPr>
              <w:t>Effect of beta low irradiation doses on the micromechanical properties of surface layer of LDPE.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 </w:t>
            </w:r>
            <w:r w:rsidRPr="00ED787E">
              <w:rPr>
                <w:rStyle w:val="Hypertextovodkaz"/>
                <w:i/>
                <w:color w:val="auto"/>
                <w:sz w:val="21"/>
                <w:szCs w:val="21"/>
                <w:u w:val="none"/>
              </w:rPr>
              <w:t>Advanced Materials Research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 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405-409, </w:t>
            </w:r>
            <w:r w:rsidRPr="00ED787E">
              <w:rPr>
                <w:rStyle w:val="Hypertextovodkaz"/>
                <w:b/>
                <w:caps/>
                <w:color w:val="auto"/>
                <w:sz w:val="21"/>
                <w:szCs w:val="21"/>
                <w:u w:val="none"/>
              </w:rPr>
              <w:t>2014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.</w:t>
            </w:r>
          </w:p>
          <w:p w14:paraId="5B4BB097" w14:textId="77777777" w:rsidR="00ED787E" w:rsidRDefault="00ED787E" w:rsidP="00ED787E">
            <w:pPr>
              <w:pStyle w:val="not4bbtext1"/>
              <w:spacing w:before="120" w:after="120"/>
              <w:ind w:left="0" w:right="0"/>
              <w:rPr>
                <w:sz w:val="21"/>
                <w:szCs w:val="21"/>
              </w:rPr>
            </w:pP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Maňas, D., OvsÍk, M., Maňas, M., StanĚk, M., </w:t>
            </w:r>
            <w:r w:rsidRPr="002C282E">
              <w:rPr>
                <w:rStyle w:val="Hypertextovodkaz"/>
                <w:b/>
                <w:caps/>
                <w:color w:val="auto"/>
                <w:sz w:val="21"/>
                <w:szCs w:val="21"/>
                <w:u w:val="none"/>
              </w:rPr>
              <w:t>Kocman, K.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 </w:t>
            </w:r>
            <w:r w:rsidRPr="00ED787E">
              <w:rPr>
                <w:b/>
                <w:bCs/>
                <w:caps/>
                <w:sz w:val="21"/>
                <w:szCs w:val="21"/>
              </w:rPr>
              <w:t>(5%)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, BednaŘÍk, M., 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š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enke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ří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k, V.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: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 </w:t>
            </w:r>
            <w:r w:rsidRPr="00ED787E">
              <w:rPr>
                <w:rStyle w:val="Hypertextovodkaz"/>
                <w:color w:val="auto"/>
                <w:sz w:val="21"/>
                <w:szCs w:val="21"/>
                <w:u w:val="none"/>
              </w:rPr>
              <w:t>Nanohardness of electron beam irradiated HDPE.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 </w:t>
            </w:r>
            <w:r w:rsidRPr="00ED787E">
              <w:rPr>
                <w:rStyle w:val="Hypertextovodkaz"/>
                <w:i/>
                <w:color w:val="auto"/>
                <w:sz w:val="21"/>
                <w:szCs w:val="21"/>
                <w:u w:val="none"/>
              </w:rPr>
              <w:t>Advanced Materials Research</w:t>
            </w:r>
            <w:r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 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 xml:space="preserve">410-414, </w:t>
            </w:r>
            <w:r w:rsidRPr="00ED787E">
              <w:rPr>
                <w:rStyle w:val="Hypertextovodkaz"/>
                <w:b/>
                <w:caps/>
                <w:color w:val="auto"/>
                <w:sz w:val="21"/>
                <w:szCs w:val="21"/>
                <w:u w:val="none"/>
              </w:rPr>
              <w:t>2014</w:t>
            </w:r>
            <w:r w:rsidRPr="00ED787E">
              <w:rPr>
                <w:rStyle w:val="Hypertextovodkaz"/>
                <w:caps/>
                <w:color w:val="auto"/>
                <w:sz w:val="21"/>
                <w:szCs w:val="21"/>
                <w:u w:val="none"/>
              </w:rPr>
              <w:t>.</w:t>
            </w:r>
          </w:p>
          <w:p w14:paraId="01C2812D" w14:textId="77777777" w:rsidR="00DA49CD" w:rsidRDefault="006743C1" w:rsidP="0004069A">
            <w:pPr>
              <w:pStyle w:val="not4bbtext1"/>
              <w:shd w:val="clear" w:color="auto" w:fill="FFFFFF"/>
              <w:spacing w:before="120" w:after="120"/>
              <w:ind w:left="0" w:right="0"/>
              <w:rPr>
                <w:sz w:val="21"/>
                <w:szCs w:val="21"/>
              </w:rPr>
            </w:pPr>
            <w:r>
              <w:fldChar w:fldCharType="begin"/>
            </w:r>
            <w:r>
              <w:instrText xml:space="preserve"> HYPERLINK "https://www-scopus-com.proxy.k.utb.cz/authid/detail.uri?authorId=26432047100&amp;amp;eid=2-s2.0-84898899689" \o "Show Author Details" </w:instrText>
            </w:r>
            <w:r>
              <w:fldChar w:fldCharType="separate"/>
            </w:r>
            <w:r w:rsidR="00DA49CD" w:rsidRPr="0004069A">
              <w:rPr>
                <w:caps/>
                <w:sz w:val="21"/>
                <w:szCs w:val="21"/>
              </w:rPr>
              <w:t>Maňas, D.</w:t>
            </w:r>
            <w:r>
              <w:rPr>
                <w:caps/>
                <w:sz w:val="21"/>
                <w:szCs w:val="21"/>
              </w:rPr>
              <w:fldChar w:fldCharType="end"/>
            </w:r>
            <w:r w:rsidR="00DA49CD" w:rsidRPr="0004069A">
              <w:rPr>
                <w:caps/>
                <w:sz w:val="21"/>
                <w:szCs w:val="21"/>
              </w:rPr>
              <w:t>, </w:t>
            </w:r>
            <w:r>
              <w:fldChar w:fldCharType="begin"/>
            </w:r>
            <w:r>
              <w:instrText xml:space="preserve"> HYPERLINK "https://www-scopus-com.proxy.k.utb.cz/authid/detail.uri?authorId=55552101500&amp;amp;eid=2-s2.0-84898899689" \o "Show Author Details" </w:instrText>
            </w:r>
            <w:r>
              <w:fldChar w:fldCharType="separate"/>
            </w:r>
            <w:r w:rsidR="00DA49CD" w:rsidRPr="0004069A">
              <w:rPr>
                <w:caps/>
                <w:sz w:val="21"/>
                <w:szCs w:val="21"/>
              </w:rPr>
              <w:t>OvsÍk, M.</w:t>
            </w:r>
            <w:r>
              <w:rPr>
                <w:caps/>
                <w:sz w:val="21"/>
                <w:szCs w:val="21"/>
              </w:rPr>
              <w:fldChar w:fldCharType="end"/>
            </w:r>
            <w:r w:rsidR="00DA49CD" w:rsidRPr="0004069A">
              <w:rPr>
                <w:caps/>
                <w:sz w:val="21"/>
                <w:szCs w:val="21"/>
              </w:rPr>
              <w:t>, </w:t>
            </w:r>
            <w:r>
              <w:fldChar w:fldCharType="begin"/>
            </w:r>
            <w:r>
              <w:instrText xml:space="preserve"> HYPERLINK "https://www-scopus-com.proxy.k.utb.cz/authid/detail.uri?authorId=26432045800&amp;amp;eid=2-s2.0-84898899689" \o "Show Author Details" </w:instrText>
            </w:r>
            <w:r>
              <w:fldChar w:fldCharType="separate"/>
            </w:r>
            <w:r w:rsidR="00DA49CD" w:rsidRPr="0004069A">
              <w:rPr>
                <w:caps/>
                <w:sz w:val="21"/>
                <w:szCs w:val="21"/>
              </w:rPr>
              <w:t>Maňas, M.</w:t>
            </w:r>
            <w:r>
              <w:rPr>
                <w:caps/>
                <w:sz w:val="21"/>
                <w:szCs w:val="21"/>
              </w:rPr>
              <w:fldChar w:fldCharType="end"/>
            </w:r>
            <w:r w:rsidR="00DA49CD" w:rsidRPr="0004069A">
              <w:rPr>
                <w:caps/>
                <w:sz w:val="21"/>
                <w:szCs w:val="21"/>
              </w:rPr>
              <w:t xml:space="preserve">, </w:t>
            </w:r>
            <w:r>
              <w:fldChar w:fldCharType="begin"/>
            </w:r>
            <w:r>
              <w:instrText xml:space="preserve"> HYPERLINK "https://www-scopus-com.proxy.k.utb.cz/authid/detail.uri?authorId=26432343500&amp;amp;eid=2-s2.0-84898899689" \o "Show Author Details" </w:instrText>
            </w:r>
            <w:r>
              <w:fldChar w:fldCharType="separate"/>
            </w:r>
            <w:r w:rsidR="00DA49CD" w:rsidRPr="0004069A">
              <w:rPr>
                <w:caps/>
                <w:sz w:val="21"/>
                <w:szCs w:val="21"/>
              </w:rPr>
              <w:t>StanĚk, M.</w:t>
            </w:r>
            <w:r>
              <w:rPr>
                <w:caps/>
                <w:sz w:val="21"/>
                <w:szCs w:val="21"/>
              </w:rPr>
              <w:fldChar w:fldCharType="end"/>
            </w:r>
            <w:r w:rsidR="00DA49CD" w:rsidRPr="0004069A">
              <w:rPr>
                <w:caps/>
                <w:sz w:val="21"/>
                <w:szCs w:val="21"/>
              </w:rPr>
              <w:t xml:space="preserve">, </w:t>
            </w:r>
            <w:r>
              <w:fldChar w:fldCharType="begin"/>
            </w:r>
            <w:r>
              <w:instrText xml:space="preserve"> HYPERLINK "https://www-scopus-com.proxy.k.utb.cz/authid/detail.uri?authorId=55210887100&amp;amp;eid=2-s2.0-84898899689" \o "Show Author Details" </w:instrText>
            </w:r>
            <w:r>
              <w:fldChar w:fldCharType="separate"/>
            </w:r>
            <w:r w:rsidR="00DA49CD" w:rsidRPr="0004069A">
              <w:rPr>
                <w:b/>
                <w:bCs/>
                <w:caps/>
                <w:sz w:val="21"/>
                <w:szCs w:val="21"/>
              </w:rPr>
              <w:t>Kocman, K.</w:t>
            </w:r>
            <w:r>
              <w:rPr>
                <w:b/>
                <w:bCs/>
                <w:caps/>
                <w:sz w:val="21"/>
                <w:szCs w:val="21"/>
              </w:rPr>
              <w:fldChar w:fldCharType="end"/>
            </w:r>
            <w:r w:rsidR="00DA49CD" w:rsidRPr="0004069A">
              <w:rPr>
                <w:b/>
                <w:caps/>
                <w:sz w:val="21"/>
                <w:szCs w:val="21"/>
              </w:rPr>
              <w:t xml:space="preserve"> (5%)</w:t>
            </w:r>
            <w:r w:rsidR="00DA49CD" w:rsidRPr="0004069A">
              <w:rPr>
                <w:caps/>
                <w:sz w:val="21"/>
                <w:szCs w:val="21"/>
              </w:rPr>
              <w:t xml:space="preserve">, </w:t>
            </w:r>
            <w:r>
              <w:fldChar w:fldCharType="begin"/>
            </w:r>
            <w:r>
              <w:instrText xml:space="preserve"> HYPERLINK "https://www-scopus-com.proxy.k.utb.cz/authid/detail.uri?authorId=55552424100&amp;amp;eid=2-s2.0-84898899689" \o "Show Author Details" </w:instrText>
            </w:r>
            <w:r>
              <w:fldChar w:fldCharType="separate"/>
            </w:r>
            <w:r w:rsidR="00DA49CD" w:rsidRPr="0004069A">
              <w:rPr>
                <w:caps/>
                <w:sz w:val="21"/>
                <w:szCs w:val="21"/>
              </w:rPr>
              <w:t>BednaŘÍk, M.</w:t>
            </w:r>
            <w:r>
              <w:rPr>
                <w:caps/>
                <w:sz w:val="21"/>
                <w:szCs w:val="21"/>
              </w:rPr>
              <w:fldChar w:fldCharType="end"/>
            </w:r>
            <w:r w:rsidR="00DA49CD" w:rsidRPr="0004069A">
              <w:rPr>
                <w:caps/>
                <w:sz w:val="21"/>
                <w:szCs w:val="21"/>
              </w:rPr>
              <w:t>, </w:t>
            </w:r>
            <w:r>
              <w:fldChar w:fldCharType="begin"/>
            </w:r>
            <w:r>
              <w:instrText xml:space="preserve"> HYPERLINK "https://www-scopus-com.proxy.k.utb.cz/authid/detail.uri?authorId=55887705400&amp;amp;eid=2-s2.0-84898899689" \o "Show Author Details" </w:instrText>
            </w:r>
            <w:r>
              <w:fldChar w:fldCharType="separate"/>
            </w:r>
            <w:r w:rsidR="00DA49CD" w:rsidRPr="0004069A">
              <w:rPr>
                <w:caps/>
                <w:sz w:val="21"/>
                <w:szCs w:val="21"/>
              </w:rPr>
              <w:t>KrÁtkÝ, P.</w:t>
            </w:r>
            <w:r>
              <w:rPr>
                <w:caps/>
                <w:sz w:val="21"/>
                <w:szCs w:val="21"/>
              </w:rPr>
              <w:fldChar w:fldCharType="end"/>
            </w:r>
            <w:r w:rsidR="00DA49CD" w:rsidRPr="0004069A">
              <w:rPr>
                <w:caps/>
                <w:sz w:val="21"/>
                <w:szCs w:val="21"/>
              </w:rPr>
              <w:t xml:space="preserve">: </w:t>
            </w:r>
            <w:r w:rsidR="00DA49CD" w:rsidRPr="0004069A">
              <w:rPr>
                <w:bCs/>
                <w:kern w:val="36"/>
                <w:sz w:val="21"/>
                <w:szCs w:val="21"/>
              </w:rPr>
              <w:t>Nanohardness of electron beam irradiated polyamide 6.6.</w:t>
            </w:r>
            <w:r w:rsidR="00DA49CD" w:rsidRPr="0004069A">
              <w:rPr>
                <w:kern w:val="36"/>
                <w:sz w:val="21"/>
                <w:szCs w:val="21"/>
              </w:rPr>
              <w:t>  </w:t>
            </w:r>
            <w:r>
              <w:fldChar w:fldCharType="begin"/>
            </w:r>
            <w:r>
              <w:instrText xml:space="preserve"> HYPERLINK "https://www-scopus-com.proxy.k.utb.cz/sourceid/12378?origin=recordpage" \o "Go to the information page for this source" </w:instrText>
            </w:r>
            <w:r>
              <w:fldChar w:fldCharType="separate"/>
            </w:r>
            <w:r w:rsidR="00DA49CD" w:rsidRPr="0004069A">
              <w:rPr>
                <w:i/>
                <w:sz w:val="21"/>
                <w:szCs w:val="21"/>
              </w:rPr>
              <w:t>Key Engineering Materials</w:t>
            </w:r>
            <w:r>
              <w:rPr>
                <w:i/>
                <w:sz w:val="21"/>
                <w:szCs w:val="21"/>
              </w:rPr>
              <w:fldChar w:fldCharType="end"/>
            </w:r>
            <w:r w:rsidR="00DA49CD" w:rsidRPr="0004069A">
              <w:rPr>
                <w:sz w:val="21"/>
                <w:szCs w:val="21"/>
              </w:rPr>
              <w:t xml:space="preserve"> 606, 257-260, </w:t>
            </w:r>
            <w:r w:rsidR="00DA49CD" w:rsidRPr="0004069A">
              <w:rPr>
                <w:b/>
                <w:sz w:val="21"/>
                <w:szCs w:val="21"/>
              </w:rPr>
              <w:t>2014</w:t>
            </w:r>
            <w:r w:rsidR="00DA49CD" w:rsidRPr="0004069A">
              <w:rPr>
                <w:sz w:val="21"/>
                <w:szCs w:val="21"/>
              </w:rPr>
              <w:t xml:space="preserve">. </w:t>
            </w:r>
          </w:p>
          <w:p w14:paraId="1DE2598A" w14:textId="77777777" w:rsidR="00DA49CD" w:rsidRDefault="00DA49CD" w:rsidP="0004069A">
            <w:pPr>
              <w:pStyle w:val="Zkladntext"/>
              <w:spacing w:before="120" w:after="120"/>
              <w:ind w:left="0"/>
              <w:rPr>
                <w:b/>
              </w:rPr>
            </w:pPr>
            <w:r w:rsidRPr="0004069A">
              <w:rPr>
                <w:sz w:val="21"/>
                <w:szCs w:val="21"/>
              </w:rPr>
              <w:t>OVSÍK, M.</w:t>
            </w:r>
            <w:r w:rsidRPr="0004069A">
              <w:rPr>
                <w:sz w:val="21"/>
                <w:szCs w:val="21"/>
                <w:lang w:val="en-GB"/>
              </w:rPr>
              <w:t>,</w:t>
            </w:r>
            <w:r w:rsidRPr="0004069A">
              <w:rPr>
                <w:sz w:val="21"/>
                <w:szCs w:val="21"/>
              </w:rPr>
              <w:t xml:space="preserve"> MAŇAS, D., MAŇAS, M., STANĚK, M., HŘIBOVÁ, M., </w:t>
            </w:r>
            <w:r w:rsidRPr="0004069A">
              <w:rPr>
                <w:b/>
                <w:sz w:val="21"/>
                <w:szCs w:val="21"/>
              </w:rPr>
              <w:t>KOCMAN, K. (10%)</w:t>
            </w:r>
            <w:r w:rsidRPr="0004069A">
              <w:rPr>
                <w:sz w:val="21"/>
                <w:szCs w:val="21"/>
              </w:rPr>
              <w:t xml:space="preserve">, SÁMEK, D., MAŇAS, </w:t>
            </w:r>
            <w:proofErr w:type="gramStart"/>
            <w:r w:rsidRPr="0004069A">
              <w:rPr>
                <w:sz w:val="21"/>
                <w:szCs w:val="21"/>
              </w:rPr>
              <w:t>M</w:t>
            </w:r>
            <w:proofErr w:type="gramEnd"/>
            <w:r w:rsidRPr="0004069A">
              <w:rPr>
                <w:sz w:val="21"/>
                <w:szCs w:val="21"/>
              </w:rPr>
              <w:t xml:space="preserve">.: </w:t>
            </w:r>
            <w:r w:rsidR="006743C1">
              <w:fldChar w:fldCharType="begin"/>
            </w:r>
            <w:r w:rsidR="006743C1">
              <w:instrText xml:space="preserve"> HYPERLINK "http://www-scopus-com.proxy.k.utb.cz/record/display.url?origin=AuthorProfile&amp;view=basic&amp;eid=2-s2.0-84869441566" </w:instrText>
            </w:r>
            <w:r w:rsidR="006743C1">
              <w:fldChar w:fldCharType="separate"/>
            </w:r>
            <w:r w:rsidRPr="0004069A">
              <w:rPr>
                <w:sz w:val="21"/>
                <w:szCs w:val="21"/>
              </w:rPr>
              <w:t>Irradiated polypropylene studied by microhardness and waxs</w:t>
            </w:r>
            <w:r w:rsidR="006743C1">
              <w:rPr>
                <w:sz w:val="21"/>
                <w:szCs w:val="21"/>
              </w:rPr>
              <w:fldChar w:fldCharType="end"/>
            </w:r>
            <w:r w:rsidRPr="0004069A">
              <w:rPr>
                <w:i/>
                <w:sz w:val="21"/>
                <w:szCs w:val="21"/>
              </w:rPr>
              <w:t>. Chemicke listy</w:t>
            </w:r>
            <w:r w:rsidRPr="0004069A">
              <w:rPr>
                <w:sz w:val="21"/>
                <w:szCs w:val="21"/>
              </w:rPr>
              <w:t xml:space="preserve"> 106, 507-510, </w:t>
            </w:r>
            <w:r w:rsidRPr="0004069A">
              <w:rPr>
                <w:b/>
                <w:sz w:val="21"/>
                <w:szCs w:val="21"/>
              </w:rPr>
              <w:t>2012</w:t>
            </w:r>
            <w:r w:rsidRPr="006C78A9">
              <w:rPr>
                <w:sz w:val="21"/>
                <w:szCs w:val="21"/>
              </w:rPr>
              <w:t>.</w:t>
            </w:r>
            <w:r w:rsidRPr="006C78A9">
              <w:rPr>
                <w:bCs/>
                <w:sz w:val="21"/>
                <w:szCs w:val="21"/>
              </w:rPr>
              <w:t xml:space="preserve"> </w:t>
            </w:r>
          </w:p>
        </w:tc>
      </w:tr>
      <w:tr w:rsidR="00DA49CD" w14:paraId="7029E303" w14:textId="77777777" w:rsidTr="00D53E52">
        <w:trPr>
          <w:gridBefore w:val="1"/>
          <w:gridAfter w:val="2"/>
          <w:wBefore w:w="80" w:type="dxa"/>
          <w:wAfter w:w="193" w:type="dxa"/>
          <w:trHeight w:val="218"/>
          <w:trPrChange w:id="1298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218"/>
            </w:trPr>
          </w:trPrChange>
        </w:trPr>
        <w:tc>
          <w:tcPr>
            <w:tcW w:w="9884" w:type="dxa"/>
            <w:gridSpan w:val="60"/>
            <w:shd w:val="clear" w:color="auto" w:fill="F7CAAC"/>
            <w:tcPrChange w:id="1299" w:author="Simona Mrkvičková" w:date="2018-04-13T14:26:00Z">
              <w:tcPr>
                <w:tcW w:w="9888" w:type="dxa"/>
                <w:gridSpan w:val="60"/>
                <w:shd w:val="clear" w:color="auto" w:fill="F7CAAC"/>
              </w:tcPr>
            </w:tcPrChange>
          </w:tcPr>
          <w:p w14:paraId="687874E8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45CF704A" w14:textId="77777777" w:rsidTr="00D53E52">
        <w:trPr>
          <w:gridBefore w:val="1"/>
          <w:gridAfter w:val="2"/>
          <w:wBefore w:w="80" w:type="dxa"/>
          <w:wAfter w:w="193" w:type="dxa"/>
          <w:trHeight w:val="328"/>
          <w:trPrChange w:id="1300" w:author="Simona Mrkvičková" w:date="2018-04-13T14:26:00Z">
            <w:trPr>
              <w:gridBefore w:val="1"/>
              <w:gridAfter w:val="2"/>
              <w:wBefore w:w="76" w:type="dxa"/>
              <w:wAfter w:w="193" w:type="dxa"/>
              <w:trHeight w:val="328"/>
            </w:trPr>
          </w:trPrChange>
        </w:trPr>
        <w:tc>
          <w:tcPr>
            <w:tcW w:w="9884" w:type="dxa"/>
            <w:gridSpan w:val="60"/>
            <w:tcPrChange w:id="1301" w:author="Simona Mrkvičková" w:date="2018-04-13T14:26:00Z">
              <w:tcPr>
                <w:tcW w:w="9888" w:type="dxa"/>
                <w:gridSpan w:val="60"/>
              </w:tcPr>
            </w:tcPrChange>
          </w:tcPr>
          <w:p w14:paraId="11F6D82A" w14:textId="77777777" w:rsidR="00DC5E16" w:rsidRPr="002559A6" w:rsidRDefault="00904004" w:rsidP="00A86912">
            <w:r>
              <w:t>---</w:t>
            </w:r>
          </w:p>
        </w:tc>
      </w:tr>
      <w:tr w:rsidR="00DA49CD" w14:paraId="770C7718" w14:textId="77777777" w:rsidTr="00D53E52">
        <w:trPr>
          <w:gridBefore w:val="1"/>
          <w:gridAfter w:val="2"/>
          <w:wBefore w:w="80" w:type="dxa"/>
          <w:wAfter w:w="193" w:type="dxa"/>
          <w:cantSplit/>
          <w:trHeight w:val="470"/>
          <w:trPrChange w:id="1302" w:author="Simona Mrkvičková" w:date="2018-04-13T14:26:00Z">
            <w:trPr>
              <w:gridBefore w:val="1"/>
              <w:gridAfter w:val="2"/>
              <w:wBefore w:w="76" w:type="dxa"/>
              <w:wAfter w:w="193" w:type="dxa"/>
              <w:cantSplit/>
              <w:trHeight w:val="470"/>
            </w:trPr>
          </w:trPrChange>
        </w:trPr>
        <w:tc>
          <w:tcPr>
            <w:tcW w:w="2510" w:type="dxa"/>
            <w:gridSpan w:val="4"/>
            <w:shd w:val="clear" w:color="auto" w:fill="F7CAAC"/>
            <w:tcPrChange w:id="1303" w:author="Simona Mrkvičková" w:date="2018-04-13T14:26:00Z">
              <w:tcPr>
                <w:tcW w:w="2514" w:type="dxa"/>
                <w:gridSpan w:val="4"/>
                <w:shd w:val="clear" w:color="auto" w:fill="F7CAAC"/>
              </w:tcPr>
            </w:tcPrChange>
          </w:tcPr>
          <w:p w14:paraId="4213A71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45" w:type="dxa"/>
            <w:gridSpan w:val="27"/>
            <w:tcPrChange w:id="1304" w:author="Simona Mrkvičková" w:date="2018-04-13T14:26:00Z">
              <w:tcPr>
                <w:tcW w:w="4548" w:type="dxa"/>
                <w:gridSpan w:val="27"/>
              </w:tcPr>
            </w:tcPrChange>
          </w:tcPr>
          <w:p w14:paraId="06FDFFE4" w14:textId="77777777" w:rsidR="00DA49CD" w:rsidRDefault="00DA49CD" w:rsidP="00A86912">
            <w:pPr>
              <w:jc w:val="both"/>
            </w:pPr>
          </w:p>
        </w:tc>
        <w:tc>
          <w:tcPr>
            <w:tcW w:w="789" w:type="dxa"/>
            <w:gridSpan w:val="11"/>
            <w:shd w:val="clear" w:color="auto" w:fill="F7CAAC"/>
            <w:tcPrChange w:id="1305" w:author="Simona Mrkvičková" w:date="2018-04-13T14:26:00Z">
              <w:tcPr>
                <w:tcW w:w="789" w:type="dxa"/>
                <w:gridSpan w:val="11"/>
                <w:shd w:val="clear" w:color="auto" w:fill="F7CAAC"/>
              </w:tcPr>
            </w:tcPrChange>
          </w:tcPr>
          <w:p w14:paraId="594E7BD5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40" w:type="dxa"/>
            <w:gridSpan w:val="18"/>
            <w:tcPrChange w:id="1306" w:author="Simona Mrkvičková" w:date="2018-04-13T14:26:00Z">
              <w:tcPr>
                <w:tcW w:w="2037" w:type="dxa"/>
                <w:gridSpan w:val="18"/>
              </w:tcPr>
            </w:tcPrChange>
          </w:tcPr>
          <w:p w14:paraId="32F18873" w14:textId="77777777" w:rsidR="00DA49CD" w:rsidRDefault="00DA49CD" w:rsidP="00A86912">
            <w:pPr>
              <w:jc w:val="both"/>
            </w:pPr>
          </w:p>
        </w:tc>
      </w:tr>
      <w:tr w:rsidR="00CC7F5E" w14:paraId="5C54D784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07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0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  <w:hideMark/>
            <w:tcPrChange w:id="1309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double" w:sz="4" w:space="0" w:color="00000A"/>
                  <w:right w:val="single" w:sz="4" w:space="0" w:color="00000A"/>
                </w:tcBorders>
                <w:shd w:val="clear" w:color="auto" w:fill="BDD6EE"/>
                <w:hideMark/>
              </w:tcPr>
            </w:tcPrChange>
          </w:tcPr>
          <w:p w14:paraId="3441D353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kern w:val="2"/>
                <w:sz w:val="28"/>
              </w:rPr>
              <w:t>C-I – Personální zabezpečení</w:t>
            </w:r>
          </w:p>
        </w:tc>
      </w:tr>
      <w:tr w:rsidR="00CC7F5E" w14:paraId="281BDB9F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10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1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682" w:type="dxa"/>
            <w:gridSpan w:val="8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12" w:author="Simona Mrkvičková" w:date="2018-04-13T14:26:00Z">
              <w:tcPr>
                <w:tcW w:w="2686" w:type="dxa"/>
                <w:gridSpan w:val="8"/>
                <w:tcBorders>
                  <w:top w:val="doub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3DDCBDEB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Vysoká škola</w:t>
            </w:r>
          </w:p>
        </w:tc>
        <w:tc>
          <w:tcPr>
            <w:tcW w:w="7395" w:type="dxa"/>
            <w:gridSpan w:val="5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  <w:tcPrChange w:id="1313" w:author="Simona Mrkvičková" w:date="2018-04-13T14:26:00Z">
              <w:tcPr>
                <w:tcW w:w="7395" w:type="dxa"/>
                <w:gridSpan w:val="5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vAlign w:val="center"/>
                <w:hideMark/>
              </w:tcPr>
            </w:tcPrChange>
          </w:tcPr>
          <w:p w14:paraId="586EA77A" w14:textId="77777777" w:rsidR="00CC7F5E" w:rsidRDefault="00CC7F5E" w:rsidP="00CC7F5E">
            <w:r>
              <w:t>Univerzita Tomáše Bati ve Zlíně</w:t>
            </w:r>
          </w:p>
        </w:tc>
      </w:tr>
      <w:tr w:rsidR="00CC7F5E" w14:paraId="5853BC89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1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1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68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16" w:author="Simona Mrkvičková" w:date="2018-04-13T14:26:00Z">
              <w:tcPr>
                <w:tcW w:w="2686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4FC5369B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Součást vysoké školy</w:t>
            </w:r>
          </w:p>
        </w:tc>
        <w:tc>
          <w:tcPr>
            <w:tcW w:w="7395" w:type="dxa"/>
            <w:gridSpan w:val="5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17" w:author="Simona Mrkvičková" w:date="2018-04-13T14:26:00Z">
              <w:tcPr>
                <w:tcW w:w="7395" w:type="dxa"/>
                <w:gridSpan w:val="5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5BCCBBF6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Fakulta technologická</w:t>
            </w:r>
          </w:p>
        </w:tc>
      </w:tr>
      <w:tr w:rsidR="00CC7F5E" w14:paraId="3A2D3F0F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1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1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68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20" w:author="Simona Mrkvičková" w:date="2018-04-13T14:26:00Z">
              <w:tcPr>
                <w:tcW w:w="2686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1F74AA64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Název studijního programu</w:t>
            </w:r>
          </w:p>
        </w:tc>
        <w:tc>
          <w:tcPr>
            <w:tcW w:w="7395" w:type="dxa"/>
            <w:gridSpan w:val="5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21" w:author="Simona Mrkvičková" w:date="2018-04-13T14:26:00Z">
              <w:tcPr>
                <w:tcW w:w="7395" w:type="dxa"/>
                <w:gridSpan w:val="5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59B970E7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  <w:lang w:eastAsia="zh-CN"/>
              </w:rPr>
              <w:t>Výrobní inženýrství</w:t>
            </w:r>
          </w:p>
        </w:tc>
      </w:tr>
      <w:tr w:rsidR="00CC7F5E" w14:paraId="1E738383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2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2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68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24" w:author="Simona Mrkvičková" w:date="2018-04-13T14:26:00Z">
              <w:tcPr>
                <w:tcW w:w="2686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74D906ED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Jméno a příjmení</w:t>
            </w:r>
          </w:p>
        </w:tc>
        <w:tc>
          <w:tcPr>
            <w:tcW w:w="43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25" w:author="Simona Mrkvičková" w:date="2018-04-13T14:26:00Z">
              <w:tcPr>
                <w:tcW w:w="4348" w:type="dxa"/>
                <w:gridSpan w:val="2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44EBA231" w14:textId="77777777" w:rsidR="00CC7F5E" w:rsidRPr="0097675D" w:rsidRDefault="00CC7F5E" w:rsidP="00CC7F5E">
            <w:pPr>
              <w:spacing w:before="100" w:beforeAutospacing="1"/>
              <w:jc w:val="both"/>
              <w:rPr>
                <w:b/>
              </w:rPr>
            </w:pPr>
            <w:bookmarkStart w:id="1326" w:name="Měřínská"/>
            <w:bookmarkEnd w:id="1326"/>
            <w:r w:rsidRPr="0097675D">
              <w:rPr>
                <w:b/>
              </w:rPr>
              <w:t>Dagmar Měřínská</w:t>
            </w:r>
          </w:p>
        </w:tc>
        <w:tc>
          <w:tcPr>
            <w:tcW w:w="76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27" w:author="Simona Mrkvičková" w:date="2018-04-13T14:26:00Z">
              <w:tcPr>
                <w:tcW w:w="768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1EBA0174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Tituly</w:t>
            </w:r>
          </w:p>
        </w:tc>
        <w:tc>
          <w:tcPr>
            <w:tcW w:w="22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28" w:author="Simona Mrkvičková" w:date="2018-04-13T14:26:00Z">
              <w:tcPr>
                <w:tcW w:w="2279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60D675D6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doc. Ing., Ph.D.</w:t>
            </w:r>
          </w:p>
        </w:tc>
      </w:tr>
      <w:tr w:rsidR="00CC7F5E" w14:paraId="271AA4CC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29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30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68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31" w:author="Simona Mrkvičková" w:date="2018-04-13T14:26:00Z">
              <w:tcPr>
                <w:tcW w:w="2686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5088FA3A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Rok narození</w:t>
            </w:r>
          </w:p>
        </w:tc>
        <w:tc>
          <w:tcPr>
            <w:tcW w:w="8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32" w:author="Simona Mrkvičková" w:date="2018-04-13T14:26:00Z">
              <w:tcPr>
                <w:tcW w:w="829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31F46168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1969</w:t>
            </w:r>
          </w:p>
        </w:tc>
        <w:tc>
          <w:tcPr>
            <w:tcW w:w="171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33" w:author="Simona Mrkvičková" w:date="2018-04-13T14:26:00Z">
              <w:tcPr>
                <w:tcW w:w="1720" w:type="dxa"/>
                <w:gridSpan w:val="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0749A090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typ vztahu k VŠ</w:t>
            </w:r>
          </w:p>
        </w:tc>
        <w:tc>
          <w:tcPr>
            <w:tcW w:w="8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34" w:author="Simona Mrkvičková" w:date="2018-04-13T14:26:00Z">
              <w:tcPr>
                <w:tcW w:w="805" w:type="dxa"/>
                <w:gridSpan w:val="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2EA15642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pp.</w:t>
            </w:r>
          </w:p>
        </w:tc>
        <w:tc>
          <w:tcPr>
            <w:tcW w:w="9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35" w:author="Simona Mrkvičková" w:date="2018-04-13T14:26:00Z">
              <w:tcPr>
                <w:tcW w:w="994" w:type="dxa"/>
                <w:gridSpan w:val="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7E76E050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rozsah</w:t>
            </w:r>
          </w:p>
        </w:tc>
        <w:tc>
          <w:tcPr>
            <w:tcW w:w="76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36" w:author="Simona Mrkvičková" w:date="2018-04-13T14:26:00Z">
              <w:tcPr>
                <w:tcW w:w="768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31886210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40</w:t>
            </w:r>
          </w:p>
        </w:tc>
        <w:tc>
          <w:tcPr>
            <w:tcW w:w="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37" w:author="Simona Mrkvičková" w:date="2018-04-13T14:26:00Z">
              <w:tcPr>
                <w:tcW w:w="709" w:type="dxa"/>
                <w:gridSpan w:val="1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5826C32C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do kdy</w:t>
            </w:r>
          </w:p>
        </w:tc>
        <w:tc>
          <w:tcPr>
            <w:tcW w:w="157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38" w:author="Simona Mrkvičková" w:date="2018-04-13T14:26:00Z">
              <w:tcPr>
                <w:tcW w:w="1570" w:type="dxa"/>
                <w:gridSpan w:val="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621A5423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N</w:t>
            </w:r>
          </w:p>
        </w:tc>
      </w:tr>
      <w:tr w:rsidR="00CC7F5E" w14:paraId="79718E7C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39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40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229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41" w:author="Simona Mrkvičková" w:date="2018-04-13T14:26:00Z">
              <w:tcPr>
                <w:tcW w:w="5235" w:type="dxa"/>
                <w:gridSpan w:val="2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4430F708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Typ vztahu na součásti VŠ, která uskutečňuje st. program</w:t>
            </w:r>
          </w:p>
        </w:tc>
        <w:tc>
          <w:tcPr>
            <w:tcW w:w="8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42" w:author="Simona Mrkvičková" w:date="2018-04-13T14:26:00Z">
              <w:tcPr>
                <w:tcW w:w="805" w:type="dxa"/>
                <w:gridSpan w:val="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2581CE57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---</w:t>
            </w:r>
          </w:p>
        </w:tc>
        <w:tc>
          <w:tcPr>
            <w:tcW w:w="99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43" w:author="Simona Mrkvičková" w:date="2018-04-13T14:26:00Z">
              <w:tcPr>
                <w:tcW w:w="994" w:type="dxa"/>
                <w:gridSpan w:val="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7FD5B0AD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rozsah</w:t>
            </w:r>
          </w:p>
        </w:tc>
        <w:tc>
          <w:tcPr>
            <w:tcW w:w="76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44" w:author="Simona Mrkvičková" w:date="2018-04-13T14:26:00Z">
              <w:tcPr>
                <w:tcW w:w="768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43E7CB38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---</w:t>
            </w:r>
          </w:p>
        </w:tc>
        <w:tc>
          <w:tcPr>
            <w:tcW w:w="70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45" w:author="Simona Mrkvičková" w:date="2018-04-13T14:26:00Z">
              <w:tcPr>
                <w:tcW w:w="709" w:type="dxa"/>
                <w:gridSpan w:val="1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2E6BEC40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do kdy</w:t>
            </w:r>
          </w:p>
        </w:tc>
        <w:tc>
          <w:tcPr>
            <w:tcW w:w="1573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46" w:author="Simona Mrkvičková" w:date="2018-04-13T14:26:00Z">
              <w:tcPr>
                <w:tcW w:w="1570" w:type="dxa"/>
                <w:gridSpan w:val="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7D5322F8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---</w:t>
            </w:r>
          </w:p>
        </w:tc>
      </w:tr>
      <w:tr w:rsidR="00CC7F5E" w14:paraId="38C10906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47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4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3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49" w:author="Simona Mrkvičková" w:date="2018-04-13T14:26:00Z">
              <w:tcPr>
                <w:tcW w:w="6040" w:type="dxa"/>
                <w:gridSpan w:val="2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147417C5" w14:textId="77777777" w:rsidR="00CC7F5E" w:rsidRDefault="00CC7F5E" w:rsidP="00CC7F5E">
            <w:pPr>
              <w:suppressAutoHyphens/>
              <w:jc w:val="both"/>
              <w:rPr>
                <w:b/>
                <w:kern w:val="2"/>
              </w:rPr>
            </w:pPr>
            <w:r>
              <w:rPr>
                <w:b/>
                <w:kern w:val="2"/>
              </w:rPr>
              <w:t>Další současná působení jako akademický pracovník na jiných VŠ</w:t>
            </w:r>
          </w:p>
        </w:tc>
        <w:tc>
          <w:tcPr>
            <w:tcW w:w="1761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50" w:author="Simona Mrkvičková" w:date="2018-04-13T14:26:00Z">
              <w:tcPr>
                <w:tcW w:w="1762" w:type="dxa"/>
                <w:gridSpan w:val="1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44C0A99F" w14:textId="77777777" w:rsidR="00CC7F5E" w:rsidRDefault="00CC7F5E" w:rsidP="00CC7F5E">
            <w:pPr>
              <w:suppressAutoHyphens/>
              <w:jc w:val="both"/>
              <w:rPr>
                <w:b/>
                <w:kern w:val="2"/>
              </w:rPr>
            </w:pPr>
            <w:r>
              <w:rPr>
                <w:b/>
                <w:kern w:val="2"/>
              </w:rPr>
              <w:t xml:space="preserve">typ prac. </w:t>
            </w:r>
            <w:proofErr w:type="gramStart"/>
            <w:r>
              <w:rPr>
                <w:b/>
                <w:kern w:val="2"/>
              </w:rPr>
              <w:t>vztahu</w:t>
            </w:r>
            <w:proofErr w:type="gramEnd"/>
          </w:p>
        </w:tc>
        <w:tc>
          <w:tcPr>
            <w:tcW w:w="22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51" w:author="Simona Mrkvičková" w:date="2018-04-13T14:26:00Z">
              <w:tcPr>
                <w:tcW w:w="2279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2E38166C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rozsah</w:t>
            </w:r>
          </w:p>
        </w:tc>
      </w:tr>
      <w:tr w:rsidR="00CC7F5E" w14:paraId="7FF999CD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5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5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3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54" w:author="Simona Mrkvičková" w:date="2018-04-13T14:26:00Z">
              <w:tcPr>
                <w:tcW w:w="6040" w:type="dxa"/>
                <w:gridSpan w:val="2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6083F236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---</w:t>
            </w:r>
          </w:p>
        </w:tc>
        <w:tc>
          <w:tcPr>
            <w:tcW w:w="1761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55" w:author="Simona Mrkvičková" w:date="2018-04-13T14:26:00Z">
              <w:tcPr>
                <w:tcW w:w="1762" w:type="dxa"/>
                <w:gridSpan w:val="1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40EFE2F3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---</w:t>
            </w:r>
          </w:p>
        </w:tc>
        <w:tc>
          <w:tcPr>
            <w:tcW w:w="22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56" w:author="Simona Mrkvičková" w:date="2018-04-13T14:26:00Z">
              <w:tcPr>
                <w:tcW w:w="2279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4DE25C3E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---</w:t>
            </w:r>
          </w:p>
        </w:tc>
      </w:tr>
      <w:tr w:rsidR="00CC7F5E" w14:paraId="3972961E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57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5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3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59" w:author="Simona Mrkvičková" w:date="2018-04-13T14:26:00Z">
              <w:tcPr>
                <w:tcW w:w="6040" w:type="dxa"/>
                <w:gridSpan w:val="2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258E412A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  <w:tc>
          <w:tcPr>
            <w:tcW w:w="1761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60" w:author="Simona Mrkvičková" w:date="2018-04-13T14:26:00Z">
              <w:tcPr>
                <w:tcW w:w="1762" w:type="dxa"/>
                <w:gridSpan w:val="1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5D66AD1E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  <w:tc>
          <w:tcPr>
            <w:tcW w:w="22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61" w:author="Simona Mrkvičková" w:date="2018-04-13T14:26:00Z">
              <w:tcPr>
                <w:tcW w:w="2279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470C2EF7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</w:tr>
      <w:tr w:rsidR="00CC7F5E" w14:paraId="6CDE014F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6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6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3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64" w:author="Simona Mrkvičková" w:date="2018-04-13T14:26:00Z">
              <w:tcPr>
                <w:tcW w:w="6040" w:type="dxa"/>
                <w:gridSpan w:val="2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7BF5D54F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  <w:tc>
          <w:tcPr>
            <w:tcW w:w="1761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65" w:author="Simona Mrkvičková" w:date="2018-04-13T14:26:00Z">
              <w:tcPr>
                <w:tcW w:w="1762" w:type="dxa"/>
                <w:gridSpan w:val="1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210544CB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  <w:tc>
          <w:tcPr>
            <w:tcW w:w="22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66" w:author="Simona Mrkvičková" w:date="2018-04-13T14:26:00Z">
              <w:tcPr>
                <w:tcW w:w="2279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622CD46B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</w:tr>
      <w:tr w:rsidR="00CC7F5E" w14:paraId="2A61F52B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67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6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34" w:type="dxa"/>
            <w:gridSpan w:val="2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69" w:author="Simona Mrkvičková" w:date="2018-04-13T14:26:00Z">
              <w:tcPr>
                <w:tcW w:w="6040" w:type="dxa"/>
                <w:gridSpan w:val="2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1BE517E2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  <w:tc>
          <w:tcPr>
            <w:tcW w:w="1761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70" w:author="Simona Mrkvičková" w:date="2018-04-13T14:26:00Z">
              <w:tcPr>
                <w:tcW w:w="1762" w:type="dxa"/>
                <w:gridSpan w:val="1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3ED1E708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  <w:tc>
          <w:tcPr>
            <w:tcW w:w="2282" w:type="dxa"/>
            <w:gridSpan w:val="2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71" w:author="Simona Mrkvičková" w:date="2018-04-13T14:26:00Z">
              <w:tcPr>
                <w:tcW w:w="2279" w:type="dxa"/>
                <w:gridSpan w:val="2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15990503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</w:tr>
      <w:tr w:rsidR="00CC7F5E" w14:paraId="31E7BE39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7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7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74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0B074B7D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CC7F5E" w14:paraId="236FD745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75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Height w:val="359"/>
          <w:trPrChange w:id="1376" w:author="Simona Mrkvičková" w:date="2018-04-13T14:26:00Z">
            <w:trPr>
              <w:gridBefore w:val="1"/>
              <w:wBefore w:w="76" w:type="dxa"/>
              <w:trHeight w:val="359"/>
            </w:trPr>
          </w:trPrChange>
        </w:trPr>
        <w:tc>
          <w:tcPr>
            <w:tcW w:w="10077" w:type="dxa"/>
            <w:gridSpan w:val="62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377" w:author="Simona Mrkvičková" w:date="2018-04-13T14:26:00Z">
              <w:tcPr>
                <w:tcW w:w="10081" w:type="dxa"/>
                <w:gridSpan w:val="62"/>
                <w:tcBorders>
                  <w:top w:val="nil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227952F2" w14:textId="77777777" w:rsidR="00CC7F5E" w:rsidRPr="00C4674A" w:rsidRDefault="00C4674A" w:rsidP="00C4674A">
            <w:pPr>
              <w:suppressAutoHyphens/>
              <w:spacing w:before="60" w:after="60"/>
              <w:jc w:val="both"/>
              <w:rPr>
                <w:kern w:val="2"/>
                <w:sz w:val="21"/>
                <w:szCs w:val="21"/>
              </w:rPr>
            </w:pPr>
            <w:r w:rsidRPr="00C4674A">
              <w:rPr>
                <w:kern w:val="1"/>
                <w:sz w:val="21"/>
                <w:szCs w:val="21"/>
              </w:rPr>
              <w:t>Aplikovaná makromolekulární fyzika (50% p)</w:t>
            </w:r>
          </w:p>
        </w:tc>
      </w:tr>
      <w:tr w:rsidR="00CC7F5E" w14:paraId="30470077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7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7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80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14A2453D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 xml:space="preserve">Údaje o vzdělání na VŠ </w:t>
            </w:r>
          </w:p>
        </w:tc>
      </w:tr>
      <w:tr w:rsidR="00CC7F5E" w14:paraId="53561516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81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Height w:val="78"/>
          <w:trPrChange w:id="1382" w:author="Simona Mrkvičková" w:date="2018-04-13T14:26:00Z">
            <w:trPr>
              <w:gridBefore w:val="1"/>
              <w:wBefore w:w="76" w:type="dxa"/>
              <w:trHeight w:val="78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83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2EE99DC3" w14:textId="77777777" w:rsidR="00CC7F5E" w:rsidRPr="00CC7F5E" w:rsidRDefault="00CC7F5E" w:rsidP="00CC7F5E">
            <w:pPr>
              <w:suppressAutoHyphens/>
              <w:spacing w:before="60" w:after="60"/>
              <w:jc w:val="both"/>
              <w:rPr>
                <w:kern w:val="2"/>
                <w:sz w:val="21"/>
                <w:szCs w:val="21"/>
              </w:rPr>
            </w:pPr>
            <w:r w:rsidRPr="00CC7F5E">
              <w:rPr>
                <w:kern w:val="2"/>
                <w:sz w:val="21"/>
                <w:szCs w:val="21"/>
              </w:rPr>
              <w:t>2002: UTB Zlín, FT, SP Chemie a technologie materiálů</w:t>
            </w:r>
            <w:r>
              <w:rPr>
                <w:kern w:val="2"/>
                <w:sz w:val="21"/>
                <w:szCs w:val="21"/>
              </w:rPr>
              <w:t>,</w:t>
            </w:r>
            <w:r w:rsidRPr="00CC7F5E">
              <w:rPr>
                <w:kern w:val="2"/>
                <w:sz w:val="21"/>
                <w:szCs w:val="21"/>
              </w:rPr>
              <w:t xml:space="preserve"> obor Technologie makromolekulárních látek, Ph.D.</w:t>
            </w:r>
          </w:p>
        </w:tc>
      </w:tr>
      <w:tr w:rsidR="00CC7F5E" w14:paraId="7B7D581C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8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38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86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2873BF44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Údaje o odborném působení od absolvování VŠ</w:t>
            </w:r>
          </w:p>
        </w:tc>
      </w:tr>
      <w:tr w:rsidR="00CC7F5E" w14:paraId="2439E148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87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Height w:val="70"/>
          <w:trPrChange w:id="1388" w:author="Simona Mrkvičková" w:date="2018-04-13T14:26:00Z">
            <w:trPr>
              <w:gridBefore w:val="1"/>
              <w:wBefore w:w="76" w:type="dxa"/>
              <w:trHeight w:val="70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89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12AA2429" w14:textId="77777777" w:rsidR="00CC7F5E" w:rsidRPr="00CC7F5E" w:rsidRDefault="00CC7F5E" w:rsidP="00CC7F5E">
            <w:pPr>
              <w:suppressAutoHyphens/>
              <w:spacing w:before="60" w:after="60"/>
              <w:jc w:val="both"/>
              <w:rPr>
                <w:kern w:val="2"/>
                <w:sz w:val="21"/>
                <w:szCs w:val="21"/>
              </w:rPr>
            </w:pPr>
            <w:r w:rsidRPr="00CC7F5E">
              <w:rPr>
                <w:kern w:val="2"/>
                <w:sz w:val="21"/>
                <w:szCs w:val="21"/>
              </w:rPr>
              <w:t xml:space="preserve">2002 – dosud: UTB Zlín, FT, odborný asistent, od. </w:t>
            </w:r>
            <w:proofErr w:type="gramStart"/>
            <w:r w:rsidRPr="00CC7F5E">
              <w:rPr>
                <w:kern w:val="2"/>
                <w:sz w:val="21"/>
                <w:szCs w:val="21"/>
              </w:rPr>
              <w:t>r.</w:t>
            </w:r>
            <w:proofErr w:type="gramEnd"/>
            <w:r w:rsidRPr="00CC7F5E">
              <w:rPr>
                <w:kern w:val="2"/>
                <w:sz w:val="21"/>
                <w:szCs w:val="21"/>
              </w:rPr>
              <w:t xml:space="preserve"> 2011 docent</w:t>
            </w:r>
          </w:p>
        </w:tc>
      </w:tr>
      <w:tr w:rsidR="00CC7F5E" w14:paraId="7FFD0EA4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90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Height w:val="250"/>
          <w:trPrChange w:id="1391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92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5B845D53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Zkušenosti s vedením kvalifikačních a rigorózních prací</w:t>
            </w:r>
          </w:p>
        </w:tc>
      </w:tr>
      <w:tr w:rsidR="00CC7F5E" w14:paraId="501BFEA5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93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Height w:val="107"/>
          <w:trPrChange w:id="1394" w:author="Simona Mrkvičková" w:date="2018-04-13T14:26:00Z">
            <w:trPr>
              <w:gridBefore w:val="1"/>
              <w:wBefore w:w="76" w:type="dxa"/>
              <w:trHeight w:val="107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395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2A27B373" w14:textId="77777777" w:rsidR="00CC7F5E" w:rsidRPr="00CC7F5E" w:rsidRDefault="00CC7F5E" w:rsidP="00CC7F5E">
            <w:pPr>
              <w:spacing w:before="60" w:after="60"/>
              <w:jc w:val="both"/>
              <w:rPr>
                <w:kern w:val="2"/>
                <w:sz w:val="21"/>
                <w:szCs w:val="21"/>
              </w:rPr>
            </w:pPr>
            <w:r w:rsidRPr="00CC7F5E">
              <w:rPr>
                <w:sz w:val="21"/>
                <w:szCs w:val="21"/>
              </w:rPr>
              <w:t>Počet obhájených prací, které vyučující vedl v období 2013 – 2017: 4 BP, 3 DP, 1 DisP.</w:t>
            </w:r>
          </w:p>
        </w:tc>
      </w:tr>
      <w:tr w:rsidR="00CC7F5E" w14:paraId="1E01F0B4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39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cantSplit/>
          <w:trPrChange w:id="1397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511" w:type="dxa"/>
            <w:gridSpan w:val="15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98" w:author="Simona Mrkvičková" w:date="2018-04-13T14:26:00Z">
              <w:tcPr>
                <w:tcW w:w="3515" w:type="dxa"/>
                <w:gridSpan w:val="15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5D04DECD" w14:textId="77777777" w:rsidR="00CC7F5E" w:rsidRDefault="00CC7F5E" w:rsidP="00CC7F5E">
            <w:pPr>
              <w:suppressAutoHyphens/>
              <w:jc w:val="both"/>
              <w:rPr>
                <w:b/>
                <w:kern w:val="2"/>
              </w:rPr>
            </w:pPr>
            <w:r>
              <w:rPr>
                <w:b/>
                <w:kern w:val="2"/>
              </w:rPr>
              <w:t xml:space="preserve">Obor habilitačního řízení </w:t>
            </w:r>
          </w:p>
        </w:tc>
        <w:tc>
          <w:tcPr>
            <w:tcW w:w="2059" w:type="dxa"/>
            <w:gridSpan w:val="7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399" w:author="Simona Mrkvičková" w:date="2018-04-13T14:26:00Z">
              <w:tcPr>
                <w:tcW w:w="2061" w:type="dxa"/>
                <w:gridSpan w:val="7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1EE436AA" w14:textId="77777777" w:rsidR="00CC7F5E" w:rsidRDefault="00CC7F5E" w:rsidP="00CC7F5E">
            <w:pPr>
              <w:suppressAutoHyphens/>
              <w:jc w:val="both"/>
              <w:rPr>
                <w:b/>
                <w:kern w:val="2"/>
              </w:rPr>
            </w:pPr>
            <w:r>
              <w:rPr>
                <w:b/>
                <w:kern w:val="2"/>
              </w:rPr>
              <w:t>Rok udělení hodnosti</w:t>
            </w:r>
          </w:p>
        </w:tc>
        <w:tc>
          <w:tcPr>
            <w:tcW w:w="1942" w:type="dxa"/>
            <w:gridSpan w:val="1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  <w:hideMark/>
            <w:tcPrChange w:id="1400" w:author="Simona Mrkvičková" w:date="2018-04-13T14:26:00Z">
              <w:tcPr>
                <w:tcW w:w="1943" w:type="dxa"/>
                <w:gridSpan w:val="13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F7CAAC"/>
                <w:hideMark/>
              </w:tcPr>
            </w:tcPrChange>
          </w:tcPr>
          <w:p w14:paraId="3411E995" w14:textId="77777777" w:rsidR="00CC7F5E" w:rsidRDefault="00CC7F5E" w:rsidP="00CC7F5E">
            <w:pPr>
              <w:suppressAutoHyphens/>
              <w:jc w:val="both"/>
              <w:rPr>
                <w:b/>
                <w:kern w:val="2"/>
              </w:rPr>
            </w:pPr>
            <w:r>
              <w:rPr>
                <w:b/>
                <w:kern w:val="2"/>
              </w:rPr>
              <w:t>Řízení konáno na VŠ</w:t>
            </w:r>
          </w:p>
        </w:tc>
        <w:tc>
          <w:tcPr>
            <w:tcW w:w="2565" w:type="dxa"/>
            <w:gridSpan w:val="27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401" w:author="Simona Mrkvičková" w:date="2018-04-13T14:26:00Z">
              <w:tcPr>
                <w:tcW w:w="2562" w:type="dxa"/>
                <w:gridSpan w:val="27"/>
                <w:tcBorders>
                  <w:top w:val="single" w:sz="12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2E3ABA18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Ohlasy publikací</w:t>
            </w:r>
          </w:p>
        </w:tc>
      </w:tr>
      <w:tr w:rsidR="00CC7F5E" w14:paraId="6E14FDB7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40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cantSplit/>
          <w:trPrChange w:id="1403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51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404" w:author="Simona Mrkvičková" w:date="2018-04-13T14:26:00Z">
              <w:tcPr>
                <w:tcW w:w="3515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4B7BF5E4" w14:textId="77777777" w:rsidR="00CC7F5E" w:rsidRDefault="00CC7F5E" w:rsidP="00CC7F5E">
            <w:pPr>
              <w:spacing w:before="40" w:after="40"/>
              <w:jc w:val="both"/>
            </w:pPr>
            <w:r>
              <w:t>Technologie makromolekulárních látek</w:t>
            </w:r>
          </w:p>
        </w:tc>
        <w:tc>
          <w:tcPr>
            <w:tcW w:w="20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405" w:author="Simona Mrkvičková" w:date="2018-04-13T14:26:00Z">
              <w:tcPr>
                <w:tcW w:w="2061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6D95171F" w14:textId="77777777" w:rsidR="00CC7F5E" w:rsidRDefault="00CC7F5E" w:rsidP="00CC7F5E">
            <w:pPr>
              <w:spacing w:before="40" w:after="40"/>
              <w:jc w:val="both"/>
            </w:pPr>
            <w:r>
              <w:t>2011</w:t>
            </w:r>
          </w:p>
        </w:tc>
        <w:tc>
          <w:tcPr>
            <w:tcW w:w="194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hideMark/>
            <w:tcPrChange w:id="1406" w:author="Simona Mrkvičková" w:date="2018-04-13T14:26:00Z">
              <w:tcPr>
                <w:tcW w:w="1943" w:type="dxa"/>
                <w:gridSpan w:val="1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hideMark/>
              </w:tcPr>
            </w:tcPrChange>
          </w:tcPr>
          <w:p w14:paraId="0BA504AA" w14:textId="77777777" w:rsidR="00CC7F5E" w:rsidRDefault="00CC7F5E" w:rsidP="00CC7F5E">
            <w:pPr>
              <w:spacing w:before="40" w:after="40"/>
              <w:jc w:val="both"/>
            </w:pPr>
            <w:r>
              <w:t>UTB Zlín</w:t>
            </w:r>
          </w:p>
        </w:tc>
        <w:tc>
          <w:tcPr>
            <w:tcW w:w="708" w:type="dxa"/>
            <w:gridSpan w:val="1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407" w:author="Simona Mrkvičková" w:date="2018-04-13T14:26:00Z">
              <w:tcPr>
                <w:tcW w:w="708" w:type="dxa"/>
                <w:gridSpan w:val="14"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54B09FBC" w14:textId="77777777" w:rsidR="00CC7F5E" w:rsidRDefault="00CC7F5E" w:rsidP="00CC7F5E">
            <w:pPr>
              <w:suppressAutoHyphens/>
              <w:jc w:val="both"/>
              <w:rPr>
                <w:b/>
                <w:kern w:val="2"/>
              </w:rPr>
            </w:pPr>
            <w:r>
              <w:rPr>
                <w:b/>
                <w:kern w:val="2"/>
              </w:rPr>
              <w:t>WOS</w:t>
            </w:r>
          </w:p>
        </w:tc>
        <w:tc>
          <w:tcPr>
            <w:tcW w:w="85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408" w:author="Simona Mrkvičková" w:date="2018-04-13T14:26:00Z">
              <w:tcPr>
                <w:tcW w:w="851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16ECCF0F" w14:textId="77777777" w:rsidR="00CC7F5E" w:rsidRDefault="00CC7F5E" w:rsidP="00CC7F5E">
            <w:pPr>
              <w:suppressAutoHyphens/>
              <w:jc w:val="both"/>
              <w:rPr>
                <w:b/>
                <w:kern w:val="2"/>
              </w:rPr>
            </w:pPr>
            <w:r>
              <w:rPr>
                <w:b/>
                <w:kern w:val="2"/>
              </w:rPr>
              <w:t>Scopus</w:t>
            </w:r>
          </w:p>
        </w:tc>
        <w:tc>
          <w:tcPr>
            <w:tcW w:w="1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409" w:author="Simona Mrkvičková" w:date="2018-04-13T14:26:00Z">
              <w:tcPr>
                <w:tcW w:w="1003" w:type="dxa"/>
                <w:gridSpan w:val="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15D02B2C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ostatní</w:t>
            </w:r>
          </w:p>
        </w:tc>
      </w:tr>
      <w:tr w:rsidR="00CC7F5E" w14:paraId="1A24AF3B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410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cantSplit/>
          <w:trHeight w:val="70"/>
          <w:trPrChange w:id="1411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51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412" w:author="Simona Mrkvičková" w:date="2018-04-13T14:26:00Z">
              <w:tcPr>
                <w:tcW w:w="3515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3656414E" w14:textId="77777777" w:rsidR="00CC7F5E" w:rsidRDefault="00CC7F5E" w:rsidP="00CC7F5E">
            <w:pPr>
              <w:suppressAutoHyphens/>
              <w:jc w:val="both"/>
              <w:rPr>
                <w:b/>
                <w:kern w:val="2"/>
              </w:rPr>
            </w:pPr>
            <w:r>
              <w:rPr>
                <w:b/>
                <w:kern w:val="2"/>
              </w:rPr>
              <w:t>Obor jmenovacího řízení</w:t>
            </w:r>
          </w:p>
        </w:tc>
        <w:tc>
          <w:tcPr>
            <w:tcW w:w="20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413" w:author="Simona Mrkvičková" w:date="2018-04-13T14:26:00Z">
              <w:tcPr>
                <w:tcW w:w="2061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26140F80" w14:textId="77777777" w:rsidR="00CC7F5E" w:rsidRDefault="00CC7F5E" w:rsidP="00CC7F5E">
            <w:pPr>
              <w:suppressAutoHyphens/>
              <w:jc w:val="both"/>
              <w:rPr>
                <w:b/>
                <w:kern w:val="2"/>
              </w:rPr>
            </w:pPr>
            <w:r>
              <w:rPr>
                <w:b/>
                <w:kern w:val="2"/>
              </w:rPr>
              <w:t>Rok udělení hodnosti</w:t>
            </w:r>
          </w:p>
        </w:tc>
        <w:tc>
          <w:tcPr>
            <w:tcW w:w="194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  <w:hideMark/>
            <w:tcPrChange w:id="1414" w:author="Simona Mrkvičková" w:date="2018-04-13T14:26:00Z">
              <w:tcPr>
                <w:tcW w:w="1943" w:type="dxa"/>
                <w:gridSpan w:val="1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F7CAAC"/>
                <w:hideMark/>
              </w:tcPr>
            </w:tcPrChange>
          </w:tcPr>
          <w:p w14:paraId="6AA363E2" w14:textId="77777777" w:rsidR="00CC7F5E" w:rsidRDefault="00CC7F5E" w:rsidP="00CC7F5E">
            <w:pPr>
              <w:suppressAutoHyphens/>
              <w:jc w:val="both"/>
              <w:rPr>
                <w:b/>
                <w:kern w:val="2"/>
              </w:rPr>
            </w:pPr>
            <w:r>
              <w:rPr>
                <w:b/>
                <w:kern w:val="2"/>
              </w:rPr>
              <w:t>Řízení konáno na VŠ</w:t>
            </w:r>
          </w:p>
        </w:tc>
        <w:tc>
          <w:tcPr>
            <w:tcW w:w="708" w:type="dxa"/>
            <w:gridSpan w:val="1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hideMark/>
            <w:tcPrChange w:id="1415" w:author="Simona Mrkvičková" w:date="2018-04-13T14:26:00Z">
              <w:tcPr>
                <w:tcW w:w="708" w:type="dxa"/>
                <w:gridSpan w:val="14"/>
                <w:vMerge w:val="restart"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193BD2C2" w14:textId="77777777" w:rsidR="00CC7F5E" w:rsidRPr="00CC7F5E" w:rsidRDefault="00CC7F5E" w:rsidP="00CC7F5E">
            <w:pPr>
              <w:spacing w:before="100" w:beforeAutospacing="1" w:line="288" w:lineRule="auto"/>
              <w:jc w:val="both"/>
              <w:rPr>
                <w:b/>
              </w:rPr>
            </w:pPr>
            <w:r w:rsidRPr="00CC7F5E">
              <w:rPr>
                <w:b/>
                <w:bCs/>
              </w:rPr>
              <w:t>188</w:t>
            </w:r>
          </w:p>
        </w:tc>
        <w:tc>
          <w:tcPr>
            <w:tcW w:w="851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416" w:author="Simona Mrkvičková" w:date="2018-04-13T14:26:00Z">
              <w:tcPr>
                <w:tcW w:w="851" w:type="dxa"/>
                <w:gridSpan w:val="8"/>
                <w:vMerge w:val="restart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27112768" w14:textId="77777777" w:rsidR="00CC7F5E" w:rsidRPr="00CC7F5E" w:rsidRDefault="00CC7F5E" w:rsidP="00CC7F5E">
            <w:pPr>
              <w:spacing w:before="100" w:beforeAutospacing="1" w:line="288" w:lineRule="auto"/>
              <w:jc w:val="both"/>
              <w:rPr>
                <w:b/>
              </w:rPr>
            </w:pPr>
            <w:r w:rsidRPr="00CC7F5E">
              <w:rPr>
                <w:b/>
                <w:bCs/>
              </w:rPr>
              <w:t>203</w:t>
            </w:r>
          </w:p>
        </w:tc>
        <w:tc>
          <w:tcPr>
            <w:tcW w:w="1006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417" w:author="Simona Mrkvičková" w:date="2018-04-13T14:26:00Z">
              <w:tcPr>
                <w:tcW w:w="1003" w:type="dxa"/>
                <w:gridSpan w:val="5"/>
                <w:vMerge w:val="restart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58218CD5" w14:textId="77777777" w:rsidR="00CC7F5E" w:rsidRPr="00CC7F5E" w:rsidRDefault="00CC7F5E" w:rsidP="00CC7F5E">
            <w:pPr>
              <w:spacing w:before="100" w:beforeAutospacing="1" w:line="288" w:lineRule="auto"/>
              <w:jc w:val="both"/>
              <w:rPr>
                <w:b/>
              </w:rPr>
            </w:pPr>
            <w:r w:rsidRPr="00CC7F5E">
              <w:rPr>
                <w:b/>
                <w:bCs/>
              </w:rPr>
              <w:t>neevid.</w:t>
            </w:r>
          </w:p>
        </w:tc>
      </w:tr>
      <w:tr w:rsidR="00CC7F5E" w14:paraId="3524FF9F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41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Height w:val="205"/>
          <w:trPrChange w:id="1419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511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420" w:author="Simona Mrkvičková" w:date="2018-04-13T14:26:00Z">
              <w:tcPr>
                <w:tcW w:w="3515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0C633AD6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---</w:t>
            </w:r>
          </w:p>
        </w:tc>
        <w:tc>
          <w:tcPr>
            <w:tcW w:w="205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421" w:author="Simona Mrkvičková" w:date="2018-04-13T14:26:00Z">
              <w:tcPr>
                <w:tcW w:w="2061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55D4D365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---</w:t>
            </w:r>
          </w:p>
        </w:tc>
        <w:tc>
          <w:tcPr>
            <w:tcW w:w="194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hideMark/>
            <w:tcPrChange w:id="1422" w:author="Simona Mrkvičková" w:date="2018-04-13T14:26:00Z">
              <w:tcPr>
                <w:tcW w:w="1943" w:type="dxa"/>
                <w:gridSpan w:val="1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hideMark/>
              </w:tcPr>
            </w:tcPrChange>
          </w:tcPr>
          <w:p w14:paraId="60BEB79C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kern w:val="2"/>
              </w:rPr>
              <w:t>---</w:t>
            </w:r>
          </w:p>
        </w:tc>
        <w:tc>
          <w:tcPr>
            <w:tcW w:w="708" w:type="dxa"/>
            <w:gridSpan w:val="1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  <w:tcPrChange w:id="1423" w:author="Simona Mrkvičková" w:date="2018-04-13T14:26:00Z">
              <w:tcPr>
                <w:tcW w:w="708" w:type="dxa"/>
                <w:gridSpan w:val="14"/>
                <w:vMerge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vAlign w:val="center"/>
                <w:hideMark/>
              </w:tcPr>
            </w:tcPrChange>
          </w:tcPr>
          <w:p w14:paraId="0F96C76C" w14:textId="77777777" w:rsidR="00CC7F5E" w:rsidRDefault="00CC7F5E" w:rsidP="00CC7F5E"/>
        </w:tc>
        <w:tc>
          <w:tcPr>
            <w:tcW w:w="851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  <w:tcPrChange w:id="1424" w:author="Simona Mrkvičková" w:date="2018-04-13T14:26:00Z">
              <w:tcPr>
                <w:tcW w:w="851" w:type="dxa"/>
                <w:gridSpan w:val="8"/>
                <w:vMerge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vAlign w:val="center"/>
                <w:hideMark/>
              </w:tcPr>
            </w:tcPrChange>
          </w:tcPr>
          <w:p w14:paraId="266D355B" w14:textId="77777777" w:rsidR="00CC7F5E" w:rsidRDefault="00CC7F5E" w:rsidP="00CC7F5E"/>
        </w:tc>
        <w:tc>
          <w:tcPr>
            <w:tcW w:w="1006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  <w:tcPrChange w:id="1425" w:author="Simona Mrkvičková" w:date="2018-04-13T14:26:00Z">
              <w:tcPr>
                <w:tcW w:w="1003" w:type="dxa"/>
                <w:gridSpan w:val="5"/>
                <w:vMerge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vAlign w:val="center"/>
                <w:hideMark/>
              </w:tcPr>
            </w:tcPrChange>
          </w:tcPr>
          <w:p w14:paraId="46A4A399" w14:textId="77777777" w:rsidR="00CC7F5E" w:rsidRDefault="00CC7F5E" w:rsidP="00CC7F5E"/>
        </w:tc>
      </w:tr>
      <w:tr w:rsidR="00CC7F5E" w14:paraId="32B0A9EC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42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PrChange w:id="142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428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676F44D6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CC7F5E" w14:paraId="7AE116E4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429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Height w:val="560"/>
          <w:trPrChange w:id="1430" w:author="Simona Mrkvičková" w:date="2018-04-13T14:26:00Z">
            <w:trPr>
              <w:gridBefore w:val="1"/>
              <w:wBefore w:w="76" w:type="dxa"/>
              <w:trHeight w:val="560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  <w:tcPrChange w:id="1431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hideMark/>
              </w:tcPr>
            </w:tcPrChange>
          </w:tcPr>
          <w:p w14:paraId="3E7396F4" w14:textId="77777777" w:rsidR="00CC7F5E" w:rsidRPr="00FC6612" w:rsidRDefault="00CC7F5E" w:rsidP="00CC7F5E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FC6612">
              <w:rPr>
                <w:color w:val="222222"/>
                <w:sz w:val="21"/>
                <w:szCs w:val="21"/>
                <w:shd w:val="clear" w:color="auto" w:fill="FFFFFF"/>
              </w:rPr>
              <w:t xml:space="preserve">TESAŘÍKOVÁ, A., </w:t>
            </w:r>
            <w:r w:rsidRPr="00FC6612">
              <w:rPr>
                <w:b/>
                <w:color w:val="222222"/>
                <w:sz w:val="21"/>
                <w:szCs w:val="21"/>
                <w:shd w:val="clear" w:color="auto" w:fill="FFFFFF"/>
              </w:rPr>
              <w:t>MĚŘÍNSKÁ, D. (30%)</w:t>
            </w:r>
            <w:r w:rsidRPr="00FC6612">
              <w:rPr>
                <w:color w:val="222222"/>
                <w:sz w:val="21"/>
                <w:szCs w:val="21"/>
                <w:shd w:val="clear" w:color="auto" w:fill="FFFFFF"/>
              </w:rPr>
              <w:t>, KALOUS, J., SVOBODA, P.: Ethylene-octene copolymers/organoclay nanocomposites: preparation and properties. </w:t>
            </w:r>
            <w:r w:rsidRPr="00FC6612">
              <w:rPr>
                <w:i/>
                <w:iCs/>
                <w:color w:val="222222"/>
                <w:sz w:val="21"/>
                <w:szCs w:val="21"/>
                <w:shd w:val="clear" w:color="auto" w:fill="FFFFFF"/>
              </w:rPr>
              <w:t xml:space="preserve">Journal of </w:t>
            </w:r>
            <w:r w:rsidR="00450B8F">
              <w:rPr>
                <w:i/>
                <w:iCs/>
                <w:color w:val="222222"/>
                <w:sz w:val="21"/>
                <w:szCs w:val="21"/>
                <w:shd w:val="clear" w:color="auto" w:fill="FFFFFF"/>
              </w:rPr>
              <w:t>N</w:t>
            </w:r>
            <w:r w:rsidRPr="00FC6612">
              <w:rPr>
                <w:i/>
                <w:iCs/>
                <w:color w:val="222222"/>
                <w:sz w:val="21"/>
                <w:szCs w:val="21"/>
                <w:shd w:val="clear" w:color="auto" w:fill="FFFFFF"/>
              </w:rPr>
              <w:t>anomaterials</w:t>
            </w:r>
            <w:r w:rsidRPr="00FC6612">
              <w:rPr>
                <w:color w:val="222222"/>
                <w:sz w:val="21"/>
                <w:szCs w:val="21"/>
                <w:shd w:val="clear" w:color="auto" w:fill="FFFFFF"/>
              </w:rPr>
              <w:t xml:space="preserve"> 37, </w:t>
            </w:r>
            <w:r w:rsidRPr="00FC6612">
              <w:rPr>
                <w:b/>
                <w:color w:val="222222"/>
                <w:sz w:val="21"/>
                <w:szCs w:val="21"/>
                <w:shd w:val="clear" w:color="auto" w:fill="FFFFFF"/>
              </w:rPr>
              <w:t>2016</w:t>
            </w:r>
            <w:r w:rsidRPr="00FC6612">
              <w:rPr>
                <w:color w:val="222222"/>
                <w:sz w:val="21"/>
                <w:szCs w:val="21"/>
                <w:shd w:val="clear" w:color="auto" w:fill="FFFFFF"/>
              </w:rPr>
              <w:t>.</w:t>
            </w:r>
            <w:r w:rsidRPr="00FC6612">
              <w:rPr>
                <w:sz w:val="21"/>
                <w:szCs w:val="21"/>
                <w:highlight w:val="yellow"/>
              </w:rPr>
              <w:t xml:space="preserve"> </w:t>
            </w:r>
          </w:p>
          <w:p w14:paraId="7372EEC5" w14:textId="77777777" w:rsidR="00CC7F5E" w:rsidRPr="00FC6612" w:rsidRDefault="00CC7F5E" w:rsidP="00CC7F5E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FC6612">
              <w:rPr>
                <w:color w:val="222222"/>
                <w:sz w:val="21"/>
                <w:szCs w:val="21"/>
                <w:shd w:val="clear" w:color="auto" w:fill="FFFFFF"/>
              </w:rPr>
              <w:t xml:space="preserve">TUPÝ, M., MOKREJŠ, P., </w:t>
            </w:r>
            <w:r w:rsidRPr="00FC6612">
              <w:rPr>
                <w:b/>
                <w:color w:val="222222"/>
                <w:sz w:val="21"/>
                <w:szCs w:val="21"/>
                <w:shd w:val="clear" w:color="auto" w:fill="FFFFFF"/>
              </w:rPr>
              <w:t>MĚŘÍNSKÁ, D. (25%)</w:t>
            </w:r>
            <w:r w:rsidRPr="00FC6612">
              <w:rPr>
                <w:color w:val="222222"/>
                <w:sz w:val="21"/>
                <w:szCs w:val="21"/>
                <w:shd w:val="clear" w:color="auto" w:fill="FFFFFF"/>
              </w:rPr>
              <w:t>, SVOBODA, P., ZVONÍČEK, J.: Windshield recycling focused on effective separation of PVB sheet. </w:t>
            </w:r>
            <w:r w:rsidRPr="00FC6612">
              <w:rPr>
                <w:i/>
                <w:iCs/>
                <w:color w:val="222222"/>
                <w:sz w:val="21"/>
                <w:szCs w:val="21"/>
                <w:shd w:val="clear" w:color="auto" w:fill="FFFFFF"/>
              </w:rPr>
              <w:t>Journal of Applied Polymer Science</w:t>
            </w:r>
            <w:r w:rsidR="00450B8F"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450B8F">
              <w:rPr>
                <w:iCs/>
                <w:color w:val="222222"/>
                <w:sz w:val="21"/>
                <w:szCs w:val="21"/>
                <w:shd w:val="clear" w:color="auto" w:fill="FFFFFF"/>
              </w:rPr>
              <w:t>131</w:t>
            </w:r>
            <w:r w:rsidRPr="00450B8F">
              <w:rPr>
                <w:color w:val="222222"/>
                <w:sz w:val="21"/>
                <w:szCs w:val="21"/>
                <w:shd w:val="clear" w:color="auto" w:fill="FFFFFF"/>
              </w:rPr>
              <w:t>(4),</w:t>
            </w:r>
            <w:r w:rsidRPr="00FC6612">
              <w:rPr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Pr="00FC6612">
              <w:rPr>
                <w:b/>
                <w:color w:val="222222"/>
                <w:sz w:val="21"/>
                <w:szCs w:val="21"/>
                <w:shd w:val="clear" w:color="auto" w:fill="FFFFFF"/>
              </w:rPr>
              <w:t>2014</w:t>
            </w:r>
            <w:r w:rsidRPr="00FC6612">
              <w:rPr>
                <w:color w:val="222222"/>
                <w:sz w:val="21"/>
                <w:szCs w:val="21"/>
                <w:shd w:val="clear" w:color="auto" w:fill="FFFFFF"/>
              </w:rPr>
              <w:t>.</w:t>
            </w:r>
            <w:r w:rsidRPr="00FC6612">
              <w:rPr>
                <w:sz w:val="21"/>
                <w:szCs w:val="21"/>
                <w:highlight w:val="yellow"/>
              </w:rPr>
              <w:t xml:space="preserve"> </w:t>
            </w:r>
          </w:p>
          <w:p w14:paraId="1B3EFD7F" w14:textId="77777777" w:rsidR="00CC7F5E" w:rsidRPr="00FC6612" w:rsidRDefault="00CC7F5E" w:rsidP="00CC7F5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FC6612">
              <w:rPr>
                <w:caps/>
                <w:sz w:val="21"/>
                <w:szCs w:val="21"/>
              </w:rPr>
              <w:t xml:space="preserve">Dujková, Z., </w:t>
            </w:r>
            <w:r w:rsidRPr="00FC6612">
              <w:rPr>
                <w:b/>
                <w:bCs/>
                <w:caps/>
                <w:sz w:val="21"/>
                <w:szCs w:val="21"/>
              </w:rPr>
              <w:t>Měřínská, D. (45%)</w:t>
            </w:r>
            <w:r w:rsidRPr="00450B8F">
              <w:rPr>
                <w:bCs/>
                <w:caps/>
                <w:sz w:val="21"/>
                <w:szCs w:val="21"/>
              </w:rPr>
              <w:t>,</w:t>
            </w:r>
            <w:r w:rsidRPr="00FC6612">
              <w:rPr>
                <w:caps/>
                <w:sz w:val="21"/>
                <w:szCs w:val="21"/>
              </w:rPr>
              <w:t xml:space="preserve"> šlouf, M.:</w:t>
            </w:r>
            <w:r w:rsidRPr="00FC6612">
              <w:rPr>
                <w:sz w:val="21"/>
                <w:szCs w:val="21"/>
              </w:rPr>
              <w:t xml:space="preserve"> Fire retardation of polystyrene/clay nanocomposites: Initial study on synergy effect. </w:t>
            </w:r>
            <w:r w:rsidRPr="00FC6612">
              <w:rPr>
                <w:i/>
                <w:sz w:val="21"/>
                <w:szCs w:val="21"/>
              </w:rPr>
              <w:t>Journal of Thermoplastic Composite Materials</w:t>
            </w:r>
            <w:r w:rsidRPr="00FC6612">
              <w:rPr>
                <w:sz w:val="21"/>
                <w:szCs w:val="21"/>
              </w:rPr>
              <w:t xml:space="preserve"> 26(9), 1278-1286, </w:t>
            </w:r>
            <w:r w:rsidRPr="00FC6612">
              <w:rPr>
                <w:b/>
                <w:bCs/>
                <w:sz w:val="21"/>
                <w:szCs w:val="21"/>
              </w:rPr>
              <w:t>2013</w:t>
            </w:r>
            <w:r w:rsidRPr="00FC6612">
              <w:rPr>
                <w:sz w:val="21"/>
                <w:szCs w:val="21"/>
              </w:rPr>
              <w:t xml:space="preserve">. DOI 10.1177/0892705712445301. </w:t>
            </w:r>
          </w:p>
          <w:p w14:paraId="5A8FA36A" w14:textId="77777777" w:rsidR="00CC7F5E" w:rsidRPr="00FC6612" w:rsidRDefault="00CC7F5E" w:rsidP="00CC7F5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FC6612">
              <w:rPr>
                <w:caps/>
                <w:sz w:val="21"/>
                <w:szCs w:val="21"/>
              </w:rPr>
              <w:t xml:space="preserve">Kalendová, A., </w:t>
            </w:r>
            <w:r w:rsidRPr="00FC6612">
              <w:rPr>
                <w:b/>
                <w:bCs/>
                <w:caps/>
                <w:sz w:val="21"/>
                <w:szCs w:val="21"/>
              </w:rPr>
              <w:t>Měřínská, D. (25%)</w:t>
            </w:r>
            <w:r w:rsidRPr="00FC6612">
              <w:rPr>
                <w:caps/>
                <w:sz w:val="21"/>
                <w:szCs w:val="21"/>
              </w:rPr>
              <w:t xml:space="preserve">, Gerard, </w:t>
            </w:r>
            <w:proofErr w:type="gramStart"/>
            <w:r w:rsidRPr="00FC6612">
              <w:rPr>
                <w:caps/>
                <w:sz w:val="21"/>
                <w:szCs w:val="21"/>
              </w:rPr>
              <w:t xml:space="preserve">J.F., </w:t>
            </w:r>
            <w:r w:rsidRPr="00FC6612">
              <w:rPr>
                <w:color w:val="222222"/>
                <w:sz w:val="21"/>
                <w:szCs w:val="21"/>
                <w:shd w:val="clear" w:color="auto" w:fill="FFFFFF"/>
              </w:rPr>
              <w:t>ŠLOUF</w:t>
            </w:r>
            <w:proofErr w:type="gramEnd"/>
            <w:r w:rsidRPr="00FC6612">
              <w:rPr>
                <w:color w:val="222222"/>
                <w:sz w:val="21"/>
                <w:szCs w:val="21"/>
                <w:shd w:val="clear" w:color="auto" w:fill="FFFFFF"/>
              </w:rPr>
              <w:t>, M.</w:t>
            </w:r>
            <w:r w:rsidRPr="00FC6612">
              <w:rPr>
                <w:caps/>
                <w:sz w:val="21"/>
                <w:szCs w:val="21"/>
              </w:rPr>
              <w:t>:</w:t>
            </w:r>
            <w:r w:rsidRPr="00FC6612">
              <w:rPr>
                <w:sz w:val="21"/>
                <w:szCs w:val="21"/>
              </w:rPr>
              <w:t xml:space="preserve"> Polymer/clay nanocomposites and their gas barrier properties. </w:t>
            </w:r>
            <w:r w:rsidRPr="00FC6612">
              <w:rPr>
                <w:i/>
                <w:sz w:val="21"/>
                <w:szCs w:val="21"/>
              </w:rPr>
              <w:t>Polymer Composites</w:t>
            </w:r>
            <w:r w:rsidRPr="00FC6612">
              <w:rPr>
                <w:sz w:val="21"/>
                <w:szCs w:val="21"/>
              </w:rPr>
              <w:t xml:space="preserve"> 34(9), 1418-1424, </w:t>
            </w:r>
            <w:r w:rsidRPr="00FC6612">
              <w:rPr>
                <w:b/>
                <w:bCs/>
                <w:sz w:val="21"/>
                <w:szCs w:val="21"/>
              </w:rPr>
              <w:t>2013</w:t>
            </w:r>
            <w:r w:rsidR="00FC6612" w:rsidRPr="00FC6612">
              <w:rPr>
                <w:sz w:val="21"/>
                <w:szCs w:val="21"/>
              </w:rPr>
              <w:t xml:space="preserve">. DOI </w:t>
            </w:r>
            <w:r w:rsidRPr="00FC6612">
              <w:rPr>
                <w:sz w:val="21"/>
                <w:szCs w:val="21"/>
              </w:rPr>
              <w:t xml:space="preserve">10.1002/pc.22541. </w:t>
            </w:r>
          </w:p>
          <w:p w14:paraId="537CEEC6" w14:textId="77777777" w:rsidR="00CC7F5E" w:rsidRDefault="00CC7F5E" w:rsidP="00FC6612">
            <w:pPr>
              <w:spacing w:before="120" w:after="120"/>
              <w:jc w:val="both"/>
            </w:pPr>
            <w:r w:rsidRPr="00FC6612">
              <w:rPr>
                <w:b/>
                <w:bCs/>
                <w:caps/>
                <w:sz w:val="21"/>
                <w:szCs w:val="21"/>
              </w:rPr>
              <w:t>Měřínská, D. (80%)</w:t>
            </w:r>
            <w:r w:rsidRPr="00FC6612">
              <w:rPr>
                <w:caps/>
                <w:sz w:val="21"/>
                <w:szCs w:val="21"/>
              </w:rPr>
              <w:t>, Kubišová, H., Kalendová, A., Svoboda, P., Hromadková, J.:</w:t>
            </w:r>
            <w:r w:rsidRPr="00FC6612">
              <w:rPr>
                <w:sz w:val="21"/>
                <w:szCs w:val="21"/>
              </w:rPr>
              <w:t xml:space="preserve"> Processing and properties of polyethylene/montmorillonite nanocomposites. </w:t>
            </w:r>
            <w:r w:rsidRPr="00FC6612">
              <w:rPr>
                <w:i/>
                <w:sz w:val="21"/>
                <w:szCs w:val="21"/>
              </w:rPr>
              <w:t>Journal of Thermoplastic Composite Materials</w:t>
            </w:r>
            <w:r w:rsidRPr="00FC6612">
              <w:rPr>
                <w:sz w:val="21"/>
                <w:szCs w:val="21"/>
              </w:rPr>
              <w:t xml:space="preserve">  25(1), 115-131, </w:t>
            </w:r>
            <w:r w:rsidRPr="00FC6612">
              <w:rPr>
                <w:b/>
                <w:bCs/>
                <w:sz w:val="21"/>
                <w:szCs w:val="21"/>
              </w:rPr>
              <w:t>2012</w:t>
            </w:r>
            <w:r w:rsidRPr="00FC6612">
              <w:rPr>
                <w:sz w:val="21"/>
                <w:szCs w:val="21"/>
              </w:rPr>
              <w:t>. DOI 10.1177/0892705711404939.</w:t>
            </w:r>
            <w:r>
              <w:t xml:space="preserve"> </w:t>
            </w:r>
          </w:p>
        </w:tc>
      </w:tr>
      <w:tr w:rsidR="00CC7F5E" w14:paraId="0AE767F9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43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Height w:val="218"/>
          <w:trPrChange w:id="1433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434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2838176D" w14:textId="77777777" w:rsidR="00CC7F5E" w:rsidRDefault="00CC7F5E" w:rsidP="00CC7F5E">
            <w:pPr>
              <w:suppressAutoHyphens/>
              <w:rPr>
                <w:kern w:val="2"/>
              </w:rPr>
            </w:pPr>
            <w:r>
              <w:rPr>
                <w:b/>
                <w:kern w:val="2"/>
              </w:rPr>
              <w:t>Působení v zahraničí</w:t>
            </w:r>
          </w:p>
        </w:tc>
      </w:tr>
      <w:tr w:rsidR="00CC7F5E" w14:paraId="31826C91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435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trHeight w:val="174"/>
          <w:trPrChange w:id="1436" w:author="Simona Mrkvičková" w:date="2018-04-13T14:26:00Z">
            <w:trPr>
              <w:gridBefore w:val="1"/>
              <w:wBefore w:w="76" w:type="dxa"/>
              <w:trHeight w:val="174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437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6A8C77D9" w14:textId="77777777" w:rsidR="00CC7F5E" w:rsidRDefault="00CC7F5E" w:rsidP="00CC7F5E">
            <w:pPr>
              <w:suppressAutoHyphens/>
              <w:rPr>
                <w:kern w:val="2"/>
              </w:rPr>
            </w:pPr>
            <w:r>
              <w:rPr>
                <w:kern w:val="2"/>
              </w:rPr>
              <w:t>---</w:t>
            </w:r>
          </w:p>
          <w:p w14:paraId="29DEA91C" w14:textId="77777777" w:rsidR="00CC7F5E" w:rsidRDefault="00CC7F5E" w:rsidP="00CC7F5E">
            <w:pPr>
              <w:suppressAutoHyphens/>
              <w:rPr>
                <w:kern w:val="2"/>
              </w:rPr>
            </w:pPr>
          </w:p>
          <w:p w14:paraId="5E0A5283" w14:textId="77777777" w:rsidR="00CC7F5E" w:rsidRDefault="00CC7F5E" w:rsidP="00CC7F5E">
            <w:pPr>
              <w:suppressAutoHyphens/>
              <w:rPr>
                <w:kern w:val="2"/>
              </w:rPr>
            </w:pPr>
          </w:p>
          <w:p w14:paraId="4D0C6666" w14:textId="77777777" w:rsidR="00CC7F5E" w:rsidRDefault="00CC7F5E" w:rsidP="00CC7F5E">
            <w:pPr>
              <w:suppressAutoHyphens/>
              <w:rPr>
                <w:kern w:val="2"/>
              </w:rPr>
            </w:pPr>
          </w:p>
          <w:p w14:paraId="6FC125BA" w14:textId="77777777" w:rsidR="00CC7F5E" w:rsidRDefault="00CC7F5E" w:rsidP="00CC7F5E">
            <w:pPr>
              <w:suppressAutoHyphens/>
              <w:rPr>
                <w:kern w:val="2"/>
              </w:rPr>
            </w:pPr>
          </w:p>
          <w:p w14:paraId="5FD14622" w14:textId="77777777" w:rsidR="00CC7F5E" w:rsidRDefault="00CC7F5E" w:rsidP="00CC7F5E">
            <w:pPr>
              <w:suppressAutoHyphens/>
              <w:rPr>
                <w:kern w:val="2"/>
              </w:rPr>
            </w:pPr>
          </w:p>
          <w:p w14:paraId="7A7C600A" w14:textId="77777777" w:rsidR="00CC7F5E" w:rsidRDefault="00CC7F5E" w:rsidP="00CC7F5E">
            <w:pPr>
              <w:suppressAutoHyphens/>
              <w:rPr>
                <w:kern w:val="2"/>
              </w:rPr>
            </w:pPr>
          </w:p>
          <w:p w14:paraId="107D49BC" w14:textId="77777777" w:rsidR="00CC7F5E" w:rsidRDefault="00CC7F5E" w:rsidP="00CC7F5E">
            <w:pPr>
              <w:suppressAutoHyphens/>
              <w:rPr>
                <w:kern w:val="2"/>
              </w:rPr>
            </w:pPr>
          </w:p>
        </w:tc>
      </w:tr>
      <w:tr w:rsidR="00CC7F5E" w14:paraId="117A4079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4A0" w:firstRow="1" w:lastRow="0" w:firstColumn="1" w:lastColumn="0" w:noHBand="0" w:noVBand="1"/>
          <w:tblPrExChange w:id="143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4A0" w:firstRow="1" w:lastRow="0" w:firstColumn="1" w:lastColumn="0" w:noHBand="0" w:noVBand="1"/>
            </w:tblPrEx>
          </w:tblPrExChange>
        </w:tblPrEx>
        <w:trPr>
          <w:gridBefore w:val="1"/>
          <w:wBefore w:w="80" w:type="dxa"/>
          <w:cantSplit/>
          <w:trHeight w:val="470"/>
          <w:trPrChange w:id="1439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682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440" w:author="Simona Mrkvičková" w:date="2018-04-13T14:26:00Z">
              <w:tcPr>
                <w:tcW w:w="2686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738BC426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 xml:space="preserve">Podpis </w:t>
            </w:r>
          </w:p>
        </w:tc>
        <w:tc>
          <w:tcPr>
            <w:tcW w:w="434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441" w:author="Simona Mrkvičková" w:date="2018-04-13T14:26:00Z">
              <w:tcPr>
                <w:tcW w:w="4348" w:type="dxa"/>
                <w:gridSpan w:val="2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53F0DEF6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  <w:tc>
          <w:tcPr>
            <w:tcW w:w="785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hideMark/>
            <w:tcPrChange w:id="1442" w:author="Simona Mrkvičková" w:date="2018-04-13T14:26:00Z">
              <w:tcPr>
                <w:tcW w:w="785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  <w:hideMark/>
              </w:tcPr>
            </w:tcPrChange>
          </w:tcPr>
          <w:p w14:paraId="5AA678A1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  <w:r>
              <w:rPr>
                <w:b/>
                <w:kern w:val="2"/>
              </w:rPr>
              <w:t>datum</w:t>
            </w:r>
          </w:p>
        </w:tc>
        <w:tc>
          <w:tcPr>
            <w:tcW w:w="2265" w:type="dxa"/>
            <w:gridSpan w:val="2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PrChange w:id="1443" w:author="Simona Mrkvičková" w:date="2018-04-13T14:26:00Z">
              <w:tcPr>
                <w:tcW w:w="2262" w:type="dxa"/>
                <w:gridSpan w:val="2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</w:tcPr>
            </w:tcPrChange>
          </w:tcPr>
          <w:p w14:paraId="3F6E9C98" w14:textId="77777777" w:rsidR="00CC7F5E" w:rsidRDefault="00CC7F5E" w:rsidP="00CC7F5E">
            <w:pPr>
              <w:suppressAutoHyphens/>
              <w:jc w:val="both"/>
              <w:rPr>
                <w:kern w:val="2"/>
              </w:rPr>
            </w:pPr>
          </w:p>
        </w:tc>
      </w:tr>
      <w:tr w:rsidR="00DA49CD" w14:paraId="44BAA305" w14:textId="77777777" w:rsidTr="00D53E52">
        <w:trPr>
          <w:gridBefore w:val="1"/>
          <w:wBefore w:w="80" w:type="dxa"/>
          <w:trPrChange w:id="144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bottom w:val="double" w:sz="4" w:space="0" w:color="auto"/>
            </w:tcBorders>
            <w:shd w:val="clear" w:color="auto" w:fill="BDD6EE"/>
            <w:tcPrChange w:id="1445" w:author="Simona Mrkvičková" w:date="2018-04-13T14:26:00Z">
              <w:tcPr>
                <w:tcW w:w="10081" w:type="dxa"/>
                <w:gridSpan w:val="62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1A081FDA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A49CD" w14:paraId="0842679D" w14:textId="77777777" w:rsidTr="00D53E52">
        <w:trPr>
          <w:gridBefore w:val="1"/>
          <w:wBefore w:w="80" w:type="dxa"/>
          <w:trPrChange w:id="144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</w:tcBorders>
            <w:shd w:val="clear" w:color="auto" w:fill="F7CAAC"/>
            <w:tcPrChange w:id="1447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470CD2D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75" w:type="dxa"/>
            <w:gridSpan w:val="59"/>
            <w:tcPrChange w:id="1448" w:author="Simona Mrkvičková" w:date="2018-04-13T14:26:00Z">
              <w:tcPr>
                <w:tcW w:w="7575" w:type="dxa"/>
                <w:gridSpan w:val="59"/>
              </w:tcPr>
            </w:tcPrChange>
          </w:tcPr>
          <w:p w14:paraId="5200EAF4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3B3A14D3" w14:textId="77777777" w:rsidTr="00D53E52">
        <w:trPr>
          <w:gridBefore w:val="1"/>
          <w:wBefore w:w="80" w:type="dxa"/>
          <w:trPrChange w:id="144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450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768DA4C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75" w:type="dxa"/>
            <w:gridSpan w:val="59"/>
            <w:tcPrChange w:id="1451" w:author="Simona Mrkvičková" w:date="2018-04-13T14:26:00Z">
              <w:tcPr>
                <w:tcW w:w="7575" w:type="dxa"/>
                <w:gridSpan w:val="59"/>
              </w:tcPr>
            </w:tcPrChange>
          </w:tcPr>
          <w:p w14:paraId="32F6A58E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1215C638" w14:textId="77777777" w:rsidTr="00D53E52">
        <w:trPr>
          <w:gridBefore w:val="1"/>
          <w:wBefore w:w="80" w:type="dxa"/>
          <w:trPrChange w:id="1452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453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3E3DAD2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75" w:type="dxa"/>
            <w:gridSpan w:val="59"/>
            <w:tcPrChange w:id="1454" w:author="Simona Mrkvičková" w:date="2018-04-13T14:26:00Z">
              <w:tcPr>
                <w:tcW w:w="7575" w:type="dxa"/>
                <w:gridSpan w:val="59"/>
              </w:tcPr>
            </w:tcPrChange>
          </w:tcPr>
          <w:p w14:paraId="5F27B9F5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539E0C81" w14:textId="77777777" w:rsidTr="00D53E52">
        <w:trPr>
          <w:gridBefore w:val="1"/>
          <w:wBefore w:w="80" w:type="dxa"/>
          <w:trPrChange w:id="145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456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6862207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27"/>
            <w:tcPrChange w:id="1457" w:author="Simona Mrkvičková" w:date="2018-04-13T14:26:00Z">
              <w:tcPr>
                <w:tcW w:w="4539" w:type="dxa"/>
                <w:gridSpan w:val="27"/>
              </w:tcPr>
            </w:tcPrChange>
          </w:tcPr>
          <w:p w14:paraId="17856CEC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1458" w:name="Mráček"/>
            <w:bookmarkEnd w:id="1458"/>
            <w:r w:rsidRPr="008955CD">
              <w:rPr>
                <w:b/>
              </w:rPr>
              <w:t>Aleš Mráček</w:t>
            </w:r>
          </w:p>
        </w:tc>
        <w:tc>
          <w:tcPr>
            <w:tcW w:w="716" w:type="dxa"/>
            <w:gridSpan w:val="7"/>
            <w:shd w:val="clear" w:color="auto" w:fill="F7CAAC"/>
            <w:tcPrChange w:id="1459" w:author="Simona Mrkvičková" w:date="2018-04-13T14:26:00Z">
              <w:tcPr>
                <w:tcW w:w="716" w:type="dxa"/>
                <w:gridSpan w:val="7"/>
                <w:shd w:val="clear" w:color="auto" w:fill="F7CAAC"/>
              </w:tcPr>
            </w:tcPrChange>
          </w:tcPr>
          <w:p w14:paraId="74B069D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323" w:type="dxa"/>
            <w:gridSpan w:val="25"/>
            <w:tcPrChange w:id="1460" w:author="Simona Mrkvičková" w:date="2018-04-13T14:26:00Z">
              <w:tcPr>
                <w:tcW w:w="2320" w:type="dxa"/>
                <w:gridSpan w:val="25"/>
              </w:tcPr>
            </w:tcPrChange>
          </w:tcPr>
          <w:p w14:paraId="2ED8F0E3" w14:textId="77777777" w:rsidR="00DA49CD" w:rsidRDefault="00DA49CD" w:rsidP="00A86912">
            <w:pPr>
              <w:jc w:val="both"/>
            </w:pPr>
            <w:r>
              <w:t>doc. Mgr., Ph.D.</w:t>
            </w:r>
          </w:p>
        </w:tc>
      </w:tr>
      <w:tr w:rsidR="008D7110" w14:paraId="2F1D3582" w14:textId="77777777" w:rsidTr="00D53E52">
        <w:trPr>
          <w:gridBefore w:val="1"/>
          <w:wBefore w:w="80" w:type="dxa"/>
          <w:trPrChange w:id="146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462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71529B1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6" w:type="dxa"/>
            <w:gridSpan w:val="8"/>
            <w:tcPrChange w:id="1463" w:author="Simona Mrkvičková" w:date="2018-04-13T14:26:00Z">
              <w:tcPr>
                <w:tcW w:w="826" w:type="dxa"/>
                <w:gridSpan w:val="8"/>
              </w:tcPr>
            </w:tcPrChange>
          </w:tcPr>
          <w:p w14:paraId="091570BE" w14:textId="77777777" w:rsidR="00DA49CD" w:rsidRDefault="00DA49CD" w:rsidP="00A86912">
            <w:pPr>
              <w:jc w:val="both"/>
            </w:pPr>
            <w:r>
              <w:t>1977</w:t>
            </w:r>
          </w:p>
        </w:tc>
        <w:tc>
          <w:tcPr>
            <w:tcW w:w="1716" w:type="dxa"/>
            <w:gridSpan w:val="6"/>
            <w:shd w:val="clear" w:color="auto" w:fill="F7CAAC"/>
            <w:tcPrChange w:id="1464" w:author="Simona Mrkvičková" w:date="2018-04-13T14:26:00Z">
              <w:tcPr>
                <w:tcW w:w="1718" w:type="dxa"/>
                <w:gridSpan w:val="6"/>
                <w:shd w:val="clear" w:color="auto" w:fill="F7CAAC"/>
              </w:tcPr>
            </w:tcPrChange>
          </w:tcPr>
          <w:p w14:paraId="1692EE5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9" w:type="dxa"/>
            <w:gridSpan w:val="8"/>
            <w:tcPrChange w:id="1465" w:author="Simona Mrkvičková" w:date="2018-04-13T14:26:00Z">
              <w:tcPr>
                <w:tcW w:w="999" w:type="dxa"/>
                <w:gridSpan w:val="8"/>
              </w:tcPr>
            </w:tcPrChange>
          </w:tcPr>
          <w:p w14:paraId="1DCE0D65" w14:textId="77777777" w:rsidR="00DA49CD" w:rsidRDefault="00DA49CD" w:rsidP="00A86912">
            <w:pPr>
              <w:jc w:val="both"/>
            </w:pPr>
            <w:r w:rsidRPr="00CA6D4C">
              <w:t>pp.</w:t>
            </w:r>
          </w:p>
        </w:tc>
        <w:tc>
          <w:tcPr>
            <w:tcW w:w="995" w:type="dxa"/>
            <w:gridSpan w:val="5"/>
            <w:shd w:val="clear" w:color="auto" w:fill="F7CAAC"/>
            <w:tcPrChange w:id="1466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04E49F5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1467" w:author="Simona Mrkvičková" w:date="2018-04-13T14:26:00Z">
              <w:tcPr>
                <w:tcW w:w="716" w:type="dxa"/>
                <w:gridSpan w:val="7"/>
              </w:tcPr>
            </w:tcPrChange>
          </w:tcPr>
          <w:p w14:paraId="51C21A5C" w14:textId="77777777" w:rsidR="00DA49CD" w:rsidRDefault="00DA49CD" w:rsidP="00A86912">
            <w:pPr>
              <w:jc w:val="both"/>
            </w:pPr>
            <w:r w:rsidRPr="00CA6D4C">
              <w:t>40</w:t>
            </w:r>
          </w:p>
        </w:tc>
        <w:tc>
          <w:tcPr>
            <w:tcW w:w="593" w:type="dxa"/>
            <w:gridSpan w:val="13"/>
            <w:shd w:val="clear" w:color="auto" w:fill="F7CAAC"/>
            <w:tcPrChange w:id="1468" w:author="Simona Mrkvičková" w:date="2018-04-13T14:26:00Z">
              <w:tcPr>
                <w:tcW w:w="593" w:type="dxa"/>
                <w:gridSpan w:val="13"/>
                <w:shd w:val="clear" w:color="auto" w:fill="F7CAAC"/>
              </w:tcPr>
            </w:tcPrChange>
          </w:tcPr>
          <w:p w14:paraId="1E7A0D0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30" w:type="dxa"/>
            <w:gridSpan w:val="12"/>
            <w:tcPrChange w:id="1469" w:author="Simona Mrkvičková" w:date="2018-04-13T14:26:00Z">
              <w:tcPr>
                <w:tcW w:w="1727" w:type="dxa"/>
                <w:gridSpan w:val="12"/>
              </w:tcPr>
            </w:tcPrChange>
          </w:tcPr>
          <w:p w14:paraId="4B524B3D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CA6D4C">
              <w:t>N</w:t>
            </w:r>
          </w:p>
        </w:tc>
      </w:tr>
      <w:tr w:rsidR="00DA49CD" w14:paraId="6B09A218" w14:textId="77777777" w:rsidTr="00D53E52">
        <w:trPr>
          <w:gridBefore w:val="1"/>
          <w:wBefore w:w="80" w:type="dxa"/>
          <w:trPrChange w:id="1470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shd w:val="clear" w:color="auto" w:fill="F7CAAC"/>
            <w:tcPrChange w:id="1471" w:author="Simona Mrkvičková" w:date="2018-04-13T14:26:00Z">
              <w:tcPr>
                <w:tcW w:w="5050" w:type="dxa"/>
                <w:gridSpan w:val="17"/>
                <w:shd w:val="clear" w:color="auto" w:fill="F7CAAC"/>
              </w:tcPr>
            </w:tcPrChange>
          </w:tcPr>
          <w:p w14:paraId="0E9A879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PrChange w:id="1472" w:author="Simona Mrkvičková" w:date="2018-04-13T14:26:00Z">
              <w:tcPr>
                <w:tcW w:w="999" w:type="dxa"/>
                <w:gridSpan w:val="8"/>
              </w:tcPr>
            </w:tcPrChange>
          </w:tcPr>
          <w:p w14:paraId="595114CE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5"/>
            <w:shd w:val="clear" w:color="auto" w:fill="F7CAAC"/>
            <w:tcPrChange w:id="1473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1698185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16" w:type="dxa"/>
            <w:gridSpan w:val="7"/>
            <w:tcPrChange w:id="1474" w:author="Simona Mrkvičková" w:date="2018-04-13T14:26:00Z">
              <w:tcPr>
                <w:tcW w:w="716" w:type="dxa"/>
                <w:gridSpan w:val="7"/>
              </w:tcPr>
            </w:tcPrChange>
          </w:tcPr>
          <w:p w14:paraId="63E9FACC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593" w:type="dxa"/>
            <w:gridSpan w:val="13"/>
            <w:shd w:val="clear" w:color="auto" w:fill="F7CAAC"/>
            <w:tcPrChange w:id="1475" w:author="Simona Mrkvičková" w:date="2018-04-13T14:26:00Z">
              <w:tcPr>
                <w:tcW w:w="593" w:type="dxa"/>
                <w:gridSpan w:val="13"/>
                <w:shd w:val="clear" w:color="auto" w:fill="F7CAAC"/>
              </w:tcPr>
            </w:tcPrChange>
          </w:tcPr>
          <w:p w14:paraId="22474B5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730" w:type="dxa"/>
            <w:gridSpan w:val="12"/>
            <w:tcPrChange w:id="1476" w:author="Simona Mrkvičková" w:date="2018-04-13T14:26:00Z">
              <w:tcPr>
                <w:tcW w:w="1727" w:type="dxa"/>
                <w:gridSpan w:val="12"/>
              </w:tcPr>
            </w:tcPrChange>
          </w:tcPr>
          <w:p w14:paraId="2422EDCD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0101BB">
              <w:t>---</w:t>
            </w:r>
          </w:p>
        </w:tc>
      </w:tr>
      <w:tr w:rsidR="00DA49CD" w14:paraId="38282A63" w14:textId="77777777" w:rsidTr="00D53E52">
        <w:trPr>
          <w:gridBefore w:val="1"/>
          <w:wBefore w:w="80" w:type="dxa"/>
          <w:trPrChange w:id="147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shd w:val="clear" w:color="auto" w:fill="F7CAAC"/>
            <w:tcPrChange w:id="1478" w:author="Simona Mrkvičková" w:date="2018-04-13T14:26:00Z">
              <w:tcPr>
                <w:tcW w:w="6049" w:type="dxa"/>
                <w:gridSpan w:val="25"/>
                <w:shd w:val="clear" w:color="auto" w:fill="F7CAAC"/>
              </w:tcPr>
            </w:tcPrChange>
          </w:tcPr>
          <w:p w14:paraId="6B9C5DA4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11" w:type="dxa"/>
            <w:gridSpan w:val="12"/>
            <w:shd w:val="clear" w:color="auto" w:fill="F7CAAC"/>
            <w:tcPrChange w:id="1479" w:author="Simona Mrkvičková" w:date="2018-04-13T14:26:00Z">
              <w:tcPr>
                <w:tcW w:w="1712" w:type="dxa"/>
                <w:gridSpan w:val="12"/>
                <w:shd w:val="clear" w:color="auto" w:fill="F7CAAC"/>
              </w:tcPr>
            </w:tcPrChange>
          </w:tcPr>
          <w:p w14:paraId="68C13E3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323" w:type="dxa"/>
            <w:gridSpan w:val="25"/>
            <w:shd w:val="clear" w:color="auto" w:fill="F7CAAC"/>
            <w:tcPrChange w:id="1480" w:author="Simona Mrkvičková" w:date="2018-04-13T14:26:00Z">
              <w:tcPr>
                <w:tcW w:w="2320" w:type="dxa"/>
                <w:gridSpan w:val="25"/>
                <w:shd w:val="clear" w:color="auto" w:fill="F7CAAC"/>
              </w:tcPr>
            </w:tcPrChange>
          </w:tcPr>
          <w:p w14:paraId="587C6B2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35539BAA" w14:textId="77777777" w:rsidTr="00D53E52">
        <w:trPr>
          <w:gridBefore w:val="1"/>
          <w:wBefore w:w="80" w:type="dxa"/>
          <w:trPrChange w:id="148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1482" w:author="Simona Mrkvičková" w:date="2018-04-13T14:26:00Z">
              <w:tcPr>
                <w:tcW w:w="6049" w:type="dxa"/>
                <w:gridSpan w:val="25"/>
              </w:tcPr>
            </w:tcPrChange>
          </w:tcPr>
          <w:p w14:paraId="77EEE2AA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11" w:type="dxa"/>
            <w:gridSpan w:val="12"/>
            <w:tcPrChange w:id="1483" w:author="Simona Mrkvičková" w:date="2018-04-13T14:26:00Z">
              <w:tcPr>
                <w:tcW w:w="1712" w:type="dxa"/>
                <w:gridSpan w:val="12"/>
              </w:tcPr>
            </w:tcPrChange>
          </w:tcPr>
          <w:p w14:paraId="227A97A2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323" w:type="dxa"/>
            <w:gridSpan w:val="25"/>
            <w:tcPrChange w:id="1484" w:author="Simona Mrkvičková" w:date="2018-04-13T14:26:00Z">
              <w:tcPr>
                <w:tcW w:w="2320" w:type="dxa"/>
                <w:gridSpan w:val="25"/>
              </w:tcPr>
            </w:tcPrChange>
          </w:tcPr>
          <w:p w14:paraId="5417EFB3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17CA22D7" w14:textId="77777777" w:rsidTr="00D53E52">
        <w:trPr>
          <w:gridBefore w:val="1"/>
          <w:wBefore w:w="80" w:type="dxa"/>
          <w:trPrChange w:id="148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1486" w:author="Simona Mrkvičková" w:date="2018-04-13T14:26:00Z">
              <w:tcPr>
                <w:tcW w:w="6049" w:type="dxa"/>
                <w:gridSpan w:val="25"/>
              </w:tcPr>
            </w:tcPrChange>
          </w:tcPr>
          <w:p w14:paraId="6387A957" w14:textId="77777777" w:rsidR="00DA49CD" w:rsidRDefault="00DA49CD" w:rsidP="00A86912">
            <w:pPr>
              <w:jc w:val="both"/>
            </w:pPr>
          </w:p>
        </w:tc>
        <w:tc>
          <w:tcPr>
            <w:tcW w:w="1711" w:type="dxa"/>
            <w:gridSpan w:val="12"/>
            <w:tcPrChange w:id="1487" w:author="Simona Mrkvičková" w:date="2018-04-13T14:26:00Z">
              <w:tcPr>
                <w:tcW w:w="1712" w:type="dxa"/>
                <w:gridSpan w:val="12"/>
              </w:tcPr>
            </w:tcPrChange>
          </w:tcPr>
          <w:p w14:paraId="66784D9D" w14:textId="77777777" w:rsidR="00DA49CD" w:rsidRDefault="00DA49CD" w:rsidP="00A86912">
            <w:pPr>
              <w:jc w:val="both"/>
            </w:pPr>
          </w:p>
        </w:tc>
        <w:tc>
          <w:tcPr>
            <w:tcW w:w="2323" w:type="dxa"/>
            <w:gridSpan w:val="25"/>
            <w:tcPrChange w:id="1488" w:author="Simona Mrkvičková" w:date="2018-04-13T14:26:00Z">
              <w:tcPr>
                <w:tcW w:w="2320" w:type="dxa"/>
                <w:gridSpan w:val="25"/>
              </w:tcPr>
            </w:tcPrChange>
          </w:tcPr>
          <w:p w14:paraId="3046662A" w14:textId="77777777" w:rsidR="00DA49CD" w:rsidRDefault="00DA49CD" w:rsidP="00A86912">
            <w:pPr>
              <w:jc w:val="both"/>
            </w:pPr>
          </w:p>
        </w:tc>
      </w:tr>
      <w:tr w:rsidR="00DA49CD" w14:paraId="1040861D" w14:textId="77777777" w:rsidTr="00D53E52">
        <w:trPr>
          <w:gridBefore w:val="1"/>
          <w:wBefore w:w="80" w:type="dxa"/>
          <w:trPrChange w:id="148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1490" w:author="Simona Mrkvičková" w:date="2018-04-13T14:26:00Z">
              <w:tcPr>
                <w:tcW w:w="6049" w:type="dxa"/>
                <w:gridSpan w:val="25"/>
              </w:tcPr>
            </w:tcPrChange>
          </w:tcPr>
          <w:p w14:paraId="40A753D1" w14:textId="77777777" w:rsidR="00DA49CD" w:rsidRDefault="00DA49CD" w:rsidP="00A86912">
            <w:pPr>
              <w:jc w:val="both"/>
            </w:pPr>
          </w:p>
        </w:tc>
        <w:tc>
          <w:tcPr>
            <w:tcW w:w="1711" w:type="dxa"/>
            <w:gridSpan w:val="12"/>
            <w:tcPrChange w:id="1491" w:author="Simona Mrkvičková" w:date="2018-04-13T14:26:00Z">
              <w:tcPr>
                <w:tcW w:w="1712" w:type="dxa"/>
                <w:gridSpan w:val="12"/>
              </w:tcPr>
            </w:tcPrChange>
          </w:tcPr>
          <w:p w14:paraId="6E475E3A" w14:textId="77777777" w:rsidR="00DA49CD" w:rsidRDefault="00DA49CD" w:rsidP="00A86912">
            <w:pPr>
              <w:jc w:val="both"/>
            </w:pPr>
          </w:p>
        </w:tc>
        <w:tc>
          <w:tcPr>
            <w:tcW w:w="2323" w:type="dxa"/>
            <w:gridSpan w:val="25"/>
            <w:tcPrChange w:id="1492" w:author="Simona Mrkvičková" w:date="2018-04-13T14:26:00Z">
              <w:tcPr>
                <w:tcW w:w="2320" w:type="dxa"/>
                <w:gridSpan w:val="25"/>
              </w:tcPr>
            </w:tcPrChange>
          </w:tcPr>
          <w:p w14:paraId="42F6C717" w14:textId="77777777" w:rsidR="00DA49CD" w:rsidRDefault="00DA49CD" w:rsidP="00A86912">
            <w:pPr>
              <w:jc w:val="both"/>
            </w:pPr>
          </w:p>
        </w:tc>
      </w:tr>
      <w:tr w:rsidR="00DA49CD" w14:paraId="59C2DE0F" w14:textId="77777777" w:rsidTr="00D53E52">
        <w:trPr>
          <w:gridBefore w:val="1"/>
          <w:wBefore w:w="80" w:type="dxa"/>
          <w:trPrChange w:id="149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49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1665C853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29E50C64" w14:textId="77777777" w:rsidTr="00D53E52">
        <w:trPr>
          <w:gridBefore w:val="1"/>
          <w:wBefore w:w="80" w:type="dxa"/>
          <w:trHeight w:val="323"/>
          <w:trPrChange w:id="1495" w:author="Simona Mrkvičková" w:date="2018-04-13T14:26:00Z">
            <w:trPr>
              <w:gridBefore w:val="1"/>
              <w:wBefore w:w="76" w:type="dxa"/>
              <w:trHeight w:val="323"/>
            </w:trPr>
          </w:trPrChange>
        </w:trPr>
        <w:tc>
          <w:tcPr>
            <w:tcW w:w="10077" w:type="dxa"/>
            <w:gridSpan w:val="62"/>
            <w:tcBorders>
              <w:top w:val="nil"/>
            </w:tcBorders>
            <w:tcPrChange w:id="1496" w:author="Simona Mrkvičková" w:date="2018-04-13T14:26:00Z">
              <w:tcPr>
                <w:tcW w:w="10081" w:type="dxa"/>
                <w:gridSpan w:val="62"/>
                <w:tcBorders>
                  <w:top w:val="nil"/>
                </w:tcBorders>
              </w:tcPr>
            </w:tcPrChange>
          </w:tcPr>
          <w:p w14:paraId="23CDD159" w14:textId="77777777" w:rsidR="00DA49CD" w:rsidRPr="00610A75" w:rsidRDefault="006E0EAC" w:rsidP="006E0EAC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6E0EAC">
              <w:rPr>
                <w:sz w:val="21"/>
                <w:szCs w:val="21"/>
              </w:rPr>
              <w:t>Povrchy a jejich hodnocení (50% p)</w:t>
            </w:r>
          </w:p>
        </w:tc>
      </w:tr>
      <w:tr w:rsidR="00DA49CD" w14:paraId="037948EB" w14:textId="77777777" w:rsidTr="00D53E52">
        <w:trPr>
          <w:gridBefore w:val="1"/>
          <w:wBefore w:w="80" w:type="dxa"/>
          <w:trPrChange w:id="149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498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53190FA0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11E160F8" w14:textId="77777777" w:rsidTr="00D53E52">
        <w:trPr>
          <w:gridBefore w:val="1"/>
          <w:wBefore w:w="80" w:type="dxa"/>
          <w:trHeight w:val="164"/>
          <w:trPrChange w:id="1499" w:author="Simona Mrkvičková" w:date="2018-04-13T14:26:00Z">
            <w:trPr>
              <w:gridBefore w:val="1"/>
              <w:wBefore w:w="76" w:type="dxa"/>
              <w:trHeight w:val="164"/>
            </w:trPr>
          </w:trPrChange>
        </w:trPr>
        <w:tc>
          <w:tcPr>
            <w:tcW w:w="10077" w:type="dxa"/>
            <w:gridSpan w:val="62"/>
            <w:tcPrChange w:id="1500" w:author="Simona Mrkvičková" w:date="2018-04-13T14:26:00Z">
              <w:tcPr>
                <w:tcW w:w="10081" w:type="dxa"/>
                <w:gridSpan w:val="62"/>
              </w:tcPr>
            </w:tcPrChange>
          </w:tcPr>
          <w:p w14:paraId="5EEF000A" w14:textId="77777777" w:rsidR="00DA49CD" w:rsidRPr="00E753C9" w:rsidRDefault="00DA49CD" w:rsidP="00610A75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753C9">
              <w:rPr>
                <w:sz w:val="21"/>
                <w:szCs w:val="21"/>
              </w:rPr>
              <w:t xml:space="preserve">2005: UTB Zlín, FT, </w:t>
            </w:r>
            <w:r w:rsidRPr="00E753C9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E753C9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DA49CD" w14:paraId="709A7EF1" w14:textId="77777777" w:rsidTr="00D53E52">
        <w:trPr>
          <w:gridBefore w:val="1"/>
          <w:wBefore w:w="80" w:type="dxa"/>
          <w:trPrChange w:id="150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502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0E51BBB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39EED189" w14:textId="77777777" w:rsidTr="00D53E52">
        <w:trPr>
          <w:gridBefore w:val="1"/>
          <w:wBefore w:w="80" w:type="dxa"/>
          <w:trHeight w:val="718"/>
          <w:trPrChange w:id="1503" w:author="Simona Mrkvičková" w:date="2018-04-13T14:26:00Z">
            <w:trPr>
              <w:gridBefore w:val="1"/>
              <w:wBefore w:w="76" w:type="dxa"/>
              <w:trHeight w:val="718"/>
            </w:trPr>
          </w:trPrChange>
        </w:trPr>
        <w:tc>
          <w:tcPr>
            <w:tcW w:w="10077" w:type="dxa"/>
            <w:gridSpan w:val="62"/>
            <w:tcPrChange w:id="1504" w:author="Simona Mrkvičková" w:date="2018-04-13T14:26:00Z">
              <w:tcPr>
                <w:tcW w:w="10081" w:type="dxa"/>
                <w:gridSpan w:val="62"/>
              </w:tcPr>
            </w:tcPrChange>
          </w:tcPr>
          <w:p w14:paraId="7204D73D" w14:textId="77777777" w:rsidR="00DA49CD" w:rsidRPr="00E753C9" w:rsidRDefault="00DA49CD" w:rsidP="00610A75">
            <w:pPr>
              <w:spacing w:before="60" w:after="60"/>
              <w:jc w:val="both"/>
              <w:rPr>
                <w:rFonts w:eastAsia="Arial Unicode MS"/>
                <w:sz w:val="21"/>
                <w:szCs w:val="21"/>
                <w:highlight w:val="yellow"/>
              </w:rPr>
            </w:pPr>
            <w:r w:rsidRPr="00E753C9">
              <w:rPr>
                <w:rFonts w:eastAsia="Arial Unicode MS"/>
                <w:sz w:val="21"/>
                <w:szCs w:val="21"/>
              </w:rPr>
              <w:t xml:space="preserve">2000 – 2001: </w:t>
            </w:r>
            <w:r>
              <w:rPr>
                <w:rFonts w:eastAsia="Arial Unicode MS"/>
                <w:sz w:val="21"/>
                <w:szCs w:val="21"/>
              </w:rPr>
              <w:t>AV</w:t>
            </w:r>
            <w:r w:rsidRPr="00E753C9">
              <w:rPr>
                <w:rFonts w:eastAsia="Arial Unicode MS"/>
                <w:sz w:val="21"/>
                <w:szCs w:val="21"/>
              </w:rPr>
              <w:t xml:space="preserve"> ČR, ÚSBE, Laboratoř fyziky fotosyntézy, samostatný vědecký pracovník</w:t>
            </w:r>
          </w:p>
          <w:p w14:paraId="3EC22A62" w14:textId="77777777" w:rsidR="00DA49CD" w:rsidRPr="00E753C9" w:rsidRDefault="00DA49CD" w:rsidP="00610A75">
            <w:pPr>
              <w:spacing w:before="60" w:after="60"/>
              <w:jc w:val="both"/>
              <w:rPr>
                <w:rFonts w:eastAsia="Arial Unicode MS"/>
                <w:sz w:val="21"/>
                <w:szCs w:val="21"/>
              </w:rPr>
            </w:pPr>
            <w:r w:rsidRPr="00E753C9">
              <w:rPr>
                <w:rFonts w:eastAsia="Arial Unicode MS"/>
                <w:sz w:val="21"/>
                <w:szCs w:val="21"/>
              </w:rPr>
              <w:t>2001 – 2013: UTB Zlín, FT, Ústav fyziky a materiálového inženýrství, odborný asistent</w:t>
            </w:r>
          </w:p>
          <w:p w14:paraId="39E0C8BE" w14:textId="77777777" w:rsidR="00DA49CD" w:rsidRPr="00E753C9" w:rsidRDefault="00DA49CD" w:rsidP="00610A75">
            <w:pPr>
              <w:spacing w:before="60" w:after="60"/>
              <w:jc w:val="both"/>
              <w:rPr>
                <w:rFonts w:eastAsia="Arial Unicode MS"/>
                <w:sz w:val="21"/>
                <w:szCs w:val="21"/>
              </w:rPr>
            </w:pPr>
            <w:r w:rsidRPr="00E753C9">
              <w:rPr>
                <w:rFonts w:eastAsia="Arial Unicode MS"/>
                <w:sz w:val="21"/>
                <w:szCs w:val="21"/>
              </w:rPr>
              <w:t>2013 – dosud: UTB Zlín, FT, Ústav fyziky a materiálového inženýrství, docent</w:t>
            </w:r>
          </w:p>
          <w:p w14:paraId="7F820460" w14:textId="77777777" w:rsidR="00DA49CD" w:rsidRDefault="00DA49CD" w:rsidP="00610A75">
            <w:pPr>
              <w:spacing w:before="60" w:after="60"/>
            </w:pPr>
            <w:r w:rsidRPr="00E753C9">
              <w:rPr>
                <w:rFonts w:eastAsia="Arial Unicode MS"/>
                <w:sz w:val="21"/>
                <w:szCs w:val="21"/>
              </w:rPr>
              <w:t>2009 – dosud: UTB Zlín, FT, Ústav fyziky a materiálového inženýrství, ředitel ústavu</w:t>
            </w:r>
            <w:r w:rsidRPr="00E753C9">
              <w:rPr>
                <w:sz w:val="21"/>
                <w:szCs w:val="21"/>
              </w:rPr>
              <w:t xml:space="preserve"> </w:t>
            </w:r>
          </w:p>
        </w:tc>
      </w:tr>
      <w:tr w:rsidR="00DA49CD" w14:paraId="22B9738A" w14:textId="77777777" w:rsidTr="00D53E52">
        <w:trPr>
          <w:gridBefore w:val="1"/>
          <w:wBefore w:w="80" w:type="dxa"/>
          <w:trHeight w:val="250"/>
          <w:trPrChange w:id="1505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506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19E93596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6A2900EC" w14:textId="77777777" w:rsidTr="00D53E52">
        <w:trPr>
          <w:gridBefore w:val="1"/>
          <w:wBefore w:w="80" w:type="dxa"/>
          <w:trHeight w:val="184"/>
          <w:trPrChange w:id="1507" w:author="Simona Mrkvičková" w:date="2018-04-13T14:26:00Z">
            <w:trPr>
              <w:gridBefore w:val="1"/>
              <w:wBefore w:w="76" w:type="dxa"/>
              <w:trHeight w:val="184"/>
            </w:trPr>
          </w:trPrChange>
        </w:trPr>
        <w:tc>
          <w:tcPr>
            <w:tcW w:w="10077" w:type="dxa"/>
            <w:gridSpan w:val="62"/>
            <w:tcPrChange w:id="1508" w:author="Simona Mrkvičková" w:date="2018-04-13T14:26:00Z">
              <w:tcPr>
                <w:tcW w:w="10081" w:type="dxa"/>
                <w:gridSpan w:val="62"/>
              </w:tcPr>
            </w:tcPrChange>
          </w:tcPr>
          <w:p w14:paraId="3F9249E1" w14:textId="77777777" w:rsidR="00DA49CD" w:rsidRDefault="00DA49CD" w:rsidP="00610A75">
            <w:pPr>
              <w:spacing w:before="60" w:after="60"/>
              <w:jc w:val="both"/>
            </w:pPr>
            <w:r w:rsidRPr="00E753C9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E753C9">
              <w:rPr>
                <w:rFonts w:eastAsia="Calibri"/>
                <w:sz w:val="21"/>
                <w:szCs w:val="21"/>
              </w:rPr>
              <w:t xml:space="preserve">– </w:t>
            </w:r>
            <w:r w:rsidRPr="00E753C9">
              <w:rPr>
                <w:sz w:val="21"/>
                <w:szCs w:val="21"/>
              </w:rPr>
              <w:t>2017: 5 BP, 1 DisP</w:t>
            </w:r>
            <w:r>
              <w:rPr>
                <w:sz w:val="21"/>
                <w:szCs w:val="21"/>
              </w:rPr>
              <w:t>.</w:t>
            </w:r>
          </w:p>
        </w:tc>
      </w:tr>
      <w:tr w:rsidR="00DA49CD" w14:paraId="03210410" w14:textId="77777777" w:rsidTr="00D53E52">
        <w:trPr>
          <w:gridBefore w:val="1"/>
          <w:wBefore w:w="80" w:type="dxa"/>
          <w:cantSplit/>
          <w:trPrChange w:id="1509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1510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421542D0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1511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44B100AD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1512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5573C1E4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1513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54E227E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626A50AB" w14:textId="77777777" w:rsidTr="00D53E52">
        <w:trPr>
          <w:gridBefore w:val="1"/>
          <w:wBefore w:w="80" w:type="dxa"/>
          <w:cantSplit/>
          <w:trPrChange w:id="1514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PrChange w:id="1515" w:author="Simona Mrkvičková" w:date="2018-04-13T14:26:00Z">
              <w:tcPr>
                <w:tcW w:w="3332" w:type="dxa"/>
                <w:gridSpan w:val="11"/>
              </w:tcPr>
            </w:tcPrChange>
          </w:tcPr>
          <w:p w14:paraId="24A59010" w14:textId="77777777" w:rsidR="00DA49CD" w:rsidRPr="00FD2FCF" w:rsidRDefault="00DA49CD" w:rsidP="00610A75">
            <w:pPr>
              <w:spacing w:before="40" w:after="40"/>
              <w:jc w:val="both"/>
            </w:pPr>
            <w:r>
              <w:rPr>
                <w:rFonts w:ascii="TimesNewRomanPSMT" w:eastAsia="Calibri" w:hAnsi="TimesNewRomanPSMT" w:cs="TimesNewRomanPSMT"/>
                <w:lang w:eastAsia="en-US"/>
              </w:rPr>
              <w:t>Technologie makromolekulárních látek</w:t>
            </w:r>
          </w:p>
        </w:tc>
        <w:tc>
          <w:tcPr>
            <w:tcW w:w="2242" w:type="dxa"/>
            <w:gridSpan w:val="11"/>
            <w:tcPrChange w:id="1516" w:author="Simona Mrkvičková" w:date="2018-04-13T14:26:00Z">
              <w:tcPr>
                <w:tcW w:w="2244" w:type="dxa"/>
                <w:gridSpan w:val="11"/>
              </w:tcPr>
            </w:tcPrChange>
          </w:tcPr>
          <w:p w14:paraId="7E947CC5" w14:textId="77777777" w:rsidR="00DA49CD" w:rsidRPr="00FD2FCF" w:rsidRDefault="00DA49CD" w:rsidP="00610A75">
            <w:pPr>
              <w:spacing w:before="40" w:after="40"/>
              <w:jc w:val="both"/>
            </w:pPr>
            <w:r w:rsidRPr="00FD2FCF">
              <w:t>201</w:t>
            </w:r>
            <w:r>
              <w:t>3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1517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218382EF" w14:textId="77777777" w:rsidR="00DA49CD" w:rsidRPr="00FD2FCF" w:rsidRDefault="00DA49CD" w:rsidP="00610A75">
            <w:pPr>
              <w:spacing w:before="40" w:after="40"/>
              <w:jc w:val="both"/>
            </w:pPr>
            <w:r>
              <w:rPr>
                <w:rFonts w:ascii="TimesNewRomanPSMT" w:eastAsia="Calibri" w:hAnsi="TimesNewRomanPSMT" w:cs="TimesNewRomanPSMT"/>
                <w:lang w:eastAsia="en-US"/>
              </w:rPr>
              <w:t>UTB Zlín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1518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4D42DDEB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1519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19486B12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9" w:type="dxa"/>
            <w:gridSpan w:val="4"/>
            <w:shd w:val="clear" w:color="auto" w:fill="F7CAAC"/>
            <w:tcPrChange w:id="1520" w:author="Simona Mrkvičková" w:date="2018-04-13T14:26:00Z">
              <w:tcPr>
                <w:tcW w:w="890" w:type="dxa"/>
                <w:gridSpan w:val="4"/>
                <w:shd w:val="clear" w:color="auto" w:fill="F7CAAC"/>
              </w:tcPr>
            </w:tcPrChange>
          </w:tcPr>
          <w:p w14:paraId="0A405E32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0F03338D" w14:textId="77777777" w:rsidTr="00D53E52">
        <w:trPr>
          <w:gridBefore w:val="1"/>
          <w:wBefore w:w="80" w:type="dxa"/>
          <w:cantSplit/>
          <w:trHeight w:val="70"/>
          <w:trPrChange w:id="1521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shd w:val="clear" w:color="auto" w:fill="F7CAAC"/>
            <w:tcPrChange w:id="1522" w:author="Simona Mrkvičková" w:date="2018-04-13T14:26:00Z">
              <w:tcPr>
                <w:tcW w:w="3332" w:type="dxa"/>
                <w:gridSpan w:val="11"/>
                <w:shd w:val="clear" w:color="auto" w:fill="F7CAAC"/>
              </w:tcPr>
            </w:tcPrChange>
          </w:tcPr>
          <w:p w14:paraId="23A5AC48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2" w:type="dxa"/>
            <w:gridSpan w:val="11"/>
            <w:shd w:val="clear" w:color="auto" w:fill="F7CAAC"/>
            <w:tcPrChange w:id="1523" w:author="Simona Mrkvičková" w:date="2018-04-13T14:26:00Z">
              <w:tcPr>
                <w:tcW w:w="2244" w:type="dxa"/>
                <w:gridSpan w:val="11"/>
                <w:shd w:val="clear" w:color="auto" w:fill="F7CAAC"/>
              </w:tcPr>
            </w:tcPrChange>
          </w:tcPr>
          <w:p w14:paraId="25CEF8CF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shd w:val="clear" w:color="auto" w:fill="F7CAAC"/>
            <w:tcPrChange w:id="1524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102BEEF3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1525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007A9A47" w14:textId="77777777" w:rsidR="00DA49CD" w:rsidRPr="001C2F39" w:rsidRDefault="00DA49CD" w:rsidP="00A86912">
            <w:pPr>
              <w:jc w:val="both"/>
              <w:rPr>
                <w:b/>
              </w:rPr>
            </w:pPr>
            <w:r w:rsidRPr="001C2F39">
              <w:rPr>
                <w:b/>
              </w:rPr>
              <w:t>117</w:t>
            </w:r>
          </w:p>
        </w:tc>
        <w:tc>
          <w:tcPr>
            <w:tcW w:w="696" w:type="dxa"/>
            <w:gridSpan w:val="6"/>
            <w:vMerge w:val="restart"/>
            <w:tcPrChange w:id="1526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7A7D3988" w14:textId="77777777" w:rsidR="00DA49CD" w:rsidRPr="001C2F39" w:rsidRDefault="00DA49CD" w:rsidP="00A86912">
            <w:pPr>
              <w:jc w:val="both"/>
              <w:rPr>
                <w:b/>
              </w:rPr>
            </w:pPr>
            <w:r w:rsidRPr="001C2F39">
              <w:rPr>
                <w:b/>
              </w:rPr>
              <w:t>113</w:t>
            </w:r>
          </w:p>
        </w:tc>
        <w:tc>
          <w:tcPr>
            <w:tcW w:w="889" w:type="dxa"/>
            <w:gridSpan w:val="4"/>
            <w:vMerge w:val="restart"/>
            <w:tcPrChange w:id="1527" w:author="Simona Mrkvičková" w:date="2018-04-13T14:26:00Z">
              <w:tcPr>
                <w:tcW w:w="890" w:type="dxa"/>
                <w:gridSpan w:val="4"/>
                <w:vMerge w:val="restart"/>
              </w:tcPr>
            </w:tcPrChange>
          </w:tcPr>
          <w:p w14:paraId="311508E6" w14:textId="77777777" w:rsidR="00DA49CD" w:rsidRPr="001C2F39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1C2F39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14A36C14" w14:textId="77777777" w:rsidTr="00D53E52">
        <w:trPr>
          <w:gridBefore w:val="1"/>
          <w:wBefore w:w="80" w:type="dxa"/>
          <w:trHeight w:val="205"/>
          <w:trPrChange w:id="1528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PrChange w:id="1529" w:author="Simona Mrkvičková" w:date="2018-04-13T14:26:00Z">
              <w:tcPr>
                <w:tcW w:w="3332" w:type="dxa"/>
                <w:gridSpan w:val="11"/>
              </w:tcPr>
            </w:tcPrChange>
          </w:tcPr>
          <w:p w14:paraId="08DD7374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2" w:type="dxa"/>
            <w:gridSpan w:val="11"/>
            <w:tcPrChange w:id="1530" w:author="Simona Mrkvičková" w:date="2018-04-13T14:26:00Z">
              <w:tcPr>
                <w:tcW w:w="2244" w:type="dxa"/>
                <w:gridSpan w:val="11"/>
              </w:tcPr>
            </w:tcPrChange>
          </w:tcPr>
          <w:p w14:paraId="32A2EAB4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1531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2F12D2C2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1532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002C2E61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1533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39FBE0CF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889" w:type="dxa"/>
            <w:gridSpan w:val="4"/>
            <w:vMerge/>
            <w:vAlign w:val="center"/>
            <w:tcPrChange w:id="1534" w:author="Simona Mrkvičková" w:date="2018-04-13T14:26:00Z">
              <w:tcPr>
                <w:tcW w:w="890" w:type="dxa"/>
                <w:gridSpan w:val="4"/>
                <w:vMerge/>
                <w:vAlign w:val="center"/>
              </w:tcPr>
            </w:tcPrChange>
          </w:tcPr>
          <w:p w14:paraId="0EEC2711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34B370EB" w14:textId="77777777" w:rsidTr="00D53E52">
        <w:trPr>
          <w:gridBefore w:val="1"/>
          <w:wBefore w:w="80" w:type="dxa"/>
          <w:trPrChange w:id="153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536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5C75F7E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66C1CD9C" w14:textId="77777777" w:rsidTr="00D53E52">
        <w:trPr>
          <w:gridBefore w:val="1"/>
          <w:wBefore w:w="80" w:type="dxa"/>
          <w:trHeight w:val="283"/>
          <w:trPrChange w:id="1537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PrChange w:id="1538" w:author="Simona Mrkvičková" w:date="2018-04-13T14:26:00Z">
              <w:tcPr>
                <w:tcW w:w="10081" w:type="dxa"/>
                <w:gridSpan w:val="62"/>
              </w:tcPr>
            </w:tcPrChange>
          </w:tcPr>
          <w:p w14:paraId="62FFBCB6" w14:textId="77777777" w:rsidR="00DA49CD" w:rsidRPr="00610A75" w:rsidRDefault="00DA49CD" w:rsidP="00A86912">
            <w:pPr>
              <w:pStyle w:val="Normlnweb"/>
              <w:shd w:val="clear" w:color="auto" w:fill="FFFFFF"/>
              <w:spacing w:before="40" w:beforeAutospacing="0" w:after="80" w:afterAutospacing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610A75">
              <w:rPr>
                <w:caps/>
                <w:sz w:val="21"/>
                <w:szCs w:val="21"/>
              </w:rPr>
              <w:t>WRZECIONKO, E., MINAŘÍK, A., SMOLKA, P., MINAŘÍK, M., HUMPOLÍČEK, P., REJMONTOVÁ, P., </w:t>
            </w:r>
            <w:r w:rsidRPr="00610A75">
              <w:rPr>
                <w:b/>
                <w:bCs/>
                <w:caps/>
                <w:sz w:val="21"/>
                <w:szCs w:val="21"/>
              </w:rPr>
              <w:t>MRÁČEK, A. (5%)</w:t>
            </w:r>
            <w:r w:rsidRPr="00610A75">
              <w:rPr>
                <w:caps/>
                <w:sz w:val="21"/>
                <w:szCs w:val="21"/>
              </w:rPr>
              <w:t>, MINAŘÍKOVÁ, M., GŘUNDĚLOVÁ, L.</w:t>
            </w:r>
            <w:r w:rsidRPr="00610A75">
              <w:rPr>
                <w:sz w:val="21"/>
                <w:szCs w:val="21"/>
              </w:rPr>
              <w:t>: Variations of polymer porous surface structures via the time-sequenced dosing of mixed solvents. </w:t>
            </w:r>
            <w:r w:rsidRPr="00610A75">
              <w:rPr>
                <w:i/>
                <w:iCs/>
                <w:sz w:val="21"/>
                <w:szCs w:val="21"/>
              </w:rPr>
              <w:t>ACS Applied Materials and Interfaces</w:t>
            </w:r>
            <w:r w:rsidRPr="00610A75">
              <w:rPr>
                <w:sz w:val="21"/>
                <w:szCs w:val="21"/>
              </w:rPr>
              <w:t> 9, 6472-6481, </w:t>
            </w:r>
            <w:r w:rsidRPr="00610A75">
              <w:rPr>
                <w:b/>
                <w:bCs/>
                <w:sz w:val="21"/>
                <w:szCs w:val="21"/>
              </w:rPr>
              <w:t>2017</w:t>
            </w:r>
            <w:r w:rsidRPr="00610A75">
              <w:rPr>
                <w:sz w:val="21"/>
                <w:szCs w:val="21"/>
              </w:rPr>
              <w:t xml:space="preserve">. DOI 10.1021/acsami.6b15774. </w:t>
            </w:r>
          </w:p>
          <w:p w14:paraId="07F78E0D" w14:textId="77777777" w:rsidR="00DA49CD" w:rsidRPr="00610A75" w:rsidRDefault="00DA49CD" w:rsidP="00A86912">
            <w:pPr>
              <w:pStyle w:val="Normlnweb"/>
              <w:shd w:val="clear" w:color="auto" w:fill="FFFFFF"/>
              <w:spacing w:before="0" w:beforeAutospacing="0" w:after="80" w:afterAutospacing="0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610A75">
              <w:rPr>
                <w:caps/>
                <w:sz w:val="21"/>
                <w:szCs w:val="21"/>
              </w:rPr>
              <w:t>GŘUNDĚLOVÁ, L., GREGOROVÁ, A., </w:t>
            </w:r>
            <w:r w:rsidRPr="00610A75">
              <w:rPr>
                <w:b/>
                <w:bCs/>
                <w:caps/>
                <w:sz w:val="21"/>
                <w:szCs w:val="21"/>
              </w:rPr>
              <w:t>MRÁČEK, A. (10%)</w:t>
            </w:r>
            <w:r w:rsidRPr="00610A75">
              <w:rPr>
                <w:caps/>
                <w:sz w:val="21"/>
                <w:szCs w:val="21"/>
              </w:rPr>
              <w:t>, VÍCHA, R., SMOLKA, P., MINAŘÍK, A.: </w:t>
            </w:r>
            <w:r w:rsidRPr="00610A75">
              <w:rPr>
                <w:sz w:val="21"/>
                <w:szCs w:val="21"/>
              </w:rPr>
              <w:t>Viscoelastic and mechanical properties of hyaluronan films and hydrogels modified by carbodiimide.</w:t>
            </w:r>
            <w:r w:rsidRPr="00610A75">
              <w:rPr>
                <w:i/>
                <w:iCs/>
                <w:sz w:val="21"/>
                <w:szCs w:val="21"/>
              </w:rPr>
              <w:t>Carbohydrate Polymers</w:t>
            </w:r>
            <w:r w:rsidRPr="00610A75">
              <w:rPr>
                <w:caps/>
                <w:sz w:val="21"/>
                <w:szCs w:val="21"/>
              </w:rPr>
              <w:t> 119, 142-148, </w:t>
            </w:r>
            <w:r w:rsidRPr="00610A75">
              <w:rPr>
                <w:b/>
                <w:bCs/>
                <w:caps/>
                <w:sz w:val="21"/>
                <w:szCs w:val="21"/>
              </w:rPr>
              <w:t>2015</w:t>
            </w:r>
            <w:r w:rsidRPr="00610A75">
              <w:rPr>
                <w:bCs/>
                <w:caps/>
                <w:sz w:val="21"/>
                <w:szCs w:val="21"/>
              </w:rPr>
              <w:t>.</w:t>
            </w:r>
            <w:r w:rsidRPr="00610A75">
              <w:rPr>
                <w:b/>
                <w:bCs/>
                <w:caps/>
                <w:sz w:val="21"/>
                <w:szCs w:val="21"/>
              </w:rPr>
              <w:t> </w:t>
            </w:r>
            <w:r w:rsidRPr="00610A75">
              <w:rPr>
                <w:caps/>
                <w:sz w:val="21"/>
                <w:szCs w:val="21"/>
              </w:rPr>
              <w:t xml:space="preserve">DOI 10.1016/J.CARBPOL.2014.11.049. </w:t>
            </w:r>
          </w:p>
          <w:p w14:paraId="3F114CD5" w14:textId="77777777" w:rsidR="00DA49CD" w:rsidRPr="00610A75" w:rsidRDefault="00DA49CD" w:rsidP="00A86912">
            <w:pPr>
              <w:spacing w:after="80"/>
              <w:jc w:val="both"/>
              <w:rPr>
                <w:caps/>
                <w:sz w:val="21"/>
                <w:szCs w:val="21"/>
              </w:rPr>
            </w:pPr>
            <w:r w:rsidRPr="00610A75">
              <w:rPr>
                <w:caps/>
                <w:sz w:val="21"/>
                <w:szCs w:val="21"/>
              </w:rPr>
              <w:t xml:space="preserve">Gřundělová, L., </w:t>
            </w:r>
            <w:r w:rsidRPr="00610A75">
              <w:rPr>
                <w:b/>
                <w:caps/>
                <w:sz w:val="21"/>
                <w:szCs w:val="21"/>
              </w:rPr>
              <w:t>Mráček, A. (30%)</w:t>
            </w:r>
            <w:r w:rsidRPr="00610A75">
              <w:rPr>
                <w:caps/>
                <w:sz w:val="21"/>
                <w:szCs w:val="21"/>
              </w:rPr>
              <w:t xml:space="preserve">, Kašpárková, V., Minařík, A., Smolka, P.: </w:t>
            </w:r>
            <w:r w:rsidRPr="00610A75">
              <w:rPr>
                <w:sz w:val="21"/>
                <w:szCs w:val="21"/>
              </w:rPr>
              <w:t>The hyaluronan chain-chain interactions, conformations and coils size in solutions with quarternary salt</w:t>
            </w:r>
            <w:r w:rsidRPr="00610A75">
              <w:rPr>
                <w:caps/>
                <w:sz w:val="21"/>
                <w:szCs w:val="21"/>
              </w:rPr>
              <w:t xml:space="preserve">. </w:t>
            </w:r>
            <w:r w:rsidRPr="00610A75">
              <w:rPr>
                <w:i/>
                <w:sz w:val="21"/>
                <w:szCs w:val="21"/>
              </w:rPr>
              <w:t>Carbohydrate Polymers</w:t>
            </w:r>
            <w:r w:rsidRPr="00610A75">
              <w:rPr>
                <w:caps/>
                <w:sz w:val="21"/>
                <w:szCs w:val="21"/>
              </w:rPr>
              <w:t xml:space="preserve"> 98, 1039-1044, </w:t>
            </w:r>
            <w:r w:rsidRPr="00610A75">
              <w:rPr>
                <w:b/>
                <w:caps/>
                <w:sz w:val="21"/>
                <w:szCs w:val="21"/>
              </w:rPr>
              <w:t>2013</w:t>
            </w:r>
            <w:r w:rsidRPr="00610A75">
              <w:rPr>
                <w:caps/>
                <w:sz w:val="21"/>
                <w:szCs w:val="21"/>
              </w:rPr>
              <w:t xml:space="preserve">. DOI 10.1016/j.carbpol.2013.06.057. </w:t>
            </w:r>
          </w:p>
          <w:p w14:paraId="15BD657E" w14:textId="77777777" w:rsidR="00DA49CD" w:rsidRPr="00610A75" w:rsidRDefault="00DA49CD" w:rsidP="00A86912">
            <w:pPr>
              <w:spacing w:after="80"/>
              <w:jc w:val="both"/>
              <w:rPr>
                <w:sz w:val="21"/>
                <w:szCs w:val="21"/>
              </w:rPr>
            </w:pPr>
            <w:r w:rsidRPr="00610A75">
              <w:rPr>
                <w:caps/>
                <w:sz w:val="21"/>
                <w:szCs w:val="21"/>
              </w:rPr>
              <w:t>Grulich, O., Kregar, Z., Modic, M.,</w:t>
            </w:r>
            <w:r w:rsidRPr="00610A75">
              <w:rPr>
                <w:sz w:val="21"/>
                <w:szCs w:val="21"/>
              </w:rPr>
              <w:t xml:space="preserve"> </w:t>
            </w:r>
            <w:r w:rsidRPr="00610A75">
              <w:rPr>
                <w:b/>
                <w:caps/>
                <w:sz w:val="21"/>
                <w:szCs w:val="21"/>
              </w:rPr>
              <w:t>Mráček</w:t>
            </w:r>
            <w:r w:rsidRPr="00610A75">
              <w:rPr>
                <w:b/>
                <w:sz w:val="21"/>
                <w:szCs w:val="21"/>
              </w:rPr>
              <w:t>, A. (37%)</w:t>
            </w:r>
            <w:r w:rsidRPr="00610A75">
              <w:rPr>
                <w:sz w:val="21"/>
                <w:szCs w:val="21"/>
                <w:lang w:val="en-US"/>
              </w:rPr>
              <w:t xml:space="preserve">, </w:t>
            </w:r>
            <w:r w:rsidRPr="00610A75">
              <w:rPr>
                <w:sz w:val="21"/>
                <w:szCs w:val="21"/>
              </w:rPr>
              <w:t xml:space="preserve">et al.: Treatment and stability of sodium hyaluronate films in low temperature inductively coupled ammonia plasma. </w:t>
            </w:r>
            <w:r w:rsidRPr="00610A75">
              <w:rPr>
                <w:i/>
                <w:sz w:val="21"/>
                <w:szCs w:val="21"/>
              </w:rPr>
              <w:t xml:space="preserve">Plasma Chemistry and Plasma Processing </w:t>
            </w:r>
            <w:r w:rsidRPr="00610A75">
              <w:rPr>
                <w:sz w:val="21"/>
                <w:szCs w:val="21"/>
              </w:rPr>
              <w:t xml:space="preserve">32(5), 1075-1091, </w:t>
            </w:r>
            <w:r w:rsidRPr="00610A75">
              <w:rPr>
                <w:b/>
                <w:sz w:val="21"/>
                <w:szCs w:val="21"/>
              </w:rPr>
              <w:t>2012</w:t>
            </w:r>
            <w:r w:rsidRPr="00610A75">
              <w:rPr>
                <w:sz w:val="21"/>
                <w:szCs w:val="21"/>
              </w:rPr>
              <w:t xml:space="preserve">. DOI 10.1007/s11090-012-9387-7. </w:t>
            </w:r>
          </w:p>
          <w:p w14:paraId="1DEB4BA5" w14:textId="77777777" w:rsidR="00DA49CD" w:rsidRDefault="00DA49CD" w:rsidP="00A86912">
            <w:pPr>
              <w:spacing w:after="80"/>
              <w:jc w:val="both"/>
              <w:rPr>
                <w:b/>
              </w:rPr>
            </w:pPr>
            <w:r w:rsidRPr="00610A75">
              <w:rPr>
                <w:caps/>
                <w:sz w:val="21"/>
                <w:szCs w:val="21"/>
              </w:rPr>
              <w:t>Chvátalová, L., čermák, R.</w:t>
            </w:r>
            <w:r w:rsidRPr="00610A75">
              <w:rPr>
                <w:caps/>
                <w:sz w:val="21"/>
                <w:szCs w:val="21"/>
                <w:lang w:val="en-US"/>
              </w:rPr>
              <w:t>,</w:t>
            </w:r>
            <w:r w:rsidRPr="00610A75">
              <w:rPr>
                <w:caps/>
                <w:sz w:val="21"/>
                <w:szCs w:val="21"/>
              </w:rPr>
              <w:t xml:space="preserve"> </w:t>
            </w:r>
            <w:r w:rsidRPr="00610A75">
              <w:rPr>
                <w:b/>
                <w:caps/>
                <w:sz w:val="21"/>
                <w:szCs w:val="21"/>
              </w:rPr>
              <w:t>Mráček, A. (22%)</w:t>
            </w:r>
            <w:r w:rsidRPr="00610A75">
              <w:rPr>
                <w:caps/>
                <w:sz w:val="21"/>
                <w:szCs w:val="21"/>
              </w:rPr>
              <w:t>,</w:t>
            </w:r>
            <w:r w:rsidRPr="00610A75">
              <w:rPr>
                <w:sz w:val="21"/>
                <w:szCs w:val="21"/>
              </w:rPr>
              <w:t xml:space="preserve"> et al.: </w:t>
            </w:r>
            <w:r w:rsidR="006743C1">
              <w:fldChar w:fldCharType="begin"/>
            </w:r>
            <w:r w:rsidR="006743C1">
              <w:instrText xml:space="preserve"> HYPERLINK "http://apps.webofknowledge.com.proxy.k.utb.cz/full_record.do?product=WOS&amp;search_mode=Refine&amp;qid=7&amp;SID=N2idAmoPmc9cmjcfccO&amp;page=1&amp;doc=2" </w:instrText>
            </w:r>
            <w:r w:rsidR="006743C1">
              <w:fldChar w:fldCharType="separate"/>
            </w:r>
            <w:r w:rsidRPr="00610A75">
              <w:rPr>
                <w:sz w:val="21"/>
                <w:szCs w:val="21"/>
              </w:rPr>
              <w:t xml:space="preserve">The effect of </w:t>
            </w:r>
            <w:proofErr w:type="gramStart"/>
            <w:r w:rsidRPr="00610A75">
              <w:rPr>
                <w:sz w:val="21"/>
                <w:szCs w:val="21"/>
              </w:rPr>
              <w:t>plasma</w:t>
            </w:r>
            <w:proofErr w:type="gramEnd"/>
            <w:r w:rsidRPr="00610A75">
              <w:rPr>
                <w:sz w:val="21"/>
                <w:szCs w:val="21"/>
              </w:rPr>
              <w:t xml:space="preserve"> treatment on structure and properties of poly(1-butene) surface. </w:t>
            </w:r>
            <w:r w:rsidR="006743C1">
              <w:rPr>
                <w:sz w:val="21"/>
                <w:szCs w:val="21"/>
              </w:rPr>
              <w:fldChar w:fldCharType="end"/>
            </w:r>
            <w:r w:rsidRPr="00610A75">
              <w:rPr>
                <w:i/>
                <w:sz w:val="21"/>
                <w:szCs w:val="21"/>
              </w:rPr>
              <w:t xml:space="preserve">European Polymer Journal </w:t>
            </w:r>
            <w:r w:rsidRPr="00610A75">
              <w:rPr>
                <w:sz w:val="21"/>
                <w:szCs w:val="21"/>
              </w:rPr>
              <w:t xml:space="preserve">48(4), 866-874, </w:t>
            </w:r>
            <w:r w:rsidRPr="00610A75">
              <w:rPr>
                <w:b/>
                <w:sz w:val="21"/>
                <w:szCs w:val="21"/>
              </w:rPr>
              <w:t>2012</w:t>
            </w:r>
            <w:r w:rsidRPr="00610A75">
              <w:rPr>
                <w:sz w:val="21"/>
                <w:szCs w:val="21"/>
              </w:rPr>
              <w:t>. DOI 10.1016/j.eurpolymj.2012.02.007.</w:t>
            </w:r>
            <w:r w:rsidRPr="00E753C9">
              <w:rPr>
                <w:sz w:val="21"/>
                <w:szCs w:val="21"/>
              </w:rPr>
              <w:t xml:space="preserve"> </w:t>
            </w:r>
          </w:p>
        </w:tc>
      </w:tr>
      <w:tr w:rsidR="00DA49CD" w14:paraId="0EDE2974" w14:textId="77777777" w:rsidTr="00D53E52">
        <w:trPr>
          <w:gridBefore w:val="1"/>
          <w:wBefore w:w="80" w:type="dxa"/>
          <w:trHeight w:val="218"/>
          <w:trPrChange w:id="1539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540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33F9BD41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5DF6EFC4" w14:textId="77777777" w:rsidTr="00D53E52">
        <w:trPr>
          <w:gridBefore w:val="1"/>
          <w:wBefore w:w="80" w:type="dxa"/>
          <w:trHeight w:val="328"/>
          <w:trPrChange w:id="1541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PrChange w:id="1542" w:author="Simona Mrkvičková" w:date="2018-04-13T14:26:00Z">
              <w:tcPr>
                <w:tcW w:w="10081" w:type="dxa"/>
                <w:gridSpan w:val="62"/>
              </w:tcPr>
            </w:tcPrChange>
          </w:tcPr>
          <w:p w14:paraId="7BE8FB83" w14:textId="77777777" w:rsidR="00DA49CD" w:rsidRPr="005D7AAF" w:rsidRDefault="00DA49CD" w:rsidP="00A86912">
            <w:pPr>
              <w:spacing w:before="60"/>
              <w:jc w:val="both"/>
              <w:rPr>
                <w:rFonts w:eastAsia="Arial Unicode MS"/>
                <w:sz w:val="21"/>
                <w:szCs w:val="21"/>
              </w:rPr>
            </w:pPr>
            <w:r w:rsidRPr="005D7AAF">
              <w:rPr>
                <w:rFonts w:eastAsia="Arial Unicode MS"/>
                <w:sz w:val="21"/>
                <w:szCs w:val="21"/>
              </w:rPr>
              <w:t>2005: Université de Rennes, Francie (3 měsíce)</w:t>
            </w:r>
          </w:p>
          <w:p w14:paraId="3405CF85" w14:textId="77777777" w:rsidR="00DA49CD" w:rsidRPr="00B0275E" w:rsidRDefault="00DA49CD" w:rsidP="00A86912">
            <w:pPr>
              <w:spacing w:after="60"/>
              <w:jc w:val="both"/>
              <w:rPr>
                <w:b/>
                <w:sz w:val="22"/>
                <w:szCs w:val="22"/>
              </w:rPr>
            </w:pPr>
            <w:r w:rsidRPr="005D7AAF">
              <w:rPr>
                <w:rFonts w:eastAsia="Arial Unicode MS"/>
                <w:sz w:val="21"/>
                <w:szCs w:val="21"/>
              </w:rPr>
              <w:t xml:space="preserve">2010: </w:t>
            </w:r>
            <w:r>
              <w:rPr>
                <w:rFonts w:eastAsia="Arial Unicode MS"/>
                <w:sz w:val="21"/>
                <w:szCs w:val="21"/>
              </w:rPr>
              <w:t>Jožef Stefan Institut</w:t>
            </w:r>
            <w:r w:rsidRPr="005D7AAF">
              <w:rPr>
                <w:rFonts w:eastAsia="Arial Unicode MS"/>
                <w:sz w:val="21"/>
                <w:szCs w:val="21"/>
              </w:rPr>
              <w:t>, Ljubljana, Slovinsko</w:t>
            </w:r>
            <w:r>
              <w:rPr>
                <w:rFonts w:eastAsia="Arial Unicode MS"/>
                <w:sz w:val="21"/>
                <w:szCs w:val="21"/>
              </w:rPr>
              <w:t xml:space="preserve">, </w:t>
            </w:r>
            <w:r w:rsidRPr="005D7AAF">
              <w:rPr>
                <w:rFonts w:eastAsia="Arial Unicode MS"/>
                <w:sz w:val="21"/>
                <w:szCs w:val="21"/>
              </w:rPr>
              <w:t>přednáškové pobyty</w:t>
            </w:r>
            <w:r>
              <w:rPr>
                <w:rFonts w:eastAsia="Arial Unicode MS"/>
                <w:sz w:val="21"/>
                <w:szCs w:val="21"/>
              </w:rPr>
              <w:t xml:space="preserve"> </w:t>
            </w:r>
            <w:r w:rsidRPr="005D7AAF">
              <w:rPr>
                <w:rFonts w:eastAsia="Arial Unicode MS"/>
                <w:sz w:val="21"/>
                <w:szCs w:val="21"/>
              </w:rPr>
              <w:t>(celkem 3 měsíce)</w:t>
            </w:r>
          </w:p>
        </w:tc>
      </w:tr>
      <w:tr w:rsidR="00DA49CD" w14:paraId="1BEC1F42" w14:textId="77777777" w:rsidTr="00D53E52">
        <w:trPr>
          <w:gridBefore w:val="1"/>
          <w:wBefore w:w="80" w:type="dxa"/>
          <w:cantSplit/>
          <w:trHeight w:val="470"/>
          <w:trPrChange w:id="1543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544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655912D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27"/>
            <w:tcPrChange w:id="1545" w:author="Simona Mrkvičková" w:date="2018-04-13T14:26:00Z">
              <w:tcPr>
                <w:tcW w:w="4539" w:type="dxa"/>
                <w:gridSpan w:val="27"/>
              </w:tcPr>
            </w:tcPrChange>
          </w:tcPr>
          <w:p w14:paraId="253567E7" w14:textId="77777777" w:rsidR="00DA49CD" w:rsidRDefault="00DA49CD" w:rsidP="00A86912">
            <w:pPr>
              <w:jc w:val="both"/>
            </w:pPr>
          </w:p>
        </w:tc>
        <w:tc>
          <w:tcPr>
            <w:tcW w:w="806" w:type="dxa"/>
            <w:gridSpan w:val="12"/>
            <w:shd w:val="clear" w:color="auto" w:fill="F7CAAC"/>
            <w:tcPrChange w:id="1546" w:author="Simona Mrkvičková" w:date="2018-04-13T14:26:00Z">
              <w:tcPr>
                <w:tcW w:w="806" w:type="dxa"/>
                <w:gridSpan w:val="12"/>
                <w:shd w:val="clear" w:color="auto" w:fill="F7CAAC"/>
              </w:tcPr>
            </w:tcPrChange>
          </w:tcPr>
          <w:p w14:paraId="0CDFC490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33" w:type="dxa"/>
            <w:gridSpan w:val="20"/>
            <w:tcPrChange w:id="1547" w:author="Simona Mrkvičková" w:date="2018-04-13T14:26:00Z">
              <w:tcPr>
                <w:tcW w:w="2230" w:type="dxa"/>
                <w:gridSpan w:val="20"/>
              </w:tcPr>
            </w:tcPrChange>
          </w:tcPr>
          <w:p w14:paraId="7F849243" w14:textId="77777777" w:rsidR="00DA49CD" w:rsidRDefault="00DA49CD" w:rsidP="00A86912">
            <w:pPr>
              <w:jc w:val="both"/>
            </w:pPr>
          </w:p>
        </w:tc>
      </w:tr>
      <w:tr w:rsidR="00DA49CD" w14:paraId="316B331E" w14:textId="77777777" w:rsidTr="00D53E52">
        <w:trPr>
          <w:gridBefore w:val="1"/>
          <w:wBefore w:w="80" w:type="dxa"/>
          <w:trPrChange w:id="154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  <w:tcPrChange w:id="1549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BDD6EE"/>
                <w:hideMark/>
              </w:tcPr>
            </w:tcPrChange>
          </w:tcPr>
          <w:p w14:paraId="4C77F7D3" w14:textId="77777777" w:rsidR="00DA49CD" w:rsidRDefault="00DA49CD" w:rsidP="00A86912">
            <w:pPr>
              <w:jc w:val="both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C-I – Personální zabezpečení</w:t>
            </w:r>
          </w:p>
        </w:tc>
      </w:tr>
      <w:tr w:rsidR="00DA49CD" w14:paraId="55DC1C0C" w14:textId="77777777" w:rsidTr="00D53E52">
        <w:trPr>
          <w:gridBefore w:val="1"/>
          <w:wBefore w:w="80" w:type="dxa"/>
          <w:trPrChange w:id="1550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51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894DB17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Vysoká škola</w:t>
            </w:r>
          </w:p>
        </w:tc>
        <w:tc>
          <w:tcPr>
            <w:tcW w:w="7575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52" w:author="Simona Mrkvičková" w:date="2018-04-13T14:26:00Z">
              <w:tcPr>
                <w:tcW w:w="7575" w:type="dxa"/>
                <w:gridSpan w:val="5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1A5EF5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Univerzita Tomáše Bati ve Zlíně</w:t>
            </w:r>
          </w:p>
        </w:tc>
      </w:tr>
      <w:tr w:rsidR="00DA49CD" w14:paraId="5BE77B24" w14:textId="77777777" w:rsidTr="00D53E52">
        <w:trPr>
          <w:gridBefore w:val="1"/>
          <w:wBefore w:w="80" w:type="dxa"/>
          <w:trPrChange w:id="155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54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82CD5B8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Součást vysoké školy</w:t>
            </w:r>
          </w:p>
        </w:tc>
        <w:tc>
          <w:tcPr>
            <w:tcW w:w="7575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55" w:author="Simona Mrkvičková" w:date="2018-04-13T14:26:00Z">
              <w:tcPr>
                <w:tcW w:w="7575" w:type="dxa"/>
                <w:gridSpan w:val="5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B0FE59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Fakulta technologická</w:t>
            </w:r>
          </w:p>
        </w:tc>
      </w:tr>
      <w:tr w:rsidR="00DA49CD" w14:paraId="10A80C94" w14:textId="77777777" w:rsidTr="00D53E52">
        <w:trPr>
          <w:gridBefore w:val="1"/>
          <w:wBefore w:w="80" w:type="dxa"/>
          <w:trPrChange w:id="155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57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A6BF136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 studijního programu</w:t>
            </w:r>
          </w:p>
        </w:tc>
        <w:tc>
          <w:tcPr>
            <w:tcW w:w="7575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58" w:author="Simona Mrkvičková" w:date="2018-04-13T14:26:00Z">
              <w:tcPr>
                <w:tcW w:w="7575" w:type="dxa"/>
                <w:gridSpan w:val="5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A119C5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t>Výrobní inženýrství</w:t>
            </w:r>
          </w:p>
        </w:tc>
      </w:tr>
      <w:tr w:rsidR="00DA49CD" w14:paraId="1908C6AC" w14:textId="77777777" w:rsidTr="00D53E52">
        <w:trPr>
          <w:gridBefore w:val="1"/>
          <w:wBefore w:w="80" w:type="dxa"/>
          <w:trPrChange w:id="155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60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9F7423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Jméno a příjmení</w:t>
            </w:r>
          </w:p>
        </w:tc>
        <w:tc>
          <w:tcPr>
            <w:tcW w:w="453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61" w:author="Simona Mrkvičková" w:date="2018-04-13T14:26:00Z">
              <w:tcPr>
                <w:tcW w:w="4539" w:type="dxa"/>
                <w:gridSpan w:val="2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DB2FCA9" w14:textId="77777777" w:rsidR="00DA49CD" w:rsidRPr="008955CD" w:rsidRDefault="00DA49CD" w:rsidP="00A86912">
            <w:pPr>
              <w:jc w:val="both"/>
              <w:rPr>
                <w:b/>
                <w:lang w:eastAsia="en-US"/>
              </w:rPr>
            </w:pPr>
            <w:bookmarkStart w:id="1562" w:name="Ovsík"/>
            <w:bookmarkEnd w:id="1562"/>
            <w:r w:rsidRPr="008955CD">
              <w:rPr>
                <w:b/>
                <w:lang w:eastAsia="en-US"/>
              </w:rPr>
              <w:t>Martin Ovsík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63" w:author="Simona Mrkvičková" w:date="2018-04-13T14:26:00Z">
              <w:tcPr>
                <w:tcW w:w="71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693B557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Tituly</w:t>
            </w:r>
          </w:p>
        </w:tc>
        <w:tc>
          <w:tcPr>
            <w:tcW w:w="232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64" w:author="Simona Mrkvičková" w:date="2018-04-13T14:26:00Z">
              <w:tcPr>
                <w:tcW w:w="2320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BA08B32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Ing., Ph.D. </w:t>
            </w:r>
          </w:p>
        </w:tc>
      </w:tr>
      <w:tr w:rsidR="008D7110" w14:paraId="7FAE0EC3" w14:textId="77777777" w:rsidTr="00D53E52">
        <w:trPr>
          <w:gridBefore w:val="1"/>
          <w:wBefore w:w="80" w:type="dxa"/>
          <w:trPrChange w:id="156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66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0BA6F3B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narození</w:t>
            </w:r>
          </w:p>
        </w:tc>
        <w:tc>
          <w:tcPr>
            <w:tcW w:w="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67" w:author="Simona Mrkvičková" w:date="2018-04-13T14:26:00Z">
              <w:tcPr>
                <w:tcW w:w="826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B49ED7F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1986</w:t>
            </w:r>
          </w:p>
        </w:tc>
        <w:tc>
          <w:tcPr>
            <w:tcW w:w="1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68" w:author="Simona Mrkvičková" w:date="2018-04-13T14:26:00Z">
              <w:tcPr>
                <w:tcW w:w="1718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E28EA6B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 vztahu k VŠ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69" w:author="Simona Mrkvičková" w:date="2018-04-13T14:26:00Z">
              <w:tcPr>
                <w:tcW w:w="999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2B5E292" w14:textId="77777777" w:rsidR="00DA49CD" w:rsidRDefault="00DA49CD" w:rsidP="00A86912">
            <w:pPr>
              <w:jc w:val="both"/>
              <w:rPr>
                <w:lang w:eastAsia="en-US"/>
              </w:rPr>
            </w:pPr>
            <w:r w:rsidRPr="00A26A13">
              <w:rPr>
                <w:lang w:eastAsia="en-US"/>
              </w:rPr>
              <w:t>pp.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70" w:author="Simona Mrkvičková" w:date="2018-04-13T14:26:00Z">
              <w:tcPr>
                <w:tcW w:w="996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6C1FF7A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71" w:author="Simona Mrkvičková" w:date="2018-04-13T14:26:00Z">
              <w:tcPr>
                <w:tcW w:w="71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B72B3EE" w14:textId="77777777" w:rsidR="00DA49CD" w:rsidRDefault="00DA49CD" w:rsidP="00A86912">
            <w:pPr>
              <w:jc w:val="both"/>
              <w:rPr>
                <w:lang w:eastAsia="en-US"/>
              </w:rPr>
            </w:pPr>
            <w:r w:rsidRPr="00A26A13">
              <w:rPr>
                <w:lang w:eastAsia="en-US"/>
              </w:rPr>
              <w:t>40</w:t>
            </w:r>
          </w:p>
        </w:tc>
        <w:tc>
          <w:tcPr>
            <w:tcW w:w="5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72" w:author="Simona Mrkvičková" w:date="2018-04-13T14:26:00Z">
              <w:tcPr>
                <w:tcW w:w="593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A6D655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 kdy</w:t>
            </w:r>
          </w:p>
        </w:tc>
        <w:tc>
          <w:tcPr>
            <w:tcW w:w="1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73" w:author="Simona Mrkvičková" w:date="2018-04-13T14:26:00Z">
              <w:tcPr>
                <w:tcW w:w="1727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1D47C36" w14:textId="77777777" w:rsidR="00DA49CD" w:rsidRDefault="00DA49CD" w:rsidP="00A86912">
            <w:pPr>
              <w:jc w:val="both"/>
              <w:rPr>
                <w:highlight w:val="green"/>
                <w:lang w:eastAsia="en-US"/>
              </w:rPr>
            </w:pPr>
            <w:r w:rsidRPr="00A26A13">
              <w:rPr>
                <w:lang w:eastAsia="en-US"/>
              </w:rPr>
              <w:t>N</w:t>
            </w:r>
          </w:p>
        </w:tc>
      </w:tr>
      <w:tr w:rsidR="00DA49CD" w14:paraId="6A80E9C0" w14:textId="77777777" w:rsidTr="00D53E52">
        <w:trPr>
          <w:gridBefore w:val="1"/>
          <w:wBefore w:w="80" w:type="dxa"/>
          <w:trPrChange w:id="157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75" w:author="Simona Mrkvičková" w:date="2018-04-13T14:26:00Z">
              <w:tcPr>
                <w:tcW w:w="5050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3794573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76" w:author="Simona Mrkvičková" w:date="2018-04-13T14:26:00Z">
              <w:tcPr>
                <w:tcW w:w="999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E6A3B4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77" w:author="Simona Mrkvičková" w:date="2018-04-13T14:26:00Z">
              <w:tcPr>
                <w:tcW w:w="996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C71A95F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  <w:tc>
          <w:tcPr>
            <w:tcW w:w="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78" w:author="Simona Mrkvičková" w:date="2018-04-13T14:26:00Z">
              <w:tcPr>
                <w:tcW w:w="716" w:type="dxa"/>
                <w:gridSpan w:val="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F7BAEE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59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79" w:author="Simona Mrkvičková" w:date="2018-04-13T14:26:00Z">
              <w:tcPr>
                <w:tcW w:w="593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6F1A477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 kdy</w:t>
            </w:r>
          </w:p>
        </w:tc>
        <w:tc>
          <w:tcPr>
            <w:tcW w:w="1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80" w:author="Simona Mrkvičková" w:date="2018-04-13T14:26:00Z">
              <w:tcPr>
                <w:tcW w:w="1727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F3F4D2F" w14:textId="77777777" w:rsidR="00DA49CD" w:rsidRDefault="00DA49CD" w:rsidP="00A86912">
            <w:pPr>
              <w:jc w:val="both"/>
              <w:rPr>
                <w:highlight w:val="green"/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</w:tr>
      <w:tr w:rsidR="00DA49CD" w14:paraId="29A3DD3E" w14:textId="77777777" w:rsidTr="00D53E52">
        <w:trPr>
          <w:gridBefore w:val="1"/>
          <w:wBefore w:w="80" w:type="dxa"/>
          <w:trPrChange w:id="158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82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E945752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Další současná působení jako akademický pracovník na jiných VŠ</w:t>
            </w:r>
          </w:p>
        </w:tc>
        <w:tc>
          <w:tcPr>
            <w:tcW w:w="1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83" w:author="Simona Mrkvičková" w:date="2018-04-13T14:26:00Z">
              <w:tcPr>
                <w:tcW w:w="1712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BE6C632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typ prac. </w:t>
            </w:r>
            <w:proofErr w:type="gramStart"/>
            <w:r>
              <w:rPr>
                <w:b/>
                <w:lang w:eastAsia="en-US"/>
              </w:rPr>
              <w:t>vztahu</w:t>
            </w:r>
            <w:proofErr w:type="gramEnd"/>
          </w:p>
        </w:tc>
        <w:tc>
          <w:tcPr>
            <w:tcW w:w="232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584" w:author="Simona Mrkvičková" w:date="2018-04-13T14:26:00Z">
              <w:tcPr>
                <w:tcW w:w="2320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F4E4B18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</w:tr>
      <w:tr w:rsidR="00DA49CD" w14:paraId="7BABE5F8" w14:textId="77777777" w:rsidTr="00D53E52">
        <w:trPr>
          <w:gridBefore w:val="1"/>
          <w:wBefore w:w="80" w:type="dxa"/>
          <w:trPrChange w:id="158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586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E6B616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1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87" w:author="Simona Mrkvičková" w:date="2018-04-13T14:26:00Z">
              <w:tcPr>
                <w:tcW w:w="1712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8836F2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32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88" w:author="Simona Mrkvičková" w:date="2018-04-13T14:26:00Z">
              <w:tcPr>
                <w:tcW w:w="2320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54BE562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</w:tr>
      <w:tr w:rsidR="00DA49CD" w14:paraId="477A2F3B" w14:textId="77777777" w:rsidTr="00D53E52">
        <w:trPr>
          <w:gridBefore w:val="1"/>
          <w:wBefore w:w="80" w:type="dxa"/>
          <w:trPrChange w:id="158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0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CA26796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1" w:author="Simona Mrkvičková" w:date="2018-04-13T14:26:00Z">
              <w:tcPr>
                <w:tcW w:w="1712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D6CAF25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32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2" w:author="Simona Mrkvičková" w:date="2018-04-13T14:26:00Z">
              <w:tcPr>
                <w:tcW w:w="2320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D880D7C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608DA62F" w14:textId="77777777" w:rsidTr="00D53E52">
        <w:trPr>
          <w:gridBefore w:val="1"/>
          <w:wBefore w:w="80" w:type="dxa"/>
          <w:trPrChange w:id="159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4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572B477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5" w:author="Simona Mrkvičková" w:date="2018-04-13T14:26:00Z">
              <w:tcPr>
                <w:tcW w:w="1712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C81FE65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32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6" w:author="Simona Mrkvičková" w:date="2018-04-13T14:26:00Z">
              <w:tcPr>
                <w:tcW w:w="2320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2090EE7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254CAA94" w14:textId="77777777" w:rsidTr="00D53E52">
        <w:trPr>
          <w:gridBefore w:val="1"/>
          <w:wBefore w:w="80" w:type="dxa"/>
          <w:trPrChange w:id="159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8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52D3310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599" w:author="Simona Mrkvičková" w:date="2018-04-13T14:26:00Z">
              <w:tcPr>
                <w:tcW w:w="1712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20CCC6C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32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00" w:author="Simona Mrkvičková" w:date="2018-04-13T14:26:00Z">
              <w:tcPr>
                <w:tcW w:w="2320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00B1C61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5F707573" w14:textId="77777777" w:rsidTr="00D53E52">
        <w:trPr>
          <w:gridBefore w:val="1"/>
          <w:wBefore w:w="80" w:type="dxa"/>
          <w:trPrChange w:id="160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02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938B47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3C810556" w14:textId="77777777" w:rsidTr="00D53E52">
        <w:trPr>
          <w:gridBefore w:val="1"/>
          <w:wBefore w:w="80" w:type="dxa"/>
          <w:trHeight w:val="323"/>
          <w:trPrChange w:id="1603" w:author="Simona Mrkvičková" w:date="2018-04-13T14:26:00Z">
            <w:trPr>
              <w:gridBefore w:val="1"/>
              <w:wBefore w:w="76" w:type="dxa"/>
              <w:trHeight w:val="323"/>
            </w:trPr>
          </w:trPrChange>
        </w:trPr>
        <w:tc>
          <w:tcPr>
            <w:tcW w:w="10077" w:type="dxa"/>
            <w:gridSpan w:val="6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04" w:author="Simona Mrkvičková" w:date="2018-04-13T14:26:00Z">
              <w:tcPr>
                <w:tcW w:w="10081" w:type="dxa"/>
                <w:gridSpan w:val="6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856A167" w14:textId="77777777" w:rsidR="00672CDD" w:rsidRPr="00672CDD" w:rsidRDefault="00672CDD" w:rsidP="00610A75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672CDD">
              <w:rPr>
                <w:sz w:val="21"/>
                <w:szCs w:val="21"/>
              </w:rPr>
              <w:t>Simulace a modelování tvářecích procesů</w:t>
            </w:r>
            <w:r>
              <w:rPr>
                <w:sz w:val="21"/>
                <w:szCs w:val="21"/>
              </w:rPr>
              <w:t xml:space="preserve"> (100% l)</w:t>
            </w:r>
          </w:p>
          <w:p w14:paraId="2E7AEA73" w14:textId="77777777" w:rsidR="00DA49CD" w:rsidRPr="00610A75" w:rsidRDefault="006E0EAC" w:rsidP="00610A75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Tepelné úpravy kovů (100% p)</w:t>
            </w:r>
          </w:p>
        </w:tc>
      </w:tr>
      <w:tr w:rsidR="00DA49CD" w14:paraId="3F64D09B" w14:textId="77777777" w:rsidTr="00D53E52">
        <w:trPr>
          <w:gridBefore w:val="1"/>
          <w:wBefore w:w="80" w:type="dxa"/>
          <w:trPrChange w:id="160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06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CB679A0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Údaje o vzdělání na VŠ </w:t>
            </w:r>
          </w:p>
        </w:tc>
      </w:tr>
      <w:tr w:rsidR="00DA49CD" w14:paraId="37ABE2A8" w14:textId="77777777" w:rsidTr="00D53E52">
        <w:trPr>
          <w:gridBefore w:val="1"/>
          <w:wBefore w:w="80" w:type="dxa"/>
          <w:trHeight w:val="372"/>
          <w:trPrChange w:id="1607" w:author="Simona Mrkvičková" w:date="2018-04-13T14:26:00Z">
            <w:trPr>
              <w:gridBefore w:val="1"/>
              <w:wBefore w:w="76" w:type="dxa"/>
              <w:trHeight w:val="372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08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9A3B037" w14:textId="77777777" w:rsidR="00DA49CD" w:rsidRPr="00610A75" w:rsidRDefault="00DA49CD" w:rsidP="00A86912">
            <w:pPr>
              <w:spacing w:before="60" w:after="60"/>
              <w:jc w:val="both"/>
              <w:rPr>
                <w:b/>
                <w:sz w:val="21"/>
                <w:szCs w:val="21"/>
                <w:lang w:eastAsia="en-US"/>
              </w:rPr>
            </w:pPr>
            <w:r w:rsidRPr="00610A75">
              <w:rPr>
                <w:noProof/>
                <w:sz w:val="21"/>
                <w:szCs w:val="21"/>
                <w:lang w:eastAsia="en-US"/>
              </w:rPr>
              <w:t xml:space="preserve">2013: </w:t>
            </w:r>
            <w:r w:rsidRPr="00610A75">
              <w:rPr>
                <w:sz w:val="21"/>
                <w:szCs w:val="21"/>
                <w:lang w:eastAsia="en-US"/>
              </w:rPr>
              <w:t>UTB Zlín, FT</w:t>
            </w:r>
            <w:r w:rsidRPr="00610A75">
              <w:rPr>
                <w:noProof/>
                <w:sz w:val="21"/>
                <w:szCs w:val="21"/>
                <w:lang w:eastAsia="en-US"/>
              </w:rPr>
              <w:t xml:space="preserve">, </w:t>
            </w:r>
            <w:r w:rsidRPr="00610A75">
              <w:rPr>
                <w:rFonts w:eastAsia="Calibri"/>
                <w:sz w:val="21"/>
                <w:szCs w:val="21"/>
                <w:lang w:eastAsia="en-US"/>
              </w:rPr>
              <w:t xml:space="preserve">SP Procesní inženýrství, </w:t>
            </w:r>
            <w:r w:rsidRPr="00610A75">
              <w:rPr>
                <w:noProof/>
                <w:sz w:val="21"/>
                <w:szCs w:val="21"/>
                <w:lang w:eastAsia="en-US"/>
              </w:rPr>
              <w:t>obor Nástroje a procesy, Ph.D.</w:t>
            </w:r>
          </w:p>
        </w:tc>
      </w:tr>
      <w:tr w:rsidR="00DA49CD" w14:paraId="54ED90FD" w14:textId="77777777" w:rsidTr="00D53E52">
        <w:trPr>
          <w:gridBefore w:val="1"/>
          <w:wBefore w:w="80" w:type="dxa"/>
          <w:trPrChange w:id="160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10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823151B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Údaje o odborném působení od absolvování VŠ</w:t>
            </w:r>
          </w:p>
        </w:tc>
      </w:tr>
      <w:tr w:rsidR="00DA49CD" w14:paraId="19F7C8D4" w14:textId="77777777" w:rsidTr="00D53E52">
        <w:trPr>
          <w:gridBefore w:val="1"/>
          <w:wBefore w:w="80" w:type="dxa"/>
          <w:trHeight w:val="555"/>
          <w:trPrChange w:id="1611" w:author="Simona Mrkvičková" w:date="2018-04-13T14:26:00Z">
            <w:trPr>
              <w:gridBefore w:val="1"/>
              <w:wBefore w:w="76" w:type="dxa"/>
              <w:trHeight w:val="555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12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8E00E21" w14:textId="77777777" w:rsidR="00DA49CD" w:rsidRPr="00610A75" w:rsidRDefault="00DA49CD" w:rsidP="00610A75">
            <w:pPr>
              <w:spacing w:before="60" w:after="60"/>
              <w:jc w:val="both"/>
              <w:rPr>
                <w:sz w:val="21"/>
                <w:szCs w:val="21"/>
                <w:lang w:eastAsia="en-US"/>
              </w:rPr>
            </w:pPr>
            <w:r w:rsidRPr="00610A75">
              <w:rPr>
                <w:sz w:val="21"/>
                <w:szCs w:val="21"/>
                <w:lang w:eastAsia="en-US"/>
              </w:rPr>
              <w:t xml:space="preserve">01/2011 – 09/2013: UTB Zlín, FAI, CEBIA-Tech, Ph.D. student, člen výzkumného týmu </w:t>
            </w:r>
          </w:p>
          <w:p w14:paraId="068AE820" w14:textId="77777777" w:rsidR="00DA49CD" w:rsidRDefault="00DA49CD" w:rsidP="00610A75">
            <w:pPr>
              <w:spacing w:before="60" w:after="60"/>
              <w:jc w:val="both"/>
              <w:rPr>
                <w:lang w:eastAsia="en-US"/>
              </w:rPr>
            </w:pPr>
            <w:r w:rsidRPr="00610A75">
              <w:rPr>
                <w:sz w:val="21"/>
                <w:szCs w:val="21"/>
                <w:lang w:eastAsia="en-US"/>
              </w:rPr>
              <w:t>09/2013 – dosud: UTB Zlín, FT, odborný asistent</w:t>
            </w:r>
          </w:p>
        </w:tc>
      </w:tr>
      <w:tr w:rsidR="00DA49CD" w14:paraId="1E1795C7" w14:textId="77777777" w:rsidTr="00D53E52">
        <w:trPr>
          <w:gridBefore w:val="1"/>
          <w:wBefore w:w="80" w:type="dxa"/>
          <w:trHeight w:val="250"/>
          <w:trPrChange w:id="1613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14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1E01F2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Zkušenosti s vedením kvalifikačních a rigorózních prací</w:t>
            </w:r>
          </w:p>
        </w:tc>
      </w:tr>
      <w:tr w:rsidR="00DA49CD" w14:paraId="7D6CAA68" w14:textId="77777777" w:rsidTr="00D53E52">
        <w:trPr>
          <w:gridBefore w:val="1"/>
          <w:wBefore w:w="80" w:type="dxa"/>
          <w:trHeight w:val="184"/>
          <w:trPrChange w:id="1615" w:author="Simona Mrkvičková" w:date="2018-04-13T14:26:00Z">
            <w:trPr>
              <w:gridBefore w:val="1"/>
              <w:wBefore w:w="76" w:type="dxa"/>
              <w:trHeight w:val="184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16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9D9A3C6" w14:textId="77777777" w:rsidR="00DA49CD" w:rsidRPr="00610A75" w:rsidRDefault="00DA49CD" w:rsidP="00A86912">
            <w:pPr>
              <w:spacing w:before="60" w:after="60"/>
              <w:jc w:val="both"/>
              <w:rPr>
                <w:sz w:val="21"/>
                <w:szCs w:val="21"/>
                <w:lang w:eastAsia="en-US"/>
              </w:rPr>
            </w:pPr>
            <w:r w:rsidRPr="00610A75">
              <w:rPr>
                <w:sz w:val="21"/>
                <w:szCs w:val="21"/>
                <w:lang w:eastAsia="en-US"/>
              </w:rPr>
              <w:t xml:space="preserve">Počet obhájených prací, které vyučující vedl v období 2013 </w:t>
            </w:r>
            <w:r w:rsidRPr="00610A75">
              <w:rPr>
                <w:rFonts w:eastAsia="Calibri"/>
                <w:sz w:val="21"/>
                <w:szCs w:val="21"/>
                <w:lang w:eastAsia="en-US"/>
              </w:rPr>
              <w:t xml:space="preserve">– </w:t>
            </w:r>
            <w:r w:rsidRPr="00610A75">
              <w:rPr>
                <w:sz w:val="21"/>
                <w:szCs w:val="21"/>
                <w:lang w:eastAsia="en-US"/>
              </w:rPr>
              <w:t>2017: 17 BP, 17 DP.</w:t>
            </w:r>
          </w:p>
        </w:tc>
      </w:tr>
      <w:tr w:rsidR="00DA49CD" w14:paraId="61FBAB82" w14:textId="77777777" w:rsidTr="00D53E52">
        <w:trPr>
          <w:gridBefore w:val="1"/>
          <w:wBefore w:w="80" w:type="dxa"/>
          <w:cantSplit/>
          <w:trPrChange w:id="1617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18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CD262EC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19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E29DD6A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  <w:tcPrChange w:id="1620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F7CAAC"/>
                <w:hideMark/>
              </w:tcPr>
            </w:tcPrChange>
          </w:tcPr>
          <w:p w14:paraId="671FF1A3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21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F85FB04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Ohlasy publikací</w:t>
            </w:r>
          </w:p>
        </w:tc>
      </w:tr>
      <w:tr w:rsidR="00DA49CD" w14:paraId="43B1CF19" w14:textId="77777777" w:rsidTr="00D53E52">
        <w:trPr>
          <w:gridBefore w:val="1"/>
          <w:wBefore w:w="80" w:type="dxa"/>
          <w:cantSplit/>
          <w:trPrChange w:id="1622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23" w:author="Simona Mrkvičková" w:date="2018-04-13T14:26:00Z">
              <w:tcPr>
                <w:tcW w:w="3332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EEF790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24" w:author="Simona Mrkvičková" w:date="2018-04-13T14:26:00Z">
              <w:tcPr>
                <w:tcW w:w="2244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402395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7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  <w:tcPrChange w:id="1625" w:author="Simona Mrkvičková" w:date="2018-04-13T14:26:00Z">
              <w:tcPr>
                <w:tcW w:w="2275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</w:tcPrChange>
          </w:tcPr>
          <w:p w14:paraId="345D8802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64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26" w:author="Simona Mrkvičková" w:date="2018-04-13T14:26:00Z">
              <w:tcPr>
                <w:tcW w:w="644" w:type="dxa"/>
                <w:gridSpan w:val="10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3377552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WOS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27" w:author="Simona Mrkvičková" w:date="2018-04-13T14:26:00Z">
              <w:tcPr>
                <w:tcW w:w="6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19C6DEF" w14:textId="77777777" w:rsidR="00DA49CD" w:rsidRDefault="00DA49CD" w:rsidP="00A86912">
            <w:pPr>
              <w:jc w:val="both"/>
              <w:rPr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Scopus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28" w:author="Simona Mrkvičková" w:date="2018-04-13T14:26:00Z">
              <w:tcPr>
                <w:tcW w:w="89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932249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sz w:val="18"/>
                <w:lang w:eastAsia="en-US"/>
              </w:rPr>
              <w:t>ostatní</w:t>
            </w:r>
          </w:p>
        </w:tc>
      </w:tr>
      <w:tr w:rsidR="00DA49CD" w14:paraId="5DE0E529" w14:textId="77777777" w:rsidTr="00D53E52">
        <w:trPr>
          <w:gridBefore w:val="1"/>
          <w:wBefore w:w="80" w:type="dxa"/>
          <w:cantSplit/>
          <w:trHeight w:val="70"/>
          <w:trPrChange w:id="1629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30" w:author="Simona Mrkvičková" w:date="2018-04-13T14:26:00Z">
              <w:tcPr>
                <w:tcW w:w="3332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762C58E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Obor jmenovacího řízení</w:t>
            </w:r>
          </w:p>
        </w:tc>
        <w:tc>
          <w:tcPr>
            <w:tcW w:w="2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31" w:author="Simona Mrkvičková" w:date="2018-04-13T14:26:00Z">
              <w:tcPr>
                <w:tcW w:w="2244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341996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  <w:tcPrChange w:id="1632" w:author="Simona Mrkvičková" w:date="2018-04-13T14:26:00Z">
              <w:tcPr>
                <w:tcW w:w="2275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F7CAAC"/>
                <w:hideMark/>
              </w:tcPr>
            </w:tcPrChange>
          </w:tcPr>
          <w:p w14:paraId="46A6BC7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  <w:tcPrChange w:id="1633" w:author="Simona Mrkvičková" w:date="2018-04-13T14:26:00Z">
              <w:tcPr>
                <w:tcW w:w="644" w:type="dxa"/>
                <w:gridSpan w:val="10"/>
                <w:vMerge w:val="restar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598F5FA" w14:textId="77777777" w:rsidR="00DA49CD" w:rsidRPr="004823C7" w:rsidRDefault="00DA49CD" w:rsidP="00A86912">
            <w:pPr>
              <w:jc w:val="both"/>
              <w:rPr>
                <w:b/>
                <w:lang w:eastAsia="en-US"/>
              </w:rPr>
            </w:pPr>
            <w:r w:rsidRPr="004823C7">
              <w:rPr>
                <w:b/>
                <w:lang w:eastAsia="en-US"/>
              </w:rPr>
              <w:t>14</w:t>
            </w:r>
          </w:p>
        </w:tc>
        <w:tc>
          <w:tcPr>
            <w:tcW w:w="6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34" w:author="Simona Mrkvičková" w:date="2018-04-13T14:26:00Z">
              <w:tcPr>
                <w:tcW w:w="696" w:type="dxa"/>
                <w:gridSpan w:val="6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8213C01" w14:textId="77777777" w:rsidR="00DA49CD" w:rsidRPr="004823C7" w:rsidRDefault="00DA49CD" w:rsidP="00A86912">
            <w:pPr>
              <w:jc w:val="both"/>
              <w:rPr>
                <w:b/>
                <w:lang w:eastAsia="en-US"/>
              </w:rPr>
            </w:pPr>
            <w:r w:rsidRPr="004823C7">
              <w:rPr>
                <w:b/>
                <w:lang w:eastAsia="en-US"/>
              </w:rPr>
              <w:t>98</w:t>
            </w:r>
          </w:p>
        </w:tc>
        <w:tc>
          <w:tcPr>
            <w:tcW w:w="8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35" w:author="Simona Mrkvičková" w:date="2018-04-13T14:26:00Z">
              <w:tcPr>
                <w:tcW w:w="890" w:type="dxa"/>
                <w:gridSpan w:val="4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E07D772" w14:textId="77777777" w:rsidR="00DA49CD" w:rsidRDefault="00DA49CD" w:rsidP="00A86912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A26A13">
              <w:rPr>
                <w:b/>
                <w:sz w:val="18"/>
                <w:szCs w:val="18"/>
                <w:lang w:eastAsia="en-US"/>
              </w:rPr>
              <w:t>neevid.</w:t>
            </w:r>
          </w:p>
        </w:tc>
      </w:tr>
      <w:tr w:rsidR="00DA49CD" w14:paraId="65C396AC" w14:textId="77777777" w:rsidTr="00D53E52">
        <w:trPr>
          <w:gridBefore w:val="1"/>
          <w:wBefore w:w="80" w:type="dxa"/>
          <w:trHeight w:val="205"/>
          <w:trPrChange w:id="1636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37" w:author="Simona Mrkvičková" w:date="2018-04-13T14:26:00Z">
              <w:tcPr>
                <w:tcW w:w="3332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7C4514E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38" w:author="Simona Mrkvičková" w:date="2018-04-13T14:26:00Z">
              <w:tcPr>
                <w:tcW w:w="2244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16FD70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7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  <w:tcPrChange w:id="1639" w:author="Simona Mrkvičková" w:date="2018-04-13T14:26:00Z">
              <w:tcPr>
                <w:tcW w:w="2275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</w:tcPrChange>
          </w:tcPr>
          <w:p w14:paraId="1A99228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648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40" w:author="Simona Mrkvičková" w:date="2018-04-13T14:26:00Z">
              <w:tcPr>
                <w:tcW w:w="644" w:type="dxa"/>
                <w:gridSpan w:val="10"/>
                <w:vMerge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FCD651C" w14:textId="77777777" w:rsidR="00DA49CD" w:rsidRDefault="00DA49CD" w:rsidP="00A86912">
            <w:pPr>
              <w:rPr>
                <w:b/>
                <w:lang w:eastAsia="en-US"/>
              </w:rPr>
            </w:pPr>
          </w:p>
        </w:tc>
        <w:tc>
          <w:tcPr>
            <w:tcW w:w="6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41" w:author="Simona Mrkvičková" w:date="2018-04-13T14:26:00Z">
              <w:tcPr>
                <w:tcW w:w="696" w:type="dxa"/>
                <w:gridSpan w:val="6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05ACD07F" w14:textId="77777777" w:rsidR="00DA49CD" w:rsidRDefault="00DA49CD" w:rsidP="00A86912">
            <w:pPr>
              <w:rPr>
                <w:b/>
                <w:lang w:eastAsia="en-US"/>
              </w:rPr>
            </w:pPr>
          </w:p>
        </w:tc>
        <w:tc>
          <w:tcPr>
            <w:tcW w:w="8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642" w:author="Simona Mrkvičková" w:date="2018-04-13T14:26:00Z">
              <w:tcPr>
                <w:tcW w:w="890" w:type="dxa"/>
                <w:gridSpan w:val="4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51C74C36" w14:textId="77777777" w:rsidR="00DA49CD" w:rsidRDefault="00DA49CD" w:rsidP="00A86912">
            <w:pPr>
              <w:rPr>
                <w:b/>
                <w:sz w:val="18"/>
                <w:szCs w:val="18"/>
                <w:lang w:eastAsia="en-US"/>
              </w:rPr>
            </w:pPr>
          </w:p>
        </w:tc>
      </w:tr>
      <w:tr w:rsidR="00DA49CD" w14:paraId="6AEDDF49" w14:textId="77777777" w:rsidTr="00D53E52">
        <w:trPr>
          <w:gridBefore w:val="1"/>
          <w:wBefore w:w="80" w:type="dxa"/>
          <w:trPrChange w:id="164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44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B782345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5DDE874A" w14:textId="77777777" w:rsidTr="00D53E52">
        <w:trPr>
          <w:gridBefore w:val="1"/>
          <w:wBefore w:w="80" w:type="dxa"/>
          <w:trHeight w:val="283"/>
          <w:trPrChange w:id="1645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46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29BEFD3" w14:textId="77777777" w:rsidR="00DA49CD" w:rsidRPr="00610A75" w:rsidRDefault="00DA49CD" w:rsidP="00610A75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610A75">
              <w:rPr>
                <w:b/>
                <w:caps/>
                <w:sz w:val="21"/>
                <w:szCs w:val="21"/>
              </w:rPr>
              <w:t>OvsÍk, M. (50%)</w:t>
            </w:r>
            <w:r w:rsidRPr="00610A75">
              <w:rPr>
                <w:caps/>
                <w:sz w:val="21"/>
                <w:szCs w:val="21"/>
              </w:rPr>
              <w:t>, Hýlová, L., Maňas, D., Maňas, M., Staněk, M.: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 Nano-hardness of electron beam irradiated polyamide 11. </w:t>
            </w:r>
            <w:r w:rsidRPr="00610A75">
              <w:rPr>
                <w:bCs/>
                <w:i/>
                <w:color w:val="222222"/>
                <w:sz w:val="21"/>
                <w:szCs w:val="21"/>
                <w:shd w:val="clear" w:color="auto" w:fill="F8F8F8"/>
              </w:rPr>
              <w:t>MATEC Web of Conferences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 76, </w:t>
            </w:r>
            <w:r w:rsidRPr="00610A75">
              <w:rPr>
                <w:b/>
                <w:bCs/>
                <w:color w:val="222222"/>
                <w:sz w:val="21"/>
                <w:szCs w:val="21"/>
                <w:shd w:val="clear" w:color="auto" w:fill="F8F8F8"/>
              </w:rPr>
              <w:t>2016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. </w:t>
            </w:r>
          </w:p>
          <w:p w14:paraId="734C58AD" w14:textId="77777777" w:rsidR="00DA49CD" w:rsidRPr="00610A75" w:rsidRDefault="00DA49CD" w:rsidP="00610A75">
            <w:pPr>
              <w:spacing w:before="120" w:after="120"/>
              <w:jc w:val="both"/>
              <w:rPr>
                <w:bCs/>
                <w:color w:val="222222"/>
                <w:sz w:val="21"/>
                <w:szCs w:val="21"/>
                <w:shd w:val="clear" w:color="auto" w:fill="F8F8F8"/>
              </w:rPr>
            </w:pPr>
            <w:r w:rsidRPr="00610A75">
              <w:rPr>
                <w:caps/>
                <w:sz w:val="21"/>
                <w:szCs w:val="21"/>
              </w:rPr>
              <w:t xml:space="preserve">Maňas, D., Maňas, M., GajzlerovÁ, L., </w:t>
            </w:r>
            <w:r w:rsidRPr="00610A75">
              <w:rPr>
                <w:b/>
                <w:caps/>
                <w:sz w:val="21"/>
                <w:szCs w:val="21"/>
              </w:rPr>
              <w:t>OvsÍk, M. (5%)</w:t>
            </w:r>
            <w:r w:rsidRPr="00610A75">
              <w:rPr>
                <w:caps/>
                <w:sz w:val="21"/>
                <w:szCs w:val="21"/>
              </w:rPr>
              <w:t>, KrÁtkÝ, P., ŠenkeŘÍk, V., ŠkrobÁk, A., DanĚk, M., Maňas, M.: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 Effect of low doses beta irradiation on micromechanical properties of surface layer of injection molded polypropylene composite</w:t>
            </w:r>
            <w:r w:rsidRPr="00610A75">
              <w:rPr>
                <w:bCs/>
                <w:i/>
                <w:color w:val="222222"/>
                <w:sz w:val="21"/>
                <w:szCs w:val="21"/>
                <w:shd w:val="clear" w:color="auto" w:fill="F8F8F8"/>
              </w:rPr>
              <w:t>. Radiation Physics and Chemistry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 114, 25-30, </w:t>
            </w:r>
            <w:r w:rsidRPr="00610A75">
              <w:rPr>
                <w:b/>
                <w:bCs/>
                <w:color w:val="222222"/>
                <w:sz w:val="21"/>
                <w:szCs w:val="21"/>
                <w:shd w:val="clear" w:color="auto" w:fill="F8F8F8"/>
              </w:rPr>
              <w:t>2015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. </w:t>
            </w:r>
          </w:p>
          <w:p w14:paraId="52F2DBAF" w14:textId="77777777" w:rsidR="00DA49CD" w:rsidRPr="00610A75" w:rsidRDefault="00DA49CD" w:rsidP="00610A75">
            <w:pPr>
              <w:spacing w:before="120" w:after="120"/>
              <w:jc w:val="both"/>
              <w:rPr>
                <w:bCs/>
                <w:color w:val="222222"/>
                <w:sz w:val="21"/>
                <w:szCs w:val="21"/>
                <w:shd w:val="clear" w:color="auto" w:fill="F8F8F8"/>
              </w:rPr>
            </w:pPr>
            <w:r w:rsidRPr="00610A75">
              <w:rPr>
                <w:caps/>
                <w:sz w:val="21"/>
                <w:szCs w:val="21"/>
              </w:rPr>
              <w:t>MaŇas, M., MaŇas, D., StanĚk, M., Mizera, A.</w:t>
            </w:r>
            <w:r w:rsidRPr="00610A75">
              <w:rPr>
                <w:caps/>
                <w:sz w:val="21"/>
                <w:szCs w:val="21"/>
                <w:lang w:val="en-GB"/>
              </w:rPr>
              <w:t xml:space="preserve">, </w:t>
            </w:r>
            <w:r w:rsidRPr="00610A75">
              <w:rPr>
                <w:b/>
                <w:caps/>
                <w:sz w:val="21"/>
                <w:szCs w:val="21"/>
              </w:rPr>
              <w:t>OvsÍk, M. (5%)</w:t>
            </w:r>
            <w:r w:rsidRPr="00610A75">
              <w:rPr>
                <w:caps/>
                <w:sz w:val="21"/>
                <w:szCs w:val="21"/>
              </w:rPr>
              <w:t>:</w:t>
            </w:r>
            <w:r w:rsidRPr="00610A75">
              <w:rPr>
                <w:sz w:val="21"/>
                <w:szCs w:val="21"/>
              </w:rPr>
              <w:t xml:space="preserve"> Modification of polymer properties by irradiation properties of thermoplastic electromer after radiation cross-linking. </w:t>
            </w:r>
            <w:r w:rsidRPr="00610A75">
              <w:rPr>
                <w:i/>
                <w:sz w:val="21"/>
                <w:szCs w:val="21"/>
              </w:rPr>
              <w:t>Asian Journal of Chemistry</w:t>
            </w:r>
            <w:r w:rsidRPr="00610A75">
              <w:rPr>
                <w:sz w:val="21"/>
                <w:szCs w:val="21"/>
              </w:rPr>
              <w:t xml:space="preserve"> 25(9), 5124-5128, Part A, </w:t>
            </w:r>
            <w:r w:rsidRPr="00610A75">
              <w:rPr>
                <w:b/>
                <w:sz w:val="21"/>
                <w:szCs w:val="21"/>
              </w:rPr>
              <w:t>2013</w:t>
            </w:r>
            <w:r w:rsidRPr="00610A75">
              <w:rPr>
                <w:sz w:val="21"/>
                <w:szCs w:val="21"/>
              </w:rPr>
              <w:t>.</w:t>
            </w:r>
            <w:r w:rsidRPr="00610A75">
              <w:rPr>
                <w:b/>
                <w:sz w:val="21"/>
                <w:szCs w:val="21"/>
              </w:rPr>
              <w:t xml:space="preserve"> </w:t>
            </w:r>
          </w:p>
          <w:p w14:paraId="49E2A5B6" w14:textId="77777777" w:rsidR="00DA49CD" w:rsidRPr="00610A75" w:rsidRDefault="00DA49CD" w:rsidP="00610A75">
            <w:pPr>
              <w:spacing w:before="120" w:after="120"/>
              <w:jc w:val="both"/>
              <w:rPr>
                <w:bCs/>
                <w:color w:val="222222"/>
                <w:sz w:val="21"/>
                <w:szCs w:val="21"/>
                <w:shd w:val="clear" w:color="auto" w:fill="F8F8F8"/>
              </w:rPr>
            </w:pPr>
            <w:r w:rsidRPr="00610A75">
              <w:rPr>
                <w:caps/>
                <w:sz w:val="21"/>
                <w:szCs w:val="21"/>
              </w:rPr>
              <w:t xml:space="preserve">Maňas, D., HŘibovÁ, M., Maňas, M., </w:t>
            </w:r>
            <w:r w:rsidRPr="00610A75">
              <w:rPr>
                <w:b/>
                <w:caps/>
                <w:sz w:val="21"/>
                <w:szCs w:val="21"/>
              </w:rPr>
              <w:t>OvsÍk, M. (5%)</w:t>
            </w:r>
            <w:r w:rsidRPr="00610A75">
              <w:rPr>
                <w:caps/>
                <w:sz w:val="21"/>
                <w:szCs w:val="21"/>
              </w:rPr>
              <w:t>, StanĚk, M., SÁmek, D.: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 The effect of beta irradiation on morphology and micro hardness of polypropylene thin layers. </w:t>
            </w:r>
            <w:r w:rsidRPr="00610A75">
              <w:rPr>
                <w:bCs/>
                <w:i/>
                <w:color w:val="222222"/>
                <w:sz w:val="21"/>
                <w:szCs w:val="21"/>
                <w:shd w:val="clear" w:color="auto" w:fill="F8F8F8"/>
              </w:rPr>
              <w:t xml:space="preserve">Thin Solid Films 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530, 49-52, </w:t>
            </w:r>
            <w:r w:rsidRPr="00610A75">
              <w:rPr>
                <w:b/>
                <w:bCs/>
                <w:color w:val="222222"/>
                <w:sz w:val="21"/>
                <w:szCs w:val="21"/>
                <w:shd w:val="clear" w:color="auto" w:fill="F8F8F8"/>
              </w:rPr>
              <w:t>2013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. </w:t>
            </w:r>
          </w:p>
          <w:p w14:paraId="16FC087E" w14:textId="77777777" w:rsidR="00DA49CD" w:rsidRDefault="00DA49CD" w:rsidP="00610A75">
            <w:pPr>
              <w:spacing w:before="120" w:after="120"/>
              <w:jc w:val="both"/>
              <w:rPr>
                <w:b/>
                <w:lang w:eastAsia="en-US"/>
              </w:rPr>
            </w:pPr>
            <w:r w:rsidRPr="00610A75">
              <w:rPr>
                <w:b/>
                <w:caps/>
                <w:sz w:val="21"/>
                <w:szCs w:val="21"/>
              </w:rPr>
              <w:t>OvsÍk, M. (5%)</w:t>
            </w:r>
            <w:r w:rsidRPr="00610A75">
              <w:rPr>
                <w:caps/>
                <w:sz w:val="21"/>
                <w:szCs w:val="21"/>
              </w:rPr>
              <w:t>, Maňas, D., Maňas, M., StanĚk, M., HŘibovÁ, M., Kocman, K., SÁmek, D., Manas, M.: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 Irradiated polypropylene studied by microhardness and waxs. </w:t>
            </w:r>
            <w:r w:rsidRPr="00610A75">
              <w:rPr>
                <w:bCs/>
                <w:i/>
                <w:color w:val="222222"/>
                <w:sz w:val="21"/>
                <w:szCs w:val="21"/>
                <w:shd w:val="clear" w:color="auto" w:fill="F8F8F8"/>
              </w:rPr>
              <w:t xml:space="preserve">Chemicke Listy 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 xml:space="preserve">106 (3), 507-510, </w:t>
            </w:r>
            <w:r w:rsidRPr="00610A75">
              <w:rPr>
                <w:b/>
                <w:bCs/>
                <w:color w:val="222222"/>
                <w:sz w:val="21"/>
                <w:szCs w:val="21"/>
                <w:shd w:val="clear" w:color="auto" w:fill="F8F8F8"/>
              </w:rPr>
              <w:t>2012</w:t>
            </w:r>
            <w:r w:rsidRPr="00610A75">
              <w:rPr>
                <w:bCs/>
                <w:color w:val="222222"/>
                <w:sz w:val="21"/>
                <w:szCs w:val="21"/>
                <w:shd w:val="clear" w:color="auto" w:fill="F8F8F8"/>
              </w:rPr>
              <w:t>.</w:t>
            </w:r>
            <w:r w:rsidRPr="00A26A13">
              <w:rPr>
                <w:bCs/>
                <w:color w:val="222222"/>
                <w:sz w:val="22"/>
                <w:szCs w:val="22"/>
                <w:shd w:val="clear" w:color="auto" w:fill="F8F8F8"/>
              </w:rPr>
              <w:t xml:space="preserve"> </w:t>
            </w:r>
          </w:p>
        </w:tc>
      </w:tr>
      <w:tr w:rsidR="00DA49CD" w14:paraId="37989179" w14:textId="77777777" w:rsidTr="00D53E52">
        <w:trPr>
          <w:gridBefore w:val="1"/>
          <w:wBefore w:w="80" w:type="dxa"/>
          <w:trHeight w:val="218"/>
          <w:trPrChange w:id="1647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48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CF90098" w14:textId="77777777" w:rsidR="00DA49CD" w:rsidRDefault="00DA49CD" w:rsidP="00A8691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Působení v zahraničí</w:t>
            </w:r>
          </w:p>
        </w:tc>
      </w:tr>
      <w:tr w:rsidR="00DA49CD" w14:paraId="7B8D5BFF" w14:textId="77777777" w:rsidTr="00D53E52">
        <w:trPr>
          <w:gridBefore w:val="1"/>
          <w:wBefore w:w="80" w:type="dxa"/>
          <w:trHeight w:val="328"/>
          <w:trPrChange w:id="1649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650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311A905" w14:textId="77777777" w:rsidR="00DA49CD" w:rsidRDefault="00DA49CD" w:rsidP="00A86912">
            <w:pPr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  <w:p w14:paraId="078E0B66" w14:textId="77777777" w:rsidR="00DA49CD" w:rsidRDefault="00DA49CD" w:rsidP="00A86912">
            <w:pPr>
              <w:rPr>
                <w:lang w:eastAsia="en-US"/>
              </w:rPr>
            </w:pPr>
          </w:p>
          <w:p w14:paraId="6F57EECA" w14:textId="77777777" w:rsidR="00DA49CD" w:rsidRDefault="00DA49CD" w:rsidP="00A86912">
            <w:pPr>
              <w:rPr>
                <w:lang w:eastAsia="en-US"/>
              </w:rPr>
            </w:pPr>
          </w:p>
          <w:p w14:paraId="1B70B811" w14:textId="77777777" w:rsidR="00610A75" w:rsidRDefault="00610A75" w:rsidP="00A86912">
            <w:pPr>
              <w:rPr>
                <w:lang w:eastAsia="en-US"/>
              </w:rPr>
            </w:pPr>
          </w:p>
          <w:p w14:paraId="4E52213E" w14:textId="77777777" w:rsidR="00610A75" w:rsidRDefault="00610A75" w:rsidP="00A86912">
            <w:pPr>
              <w:rPr>
                <w:lang w:eastAsia="en-US"/>
              </w:rPr>
            </w:pPr>
          </w:p>
          <w:p w14:paraId="3FD222C9" w14:textId="77777777" w:rsidR="00610A75" w:rsidRDefault="00610A75" w:rsidP="00A86912">
            <w:pPr>
              <w:rPr>
                <w:lang w:eastAsia="en-US"/>
              </w:rPr>
            </w:pPr>
          </w:p>
        </w:tc>
      </w:tr>
      <w:tr w:rsidR="00DA49CD" w14:paraId="24958728" w14:textId="77777777" w:rsidTr="00D53E52">
        <w:trPr>
          <w:gridBefore w:val="1"/>
          <w:wBefore w:w="80" w:type="dxa"/>
          <w:cantSplit/>
          <w:trHeight w:val="470"/>
          <w:trPrChange w:id="1651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52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90F43D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Podpis </w:t>
            </w:r>
          </w:p>
        </w:tc>
        <w:tc>
          <w:tcPr>
            <w:tcW w:w="453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53" w:author="Simona Mrkvičková" w:date="2018-04-13T14:26:00Z">
              <w:tcPr>
                <w:tcW w:w="4539" w:type="dxa"/>
                <w:gridSpan w:val="2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9A97E45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654" w:author="Simona Mrkvičková" w:date="2018-04-13T14:26:00Z">
              <w:tcPr>
                <w:tcW w:w="806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65DF2B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datum</w:t>
            </w:r>
          </w:p>
        </w:tc>
        <w:tc>
          <w:tcPr>
            <w:tcW w:w="22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655" w:author="Simona Mrkvičková" w:date="2018-04-13T14:26:00Z">
              <w:tcPr>
                <w:tcW w:w="2230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D34FB31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0F35FD50" w14:textId="77777777" w:rsidTr="00D53E52">
        <w:trPr>
          <w:gridBefore w:val="1"/>
          <w:wBefore w:w="80" w:type="dxa"/>
          <w:trPrChange w:id="165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bottom w:val="double" w:sz="4" w:space="0" w:color="auto"/>
            </w:tcBorders>
            <w:shd w:val="clear" w:color="auto" w:fill="BDD6EE"/>
            <w:tcPrChange w:id="1657" w:author="Simona Mrkvičková" w:date="2018-04-13T14:26:00Z">
              <w:tcPr>
                <w:tcW w:w="10081" w:type="dxa"/>
                <w:gridSpan w:val="62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176EC2DB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49CD" w14:paraId="260A0A1D" w14:textId="77777777" w:rsidTr="00D53E52">
        <w:trPr>
          <w:gridBefore w:val="1"/>
          <w:wBefore w:w="80" w:type="dxa"/>
          <w:trPrChange w:id="165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</w:tcBorders>
            <w:shd w:val="clear" w:color="auto" w:fill="F7CAAC"/>
            <w:tcPrChange w:id="1659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2543B0E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75" w:type="dxa"/>
            <w:gridSpan w:val="59"/>
            <w:tcPrChange w:id="1660" w:author="Simona Mrkvičková" w:date="2018-04-13T14:26:00Z">
              <w:tcPr>
                <w:tcW w:w="7575" w:type="dxa"/>
                <w:gridSpan w:val="59"/>
              </w:tcPr>
            </w:tcPrChange>
          </w:tcPr>
          <w:p w14:paraId="30E6EC75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241FFC93" w14:textId="77777777" w:rsidTr="00D53E52">
        <w:trPr>
          <w:gridBefore w:val="1"/>
          <w:wBefore w:w="80" w:type="dxa"/>
          <w:trPrChange w:id="166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662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6A32CA8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75" w:type="dxa"/>
            <w:gridSpan w:val="59"/>
            <w:tcPrChange w:id="1663" w:author="Simona Mrkvičková" w:date="2018-04-13T14:26:00Z">
              <w:tcPr>
                <w:tcW w:w="7575" w:type="dxa"/>
                <w:gridSpan w:val="59"/>
              </w:tcPr>
            </w:tcPrChange>
          </w:tcPr>
          <w:p w14:paraId="3991A97D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2F4CD523" w14:textId="77777777" w:rsidTr="00D53E52">
        <w:trPr>
          <w:gridBefore w:val="1"/>
          <w:wBefore w:w="80" w:type="dxa"/>
          <w:trPrChange w:id="166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665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7A2956E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75" w:type="dxa"/>
            <w:gridSpan w:val="59"/>
            <w:tcPrChange w:id="1666" w:author="Simona Mrkvičková" w:date="2018-04-13T14:26:00Z">
              <w:tcPr>
                <w:tcW w:w="7575" w:type="dxa"/>
                <w:gridSpan w:val="59"/>
              </w:tcPr>
            </w:tcPrChange>
          </w:tcPr>
          <w:p w14:paraId="1EF81BBD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54CCFA68" w14:textId="77777777" w:rsidTr="00D53E52">
        <w:trPr>
          <w:gridBefore w:val="1"/>
          <w:wBefore w:w="80" w:type="dxa"/>
          <w:trPrChange w:id="166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668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3199716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27"/>
            <w:tcPrChange w:id="1669" w:author="Simona Mrkvičková" w:date="2018-04-13T14:26:00Z">
              <w:tcPr>
                <w:tcW w:w="4539" w:type="dxa"/>
                <w:gridSpan w:val="27"/>
              </w:tcPr>
            </w:tcPrChange>
          </w:tcPr>
          <w:p w14:paraId="669FBC5A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1670" w:name="Pata"/>
            <w:bookmarkEnd w:id="1670"/>
            <w:r w:rsidRPr="008955CD">
              <w:rPr>
                <w:b/>
              </w:rPr>
              <w:t>Vladimír Pata</w:t>
            </w:r>
          </w:p>
        </w:tc>
        <w:tc>
          <w:tcPr>
            <w:tcW w:w="888" w:type="dxa"/>
            <w:gridSpan w:val="14"/>
            <w:shd w:val="clear" w:color="auto" w:fill="F7CAAC"/>
            <w:tcPrChange w:id="1671" w:author="Simona Mrkvičková" w:date="2018-04-13T14:26:00Z">
              <w:tcPr>
                <w:tcW w:w="884" w:type="dxa"/>
                <w:gridSpan w:val="14"/>
                <w:shd w:val="clear" w:color="auto" w:fill="F7CAAC"/>
              </w:tcPr>
            </w:tcPrChange>
          </w:tcPr>
          <w:p w14:paraId="1909BD4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51" w:type="dxa"/>
            <w:gridSpan w:val="18"/>
            <w:tcPrChange w:id="1672" w:author="Simona Mrkvičková" w:date="2018-04-13T14:26:00Z">
              <w:tcPr>
                <w:tcW w:w="2152" w:type="dxa"/>
                <w:gridSpan w:val="18"/>
              </w:tcPr>
            </w:tcPrChange>
          </w:tcPr>
          <w:p w14:paraId="25AF6546" w14:textId="77777777" w:rsidR="00DA49CD" w:rsidRDefault="00DA49CD" w:rsidP="00A86912">
            <w:pPr>
              <w:jc w:val="both"/>
            </w:pPr>
            <w:r>
              <w:t xml:space="preserve">doc. Dr. Ing. </w:t>
            </w:r>
          </w:p>
        </w:tc>
      </w:tr>
      <w:tr w:rsidR="008D7110" w14:paraId="4A11D0A1" w14:textId="77777777" w:rsidTr="00D53E52">
        <w:trPr>
          <w:gridBefore w:val="1"/>
          <w:wBefore w:w="80" w:type="dxa"/>
          <w:trPrChange w:id="167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674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56AF48A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6" w:type="dxa"/>
            <w:gridSpan w:val="8"/>
            <w:tcPrChange w:id="1675" w:author="Simona Mrkvičková" w:date="2018-04-13T14:26:00Z">
              <w:tcPr>
                <w:tcW w:w="826" w:type="dxa"/>
                <w:gridSpan w:val="8"/>
              </w:tcPr>
            </w:tcPrChange>
          </w:tcPr>
          <w:p w14:paraId="1D837648" w14:textId="77777777" w:rsidR="00DA49CD" w:rsidRDefault="00DA49CD" w:rsidP="00A86912">
            <w:pPr>
              <w:jc w:val="both"/>
            </w:pPr>
            <w:r>
              <w:t>1966</w:t>
            </w:r>
          </w:p>
        </w:tc>
        <w:tc>
          <w:tcPr>
            <w:tcW w:w="1716" w:type="dxa"/>
            <w:gridSpan w:val="6"/>
            <w:shd w:val="clear" w:color="auto" w:fill="F7CAAC"/>
            <w:tcPrChange w:id="1676" w:author="Simona Mrkvičková" w:date="2018-04-13T14:26:00Z">
              <w:tcPr>
                <w:tcW w:w="1718" w:type="dxa"/>
                <w:gridSpan w:val="6"/>
                <w:shd w:val="clear" w:color="auto" w:fill="F7CAAC"/>
              </w:tcPr>
            </w:tcPrChange>
          </w:tcPr>
          <w:p w14:paraId="575D576F" w14:textId="77777777" w:rsidR="00DA49CD" w:rsidRDefault="00DA49CD" w:rsidP="00A86912">
            <w:pPr>
              <w:rPr>
                <w:rFonts w:eastAsiaTheme="minorHAnsi"/>
                <w:sz w:val="24"/>
                <w:szCs w:val="24"/>
              </w:rPr>
            </w:pPr>
            <w:r>
              <w:rPr>
                <w:b/>
              </w:rPr>
              <w:t>typ vztahu k VŠ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14:paraId="32F02EC4" w14:textId="77777777" w:rsidR="00DA49CD" w:rsidRDefault="00DA49CD" w:rsidP="00A86912">
            <w:pPr>
              <w:jc w:val="both"/>
              <w:rPr>
                <w:b/>
              </w:rPr>
            </w:pPr>
          </w:p>
        </w:tc>
        <w:tc>
          <w:tcPr>
            <w:tcW w:w="999" w:type="dxa"/>
            <w:gridSpan w:val="8"/>
            <w:tcPrChange w:id="1677" w:author="Simona Mrkvičková" w:date="2018-04-13T14:26:00Z">
              <w:tcPr>
                <w:tcW w:w="999" w:type="dxa"/>
                <w:gridSpan w:val="8"/>
              </w:tcPr>
            </w:tcPrChange>
          </w:tcPr>
          <w:p w14:paraId="433EEF31" w14:textId="77777777" w:rsidR="00DA49CD" w:rsidRPr="002B1B63" w:rsidRDefault="00DA49CD" w:rsidP="00A86912">
            <w:pPr>
              <w:jc w:val="both"/>
            </w:pPr>
            <w:r w:rsidRPr="002B1B63">
              <w:t>pp.</w:t>
            </w:r>
          </w:p>
        </w:tc>
        <w:tc>
          <w:tcPr>
            <w:tcW w:w="995" w:type="dxa"/>
            <w:gridSpan w:val="5"/>
            <w:shd w:val="clear" w:color="auto" w:fill="F7CAAC"/>
            <w:tcPrChange w:id="1678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606B0A68" w14:textId="77777777" w:rsidR="00DA49CD" w:rsidRPr="002B1B63" w:rsidRDefault="00DA49CD" w:rsidP="00A86912">
            <w:pPr>
              <w:jc w:val="both"/>
              <w:rPr>
                <w:b/>
              </w:rPr>
            </w:pPr>
            <w:r w:rsidRPr="002B1B63">
              <w:rPr>
                <w:b/>
              </w:rPr>
              <w:t>rozsah</w:t>
            </w:r>
          </w:p>
        </w:tc>
        <w:tc>
          <w:tcPr>
            <w:tcW w:w="888" w:type="dxa"/>
            <w:gridSpan w:val="14"/>
            <w:tcPrChange w:id="1679" w:author="Simona Mrkvičková" w:date="2018-04-13T14:26:00Z">
              <w:tcPr>
                <w:tcW w:w="884" w:type="dxa"/>
                <w:gridSpan w:val="14"/>
              </w:tcPr>
            </w:tcPrChange>
          </w:tcPr>
          <w:p w14:paraId="057B2F4C" w14:textId="77777777" w:rsidR="00DA49CD" w:rsidRPr="002B1B63" w:rsidRDefault="00DA49CD" w:rsidP="00A86912">
            <w:pPr>
              <w:jc w:val="both"/>
            </w:pPr>
            <w:r w:rsidRPr="002B1B63">
              <w:t>40</w:t>
            </w:r>
          </w:p>
        </w:tc>
        <w:tc>
          <w:tcPr>
            <w:tcW w:w="566" w:type="dxa"/>
            <w:gridSpan w:val="8"/>
            <w:shd w:val="clear" w:color="auto" w:fill="F7CAAC"/>
            <w:tcPrChange w:id="1680" w:author="Simona Mrkvičková" w:date="2018-04-13T14:26:00Z">
              <w:tcPr>
                <w:tcW w:w="566" w:type="dxa"/>
                <w:gridSpan w:val="8"/>
                <w:shd w:val="clear" w:color="auto" w:fill="F7CAAC"/>
              </w:tcPr>
            </w:tcPrChange>
          </w:tcPr>
          <w:p w14:paraId="61D21F38" w14:textId="77777777" w:rsidR="008D7110" w:rsidRDefault="00DA49CD" w:rsidP="00A86912">
            <w:pPr>
              <w:jc w:val="both"/>
              <w:rPr>
                <w:b/>
              </w:rPr>
            </w:pPr>
            <w:r w:rsidRPr="002B1B63">
              <w:rPr>
                <w:b/>
              </w:rPr>
              <w:t xml:space="preserve">do </w:t>
            </w:r>
          </w:p>
          <w:p w14:paraId="5504926A" w14:textId="77777777" w:rsidR="00DA49CD" w:rsidRPr="002B1B63" w:rsidRDefault="00DA49CD" w:rsidP="00A86912">
            <w:pPr>
              <w:jc w:val="both"/>
              <w:rPr>
                <w:b/>
              </w:rPr>
            </w:pPr>
            <w:r w:rsidRPr="002B1B63">
              <w:rPr>
                <w:b/>
              </w:rPr>
              <w:t>kdy</w:t>
            </w:r>
          </w:p>
        </w:tc>
        <w:tc>
          <w:tcPr>
            <w:tcW w:w="1585" w:type="dxa"/>
            <w:gridSpan w:val="10"/>
            <w:tcPrChange w:id="1681" w:author="Simona Mrkvičková" w:date="2018-04-13T14:26:00Z">
              <w:tcPr>
                <w:tcW w:w="1586" w:type="dxa"/>
                <w:gridSpan w:val="10"/>
              </w:tcPr>
            </w:tcPrChange>
          </w:tcPr>
          <w:p w14:paraId="2B71DC01" w14:textId="77777777" w:rsidR="00DA49CD" w:rsidRPr="002B1B63" w:rsidRDefault="00DA49CD" w:rsidP="00A86912">
            <w:pPr>
              <w:jc w:val="both"/>
            </w:pPr>
            <w:r w:rsidRPr="002B1B63">
              <w:t>N</w:t>
            </w:r>
          </w:p>
        </w:tc>
      </w:tr>
      <w:tr w:rsidR="00DA49CD" w14:paraId="0725DB88" w14:textId="77777777" w:rsidTr="00D53E52">
        <w:trPr>
          <w:gridBefore w:val="1"/>
          <w:wBefore w:w="80" w:type="dxa"/>
          <w:trPrChange w:id="1682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shd w:val="clear" w:color="auto" w:fill="F7CAAC"/>
            <w:tcPrChange w:id="1683" w:author="Simona Mrkvičková" w:date="2018-04-13T14:26:00Z">
              <w:tcPr>
                <w:tcW w:w="5050" w:type="dxa"/>
                <w:gridSpan w:val="17"/>
                <w:shd w:val="clear" w:color="auto" w:fill="F7CAAC"/>
              </w:tcPr>
            </w:tcPrChange>
          </w:tcPr>
          <w:p w14:paraId="287D882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PrChange w:id="1684" w:author="Simona Mrkvičková" w:date="2018-04-13T14:26:00Z">
              <w:tcPr>
                <w:tcW w:w="999" w:type="dxa"/>
                <w:gridSpan w:val="8"/>
              </w:tcPr>
            </w:tcPrChange>
          </w:tcPr>
          <w:p w14:paraId="72DD2DEF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5"/>
            <w:shd w:val="clear" w:color="auto" w:fill="F7CAAC"/>
            <w:tcPrChange w:id="1685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2A382E0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14"/>
            <w:tcPrChange w:id="1686" w:author="Simona Mrkvičková" w:date="2018-04-13T14:26:00Z">
              <w:tcPr>
                <w:tcW w:w="884" w:type="dxa"/>
                <w:gridSpan w:val="14"/>
              </w:tcPr>
            </w:tcPrChange>
          </w:tcPr>
          <w:p w14:paraId="4849795C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566" w:type="dxa"/>
            <w:gridSpan w:val="8"/>
            <w:shd w:val="clear" w:color="auto" w:fill="F7CAAC"/>
            <w:tcPrChange w:id="1687" w:author="Simona Mrkvičková" w:date="2018-04-13T14:26:00Z">
              <w:tcPr>
                <w:tcW w:w="566" w:type="dxa"/>
                <w:gridSpan w:val="8"/>
                <w:shd w:val="clear" w:color="auto" w:fill="F7CAAC"/>
              </w:tcPr>
            </w:tcPrChange>
          </w:tcPr>
          <w:p w14:paraId="45C1A393" w14:textId="77777777" w:rsidR="008D7110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do </w:t>
            </w:r>
          </w:p>
          <w:p w14:paraId="30AD207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kdy</w:t>
            </w:r>
          </w:p>
        </w:tc>
        <w:tc>
          <w:tcPr>
            <w:tcW w:w="1585" w:type="dxa"/>
            <w:gridSpan w:val="10"/>
            <w:tcPrChange w:id="1688" w:author="Simona Mrkvičková" w:date="2018-04-13T14:26:00Z">
              <w:tcPr>
                <w:tcW w:w="1586" w:type="dxa"/>
                <w:gridSpan w:val="10"/>
              </w:tcPr>
            </w:tcPrChange>
          </w:tcPr>
          <w:p w14:paraId="7CC405F7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9955A1">
              <w:t>---</w:t>
            </w:r>
          </w:p>
        </w:tc>
      </w:tr>
      <w:tr w:rsidR="00DA49CD" w14:paraId="76D9A77E" w14:textId="77777777" w:rsidTr="00D53E52">
        <w:trPr>
          <w:gridBefore w:val="1"/>
          <w:wBefore w:w="80" w:type="dxa"/>
          <w:trPrChange w:id="168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shd w:val="clear" w:color="auto" w:fill="F7CAAC"/>
            <w:tcPrChange w:id="1690" w:author="Simona Mrkvičková" w:date="2018-04-13T14:26:00Z">
              <w:tcPr>
                <w:tcW w:w="6049" w:type="dxa"/>
                <w:gridSpan w:val="25"/>
                <w:shd w:val="clear" w:color="auto" w:fill="F7CAAC"/>
              </w:tcPr>
            </w:tcPrChange>
          </w:tcPr>
          <w:p w14:paraId="52639B31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883" w:type="dxa"/>
            <w:gridSpan w:val="19"/>
            <w:shd w:val="clear" w:color="auto" w:fill="F7CAAC"/>
            <w:tcPrChange w:id="1691" w:author="Simona Mrkvičková" w:date="2018-04-13T14:26:00Z">
              <w:tcPr>
                <w:tcW w:w="1880" w:type="dxa"/>
                <w:gridSpan w:val="19"/>
                <w:shd w:val="clear" w:color="auto" w:fill="F7CAAC"/>
              </w:tcPr>
            </w:tcPrChange>
          </w:tcPr>
          <w:p w14:paraId="524575C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151" w:type="dxa"/>
            <w:gridSpan w:val="18"/>
            <w:shd w:val="clear" w:color="auto" w:fill="F7CAAC"/>
            <w:tcPrChange w:id="1692" w:author="Simona Mrkvičková" w:date="2018-04-13T14:26:00Z">
              <w:tcPr>
                <w:tcW w:w="2152" w:type="dxa"/>
                <w:gridSpan w:val="18"/>
                <w:shd w:val="clear" w:color="auto" w:fill="F7CAAC"/>
              </w:tcPr>
            </w:tcPrChange>
          </w:tcPr>
          <w:p w14:paraId="4DC4180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69DB6BC1" w14:textId="77777777" w:rsidTr="00D53E52">
        <w:trPr>
          <w:gridBefore w:val="1"/>
          <w:wBefore w:w="80" w:type="dxa"/>
          <w:trPrChange w:id="169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1694" w:author="Simona Mrkvičková" w:date="2018-04-13T14:26:00Z">
              <w:tcPr>
                <w:tcW w:w="6049" w:type="dxa"/>
                <w:gridSpan w:val="25"/>
              </w:tcPr>
            </w:tcPrChange>
          </w:tcPr>
          <w:p w14:paraId="16FB7168" w14:textId="77777777" w:rsidR="00DA49CD" w:rsidRPr="000612BA" w:rsidRDefault="00DA49CD" w:rsidP="00A86912">
            <w:pPr>
              <w:jc w:val="both"/>
            </w:pPr>
            <w:r w:rsidRPr="000612BA">
              <w:t>---</w:t>
            </w:r>
          </w:p>
        </w:tc>
        <w:tc>
          <w:tcPr>
            <w:tcW w:w="1883" w:type="dxa"/>
            <w:gridSpan w:val="19"/>
            <w:tcPrChange w:id="1695" w:author="Simona Mrkvičková" w:date="2018-04-13T14:26:00Z">
              <w:tcPr>
                <w:tcW w:w="1880" w:type="dxa"/>
                <w:gridSpan w:val="19"/>
              </w:tcPr>
            </w:tcPrChange>
          </w:tcPr>
          <w:p w14:paraId="473A5429" w14:textId="77777777" w:rsidR="00DA49CD" w:rsidRPr="000612BA" w:rsidRDefault="00DA49CD" w:rsidP="00A86912">
            <w:pPr>
              <w:jc w:val="both"/>
            </w:pPr>
            <w:r w:rsidRPr="000612BA">
              <w:t>---</w:t>
            </w:r>
          </w:p>
        </w:tc>
        <w:tc>
          <w:tcPr>
            <w:tcW w:w="2151" w:type="dxa"/>
            <w:gridSpan w:val="18"/>
            <w:tcPrChange w:id="1696" w:author="Simona Mrkvičková" w:date="2018-04-13T14:26:00Z">
              <w:tcPr>
                <w:tcW w:w="2152" w:type="dxa"/>
                <w:gridSpan w:val="18"/>
              </w:tcPr>
            </w:tcPrChange>
          </w:tcPr>
          <w:p w14:paraId="23BB7746" w14:textId="77777777" w:rsidR="00DA49CD" w:rsidRPr="000612BA" w:rsidRDefault="00DA49CD" w:rsidP="00A86912">
            <w:pPr>
              <w:jc w:val="both"/>
            </w:pPr>
            <w:r w:rsidRPr="000612BA">
              <w:t>---</w:t>
            </w:r>
          </w:p>
        </w:tc>
      </w:tr>
      <w:tr w:rsidR="00DA49CD" w14:paraId="78A0105D" w14:textId="77777777" w:rsidTr="00D53E52">
        <w:trPr>
          <w:gridBefore w:val="1"/>
          <w:wBefore w:w="80" w:type="dxa"/>
          <w:trPrChange w:id="169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1698" w:author="Simona Mrkvičková" w:date="2018-04-13T14:26:00Z">
              <w:tcPr>
                <w:tcW w:w="6049" w:type="dxa"/>
                <w:gridSpan w:val="25"/>
              </w:tcPr>
            </w:tcPrChange>
          </w:tcPr>
          <w:p w14:paraId="21C1B537" w14:textId="77777777" w:rsidR="00DA49CD" w:rsidRDefault="00DA49CD" w:rsidP="00A86912">
            <w:pPr>
              <w:jc w:val="both"/>
            </w:pPr>
          </w:p>
        </w:tc>
        <w:tc>
          <w:tcPr>
            <w:tcW w:w="1883" w:type="dxa"/>
            <w:gridSpan w:val="19"/>
            <w:tcPrChange w:id="1699" w:author="Simona Mrkvičková" w:date="2018-04-13T14:26:00Z">
              <w:tcPr>
                <w:tcW w:w="1880" w:type="dxa"/>
                <w:gridSpan w:val="19"/>
              </w:tcPr>
            </w:tcPrChange>
          </w:tcPr>
          <w:p w14:paraId="1F51BA40" w14:textId="77777777" w:rsidR="00DA49CD" w:rsidRDefault="00DA49CD" w:rsidP="00A86912">
            <w:pPr>
              <w:jc w:val="both"/>
            </w:pPr>
          </w:p>
        </w:tc>
        <w:tc>
          <w:tcPr>
            <w:tcW w:w="2151" w:type="dxa"/>
            <w:gridSpan w:val="18"/>
            <w:tcPrChange w:id="1700" w:author="Simona Mrkvičková" w:date="2018-04-13T14:26:00Z">
              <w:tcPr>
                <w:tcW w:w="2152" w:type="dxa"/>
                <w:gridSpan w:val="18"/>
              </w:tcPr>
            </w:tcPrChange>
          </w:tcPr>
          <w:p w14:paraId="1D62F6BA" w14:textId="77777777" w:rsidR="00DA49CD" w:rsidRDefault="00DA49CD" w:rsidP="00A86912">
            <w:pPr>
              <w:jc w:val="both"/>
            </w:pPr>
          </w:p>
        </w:tc>
      </w:tr>
      <w:tr w:rsidR="00DA49CD" w14:paraId="434B9198" w14:textId="77777777" w:rsidTr="00D53E52">
        <w:trPr>
          <w:gridBefore w:val="1"/>
          <w:wBefore w:w="80" w:type="dxa"/>
          <w:trPrChange w:id="170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702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2FA0B4F9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17942C02" w14:textId="77777777" w:rsidTr="00D53E52">
        <w:trPr>
          <w:gridBefore w:val="1"/>
          <w:wBefore w:w="80" w:type="dxa"/>
          <w:trHeight w:val="181"/>
          <w:trPrChange w:id="1703" w:author="Simona Mrkvičková" w:date="2018-04-13T14:26:00Z">
            <w:trPr>
              <w:gridBefore w:val="1"/>
              <w:wBefore w:w="76" w:type="dxa"/>
              <w:trHeight w:val="181"/>
            </w:trPr>
          </w:trPrChange>
        </w:trPr>
        <w:tc>
          <w:tcPr>
            <w:tcW w:w="10077" w:type="dxa"/>
            <w:gridSpan w:val="62"/>
            <w:tcBorders>
              <w:top w:val="nil"/>
            </w:tcBorders>
            <w:tcPrChange w:id="1704" w:author="Simona Mrkvičková" w:date="2018-04-13T14:26:00Z">
              <w:tcPr>
                <w:tcW w:w="10081" w:type="dxa"/>
                <w:gridSpan w:val="62"/>
                <w:tcBorders>
                  <w:top w:val="nil"/>
                </w:tcBorders>
              </w:tcPr>
            </w:tcPrChange>
          </w:tcPr>
          <w:p w14:paraId="451D4597" w14:textId="77777777" w:rsidR="006E0EAC" w:rsidRDefault="006E0EAC" w:rsidP="0092250D">
            <w:pPr>
              <w:pStyle w:val="Zkladntext"/>
              <w:spacing w:before="60" w:after="60"/>
              <w:ind w:left="0" w:right="108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Povrchy a jejich hodnocení </w:t>
            </w:r>
            <w:r w:rsidRPr="006E0EAC">
              <w:rPr>
                <w:sz w:val="21"/>
                <w:szCs w:val="21"/>
              </w:rPr>
              <w:t>(50% p)</w:t>
            </w:r>
          </w:p>
          <w:p w14:paraId="0F0395BD" w14:textId="77777777" w:rsidR="00DA49CD" w:rsidRPr="0092250D" w:rsidRDefault="00D62F18" w:rsidP="0092250D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D62F18">
              <w:rPr>
                <w:b/>
                <w:sz w:val="21"/>
                <w:szCs w:val="21"/>
              </w:rPr>
              <w:t>Technické měření</w:t>
            </w:r>
            <w:r>
              <w:rPr>
                <w:sz w:val="21"/>
                <w:szCs w:val="21"/>
              </w:rPr>
              <w:t xml:space="preserve"> (100% p)</w:t>
            </w:r>
          </w:p>
        </w:tc>
      </w:tr>
      <w:tr w:rsidR="00DA49CD" w14:paraId="1C0A0140" w14:textId="77777777" w:rsidTr="00D53E52">
        <w:trPr>
          <w:gridBefore w:val="1"/>
          <w:wBefore w:w="80" w:type="dxa"/>
          <w:trPrChange w:id="170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bottom w:val="single" w:sz="4" w:space="0" w:color="auto"/>
            </w:tcBorders>
            <w:shd w:val="clear" w:color="auto" w:fill="F7CAAC"/>
            <w:tcPrChange w:id="1706" w:author="Simona Mrkvičková" w:date="2018-04-13T14:26:00Z">
              <w:tcPr>
                <w:tcW w:w="10081" w:type="dxa"/>
                <w:gridSpan w:val="62"/>
                <w:tcBorders>
                  <w:bottom w:val="single" w:sz="4" w:space="0" w:color="auto"/>
                </w:tcBorders>
                <w:shd w:val="clear" w:color="auto" w:fill="F7CAAC"/>
              </w:tcPr>
            </w:tcPrChange>
          </w:tcPr>
          <w:p w14:paraId="2A6912FB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5D02E153" w14:textId="77777777" w:rsidTr="00D53E52">
        <w:trPr>
          <w:gridBefore w:val="1"/>
          <w:wBefore w:w="80" w:type="dxa"/>
          <w:trHeight w:val="372"/>
          <w:trPrChange w:id="1707" w:author="Simona Mrkvičková" w:date="2018-04-13T14:26:00Z">
            <w:trPr>
              <w:gridBefore w:val="1"/>
              <w:wBefore w:w="76" w:type="dxa"/>
              <w:trHeight w:val="372"/>
            </w:trPr>
          </w:trPrChange>
        </w:trPr>
        <w:tc>
          <w:tcPr>
            <w:tcW w:w="10077" w:type="dxa"/>
            <w:gridSpan w:val="62"/>
            <w:shd w:val="clear" w:color="auto" w:fill="auto"/>
            <w:tcPrChange w:id="1708" w:author="Simona Mrkvičková" w:date="2018-04-13T14:26:00Z">
              <w:tcPr>
                <w:tcW w:w="10081" w:type="dxa"/>
                <w:gridSpan w:val="62"/>
                <w:shd w:val="clear" w:color="auto" w:fill="auto"/>
              </w:tcPr>
            </w:tcPrChange>
          </w:tcPr>
          <w:p w14:paraId="46DEB477" w14:textId="77777777" w:rsidR="00DA49CD" w:rsidRPr="0092250D" w:rsidRDefault="00DA49CD" w:rsidP="0092250D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92250D">
              <w:rPr>
                <w:sz w:val="21"/>
                <w:szCs w:val="21"/>
              </w:rPr>
              <w:t xml:space="preserve">1993: VUT Brno, FSI, </w:t>
            </w:r>
            <w:r w:rsidRPr="0092250D">
              <w:rPr>
                <w:rFonts w:eastAsia="Calibri"/>
                <w:sz w:val="21"/>
                <w:szCs w:val="21"/>
              </w:rPr>
              <w:t xml:space="preserve">SP Strojírenská technologie, </w:t>
            </w:r>
            <w:r w:rsidRPr="0092250D">
              <w:rPr>
                <w:sz w:val="21"/>
                <w:szCs w:val="21"/>
              </w:rPr>
              <w:t>obor Řízení jakosti a metrologie, Dr.</w:t>
            </w:r>
          </w:p>
          <w:p w14:paraId="68BE0641" w14:textId="77777777" w:rsidR="00DA49CD" w:rsidRDefault="00DA49CD" w:rsidP="0092250D">
            <w:pPr>
              <w:shd w:val="clear" w:color="auto" w:fill="FFFFFF" w:themeFill="background1"/>
              <w:spacing w:before="60" w:after="60"/>
              <w:jc w:val="both"/>
              <w:rPr>
                <w:b/>
              </w:rPr>
            </w:pPr>
            <w:r w:rsidRPr="0092250D">
              <w:rPr>
                <w:color w:val="000000"/>
                <w:sz w:val="21"/>
                <w:szCs w:val="21"/>
                <w:shd w:val="clear" w:color="auto" w:fill="FFFFFF"/>
              </w:rPr>
              <w:t>2017: UPa Pardubice, FChT, postgraduální 4 semestrové licenční studium (Postgradual License Study), obor Analytická chemie, specializace Statistické zpracování dat</w:t>
            </w:r>
          </w:p>
        </w:tc>
      </w:tr>
      <w:tr w:rsidR="00DA49CD" w14:paraId="3CA61847" w14:textId="77777777" w:rsidTr="00D53E52">
        <w:trPr>
          <w:gridBefore w:val="1"/>
          <w:wBefore w:w="80" w:type="dxa"/>
          <w:trPrChange w:id="170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710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528B14B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36E07351" w14:textId="77777777" w:rsidTr="00D53E52">
        <w:trPr>
          <w:gridBefore w:val="1"/>
          <w:wBefore w:w="80" w:type="dxa"/>
          <w:trHeight w:val="718"/>
          <w:trPrChange w:id="1711" w:author="Simona Mrkvičková" w:date="2018-04-13T14:26:00Z">
            <w:trPr>
              <w:gridBefore w:val="1"/>
              <w:wBefore w:w="76" w:type="dxa"/>
              <w:trHeight w:val="718"/>
            </w:trPr>
          </w:trPrChange>
        </w:trPr>
        <w:tc>
          <w:tcPr>
            <w:tcW w:w="10077" w:type="dxa"/>
            <w:gridSpan w:val="62"/>
            <w:tcPrChange w:id="1712" w:author="Simona Mrkvičková" w:date="2018-04-13T14:26:00Z">
              <w:tcPr>
                <w:tcW w:w="10081" w:type="dxa"/>
                <w:gridSpan w:val="62"/>
              </w:tcPr>
            </w:tcPrChange>
          </w:tcPr>
          <w:p w14:paraId="4AFE424B" w14:textId="77777777" w:rsidR="00DA49CD" w:rsidRPr="0092250D" w:rsidRDefault="00DA49CD" w:rsidP="0092250D">
            <w:pPr>
              <w:spacing w:before="60" w:after="60"/>
              <w:rPr>
                <w:sz w:val="21"/>
                <w:szCs w:val="21"/>
              </w:rPr>
            </w:pPr>
            <w:r w:rsidRPr="0092250D">
              <w:rPr>
                <w:sz w:val="21"/>
                <w:szCs w:val="21"/>
              </w:rPr>
              <w:t>1989 – 1993: VUT Brno, FS, Ústav strojírenské technologie, asistent</w:t>
            </w:r>
          </w:p>
          <w:p w14:paraId="174223AC" w14:textId="77777777" w:rsidR="00DA49CD" w:rsidRPr="0092250D" w:rsidRDefault="00DA49CD" w:rsidP="0092250D">
            <w:pPr>
              <w:spacing w:before="60" w:after="60"/>
              <w:rPr>
                <w:sz w:val="21"/>
                <w:szCs w:val="21"/>
              </w:rPr>
            </w:pPr>
            <w:r w:rsidRPr="0092250D">
              <w:rPr>
                <w:sz w:val="21"/>
                <w:szCs w:val="21"/>
              </w:rPr>
              <w:t>1993 – 2004: VUT Brno, FSI, Ústav strojírenské technologie, odborný asistent</w:t>
            </w:r>
          </w:p>
          <w:p w14:paraId="5F5F2A97" w14:textId="77777777" w:rsidR="00DA49CD" w:rsidRPr="0092250D" w:rsidRDefault="00DA49CD" w:rsidP="0092250D">
            <w:pPr>
              <w:spacing w:before="60" w:after="60"/>
              <w:rPr>
                <w:sz w:val="21"/>
                <w:szCs w:val="21"/>
              </w:rPr>
            </w:pPr>
            <w:r w:rsidRPr="0092250D">
              <w:rPr>
                <w:sz w:val="21"/>
                <w:szCs w:val="21"/>
              </w:rPr>
              <w:t xml:space="preserve">2004 – 2009: VUT Brno, FSI, Ústav metrologie a zkušebnictví, docent </w:t>
            </w:r>
          </w:p>
          <w:p w14:paraId="60F1CA08" w14:textId="77777777" w:rsidR="00DA49CD" w:rsidRDefault="00DA49CD" w:rsidP="0092250D">
            <w:pPr>
              <w:spacing w:before="60" w:after="60"/>
              <w:jc w:val="both"/>
            </w:pPr>
            <w:r w:rsidRPr="0092250D">
              <w:rPr>
                <w:sz w:val="21"/>
                <w:szCs w:val="21"/>
              </w:rPr>
              <w:t>2009 – dosud: UTB Zlín, FT, Ústav výrobního inženýrství, docent</w:t>
            </w:r>
          </w:p>
        </w:tc>
      </w:tr>
      <w:tr w:rsidR="00DA49CD" w14:paraId="4016BF2B" w14:textId="77777777" w:rsidTr="00D53E52">
        <w:trPr>
          <w:gridBefore w:val="1"/>
          <w:wBefore w:w="80" w:type="dxa"/>
          <w:trHeight w:val="250"/>
          <w:trPrChange w:id="1713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71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5BB4BF2B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6DD0E323" w14:textId="77777777" w:rsidTr="00D53E52">
        <w:trPr>
          <w:gridBefore w:val="1"/>
          <w:wBefore w:w="80" w:type="dxa"/>
          <w:trHeight w:val="184"/>
          <w:trPrChange w:id="1715" w:author="Simona Mrkvičková" w:date="2018-04-13T14:26:00Z">
            <w:trPr>
              <w:gridBefore w:val="1"/>
              <w:wBefore w:w="76" w:type="dxa"/>
              <w:trHeight w:val="184"/>
            </w:trPr>
          </w:trPrChange>
        </w:trPr>
        <w:tc>
          <w:tcPr>
            <w:tcW w:w="10077" w:type="dxa"/>
            <w:gridSpan w:val="62"/>
            <w:tcPrChange w:id="1716" w:author="Simona Mrkvičková" w:date="2018-04-13T14:26:00Z">
              <w:tcPr>
                <w:tcW w:w="10081" w:type="dxa"/>
                <w:gridSpan w:val="62"/>
              </w:tcPr>
            </w:tcPrChange>
          </w:tcPr>
          <w:p w14:paraId="43B0B9B3" w14:textId="77777777" w:rsidR="00DA49CD" w:rsidRPr="0092250D" w:rsidRDefault="00DA49CD" w:rsidP="0092250D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92250D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92250D">
              <w:rPr>
                <w:rFonts w:eastAsia="Calibri"/>
                <w:sz w:val="21"/>
                <w:szCs w:val="21"/>
              </w:rPr>
              <w:t xml:space="preserve">– </w:t>
            </w:r>
            <w:r w:rsidRPr="0092250D">
              <w:rPr>
                <w:sz w:val="21"/>
                <w:szCs w:val="21"/>
              </w:rPr>
              <w:t>2017: 3 BP, 27 DP, 2 DisP.</w:t>
            </w:r>
          </w:p>
        </w:tc>
      </w:tr>
      <w:tr w:rsidR="00DA49CD" w14:paraId="2451854D" w14:textId="77777777" w:rsidTr="00D53E52">
        <w:trPr>
          <w:gridBefore w:val="1"/>
          <w:wBefore w:w="80" w:type="dxa"/>
          <w:cantSplit/>
          <w:trPrChange w:id="1717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1718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01A6B120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1719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72E5D264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1720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75C54841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1721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2C71C9A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32DBCDCF" w14:textId="77777777" w:rsidTr="00D53E52">
        <w:trPr>
          <w:gridBefore w:val="1"/>
          <w:wBefore w:w="80" w:type="dxa"/>
          <w:cantSplit/>
          <w:trPrChange w:id="1722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PrChange w:id="1723" w:author="Simona Mrkvičková" w:date="2018-04-13T14:26:00Z">
              <w:tcPr>
                <w:tcW w:w="3332" w:type="dxa"/>
                <w:gridSpan w:val="11"/>
              </w:tcPr>
            </w:tcPrChange>
          </w:tcPr>
          <w:p w14:paraId="6673A3F3" w14:textId="77777777" w:rsidR="00DA49CD" w:rsidRPr="0092250D" w:rsidRDefault="00DA49CD" w:rsidP="0092250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92250D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Strojírenská technologie</w:t>
            </w:r>
          </w:p>
        </w:tc>
        <w:tc>
          <w:tcPr>
            <w:tcW w:w="2242" w:type="dxa"/>
            <w:gridSpan w:val="11"/>
            <w:tcPrChange w:id="1724" w:author="Simona Mrkvičková" w:date="2018-04-13T14:26:00Z">
              <w:tcPr>
                <w:tcW w:w="2244" w:type="dxa"/>
                <w:gridSpan w:val="11"/>
              </w:tcPr>
            </w:tcPrChange>
          </w:tcPr>
          <w:p w14:paraId="7D659E54" w14:textId="77777777" w:rsidR="00DA49CD" w:rsidRPr="0092250D" w:rsidRDefault="00DA49CD" w:rsidP="0092250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92250D">
              <w:rPr>
                <w:sz w:val="21"/>
                <w:szCs w:val="21"/>
              </w:rPr>
              <w:t>2005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1725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3E7802CA" w14:textId="77777777" w:rsidR="00DA49CD" w:rsidRPr="0092250D" w:rsidRDefault="00DA49CD" w:rsidP="0092250D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92250D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VUT Brno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1726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1D0FC60B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1727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012D527E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9" w:type="dxa"/>
            <w:gridSpan w:val="4"/>
            <w:shd w:val="clear" w:color="auto" w:fill="F7CAAC"/>
            <w:tcPrChange w:id="1728" w:author="Simona Mrkvičková" w:date="2018-04-13T14:26:00Z">
              <w:tcPr>
                <w:tcW w:w="890" w:type="dxa"/>
                <w:gridSpan w:val="4"/>
                <w:shd w:val="clear" w:color="auto" w:fill="F7CAAC"/>
              </w:tcPr>
            </w:tcPrChange>
          </w:tcPr>
          <w:p w14:paraId="42C24B9E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5680BE2A" w14:textId="77777777" w:rsidTr="00D53E52">
        <w:trPr>
          <w:gridBefore w:val="1"/>
          <w:wBefore w:w="80" w:type="dxa"/>
          <w:cantSplit/>
          <w:trHeight w:val="70"/>
          <w:trPrChange w:id="1729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shd w:val="clear" w:color="auto" w:fill="F7CAAC"/>
            <w:tcPrChange w:id="1730" w:author="Simona Mrkvičková" w:date="2018-04-13T14:26:00Z">
              <w:tcPr>
                <w:tcW w:w="3332" w:type="dxa"/>
                <w:gridSpan w:val="11"/>
                <w:shd w:val="clear" w:color="auto" w:fill="F7CAAC"/>
              </w:tcPr>
            </w:tcPrChange>
          </w:tcPr>
          <w:p w14:paraId="3573423C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2" w:type="dxa"/>
            <w:gridSpan w:val="11"/>
            <w:shd w:val="clear" w:color="auto" w:fill="F7CAAC"/>
            <w:tcPrChange w:id="1731" w:author="Simona Mrkvičková" w:date="2018-04-13T14:26:00Z">
              <w:tcPr>
                <w:tcW w:w="2244" w:type="dxa"/>
                <w:gridSpan w:val="11"/>
                <w:shd w:val="clear" w:color="auto" w:fill="F7CAAC"/>
              </w:tcPr>
            </w:tcPrChange>
          </w:tcPr>
          <w:p w14:paraId="21C0CEF1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shd w:val="clear" w:color="auto" w:fill="F7CAAC"/>
            <w:tcPrChange w:id="1732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7CCFB08A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1733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46B498CA" w14:textId="77777777" w:rsidR="00DA49CD" w:rsidRPr="004222F9" w:rsidRDefault="00DA49CD" w:rsidP="00A86912">
            <w:pPr>
              <w:jc w:val="both"/>
              <w:rPr>
                <w:b/>
              </w:rPr>
            </w:pPr>
            <w:r w:rsidRPr="004222F9">
              <w:rPr>
                <w:b/>
              </w:rPr>
              <w:t>11</w:t>
            </w:r>
          </w:p>
        </w:tc>
        <w:tc>
          <w:tcPr>
            <w:tcW w:w="696" w:type="dxa"/>
            <w:gridSpan w:val="6"/>
            <w:vMerge w:val="restart"/>
            <w:tcPrChange w:id="1734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19566490" w14:textId="77777777" w:rsidR="00DA49CD" w:rsidRPr="004222F9" w:rsidRDefault="00DA49CD" w:rsidP="00A86912">
            <w:pPr>
              <w:jc w:val="both"/>
              <w:rPr>
                <w:b/>
              </w:rPr>
            </w:pPr>
            <w:r w:rsidRPr="004222F9">
              <w:rPr>
                <w:b/>
              </w:rPr>
              <w:t>205</w:t>
            </w:r>
          </w:p>
        </w:tc>
        <w:tc>
          <w:tcPr>
            <w:tcW w:w="889" w:type="dxa"/>
            <w:gridSpan w:val="4"/>
            <w:vMerge w:val="restart"/>
            <w:tcPrChange w:id="1735" w:author="Simona Mrkvičková" w:date="2018-04-13T14:26:00Z">
              <w:tcPr>
                <w:tcW w:w="890" w:type="dxa"/>
                <w:gridSpan w:val="4"/>
                <w:vMerge w:val="restart"/>
              </w:tcPr>
            </w:tcPrChange>
          </w:tcPr>
          <w:p w14:paraId="225CA05C" w14:textId="77777777" w:rsidR="00DA49CD" w:rsidRPr="004222F9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4222F9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1B17F022" w14:textId="77777777" w:rsidTr="00D53E52">
        <w:trPr>
          <w:gridBefore w:val="1"/>
          <w:wBefore w:w="80" w:type="dxa"/>
          <w:trHeight w:val="205"/>
          <w:trPrChange w:id="1736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PrChange w:id="1737" w:author="Simona Mrkvičková" w:date="2018-04-13T14:26:00Z">
              <w:tcPr>
                <w:tcW w:w="3332" w:type="dxa"/>
                <w:gridSpan w:val="11"/>
              </w:tcPr>
            </w:tcPrChange>
          </w:tcPr>
          <w:p w14:paraId="240C3BCF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2" w:type="dxa"/>
            <w:gridSpan w:val="11"/>
            <w:tcPrChange w:id="1738" w:author="Simona Mrkvičková" w:date="2018-04-13T14:26:00Z">
              <w:tcPr>
                <w:tcW w:w="2244" w:type="dxa"/>
                <w:gridSpan w:val="11"/>
              </w:tcPr>
            </w:tcPrChange>
          </w:tcPr>
          <w:p w14:paraId="045F32E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1739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5331161F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1740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1D2A784F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1741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01562866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889" w:type="dxa"/>
            <w:gridSpan w:val="4"/>
            <w:vMerge/>
            <w:vAlign w:val="center"/>
            <w:tcPrChange w:id="1742" w:author="Simona Mrkvičková" w:date="2018-04-13T14:26:00Z">
              <w:tcPr>
                <w:tcW w:w="890" w:type="dxa"/>
                <w:gridSpan w:val="4"/>
                <w:vMerge/>
                <w:vAlign w:val="center"/>
              </w:tcPr>
            </w:tcPrChange>
          </w:tcPr>
          <w:p w14:paraId="61587F49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1B63F047" w14:textId="77777777" w:rsidTr="00D53E52">
        <w:trPr>
          <w:gridBefore w:val="1"/>
          <w:wBefore w:w="80" w:type="dxa"/>
          <w:trPrChange w:id="174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74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00641AC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2BC5C1E3" w14:textId="77777777" w:rsidTr="00D53E52">
        <w:trPr>
          <w:gridBefore w:val="1"/>
          <w:wBefore w:w="80" w:type="dxa"/>
          <w:trHeight w:val="283"/>
          <w:trPrChange w:id="1745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PrChange w:id="1746" w:author="Simona Mrkvičková" w:date="2018-04-13T14:26:00Z">
              <w:tcPr>
                <w:tcW w:w="10081" w:type="dxa"/>
                <w:gridSpan w:val="62"/>
              </w:tcPr>
            </w:tcPrChange>
          </w:tcPr>
          <w:p w14:paraId="64059F2C" w14:textId="77777777" w:rsidR="00DA49CD" w:rsidRPr="0092250D" w:rsidRDefault="00DA49CD" w:rsidP="00A86912">
            <w:pPr>
              <w:pStyle w:val="not4bbtext1"/>
              <w:shd w:val="clear" w:color="auto" w:fill="FFFFFF"/>
              <w:spacing w:before="60" w:after="80"/>
              <w:ind w:left="0" w:right="0"/>
              <w:rPr>
                <w:sz w:val="21"/>
                <w:szCs w:val="21"/>
              </w:rPr>
            </w:pPr>
            <w:r w:rsidRPr="0092250D">
              <w:rPr>
                <w:sz w:val="21"/>
                <w:szCs w:val="21"/>
              </w:rPr>
              <w:t xml:space="preserve">HAUSNEROVÁ, B., BLEYAN, D., KAŠPÁRKOVÁ, V., </w:t>
            </w:r>
            <w:r w:rsidRPr="0092250D">
              <w:rPr>
                <w:b/>
                <w:sz w:val="21"/>
                <w:szCs w:val="21"/>
              </w:rPr>
              <w:t>PATA, V. (20%)</w:t>
            </w:r>
            <w:r w:rsidRPr="0092250D">
              <w:rPr>
                <w:sz w:val="21"/>
                <w:szCs w:val="21"/>
              </w:rPr>
              <w:t xml:space="preserve">: Surface adhesion between ceramic injection molding feedstocks and processing tools. </w:t>
            </w:r>
            <w:r w:rsidRPr="0092250D">
              <w:rPr>
                <w:i/>
                <w:iCs/>
                <w:sz w:val="21"/>
                <w:szCs w:val="21"/>
              </w:rPr>
              <w:t xml:space="preserve">Materials Science, Ceramics </w:t>
            </w:r>
            <w:r w:rsidRPr="0092250D">
              <w:rPr>
                <w:sz w:val="21"/>
                <w:szCs w:val="21"/>
              </w:rPr>
              <w:t xml:space="preserve">42, 460-465, </w:t>
            </w:r>
            <w:r w:rsidRPr="0092250D">
              <w:rPr>
                <w:b/>
                <w:bCs/>
                <w:sz w:val="21"/>
                <w:szCs w:val="21"/>
              </w:rPr>
              <w:t>2016</w:t>
            </w:r>
            <w:r w:rsidRPr="0092250D">
              <w:rPr>
                <w:sz w:val="21"/>
                <w:szCs w:val="21"/>
              </w:rPr>
              <w:t>. ISSN 0272-8842.</w:t>
            </w:r>
            <w:r w:rsidRPr="0092250D">
              <w:rPr>
                <w:bCs/>
                <w:sz w:val="21"/>
                <w:szCs w:val="21"/>
              </w:rPr>
              <w:t xml:space="preserve"> </w:t>
            </w:r>
          </w:p>
          <w:p w14:paraId="46B838DF" w14:textId="77777777" w:rsidR="00DA49CD" w:rsidRPr="0092250D" w:rsidRDefault="00DA49CD" w:rsidP="00A86912">
            <w:pPr>
              <w:spacing w:after="80"/>
              <w:jc w:val="both"/>
              <w:rPr>
                <w:sz w:val="21"/>
                <w:szCs w:val="21"/>
              </w:rPr>
            </w:pPr>
            <w:r w:rsidRPr="0092250D">
              <w:rPr>
                <w:sz w:val="21"/>
                <w:szCs w:val="21"/>
              </w:rPr>
              <w:t xml:space="preserve">ZAPLETALOVÁ, A., RAHULA, J., </w:t>
            </w:r>
            <w:r w:rsidRPr="0092250D">
              <w:rPr>
                <w:b/>
                <w:sz w:val="21"/>
                <w:szCs w:val="21"/>
              </w:rPr>
              <w:t>PATA, V. (45%)</w:t>
            </w:r>
            <w:r w:rsidRPr="0092250D">
              <w:rPr>
                <w:sz w:val="21"/>
                <w:szCs w:val="21"/>
              </w:rPr>
              <w:t xml:space="preserve">: 3D scanning surface of the skin as an objective procedure for measuring the effectiveness of cosmetic materials and methods. </w:t>
            </w:r>
            <w:r w:rsidRPr="0092250D">
              <w:rPr>
                <w:i/>
                <w:iCs/>
                <w:sz w:val="21"/>
                <w:szCs w:val="21"/>
              </w:rPr>
              <w:t xml:space="preserve">International Journal of Cosmetic Science </w:t>
            </w:r>
            <w:r w:rsidRPr="0092250D">
              <w:rPr>
                <w:sz w:val="21"/>
                <w:szCs w:val="21"/>
              </w:rPr>
              <w:t xml:space="preserve">37, 151-151, </w:t>
            </w:r>
            <w:r w:rsidRPr="0092250D">
              <w:rPr>
                <w:b/>
                <w:bCs/>
                <w:sz w:val="21"/>
                <w:szCs w:val="21"/>
              </w:rPr>
              <w:t>2015</w:t>
            </w:r>
            <w:r w:rsidRPr="0092250D">
              <w:rPr>
                <w:sz w:val="21"/>
                <w:szCs w:val="21"/>
              </w:rPr>
              <w:t xml:space="preserve">. ISSN 0142-5463. </w:t>
            </w:r>
          </w:p>
          <w:p w14:paraId="246A8D58" w14:textId="77777777" w:rsidR="00DA49CD" w:rsidRPr="0092250D" w:rsidRDefault="00DA49CD" w:rsidP="00A86912">
            <w:pPr>
              <w:spacing w:after="80"/>
              <w:jc w:val="both"/>
              <w:rPr>
                <w:sz w:val="21"/>
                <w:szCs w:val="21"/>
              </w:rPr>
            </w:pPr>
            <w:r w:rsidRPr="0092250D">
              <w:rPr>
                <w:b/>
                <w:sz w:val="21"/>
                <w:szCs w:val="21"/>
              </w:rPr>
              <w:t>PATA, V. (100%)</w:t>
            </w:r>
            <w:r w:rsidRPr="0092250D">
              <w:rPr>
                <w:sz w:val="21"/>
                <w:szCs w:val="21"/>
              </w:rPr>
              <w:t>:</w:t>
            </w:r>
            <w:r w:rsidRPr="0092250D">
              <w:rPr>
                <w:b/>
                <w:sz w:val="21"/>
                <w:szCs w:val="21"/>
              </w:rPr>
              <w:t xml:space="preserve"> </w:t>
            </w:r>
            <w:r w:rsidRPr="0092250D">
              <w:rPr>
                <w:sz w:val="21"/>
                <w:szCs w:val="21"/>
              </w:rPr>
              <w:t xml:space="preserve">V-4 Materiály a povrchové úpravy forem pro vstřikování plastů. </w:t>
            </w:r>
            <w:r w:rsidRPr="0092250D">
              <w:rPr>
                <w:i/>
                <w:sz w:val="21"/>
                <w:szCs w:val="21"/>
              </w:rPr>
              <w:t xml:space="preserve">Moravskoslezský automobilový klastr, </w:t>
            </w:r>
            <w:proofErr w:type="gramStart"/>
            <w:r w:rsidRPr="0092250D">
              <w:rPr>
                <w:i/>
                <w:sz w:val="21"/>
                <w:szCs w:val="21"/>
              </w:rPr>
              <w:t>o.s.</w:t>
            </w:r>
            <w:proofErr w:type="gramEnd"/>
            <w:r w:rsidRPr="0092250D">
              <w:rPr>
                <w:i/>
                <w:sz w:val="21"/>
                <w:szCs w:val="21"/>
              </w:rPr>
              <w:t>, Studentská 6202/17, 708 00 Ostrava,</w:t>
            </w:r>
            <w:r w:rsidRPr="0092250D">
              <w:rPr>
                <w:b/>
                <w:sz w:val="21"/>
                <w:szCs w:val="21"/>
              </w:rPr>
              <w:t xml:space="preserve"> 2015</w:t>
            </w:r>
            <w:r w:rsidRPr="0092250D">
              <w:rPr>
                <w:sz w:val="21"/>
                <w:szCs w:val="21"/>
              </w:rPr>
              <w:t xml:space="preserve">. </w:t>
            </w:r>
          </w:p>
          <w:p w14:paraId="26BD23A4" w14:textId="77777777" w:rsidR="00DA49CD" w:rsidRPr="0092250D" w:rsidRDefault="00DA49CD" w:rsidP="00A86912">
            <w:pPr>
              <w:spacing w:after="80"/>
              <w:jc w:val="both"/>
              <w:rPr>
                <w:sz w:val="21"/>
                <w:szCs w:val="21"/>
              </w:rPr>
            </w:pPr>
            <w:r w:rsidRPr="0092250D">
              <w:rPr>
                <w:sz w:val="21"/>
                <w:szCs w:val="21"/>
              </w:rPr>
              <w:t xml:space="preserve">LUKOVICS, I., ČOP, J., FOJTL, L., LUKOVICS, P., </w:t>
            </w:r>
            <w:r w:rsidRPr="0092250D">
              <w:rPr>
                <w:b/>
                <w:sz w:val="21"/>
                <w:szCs w:val="21"/>
              </w:rPr>
              <w:t>PATA V. (80%)</w:t>
            </w:r>
            <w:r w:rsidRPr="0092250D">
              <w:rPr>
                <w:sz w:val="21"/>
                <w:szCs w:val="21"/>
              </w:rPr>
              <w:t xml:space="preserve">: Prediction of surface product quality and operation reliability of grinding machines. </w:t>
            </w:r>
            <w:r w:rsidRPr="0092250D">
              <w:rPr>
                <w:i/>
                <w:sz w:val="21"/>
                <w:szCs w:val="21"/>
              </w:rPr>
              <w:t>Manufacturing Technology</w:t>
            </w:r>
            <w:r w:rsidRPr="0092250D">
              <w:rPr>
                <w:caps/>
                <w:sz w:val="21"/>
                <w:szCs w:val="21"/>
              </w:rPr>
              <w:t xml:space="preserve"> 14(2), 213-217, </w:t>
            </w:r>
            <w:r w:rsidRPr="0092250D">
              <w:rPr>
                <w:b/>
                <w:sz w:val="21"/>
                <w:szCs w:val="21"/>
              </w:rPr>
              <w:t>2014</w:t>
            </w:r>
            <w:r w:rsidRPr="0092250D">
              <w:rPr>
                <w:sz w:val="21"/>
                <w:szCs w:val="21"/>
              </w:rPr>
              <w:t>.</w:t>
            </w:r>
            <w:r w:rsidRPr="0092250D">
              <w:rPr>
                <w:b/>
                <w:sz w:val="21"/>
                <w:szCs w:val="21"/>
              </w:rPr>
              <w:t xml:space="preserve"> </w:t>
            </w:r>
            <w:r w:rsidRPr="0092250D">
              <w:rPr>
                <w:sz w:val="21"/>
                <w:szCs w:val="21"/>
              </w:rPr>
              <w:t xml:space="preserve">ISBN 1213-2489. </w:t>
            </w:r>
          </w:p>
          <w:p w14:paraId="410D06AC" w14:textId="77777777" w:rsidR="00DA49CD" w:rsidRDefault="00DA49CD" w:rsidP="00A86912">
            <w:pPr>
              <w:pStyle w:val="Zkladntext"/>
              <w:spacing w:after="80"/>
              <w:ind w:left="0"/>
              <w:rPr>
                <w:b/>
              </w:rPr>
            </w:pPr>
            <w:r w:rsidRPr="0092250D">
              <w:rPr>
                <w:b/>
                <w:sz w:val="21"/>
                <w:szCs w:val="21"/>
              </w:rPr>
              <w:t>PATA, V. (100%)</w:t>
            </w:r>
            <w:r w:rsidRPr="0092250D">
              <w:rPr>
                <w:sz w:val="21"/>
                <w:szCs w:val="21"/>
              </w:rPr>
              <w:t>:</w:t>
            </w:r>
            <w:r w:rsidRPr="0092250D">
              <w:rPr>
                <w:b/>
                <w:sz w:val="21"/>
                <w:szCs w:val="21"/>
              </w:rPr>
              <w:t xml:space="preserve"> </w:t>
            </w:r>
            <w:r w:rsidRPr="0092250D">
              <w:rPr>
                <w:sz w:val="21"/>
                <w:szCs w:val="21"/>
              </w:rPr>
              <w:t xml:space="preserve">Technická bezpečnost a spolehlivost. </w:t>
            </w:r>
            <w:r w:rsidRPr="0092250D">
              <w:rPr>
                <w:i/>
                <w:sz w:val="21"/>
                <w:szCs w:val="21"/>
              </w:rPr>
              <w:t>Bezpečnostní technologie, systémy a management</w:t>
            </w:r>
            <w:r w:rsidRPr="0092250D">
              <w:rPr>
                <w:sz w:val="21"/>
                <w:szCs w:val="21"/>
              </w:rPr>
              <w:t xml:space="preserve">. </w:t>
            </w:r>
            <w:r w:rsidRPr="0092250D">
              <w:rPr>
                <w:i/>
                <w:sz w:val="21"/>
                <w:szCs w:val="21"/>
              </w:rPr>
              <w:t>Zlín: Radim Bačuvčík - VeRBum</w:t>
            </w:r>
            <w:r w:rsidRPr="0092250D">
              <w:rPr>
                <w:sz w:val="21"/>
                <w:szCs w:val="21"/>
              </w:rPr>
              <w:t xml:space="preserve">, s. 99-105, </w:t>
            </w:r>
            <w:r w:rsidRPr="0092250D">
              <w:rPr>
                <w:b/>
                <w:sz w:val="21"/>
                <w:szCs w:val="21"/>
              </w:rPr>
              <w:t>2013</w:t>
            </w:r>
            <w:r w:rsidRPr="0092250D">
              <w:rPr>
                <w:sz w:val="21"/>
                <w:szCs w:val="21"/>
              </w:rPr>
              <w:t>.</w:t>
            </w:r>
            <w:r w:rsidRPr="0092250D">
              <w:rPr>
                <w:b/>
                <w:sz w:val="21"/>
                <w:szCs w:val="21"/>
              </w:rPr>
              <w:t xml:space="preserve"> </w:t>
            </w:r>
            <w:r w:rsidRPr="0092250D">
              <w:rPr>
                <w:sz w:val="21"/>
                <w:szCs w:val="21"/>
              </w:rPr>
              <w:t>ISBN 978-80-87500-35-4.</w:t>
            </w:r>
            <w:r w:rsidRPr="00745569">
              <w:rPr>
                <w:sz w:val="22"/>
                <w:szCs w:val="22"/>
              </w:rPr>
              <w:t xml:space="preserve"> </w:t>
            </w:r>
          </w:p>
        </w:tc>
      </w:tr>
      <w:tr w:rsidR="00DA49CD" w14:paraId="4ABB2931" w14:textId="77777777" w:rsidTr="00D53E52">
        <w:trPr>
          <w:gridBefore w:val="1"/>
          <w:wBefore w:w="80" w:type="dxa"/>
          <w:trHeight w:val="218"/>
          <w:trPrChange w:id="1747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748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5CABED4A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2F7204B6" w14:textId="77777777" w:rsidTr="00D53E52">
        <w:trPr>
          <w:gridBefore w:val="1"/>
          <w:wBefore w:w="80" w:type="dxa"/>
          <w:trHeight w:val="328"/>
          <w:trPrChange w:id="1749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PrChange w:id="1750" w:author="Simona Mrkvičková" w:date="2018-04-13T14:26:00Z">
              <w:tcPr>
                <w:tcW w:w="10081" w:type="dxa"/>
                <w:gridSpan w:val="62"/>
              </w:tcPr>
            </w:tcPrChange>
          </w:tcPr>
          <w:p w14:paraId="09281991" w14:textId="77777777" w:rsidR="00DA49CD" w:rsidRPr="0092250D" w:rsidRDefault="00DA49CD" w:rsidP="0092250D">
            <w:pPr>
              <w:autoSpaceDE w:val="0"/>
              <w:autoSpaceDN w:val="0"/>
              <w:adjustRightInd w:val="0"/>
              <w:spacing w:before="60" w:after="60"/>
              <w:rPr>
                <w:rFonts w:ascii="TimesNewRomanPSMT" w:eastAsia="Calibri" w:hAnsi="TimesNewRomanPSMT" w:cs="TimesNewRomanPSMT"/>
                <w:sz w:val="21"/>
                <w:szCs w:val="21"/>
              </w:rPr>
            </w:pPr>
            <w:r w:rsidRPr="0092250D">
              <w:rPr>
                <w:rFonts w:ascii="TimesNewRomanPSMT" w:eastAsia="Calibri" w:hAnsi="TimesNewRomanPSMT" w:cs="TimesNewRomanPSMT"/>
                <w:sz w:val="21"/>
                <w:szCs w:val="21"/>
              </w:rPr>
              <w:t>1993: Institut strojírenské technologie, Loughbrough, Anglie, odborný asistent (3 měsíce)</w:t>
            </w:r>
          </w:p>
          <w:p w14:paraId="62697E34" w14:textId="77777777" w:rsidR="00DA49CD" w:rsidRDefault="00DA49CD" w:rsidP="0092250D">
            <w:pPr>
              <w:spacing w:before="60" w:after="60"/>
              <w:rPr>
                <w:rFonts w:ascii="TimesNewRomanPSMT" w:eastAsia="Calibri" w:hAnsi="TimesNewRomanPSMT" w:cs="TimesNewRomanPSMT"/>
                <w:sz w:val="21"/>
                <w:szCs w:val="21"/>
              </w:rPr>
            </w:pPr>
            <w:r w:rsidRPr="0092250D">
              <w:rPr>
                <w:rFonts w:ascii="TimesNewRomanPSMT" w:eastAsia="Calibri" w:hAnsi="TimesNewRomanPSMT" w:cs="TimesNewRomanPSMT"/>
                <w:sz w:val="21"/>
                <w:szCs w:val="21"/>
              </w:rPr>
              <w:t>1996: Institut strojírenské technologie, Pisa, Itálie, odborný asistent (4 měsíce)</w:t>
            </w:r>
          </w:p>
          <w:p w14:paraId="041B8961" w14:textId="77777777" w:rsidR="00A153D5" w:rsidRDefault="00A153D5" w:rsidP="0092250D">
            <w:pPr>
              <w:spacing w:before="60" w:after="60"/>
              <w:rPr>
                <w:b/>
              </w:rPr>
            </w:pPr>
          </w:p>
        </w:tc>
      </w:tr>
      <w:tr w:rsidR="00DA49CD" w14:paraId="748663AD" w14:textId="77777777" w:rsidTr="00D53E52">
        <w:trPr>
          <w:gridBefore w:val="1"/>
          <w:wBefore w:w="80" w:type="dxa"/>
          <w:cantSplit/>
          <w:trHeight w:val="470"/>
          <w:trPrChange w:id="1751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752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442B95F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27"/>
            <w:tcPrChange w:id="1753" w:author="Simona Mrkvičková" w:date="2018-04-13T14:26:00Z">
              <w:tcPr>
                <w:tcW w:w="4539" w:type="dxa"/>
                <w:gridSpan w:val="27"/>
              </w:tcPr>
            </w:tcPrChange>
          </w:tcPr>
          <w:p w14:paraId="57258C2F" w14:textId="77777777" w:rsidR="00DA49CD" w:rsidRDefault="00DA49CD" w:rsidP="00A86912">
            <w:pPr>
              <w:jc w:val="both"/>
            </w:pPr>
          </w:p>
        </w:tc>
        <w:tc>
          <w:tcPr>
            <w:tcW w:w="806" w:type="dxa"/>
            <w:gridSpan w:val="12"/>
            <w:shd w:val="clear" w:color="auto" w:fill="F7CAAC"/>
            <w:tcPrChange w:id="1754" w:author="Simona Mrkvičková" w:date="2018-04-13T14:26:00Z">
              <w:tcPr>
                <w:tcW w:w="806" w:type="dxa"/>
                <w:gridSpan w:val="12"/>
                <w:shd w:val="clear" w:color="auto" w:fill="F7CAAC"/>
              </w:tcPr>
            </w:tcPrChange>
          </w:tcPr>
          <w:p w14:paraId="567FC449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33" w:type="dxa"/>
            <w:gridSpan w:val="20"/>
            <w:tcPrChange w:id="1755" w:author="Simona Mrkvičková" w:date="2018-04-13T14:26:00Z">
              <w:tcPr>
                <w:tcW w:w="2230" w:type="dxa"/>
                <w:gridSpan w:val="20"/>
              </w:tcPr>
            </w:tcPrChange>
          </w:tcPr>
          <w:p w14:paraId="7E99FCDB" w14:textId="77777777" w:rsidR="00DA49CD" w:rsidRDefault="00DA49CD" w:rsidP="00A86912">
            <w:pPr>
              <w:jc w:val="both"/>
            </w:pPr>
          </w:p>
        </w:tc>
      </w:tr>
      <w:tr w:rsidR="00DA49CD" w14:paraId="51CA8F28" w14:textId="77777777" w:rsidTr="00D53E52">
        <w:trPr>
          <w:gridBefore w:val="1"/>
          <w:wBefore w:w="80" w:type="dxa"/>
          <w:trPrChange w:id="175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bottom w:val="double" w:sz="4" w:space="0" w:color="auto"/>
            </w:tcBorders>
            <w:shd w:val="clear" w:color="auto" w:fill="BDD6EE"/>
            <w:tcPrChange w:id="1757" w:author="Simona Mrkvičková" w:date="2018-04-13T14:26:00Z">
              <w:tcPr>
                <w:tcW w:w="10081" w:type="dxa"/>
                <w:gridSpan w:val="62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62AAE971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49CD" w14:paraId="10429B16" w14:textId="77777777" w:rsidTr="00D53E52">
        <w:trPr>
          <w:gridBefore w:val="1"/>
          <w:wBefore w:w="80" w:type="dxa"/>
          <w:trPrChange w:id="175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</w:tcBorders>
            <w:shd w:val="clear" w:color="auto" w:fill="F7CAAC"/>
            <w:tcPrChange w:id="1759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62E2DC1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75" w:type="dxa"/>
            <w:gridSpan w:val="59"/>
            <w:tcPrChange w:id="1760" w:author="Simona Mrkvičková" w:date="2018-04-13T14:26:00Z">
              <w:tcPr>
                <w:tcW w:w="7575" w:type="dxa"/>
                <w:gridSpan w:val="59"/>
              </w:tcPr>
            </w:tcPrChange>
          </w:tcPr>
          <w:p w14:paraId="3421D058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61524817" w14:textId="77777777" w:rsidTr="00D53E52">
        <w:trPr>
          <w:gridBefore w:val="1"/>
          <w:wBefore w:w="80" w:type="dxa"/>
          <w:trPrChange w:id="176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762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664449A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75" w:type="dxa"/>
            <w:gridSpan w:val="59"/>
            <w:tcPrChange w:id="1763" w:author="Simona Mrkvičková" w:date="2018-04-13T14:26:00Z">
              <w:tcPr>
                <w:tcW w:w="7575" w:type="dxa"/>
                <w:gridSpan w:val="59"/>
              </w:tcPr>
            </w:tcPrChange>
          </w:tcPr>
          <w:p w14:paraId="64CB2B8A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68380016" w14:textId="77777777" w:rsidTr="00D53E52">
        <w:trPr>
          <w:gridBefore w:val="1"/>
          <w:wBefore w:w="80" w:type="dxa"/>
          <w:trPrChange w:id="176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765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2CA476F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75" w:type="dxa"/>
            <w:gridSpan w:val="59"/>
            <w:tcPrChange w:id="1766" w:author="Simona Mrkvičková" w:date="2018-04-13T14:26:00Z">
              <w:tcPr>
                <w:tcW w:w="7575" w:type="dxa"/>
                <w:gridSpan w:val="59"/>
              </w:tcPr>
            </w:tcPrChange>
          </w:tcPr>
          <w:p w14:paraId="3C74CF0D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378D38AB" w14:textId="77777777" w:rsidTr="00D53E52">
        <w:trPr>
          <w:gridBefore w:val="1"/>
          <w:wBefore w:w="80" w:type="dxa"/>
          <w:trPrChange w:id="176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768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4768281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27"/>
            <w:tcPrChange w:id="1769" w:author="Simona Mrkvičková" w:date="2018-04-13T14:26:00Z">
              <w:tcPr>
                <w:tcW w:w="4539" w:type="dxa"/>
                <w:gridSpan w:val="27"/>
              </w:tcPr>
            </w:tcPrChange>
          </w:tcPr>
          <w:p w14:paraId="01D66A2D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1770" w:name="Rusnáková"/>
            <w:bookmarkEnd w:id="1770"/>
            <w:r w:rsidRPr="008955CD">
              <w:rPr>
                <w:b/>
              </w:rPr>
              <w:t>Soňa Rusnáková</w:t>
            </w:r>
          </w:p>
        </w:tc>
        <w:tc>
          <w:tcPr>
            <w:tcW w:w="747" w:type="dxa"/>
            <w:gridSpan w:val="9"/>
            <w:shd w:val="clear" w:color="auto" w:fill="F7CAAC"/>
            <w:tcPrChange w:id="1771" w:author="Simona Mrkvičková" w:date="2018-04-13T14:26:00Z">
              <w:tcPr>
                <w:tcW w:w="747" w:type="dxa"/>
                <w:gridSpan w:val="9"/>
                <w:shd w:val="clear" w:color="auto" w:fill="F7CAAC"/>
              </w:tcPr>
            </w:tcPrChange>
          </w:tcPr>
          <w:p w14:paraId="19B3EAD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92" w:type="dxa"/>
            <w:gridSpan w:val="23"/>
            <w:tcPrChange w:id="1772" w:author="Simona Mrkvičková" w:date="2018-04-13T14:26:00Z">
              <w:tcPr>
                <w:tcW w:w="2289" w:type="dxa"/>
                <w:gridSpan w:val="23"/>
              </w:tcPr>
            </w:tcPrChange>
          </w:tcPr>
          <w:p w14:paraId="2644C6D9" w14:textId="77777777" w:rsidR="00DA49CD" w:rsidRDefault="00DA49CD" w:rsidP="00A86912">
            <w:pPr>
              <w:jc w:val="both"/>
            </w:pPr>
            <w:r>
              <w:t xml:space="preserve">doc. Ing., Ph.D. </w:t>
            </w:r>
          </w:p>
        </w:tc>
      </w:tr>
      <w:tr w:rsidR="008D7110" w14:paraId="691AB1AB" w14:textId="77777777" w:rsidTr="00D53E52">
        <w:trPr>
          <w:gridBefore w:val="1"/>
          <w:wBefore w:w="80" w:type="dxa"/>
          <w:trPrChange w:id="177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774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3FC3B6B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6" w:type="dxa"/>
            <w:gridSpan w:val="8"/>
            <w:tcPrChange w:id="1775" w:author="Simona Mrkvičková" w:date="2018-04-13T14:26:00Z">
              <w:tcPr>
                <w:tcW w:w="826" w:type="dxa"/>
                <w:gridSpan w:val="8"/>
              </w:tcPr>
            </w:tcPrChange>
          </w:tcPr>
          <w:p w14:paraId="52444B1D" w14:textId="77777777" w:rsidR="00DA49CD" w:rsidRDefault="00DA49CD" w:rsidP="00A86912">
            <w:pPr>
              <w:jc w:val="both"/>
            </w:pPr>
            <w:r>
              <w:t>1976</w:t>
            </w:r>
          </w:p>
        </w:tc>
        <w:tc>
          <w:tcPr>
            <w:tcW w:w="1716" w:type="dxa"/>
            <w:gridSpan w:val="6"/>
            <w:shd w:val="clear" w:color="auto" w:fill="F7CAAC"/>
            <w:tcPrChange w:id="1776" w:author="Simona Mrkvičková" w:date="2018-04-13T14:26:00Z">
              <w:tcPr>
                <w:tcW w:w="1718" w:type="dxa"/>
                <w:gridSpan w:val="6"/>
                <w:shd w:val="clear" w:color="auto" w:fill="F7CAAC"/>
              </w:tcPr>
            </w:tcPrChange>
          </w:tcPr>
          <w:p w14:paraId="210274D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9" w:type="dxa"/>
            <w:gridSpan w:val="8"/>
            <w:tcPrChange w:id="1777" w:author="Simona Mrkvičková" w:date="2018-04-13T14:26:00Z">
              <w:tcPr>
                <w:tcW w:w="999" w:type="dxa"/>
                <w:gridSpan w:val="8"/>
              </w:tcPr>
            </w:tcPrChange>
          </w:tcPr>
          <w:p w14:paraId="76487B98" w14:textId="77777777" w:rsidR="00DA49CD" w:rsidRDefault="00DA49CD" w:rsidP="00A86912">
            <w:pPr>
              <w:jc w:val="both"/>
            </w:pPr>
            <w:r w:rsidRPr="00C06B50">
              <w:t>pp.</w:t>
            </w:r>
          </w:p>
        </w:tc>
        <w:tc>
          <w:tcPr>
            <w:tcW w:w="995" w:type="dxa"/>
            <w:gridSpan w:val="5"/>
            <w:shd w:val="clear" w:color="auto" w:fill="F7CAAC"/>
            <w:tcPrChange w:id="1778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55BA783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1779" w:author="Simona Mrkvičková" w:date="2018-04-13T14:26:00Z">
              <w:tcPr>
                <w:tcW w:w="747" w:type="dxa"/>
                <w:gridSpan w:val="9"/>
              </w:tcPr>
            </w:tcPrChange>
          </w:tcPr>
          <w:p w14:paraId="6DA2DBE0" w14:textId="77777777" w:rsidR="00DA49CD" w:rsidRDefault="00DA49CD" w:rsidP="00A86912">
            <w:pPr>
              <w:jc w:val="both"/>
            </w:pPr>
            <w:r w:rsidRPr="00C06B50">
              <w:t>40</w:t>
            </w:r>
          </w:p>
        </w:tc>
        <w:tc>
          <w:tcPr>
            <w:tcW w:w="707" w:type="dxa"/>
            <w:gridSpan w:val="13"/>
            <w:shd w:val="clear" w:color="auto" w:fill="F7CAAC"/>
            <w:tcPrChange w:id="1780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1BDA10E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1781" w:author="Simona Mrkvičková" w:date="2018-04-13T14:26:00Z">
              <w:tcPr>
                <w:tcW w:w="1586" w:type="dxa"/>
                <w:gridSpan w:val="10"/>
              </w:tcPr>
            </w:tcPrChange>
          </w:tcPr>
          <w:p w14:paraId="17C7DA9F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C06B50">
              <w:t>N</w:t>
            </w:r>
          </w:p>
        </w:tc>
      </w:tr>
      <w:tr w:rsidR="00DA49CD" w14:paraId="03A18588" w14:textId="77777777" w:rsidTr="00D53E52">
        <w:trPr>
          <w:gridBefore w:val="1"/>
          <w:wBefore w:w="80" w:type="dxa"/>
          <w:trPrChange w:id="1782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shd w:val="clear" w:color="auto" w:fill="F7CAAC"/>
            <w:tcPrChange w:id="1783" w:author="Simona Mrkvičková" w:date="2018-04-13T14:26:00Z">
              <w:tcPr>
                <w:tcW w:w="5050" w:type="dxa"/>
                <w:gridSpan w:val="17"/>
                <w:shd w:val="clear" w:color="auto" w:fill="F7CAAC"/>
              </w:tcPr>
            </w:tcPrChange>
          </w:tcPr>
          <w:p w14:paraId="401ED7E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PrChange w:id="1784" w:author="Simona Mrkvičková" w:date="2018-04-13T14:26:00Z">
              <w:tcPr>
                <w:tcW w:w="999" w:type="dxa"/>
                <w:gridSpan w:val="8"/>
              </w:tcPr>
            </w:tcPrChange>
          </w:tcPr>
          <w:p w14:paraId="7A4D3FCF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5"/>
            <w:shd w:val="clear" w:color="auto" w:fill="F7CAAC"/>
            <w:tcPrChange w:id="1785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0095DD5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1786" w:author="Simona Mrkvičková" w:date="2018-04-13T14:26:00Z">
              <w:tcPr>
                <w:tcW w:w="747" w:type="dxa"/>
                <w:gridSpan w:val="9"/>
              </w:tcPr>
            </w:tcPrChange>
          </w:tcPr>
          <w:p w14:paraId="10581C4F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07" w:type="dxa"/>
            <w:gridSpan w:val="13"/>
            <w:shd w:val="clear" w:color="auto" w:fill="F7CAAC"/>
            <w:tcPrChange w:id="1787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1F42B8C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1788" w:author="Simona Mrkvičková" w:date="2018-04-13T14:26:00Z">
              <w:tcPr>
                <w:tcW w:w="1586" w:type="dxa"/>
                <w:gridSpan w:val="10"/>
              </w:tcPr>
            </w:tcPrChange>
          </w:tcPr>
          <w:p w14:paraId="5DB854FE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905CA4">
              <w:t>---</w:t>
            </w:r>
          </w:p>
        </w:tc>
      </w:tr>
      <w:tr w:rsidR="00DA49CD" w14:paraId="6A3D9E15" w14:textId="77777777" w:rsidTr="00D53E52">
        <w:trPr>
          <w:gridBefore w:val="1"/>
          <w:wBefore w:w="80" w:type="dxa"/>
          <w:trPrChange w:id="178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shd w:val="clear" w:color="auto" w:fill="F7CAAC"/>
            <w:tcPrChange w:id="1790" w:author="Simona Mrkvičková" w:date="2018-04-13T14:26:00Z">
              <w:tcPr>
                <w:tcW w:w="6049" w:type="dxa"/>
                <w:gridSpan w:val="25"/>
                <w:shd w:val="clear" w:color="auto" w:fill="F7CAAC"/>
              </w:tcPr>
            </w:tcPrChange>
          </w:tcPr>
          <w:p w14:paraId="668C67C1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2" w:type="dxa"/>
            <w:gridSpan w:val="14"/>
            <w:shd w:val="clear" w:color="auto" w:fill="F7CAAC"/>
            <w:tcPrChange w:id="1791" w:author="Simona Mrkvičková" w:date="2018-04-13T14:26:00Z">
              <w:tcPr>
                <w:tcW w:w="1743" w:type="dxa"/>
                <w:gridSpan w:val="14"/>
                <w:shd w:val="clear" w:color="auto" w:fill="F7CAAC"/>
              </w:tcPr>
            </w:tcPrChange>
          </w:tcPr>
          <w:p w14:paraId="33753D8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292" w:type="dxa"/>
            <w:gridSpan w:val="23"/>
            <w:shd w:val="clear" w:color="auto" w:fill="F7CAAC"/>
            <w:tcPrChange w:id="1792" w:author="Simona Mrkvičková" w:date="2018-04-13T14:26:00Z">
              <w:tcPr>
                <w:tcW w:w="2289" w:type="dxa"/>
                <w:gridSpan w:val="23"/>
                <w:shd w:val="clear" w:color="auto" w:fill="F7CAAC"/>
              </w:tcPr>
            </w:tcPrChange>
          </w:tcPr>
          <w:p w14:paraId="33C6BC9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0E6D2A07" w14:textId="77777777" w:rsidTr="00D53E52">
        <w:trPr>
          <w:gridBefore w:val="1"/>
          <w:wBefore w:w="80" w:type="dxa"/>
          <w:trPrChange w:id="179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1794" w:author="Simona Mrkvičková" w:date="2018-04-13T14:26:00Z">
              <w:tcPr>
                <w:tcW w:w="6049" w:type="dxa"/>
                <w:gridSpan w:val="25"/>
              </w:tcPr>
            </w:tcPrChange>
          </w:tcPr>
          <w:p w14:paraId="58E6726E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42" w:type="dxa"/>
            <w:gridSpan w:val="14"/>
            <w:tcPrChange w:id="1795" w:author="Simona Mrkvičková" w:date="2018-04-13T14:26:00Z">
              <w:tcPr>
                <w:tcW w:w="1743" w:type="dxa"/>
                <w:gridSpan w:val="14"/>
              </w:tcPr>
            </w:tcPrChange>
          </w:tcPr>
          <w:p w14:paraId="1BC0C7E5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92" w:type="dxa"/>
            <w:gridSpan w:val="23"/>
            <w:tcPrChange w:id="1796" w:author="Simona Mrkvičková" w:date="2018-04-13T14:26:00Z">
              <w:tcPr>
                <w:tcW w:w="2289" w:type="dxa"/>
                <w:gridSpan w:val="23"/>
              </w:tcPr>
            </w:tcPrChange>
          </w:tcPr>
          <w:p w14:paraId="4DC15F2D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6BBE63F2" w14:textId="77777777" w:rsidTr="00D53E52">
        <w:trPr>
          <w:gridBefore w:val="1"/>
          <w:wBefore w:w="80" w:type="dxa"/>
          <w:trPrChange w:id="179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1798" w:author="Simona Mrkvičková" w:date="2018-04-13T14:26:00Z">
              <w:tcPr>
                <w:tcW w:w="6049" w:type="dxa"/>
                <w:gridSpan w:val="25"/>
              </w:tcPr>
            </w:tcPrChange>
          </w:tcPr>
          <w:p w14:paraId="0CF1F882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1799" w:author="Simona Mrkvičková" w:date="2018-04-13T14:26:00Z">
              <w:tcPr>
                <w:tcW w:w="1743" w:type="dxa"/>
                <w:gridSpan w:val="14"/>
              </w:tcPr>
            </w:tcPrChange>
          </w:tcPr>
          <w:p w14:paraId="39D73BEA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1800" w:author="Simona Mrkvičková" w:date="2018-04-13T14:26:00Z">
              <w:tcPr>
                <w:tcW w:w="2289" w:type="dxa"/>
                <w:gridSpan w:val="23"/>
              </w:tcPr>
            </w:tcPrChange>
          </w:tcPr>
          <w:p w14:paraId="11224BB0" w14:textId="77777777" w:rsidR="00DA49CD" w:rsidRDefault="00DA49CD" w:rsidP="00A86912">
            <w:pPr>
              <w:jc w:val="both"/>
            </w:pPr>
          </w:p>
        </w:tc>
      </w:tr>
      <w:tr w:rsidR="00DA49CD" w14:paraId="2B233096" w14:textId="77777777" w:rsidTr="00D53E52">
        <w:trPr>
          <w:gridBefore w:val="1"/>
          <w:wBefore w:w="80" w:type="dxa"/>
          <w:trPrChange w:id="180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1802" w:author="Simona Mrkvičková" w:date="2018-04-13T14:26:00Z">
              <w:tcPr>
                <w:tcW w:w="6049" w:type="dxa"/>
                <w:gridSpan w:val="25"/>
              </w:tcPr>
            </w:tcPrChange>
          </w:tcPr>
          <w:p w14:paraId="020D1FEC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1803" w:author="Simona Mrkvičková" w:date="2018-04-13T14:26:00Z">
              <w:tcPr>
                <w:tcW w:w="1743" w:type="dxa"/>
                <w:gridSpan w:val="14"/>
              </w:tcPr>
            </w:tcPrChange>
          </w:tcPr>
          <w:p w14:paraId="4C8E4E84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1804" w:author="Simona Mrkvičková" w:date="2018-04-13T14:26:00Z">
              <w:tcPr>
                <w:tcW w:w="2289" w:type="dxa"/>
                <w:gridSpan w:val="23"/>
              </w:tcPr>
            </w:tcPrChange>
          </w:tcPr>
          <w:p w14:paraId="0A66F720" w14:textId="77777777" w:rsidR="00DA49CD" w:rsidRDefault="00DA49CD" w:rsidP="00A86912">
            <w:pPr>
              <w:jc w:val="both"/>
            </w:pPr>
          </w:p>
        </w:tc>
      </w:tr>
      <w:tr w:rsidR="00DA49CD" w14:paraId="7AEC69B2" w14:textId="77777777" w:rsidTr="00D53E52">
        <w:trPr>
          <w:gridBefore w:val="1"/>
          <w:wBefore w:w="80" w:type="dxa"/>
          <w:trPrChange w:id="180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1806" w:author="Simona Mrkvičková" w:date="2018-04-13T14:26:00Z">
              <w:tcPr>
                <w:tcW w:w="6049" w:type="dxa"/>
                <w:gridSpan w:val="25"/>
              </w:tcPr>
            </w:tcPrChange>
          </w:tcPr>
          <w:p w14:paraId="000BB98C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1807" w:author="Simona Mrkvičková" w:date="2018-04-13T14:26:00Z">
              <w:tcPr>
                <w:tcW w:w="1743" w:type="dxa"/>
                <w:gridSpan w:val="14"/>
              </w:tcPr>
            </w:tcPrChange>
          </w:tcPr>
          <w:p w14:paraId="5CD9D52C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1808" w:author="Simona Mrkvičková" w:date="2018-04-13T14:26:00Z">
              <w:tcPr>
                <w:tcW w:w="2289" w:type="dxa"/>
                <w:gridSpan w:val="23"/>
              </w:tcPr>
            </w:tcPrChange>
          </w:tcPr>
          <w:p w14:paraId="2BD3E45C" w14:textId="77777777" w:rsidR="00DA49CD" w:rsidRDefault="00DA49CD" w:rsidP="00A86912">
            <w:pPr>
              <w:jc w:val="both"/>
            </w:pPr>
          </w:p>
        </w:tc>
      </w:tr>
      <w:tr w:rsidR="00DA49CD" w14:paraId="3FBEC958" w14:textId="77777777" w:rsidTr="00D53E52">
        <w:trPr>
          <w:gridBefore w:val="1"/>
          <w:wBefore w:w="80" w:type="dxa"/>
          <w:trPrChange w:id="180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810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5A9FCE6B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3764942B" w14:textId="77777777" w:rsidTr="00D53E52">
        <w:trPr>
          <w:gridBefore w:val="1"/>
          <w:wBefore w:w="80" w:type="dxa"/>
          <w:trHeight w:val="181"/>
          <w:trPrChange w:id="1811" w:author="Simona Mrkvičková" w:date="2018-04-13T14:26:00Z">
            <w:trPr>
              <w:gridBefore w:val="1"/>
              <w:wBefore w:w="76" w:type="dxa"/>
              <w:trHeight w:val="181"/>
            </w:trPr>
          </w:trPrChange>
        </w:trPr>
        <w:tc>
          <w:tcPr>
            <w:tcW w:w="10077" w:type="dxa"/>
            <w:gridSpan w:val="62"/>
            <w:tcBorders>
              <w:top w:val="nil"/>
            </w:tcBorders>
            <w:tcPrChange w:id="1812" w:author="Simona Mrkvičková" w:date="2018-04-13T14:26:00Z">
              <w:tcPr>
                <w:tcW w:w="10081" w:type="dxa"/>
                <w:gridSpan w:val="62"/>
                <w:tcBorders>
                  <w:top w:val="nil"/>
                </w:tcBorders>
              </w:tcPr>
            </w:tcPrChange>
          </w:tcPr>
          <w:p w14:paraId="153F1315" w14:textId="77777777" w:rsidR="00DA49CD" w:rsidRPr="005451A3" w:rsidRDefault="00D62F18" w:rsidP="00C01BE9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cs-CZ"/>
              </w:rPr>
            </w:pPr>
            <w:r w:rsidRPr="005451A3">
              <w:rPr>
                <w:b/>
                <w:sz w:val="21"/>
                <w:szCs w:val="21"/>
                <w:lang w:val="cs-CZ"/>
              </w:rPr>
              <w:t>Části strojů</w:t>
            </w:r>
            <w:r w:rsidRPr="005451A3">
              <w:rPr>
                <w:sz w:val="21"/>
                <w:szCs w:val="21"/>
                <w:lang w:val="cs-CZ"/>
              </w:rPr>
              <w:t xml:space="preserve"> (100% p)</w:t>
            </w:r>
          </w:p>
          <w:p w14:paraId="2FCBC580" w14:textId="77777777" w:rsidR="001A69C9" w:rsidRPr="005451A3" w:rsidRDefault="001A69C9" w:rsidP="00C01BE9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cs-CZ"/>
              </w:rPr>
            </w:pPr>
            <w:r w:rsidRPr="005451A3">
              <w:rPr>
                <w:b/>
                <w:sz w:val="21"/>
                <w:szCs w:val="21"/>
                <w:lang w:val="cs-CZ"/>
              </w:rPr>
              <w:t>Vlastnosti kompozitních materiálů</w:t>
            </w:r>
            <w:r w:rsidRPr="005451A3">
              <w:rPr>
                <w:sz w:val="21"/>
                <w:szCs w:val="21"/>
                <w:lang w:val="cs-CZ"/>
              </w:rPr>
              <w:t xml:space="preserve"> (100% p)</w:t>
            </w:r>
          </w:p>
        </w:tc>
      </w:tr>
      <w:tr w:rsidR="00DA49CD" w14:paraId="7AF4A2B9" w14:textId="77777777" w:rsidTr="00D53E52">
        <w:trPr>
          <w:gridBefore w:val="1"/>
          <w:wBefore w:w="80" w:type="dxa"/>
          <w:trPrChange w:id="181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81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28951934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082D7358" w14:textId="77777777" w:rsidTr="00D53E52">
        <w:trPr>
          <w:gridBefore w:val="1"/>
          <w:wBefore w:w="80" w:type="dxa"/>
          <w:trHeight w:val="372"/>
          <w:trPrChange w:id="1815" w:author="Simona Mrkvičková" w:date="2018-04-13T14:26:00Z">
            <w:trPr>
              <w:gridBefore w:val="1"/>
              <w:wBefore w:w="76" w:type="dxa"/>
              <w:trHeight w:val="372"/>
            </w:trPr>
          </w:trPrChange>
        </w:trPr>
        <w:tc>
          <w:tcPr>
            <w:tcW w:w="10077" w:type="dxa"/>
            <w:gridSpan w:val="62"/>
            <w:tcPrChange w:id="1816" w:author="Simona Mrkvičková" w:date="2018-04-13T14:26:00Z">
              <w:tcPr>
                <w:tcW w:w="10081" w:type="dxa"/>
                <w:gridSpan w:val="62"/>
              </w:tcPr>
            </w:tcPrChange>
          </w:tcPr>
          <w:p w14:paraId="16139450" w14:textId="77777777" w:rsidR="00DA49CD" w:rsidRPr="00C01BE9" w:rsidRDefault="00DA49CD" w:rsidP="00A86912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C01BE9">
              <w:rPr>
                <w:sz w:val="21"/>
                <w:szCs w:val="21"/>
              </w:rPr>
              <w:t xml:space="preserve">2006: </w:t>
            </w:r>
            <w:r w:rsidRPr="00C01BE9">
              <w:rPr>
                <w:rFonts w:ascii="TimesNewRomanPS-BoldMT" w:eastAsia="Calibri" w:hAnsi="TimesNewRomanPS-BoldMT" w:cs="TimesNewRomanPS-BoldMT"/>
                <w:bCs/>
                <w:sz w:val="21"/>
                <w:szCs w:val="21"/>
              </w:rPr>
              <w:t>TnUAD Trenčín</w:t>
            </w:r>
            <w:r w:rsidRPr="00C01BE9">
              <w:rPr>
                <w:sz w:val="21"/>
                <w:szCs w:val="21"/>
              </w:rPr>
              <w:t xml:space="preserve">, FPT Púchov, </w:t>
            </w:r>
            <w:r w:rsidRPr="00C01BE9">
              <w:rPr>
                <w:rFonts w:eastAsia="Calibri"/>
                <w:sz w:val="21"/>
                <w:szCs w:val="21"/>
              </w:rPr>
              <w:t>SP Materiály, obor Materiály</w:t>
            </w:r>
            <w:r w:rsidRPr="00C01BE9">
              <w:rPr>
                <w:sz w:val="21"/>
                <w:szCs w:val="21"/>
              </w:rPr>
              <w:t>, Ph.D.</w:t>
            </w:r>
          </w:p>
        </w:tc>
      </w:tr>
      <w:tr w:rsidR="00DA49CD" w14:paraId="111E50FA" w14:textId="77777777" w:rsidTr="00D53E52">
        <w:trPr>
          <w:gridBefore w:val="1"/>
          <w:wBefore w:w="80" w:type="dxa"/>
          <w:trPrChange w:id="181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818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52AEA5E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3AAC43B3" w14:textId="77777777" w:rsidTr="00D53E52">
        <w:trPr>
          <w:gridBefore w:val="1"/>
          <w:wBefore w:w="80" w:type="dxa"/>
          <w:trHeight w:val="718"/>
          <w:trPrChange w:id="1819" w:author="Simona Mrkvičková" w:date="2018-04-13T14:26:00Z">
            <w:trPr>
              <w:gridBefore w:val="1"/>
              <w:wBefore w:w="76" w:type="dxa"/>
              <w:trHeight w:val="718"/>
            </w:trPr>
          </w:trPrChange>
        </w:trPr>
        <w:tc>
          <w:tcPr>
            <w:tcW w:w="10077" w:type="dxa"/>
            <w:gridSpan w:val="62"/>
            <w:tcPrChange w:id="1820" w:author="Simona Mrkvičková" w:date="2018-04-13T14:26:00Z">
              <w:tcPr>
                <w:tcW w:w="10081" w:type="dxa"/>
                <w:gridSpan w:val="62"/>
              </w:tcPr>
            </w:tcPrChange>
          </w:tcPr>
          <w:p w14:paraId="53154F0D" w14:textId="77777777" w:rsidR="00DA49CD" w:rsidRPr="00C01BE9" w:rsidRDefault="00DA49CD" w:rsidP="00C01BE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1"/>
                <w:szCs w:val="21"/>
              </w:rPr>
            </w:pPr>
            <w:r w:rsidRPr="00C01BE9">
              <w:rPr>
                <w:rFonts w:eastAsia="Calibri"/>
                <w:sz w:val="21"/>
                <w:szCs w:val="21"/>
              </w:rPr>
              <w:t xml:space="preserve">2000 – 2006: TnUAD Trenčín, FPT Púchov, Katedra fyzikálneho inžinierstva materiálov, odborný asistent </w:t>
            </w:r>
          </w:p>
          <w:p w14:paraId="73868375" w14:textId="77777777" w:rsidR="00DA49CD" w:rsidRPr="00C01BE9" w:rsidRDefault="00DA49CD" w:rsidP="00C01BE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1"/>
                <w:szCs w:val="21"/>
              </w:rPr>
            </w:pPr>
            <w:r w:rsidRPr="00C01BE9">
              <w:rPr>
                <w:rFonts w:eastAsia="Calibri"/>
                <w:sz w:val="21"/>
                <w:szCs w:val="21"/>
              </w:rPr>
              <w:t>2006 – 08/2009: TnUAD Trenčín, FPT Púchov, Katedra fyzikálného inžinierstva materiálov, vedúca katedry</w:t>
            </w:r>
          </w:p>
          <w:p w14:paraId="0A6E0243" w14:textId="77777777" w:rsidR="00DA49CD" w:rsidRPr="00C01BE9" w:rsidRDefault="00DA49CD" w:rsidP="00C01BE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1"/>
                <w:szCs w:val="21"/>
              </w:rPr>
            </w:pPr>
            <w:r w:rsidRPr="00C01BE9">
              <w:rPr>
                <w:rFonts w:eastAsia="Calibri"/>
                <w:sz w:val="21"/>
                <w:szCs w:val="21"/>
              </w:rPr>
              <w:t>09/2009 – 05/2010: UTB Zlín, FLKŘ, docent</w:t>
            </w:r>
          </w:p>
          <w:p w14:paraId="39598767" w14:textId="77777777" w:rsidR="00DA49CD" w:rsidRDefault="00DA49CD" w:rsidP="00C01BE9">
            <w:pPr>
              <w:spacing w:before="60" w:after="60"/>
              <w:jc w:val="both"/>
            </w:pPr>
            <w:r w:rsidRPr="00C01BE9">
              <w:rPr>
                <w:rFonts w:eastAsia="Calibri"/>
                <w:sz w:val="21"/>
                <w:szCs w:val="21"/>
              </w:rPr>
              <w:t>06/2010 – dosud: UTB Zlín, FT, Ústav výrobního inženýrství, docent</w:t>
            </w:r>
            <w:r>
              <w:t xml:space="preserve"> </w:t>
            </w:r>
          </w:p>
        </w:tc>
      </w:tr>
      <w:tr w:rsidR="00DA49CD" w14:paraId="15CC04DC" w14:textId="77777777" w:rsidTr="00D53E52">
        <w:trPr>
          <w:gridBefore w:val="1"/>
          <w:wBefore w:w="80" w:type="dxa"/>
          <w:trHeight w:val="250"/>
          <w:trPrChange w:id="1821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822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7DADF63A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7D51BA07" w14:textId="77777777" w:rsidTr="00D53E52">
        <w:trPr>
          <w:gridBefore w:val="1"/>
          <w:wBefore w:w="80" w:type="dxa"/>
          <w:trHeight w:val="184"/>
          <w:trPrChange w:id="1823" w:author="Simona Mrkvičková" w:date="2018-04-13T14:26:00Z">
            <w:trPr>
              <w:gridBefore w:val="1"/>
              <w:wBefore w:w="76" w:type="dxa"/>
              <w:trHeight w:val="184"/>
            </w:trPr>
          </w:trPrChange>
        </w:trPr>
        <w:tc>
          <w:tcPr>
            <w:tcW w:w="10077" w:type="dxa"/>
            <w:gridSpan w:val="62"/>
            <w:tcPrChange w:id="1824" w:author="Simona Mrkvičková" w:date="2018-04-13T14:26:00Z">
              <w:tcPr>
                <w:tcW w:w="10081" w:type="dxa"/>
                <w:gridSpan w:val="62"/>
              </w:tcPr>
            </w:tcPrChange>
          </w:tcPr>
          <w:p w14:paraId="4EE33414" w14:textId="77777777" w:rsidR="00DA49CD" w:rsidRPr="00C01BE9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C01BE9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C01BE9">
              <w:rPr>
                <w:rFonts w:eastAsia="Calibri"/>
                <w:sz w:val="21"/>
                <w:szCs w:val="21"/>
              </w:rPr>
              <w:t xml:space="preserve">– </w:t>
            </w:r>
            <w:r w:rsidRPr="00C01BE9">
              <w:rPr>
                <w:sz w:val="21"/>
                <w:szCs w:val="21"/>
              </w:rPr>
              <w:t>2017: 13 BP, 35 DP.</w:t>
            </w:r>
          </w:p>
        </w:tc>
      </w:tr>
      <w:tr w:rsidR="00DA49CD" w14:paraId="372D740A" w14:textId="77777777" w:rsidTr="00D53E52">
        <w:trPr>
          <w:gridBefore w:val="1"/>
          <w:wBefore w:w="80" w:type="dxa"/>
          <w:cantSplit/>
          <w:trPrChange w:id="1825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1826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435AABC8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1827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087D00A2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1828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3E8E0CAF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1829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6A897A8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0F5C301D" w14:textId="77777777" w:rsidTr="00D53E52">
        <w:trPr>
          <w:gridBefore w:val="1"/>
          <w:wBefore w:w="80" w:type="dxa"/>
          <w:cantSplit/>
          <w:trPrChange w:id="1830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PrChange w:id="1831" w:author="Simona Mrkvičková" w:date="2018-04-13T14:26:00Z">
              <w:tcPr>
                <w:tcW w:w="3332" w:type="dxa"/>
                <w:gridSpan w:val="11"/>
              </w:tcPr>
            </w:tcPrChange>
          </w:tcPr>
          <w:p w14:paraId="65C980EB" w14:textId="77777777" w:rsidR="00DA49CD" w:rsidRPr="00C01BE9" w:rsidRDefault="00DA49CD" w:rsidP="00C01BE9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C01BE9">
              <w:rPr>
                <w:rFonts w:ascii="TimesNewRomanPSMT" w:eastAsia="Calibri" w:hAnsi="TimesNewRomanPSMT" w:cs="TimesNewRomanPSMT"/>
                <w:sz w:val="21"/>
                <w:szCs w:val="21"/>
              </w:rPr>
              <w:t>Materiálové vědy a inženýrství</w:t>
            </w:r>
          </w:p>
        </w:tc>
        <w:tc>
          <w:tcPr>
            <w:tcW w:w="2242" w:type="dxa"/>
            <w:gridSpan w:val="11"/>
            <w:tcPrChange w:id="1832" w:author="Simona Mrkvičková" w:date="2018-04-13T14:26:00Z">
              <w:tcPr>
                <w:tcW w:w="2244" w:type="dxa"/>
                <w:gridSpan w:val="11"/>
              </w:tcPr>
            </w:tcPrChange>
          </w:tcPr>
          <w:p w14:paraId="7E6396AD" w14:textId="77777777" w:rsidR="00DA49CD" w:rsidRPr="00C01BE9" w:rsidRDefault="00DA49CD" w:rsidP="00C01BE9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C01BE9">
              <w:rPr>
                <w:sz w:val="21"/>
                <w:szCs w:val="21"/>
              </w:rPr>
              <w:t>2009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1833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4D986CD9" w14:textId="77777777" w:rsidR="00DA49CD" w:rsidRPr="00C01BE9" w:rsidRDefault="00DA49CD" w:rsidP="00C01BE9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C01BE9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VŠB-TU Ostrava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1834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6B94A05D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1835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3FD90054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9" w:type="dxa"/>
            <w:gridSpan w:val="4"/>
            <w:shd w:val="clear" w:color="auto" w:fill="F7CAAC"/>
            <w:tcPrChange w:id="1836" w:author="Simona Mrkvičková" w:date="2018-04-13T14:26:00Z">
              <w:tcPr>
                <w:tcW w:w="890" w:type="dxa"/>
                <w:gridSpan w:val="4"/>
                <w:shd w:val="clear" w:color="auto" w:fill="F7CAAC"/>
              </w:tcPr>
            </w:tcPrChange>
          </w:tcPr>
          <w:p w14:paraId="02EE69C4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6A68F49D" w14:textId="77777777" w:rsidTr="00D53E52">
        <w:trPr>
          <w:gridBefore w:val="1"/>
          <w:wBefore w:w="80" w:type="dxa"/>
          <w:cantSplit/>
          <w:trHeight w:val="70"/>
          <w:trPrChange w:id="1837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shd w:val="clear" w:color="auto" w:fill="F7CAAC"/>
            <w:tcPrChange w:id="1838" w:author="Simona Mrkvičková" w:date="2018-04-13T14:26:00Z">
              <w:tcPr>
                <w:tcW w:w="3332" w:type="dxa"/>
                <w:gridSpan w:val="11"/>
                <w:shd w:val="clear" w:color="auto" w:fill="F7CAAC"/>
              </w:tcPr>
            </w:tcPrChange>
          </w:tcPr>
          <w:p w14:paraId="5EAE8CF2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2" w:type="dxa"/>
            <w:gridSpan w:val="11"/>
            <w:shd w:val="clear" w:color="auto" w:fill="F7CAAC"/>
            <w:tcPrChange w:id="1839" w:author="Simona Mrkvičková" w:date="2018-04-13T14:26:00Z">
              <w:tcPr>
                <w:tcW w:w="2244" w:type="dxa"/>
                <w:gridSpan w:val="11"/>
                <w:shd w:val="clear" w:color="auto" w:fill="F7CAAC"/>
              </w:tcPr>
            </w:tcPrChange>
          </w:tcPr>
          <w:p w14:paraId="69620A89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shd w:val="clear" w:color="auto" w:fill="F7CAAC"/>
            <w:tcPrChange w:id="1840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713B15D0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1841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02C0C9EC" w14:textId="77777777" w:rsidR="00DA49CD" w:rsidRPr="00A17EB9" w:rsidRDefault="00DA49CD" w:rsidP="00A86912">
            <w:pPr>
              <w:jc w:val="both"/>
              <w:rPr>
                <w:b/>
              </w:rPr>
            </w:pPr>
            <w:r w:rsidRPr="00A17EB9">
              <w:rPr>
                <w:b/>
              </w:rPr>
              <w:t>15</w:t>
            </w:r>
          </w:p>
        </w:tc>
        <w:tc>
          <w:tcPr>
            <w:tcW w:w="696" w:type="dxa"/>
            <w:gridSpan w:val="6"/>
            <w:vMerge w:val="restart"/>
            <w:tcPrChange w:id="1842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390F11DD" w14:textId="77777777" w:rsidR="00DA49CD" w:rsidRPr="00A17EB9" w:rsidRDefault="00DA49CD" w:rsidP="00A86912">
            <w:pPr>
              <w:jc w:val="both"/>
              <w:rPr>
                <w:b/>
              </w:rPr>
            </w:pPr>
            <w:r w:rsidRPr="00A17EB9">
              <w:rPr>
                <w:b/>
              </w:rPr>
              <w:t>42</w:t>
            </w:r>
          </w:p>
        </w:tc>
        <w:tc>
          <w:tcPr>
            <w:tcW w:w="889" w:type="dxa"/>
            <w:gridSpan w:val="4"/>
            <w:vMerge w:val="restart"/>
            <w:tcPrChange w:id="1843" w:author="Simona Mrkvičková" w:date="2018-04-13T14:26:00Z">
              <w:tcPr>
                <w:tcW w:w="890" w:type="dxa"/>
                <w:gridSpan w:val="4"/>
                <w:vMerge w:val="restart"/>
              </w:tcPr>
            </w:tcPrChange>
          </w:tcPr>
          <w:p w14:paraId="122D2ECC" w14:textId="77777777" w:rsidR="00DA49CD" w:rsidRPr="00A17EB9" w:rsidRDefault="00DA49CD" w:rsidP="00A86912">
            <w:pPr>
              <w:jc w:val="both"/>
              <w:rPr>
                <w:b/>
              </w:rPr>
            </w:pPr>
            <w:r w:rsidRPr="00A17EB9">
              <w:rPr>
                <w:b/>
              </w:rPr>
              <w:t>35</w:t>
            </w:r>
          </w:p>
        </w:tc>
      </w:tr>
      <w:tr w:rsidR="00DA49CD" w14:paraId="09CA9911" w14:textId="77777777" w:rsidTr="00D53E52">
        <w:trPr>
          <w:gridBefore w:val="1"/>
          <w:wBefore w:w="80" w:type="dxa"/>
          <w:trHeight w:val="205"/>
          <w:trPrChange w:id="1844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PrChange w:id="1845" w:author="Simona Mrkvičková" w:date="2018-04-13T14:26:00Z">
              <w:tcPr>
                <w:tcW w:w="3332" w:type="dxa"/>
                <w:gridSpan w:val="11"/>
              </w:tcPr>
            </w:tcPrChange>
          </w:tcPr>
          <w:p w14:paraId="577D2731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2" w:type="dxa"/>
            <w:gridSpan w:val="11"/>
            <w:tcPrChange w:id="1846" w:author="Simona Mrkvičková" w:date="2018-04-13T14:26:00Z">
              <w:tcPr>
                <w:tcW w:w="2244" w:type="dxa"/>
                <w:gridSpan w:val="11"/>
              </w:tcPr>
            </w:tcPrChange>
          </w:tcPr>
          <w:p w14:paraId="77555BD0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1847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20B032AD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1848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2294D0EB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1849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421F9872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889" w:type="dxa"/>
            <w:gridSpan w:val="4"/>
            <w:vMerge/>
            <w:vAlign w:val="center"/>
            <w:tcPrChange w:id="1850" w:author="Simona Mrkvičková" w:date="2018-04-13T14:26:00Z">
              <w:tcPr>
                <w:tcW w:w="890" w:type="dxa"/>
                <w:gridSpan w:val="4"/>
                <w:vMerge/>
                <w:vAlign w:val="center"/>
              </w:tcPr>
            </w:tcPrChange>
          </w:tcPr>
          <w:p w14:paraId="5128156B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2041379D" w14:textId="77777777" w:rsidTr="00D53E52">
        <w:trPr>
          <w:gridBefore w:val="1"/>
          <w:wBefore w:w="80" w:type="dxa"/>
          <w:trPrChange w:id="185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852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3C5EE9EF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51532768" w14:textId="77777777" w:rsidTr="00D53E52">
        <w:trPr>
          <w:gridBefore w:val="1"/>
          <w:wBefore w:w="80" w:type="dxa"/>
          <w:trHeight w:val="283"/>
          <w:trPrChange w:id="1853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PrChange w:id="1854" w:author="Simona Mrkvičková" w:date="2018-04-13T14:26:00Z">
              <w:tcPr>
                <w:tcW w:w="10081" w:type="dxa"/>
                <w:gridSpan w:val="62"/>
              </w:tcPr>
            </w:tcPrChange>
          </w:tcPr>
          <w:p w14:paraId="00FF47F3" w14:textId="77777777" w:rsidR="00DA49CD" w:rsidRPr="00C01BE9" w:rsidRDefault="006743C1" w:rsidP="00C01BE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both"/>
              <w:rPr>
                <w:bCs/>
                <w:iCs/>
                <w:sz w:val="21"/>
                <w:szCs w:val="21"/>
              </w:rPr>
            </w:pPr>
            <w:r>
              <w:fldChar w:fldCharType="begin"/>
            </w:r>
            <w:r>
              <w:instrText xml:space="preserve"> HYPERLINK "http://www.scopus.com/authid/detail.url?origin=AuthorProfile&amp;authorId=12797837200&amp;zone=" \o "Show author details" </w:instrText>
            </w:r>
            <w:r>
              <w:fldChar w:fldCharType="separate"/>
            </w:r>
            <w:r w:rsidR="00DA49CD" w:rsidRPr="00C01BE9">
              <w:rPr>
                <w:b/>
                <w:caps/>
                <w:sz w:val="21"/>
                <w:szCs w:val="21"/>
              </w:rPr>
              <w:t>Rusnáková, S.</w:t>
            </w:r>
            <w:r>
              <w:rPr>
                <w:b/>
                <w:caps/>
                <w:sz w:val="21"/>
                <w:szCs w:val="21"/>
              </w:rPr>
              <w:fldChar w:fldCharType="end"/>
            </w:r>
            <w:r w:rsidR="00DA49CD" w:rsidRPr="00C01BE9">
              <w:rPr>
                <w:b/>
                <w:caps/>
                <w:sz w:val="21"/>
                <w:szCs w:val="21"/>
              </w:rPr>
              <w:t xml:space="preserve"> </w:t>
            </w:r>
            <w:r w:rsidR="00DA49CD" w:rsidRPr="00C01BE9">
              <w:rPr>
                <w:caps/>
                <w:sz w:val="21"/>
                <w:szCs w:val="21"/>
              </w:rPr>
              <w:t xml:space="preserve"> </w:t>
            </w:r>
            <w:r w:rsidR="00DA49CD" w:rsidRPr="00C01BE9">
              <w:rPr>
                <w:b/>
                <w:caps/>
                <w:sz w:val="21"/>
                <w:szCs w:val="21"/>
              </w:rPr>
              <w:t>(45%)</w:t>
            </w:r>
            <w:r w:rsidR="00DA49CD" w:rsidRPr="00C01BE9">
              <w:rPr>
                <w:caps/>
                <w:sz w:val="21"/>
                <w:szCs w:val="21"/>
              </w:rPr>
              <w:t xml:space="preserve">, Čapka, A., Fojtl, L., Žaludek, M., RusnÁk, V.: </w:t>
            </w:r>
            <w:r w:rsidR="00DA49CD" w:rsidRPr="00C01BE9">
              <w:rPr>
                <w:sz w:val="21"/>
                <w:szCs w:val="21"/>
              </w:rPr>
              <w:t xml:space="preserve">Technology and mold design for production of hollow carbon composite parts. </w:t>
            </w:r>
            <w:r w:rsidR="00DA49CD" w:rsidRPr="00C01BE9">
              <w:rPr>
                <w:i/>
                <w:sz w:val="21"/>
                <w:szCs w:val="21"/>
              </w:rPr>
              <w:t>Manufacturing Technology</w:t>
            </w:r>
            <w:r w:rsidR="00DA49CD" w:rsidRPr="00C01BE9">
              <w:rPr>
                <w:caps/>
                <w:sz w:val="21"/>
                <w:szCs w:val="21"/>
              </w:rPr>
              <w:t xml:space="preserve"> </w:t>
            </w:r>
            <w:r w:rsidR="00DA49CD" w:rsidRPr="00C01BE9">
              <w:rPr>
                <w:bCs/>
                <w:iCs/>
                <w:sz w:val="21"/>
                <w:szCs w:val="21"/>
              </w:rPr>
              <w:t xml:space="preserve">16(4), 799-804, </w:t>
            </w:r>
            <w:r w:rsidR="00DA49CD" w:rsidRPr="00C01BE9">
              <w:rPr>
                <w:b/>
                <w:bCs/>
                <w:iCs/>
                <w:sz w:val="21"/>
                <w:szCs w:val="21"/>
              </w:rPr>
              <w:t>2016</w:t>
            </w:r>
            <w:r w:rsidR="00DA49CD" w:rsidRPr="00C01BE9">
              <w:rPr>
                <w:bCs/>
                <w:iCs/>
                <w:sz w:val="21"/>
                <w:szCs w:val="21"/>
              </w:rPr>
              <w:t xml:space="preserve">. </w:t>
            </w:r>
          </w:p>
          <w:p w14:paraId="5C77D472" w14:textId="77777777" w:rsidR="00DA49CD" w:rsidRPr="00C01BE9" w:rsidRDefault="006743C1" w:rsidP="00C01BE9">
            <w:pPr>
              <w:spacing w:before="120" w:after="120"/>
              <w:jc w:val="both"/>
              <w:rPr>
                <w:sz w:val="21"/>
                <w:szCs w:val="21"/>
              </w:rPr>
            </w:pPr>
            <w:r>
              <w:fldChar w:fldCharType="begin"/>
            </w:r>
            <w:r>
              <w:instrText xml:space="preserve"> HYPERLINK "http://www.scopus.com/authid/detail.url?origin=AuthorProfile&amp;authorId=55887302900&amp;zone=" \o "Show author details" </w:instrText>
            </w:r>
            <w:r>
              <w:fldChar w:fldCharType="separate"/>
            </w:r>
            <w:r w:rsidR="00DA49CD" w:rsidRPr="00C01BE9">
              <w:rPr>
                <w:caps/>
                <w:sz w:val="21"/>
                <w:szCs w:val="21"/>
              </w:rPr>
              <w:t>Fojtl, L.</w:t>
            </w:r>
            <w:r>
              <w:rPr>
                <w:caps/>
                <w:sz w:val="21"/>
                <w:szCs w:val="21"/>
              </w:rPr>
              <w:fldChar w:fldCharType="end"/>
            </w:r>
            <w:r w:rsidR="00DA49CD" w:rsidRPr="00C01BE9">
              <w:rPr>
                <w:caps/>
                <w:sz w:val="21"/>
                <w:szCs w:val="21"/>
              </w:rPr>
              <w:t xml:space="preserve">, </w:t>
            </w:r>
            <w:r>
              <w:fldChar w:fldCharType="begin"/>
            </w:r>
            <w:r>
              <w:instrText xml:space="preserve"> HYPERLINK "http://www.scopus.com/authid/detail.url?origin=AuthorProfile&amp;authorId=12797837200&amp;zone=" \o "Show author details" </w:instrText>
            </w:r>
            <w:r>
              <w:fldChar w:fldCharType="separate"/>
            </w:r>
            <w:r w:rsidR="00DA49CD" w:rsidRPr="00C01BE9">
              <w:rPr>
                <w:b/>
                <w:caps/>
                <w:sz w:val="21"/>
                <w:szCs w:val="21"/>
              </w:rPr>
              <w:t>Rusnáková, S.</w:t>
            </w:r>
            <w:r>
              <w:rPr>
                <w:b/>
                <w:caps/>
                <w:sz w:val="21"/>
                <w:szCs w:val="21"/>
              </w:rPr>
              <w:fldChar w:fldCharType="end"/>
            </w:r>
            <w:r w:rsidR="00DA49CD" w:rsidRPr="00C01BE9">
              <w:rPr>
                <w:b/>
                <w:caps/>
                <w:sz w:val="21"/>
                <w:szCs w:val="21"/>
              </w:rPr>
              <w:t xml:space="preserve"> (45%)</w:t>
            </w:r>
            <w:r w:rsidR="00DA49CD" w:rsidRPr="00C01BE9">
              <w:rPr>
                <w:caps/>
                <w:sz w:val="21"/>
                <w:szCs w:val="21"/>
              </w:rPr>
              <w:t xml:space="preserve">, </w:t>
            </w:r>
            <w:r>
              <w:fldChar w:fldCharType="begin"/>
            </w:r>
            <w:r>
              <w:instrText xml:space="preserve"> HYPERLINK "http://www.scopus.com/authid/detail.url?origin=AuthorProfile&amp;authorId=26432434500&amp;zone=" \o "Show author details" </w:instrText>
            </w:r>
            <w:r>
              <w:fldChar w:fldCharType="separate"/>
            </w:r>
            <w:r w:rsidR="00DA49CD" w:rsidRPr="00C01BE9">
              <w:rPr>
                <w:caps/>
                <w:sz w:val="21"/>
                <w:szCs w:val="21"/>
              </w:rPr>
              <w:t>Žaludek, M.</w:t>
            </w:r>
            <w:r>
              <w:rPr>
                <w:caps/>
                <w:sz w:val="21"/>
                <w:szCs w:val="21"/>
              </w:rPr>
              <w:fldChar w:fldCharType="end"/>
            </w:r>
            <w:r w:rsidR="00DA49CD" w:rsidRPr="00C01BE9">
              <w:rPr>
                <w:caps/>
                <w:sz w:val="21"/>
                <w:szCs w:val="21"/>
              </w:rPr>
              <w:t xml:space="preserve">, </w:t>
            </w:r>
            <w:r>
              <w:fldChar w:fldCharType="begin"/>
            </w:r>
            <w:r>
              <w:instrText xml:space="preserve"> HYPERLINK "http://www.scopus.com/authid/detail.url?origin=AuthorProfile&amp;authorId=56721382700&amp;zone=" \o "Show author details" </w:instrText>
            </w:r>
            <w:r>
              <w:fldChar w:fldCharType="separate"/>
            </w:r>
            <w:r w:rsidR="00DA49CD" w:rsidRPr="00C01BE9">
              <w:rPr>
                <w:caps/>
                <w:sz w:val="21"/>
                <w:szCs w:val="21"/>
              </w:rPr>
              <w:t>Rusnák</w:t>
            </w:r>
            <w:r>
              <w:rPr>
                <w:caps/>
                <w:sz w:val="21"/>
                <w:szCs w:val="21"/>
              </w:rPr>
              <w:fldChar w:fldCharType="end"/>
            </w:r>
            <w:r w:rsidR="00DA49CD" w:rsidRPr="00C01BE9">
              <w:rPr>
                <w:caps/>
                <w:sz w:val="21"/>
                <w:szCs w:val="21"/>
              </w:rPr>
              <w:t>, V</w:t>
            </w:r>
            <w:r w:rsidR="00DA49CD" w:rsidRPr="00C01BE9">
              <w:rPr>
                <w:sz w:val="21"/>
                <w:szCs w:val="21"/>
              </w:rPr>
              <w:t xml:space="preserve">.: </w:t>
            </w:r>
            <w:r>
              <w:fldChar w:fldCharType="begin"/>
            </w:r>
            <w:r>
              <w:instrText xml:space="preserve"> HYPERLINK "http://www.scopus.com/record/display.uri?eid=2-s2.0-84937032420&amp;origin=resultslist&amp;sort=plf-f&amp;src=s&amp;sid=8E07F996E42E13DC1EF749469C9F138A.FZg2ODcJC9ArCe8WOZPvA%3a20&amp;sot=autdocs&amp;sdt=autdocs&amp;sl=18&amp;s=AU-ID%2826432434500%29&amp;relpos=0&amp;citeCnt=0&amp;searchTerm=" \o "Show document details" </w:instrText>
            </w:r>
            <w:r>
              <w:fldChar w:fldCharType="separate"/>
            </w:r>
            <w:r w:rsidR="00DA49CD" w:rsidRPr="00C01BE9">
              <w:rPr>
                <w:sz w:val="21"/>
                <w:szCs w:val="21"/>
              </w:rPr>
              <w:t>Influence of the type and number of prepreg layers on the flexural strength and fatigue life of honeycomb sandwich structures</w:t>
            </w:r>
            <w:r>
              <w:rPr>
                <w:sz w:val="21"/>
                <w:szCs w:val="21"/>
              </w:rPr>
              <w:fldChar w:fldCharType="end"/>
            </w:r>
            <w:r w:rsidR="00DA49CD" w:rsidRPr="00C01BE9">
              <w:rPr>
                <w:sz w:val="21"/>
                <w:szCs w:val="21"/>
              </w:rPr>
              <w:t xml:space="preserve">. </w:t>
            </w:r>
            <w:r>
              <w:fldChar w:fldCharType="begin"/>
            </w:r>
            <w:r>
              <w:instrText xml:space="preserve"> HYPERLINK "http://www.scopus.com/source/sourceInfo.uri?sourceId=5700191216&amp;origin=resultslist" \o "Show source title details" </w:instrText>
            </w:r>
            <w:r>
              <w:fldChar w:fldCharType="separate"/>
            </w:r>
            <w:r w:rsidR="00DA49CD" w:rsidRPr="00C01BE9">
              <w:rPr>
                <w:i/>
                <w:sz w:val="21"/>
                <w:szCs w:val="21"/>
              </w:rPr>
              <w:t>Materiali in Tehnologije</w:t>
            </w:r>
            <w:r>
              <w:rPr>
                <w:i/>
                <w:sz w:val="21"/>
                <w:szCs w:val="21"/>
              </w:rPr>
              <w:fldChar w:fldCharType="end"/>
            </w:r>
            <w:r w:rsidR="00DA49CD" w:rsidRPr="00C01BE9">
              <w:rPr>
                <w:sz w:val="21"/>
                <w:szCs w:val="21"/>
              </w:rPr>
              <w:t xml:space="preserve"> 49(4), 515-519, </w:t>
            </w:r>
            <w:r w:rsidR="00DA49CD" w:rsidRPr="00C01BE9">
              <w:rPr>
                <w:b/>
                <w:sz w:val="21"/>
                <w:szCs w:val="21"/>
              </w:rPr>
              <w:t>2015</w:t>
            </w:r>
            <w:r w:rsidR="00DA49CD" w:rsidRPr="00C01BE9">
              <w:rPr>
                <w:sz w:val="21"/>
                <w:szCs w:val="21"/>
              </w:rPr>
              <w:t xml:space="preserve">. </w:t>
            </w:r>
          </w:p>
          <w:p w14:paraId="7C1E08D5" w14:textId="77777777" w:rsidR="00DA49CD" w:rsidRPr="00C01BE9" w:rsidRDefault="006743C1" w:rsidP="00C01BE9">
            <w:pPr>
              <w:spacing w:before="120" w:after="120"/>
              <w:jc w:val="both"/>
              <w:rPr>
                <w:bCs/>
                <w:color w:val="222222"/>
                <w:sz w:val="21"/>
                <w:szCs w:val="21"/>
                <w:shd w:val="clear" w:color="auto" w:fill="F8F8F8"/>
              </w:rPr>
            </w:pPr>
            <w:r>
              <w:fldChar w:fldCharType="begin"/>
            </w:r>
            <w:r>
              <w:instrText xml:space="preserve"> HYPERLINK "http://www.scopus.com/authid/detail.url?origin=AuthorProfile&amp;authorId=12797837200&amp;zone=" \o "Show author details" </w:instrText>
            </w:r>
            <w:r>
              <w:fldChar w:fldCharType="separate"/>
            </w:r>
            <w:r w:rsidR="00DA49CD" w:rsidRPr="00C01BE9">
              <w:rPr>
                <w:b/>
                <w:bCs/>
                <w:iCs/>
                <w:caps/>
                <w:sz w:val="21"/>
                <w:szCs w:val="21"/>
              </w:rPr>
              <w:t>Rusnáková, S.</w:t>
            </w:r>
            <w:r>
              <w:rPr>
                <w:b/>
                <w:bCs/>
                <w:iCs/>
                <w:caps/>
                <w:sz w:val="21"/>
                <w:szCs w:val="21"/>
              </w:rPr>
              <w:fldChar w:fldCharType="end"/>
            </w:r>
            <w:r w:rsidR="00DA49CD" w:rsidRPr="00C01BE9">
              <w:rPr>
                <w:bCs/>
                <w:iCs/>
                <w:caps/>
                <w:sz w:val="21"/>
                <w:szCs w:val="21"/>
              </w:rPr>
              <w:t xml:space="preserve"> </w:t>
            </w:r>
            <w:r w:rsidR="00DA49CD" w:rsidRPr="00C01BE9">
              <w:rPr>
                <w:b/>
                <w:bCs/>
                <w:iCs/>
                <w:caps/>
                <w:sz w:val="21"/>
                <w:szCs w:val="21"/>
              </w:rPr>
              <w:t>(45%)</w:t>
            </w:r>
            <w:r w:rsidR="00DA49CD" w:rsidRPr="00C01BE9">
              <w:rPr>
                <w:bCs/>
                <w:iCs/>
                <w:caps/>
                <w:sz w:val="21"/>
                <w:szCs w:val="21"/>
              </w:rPr>
              <w:t xml:space="preserve">, </w:t>
            </w:r>
            <w:r>
              <w:fldChar w:fldCharType="begin"/>
            </w:r>
            <w:r>
              <w:instrText xml:space="preserve"> HYPERLINK "http://www.scopus.com/authid/detail.url?origin=AuthorProfile&amp;authorId=55887302900&amp;zone=" \o "Show author details" </w:instrText>
            </w:r>
            <w:r>
              <w:fldChar w:fldCharType="separate"/>
            </w:r>
            <w:r w:rsidR="00DA49CD" w:rsidRPr="00C01BE9">
              <w:rPr>
                <w:bCs/>
                <w:iCs/>
                <w:caps/>
                <w:sz w:val="21"/>
                <w:szCs w:val="21"/>
              </w:rPr>
              <w:t>Fojtl, L.</w:t>
            </w:r>
            <w:r>
              <w:rPr>
                <w:bCs/>
                <w:iCs/>
                <w:caps/>
                <w:sz w:val="21"/>
                <w:szCs w:val="21"/>
              </w:rPr>
              <w:fldChar w:fldCharType="end"/>
            </w:r>
            <w:r w:rsidR="00DA49CD" w:rsidRPr="00C01BE9">
              <w:rPr>
                <w:bCs/>
                <w:iCs/>
                <w:caps/>
                <w:sz w:val="21"/>
                <w:szCs w:val="21"/>
              </w:rPr>
              <w:t xml:space="preserve">, </w:t>
            </w:r>
            <w:r>
              <w:fldChar w:fldCharType="begin"/>
            </w:r>
            <w:r>
              <w:instrText xml:space="preserve"> HYPERLINK "http://www.scopus.com/authid/detail.url?origin=AuthorProfile&amp;authorId=26432434500&amp;zone=" \o "Show author details" </w:instrText>
            </w:r>
            <w:r>
              <w:fldChar w:fldCharType="separate"/>
            </w:r>
            <w:r w:rsidR="00DA49CD" w:rsidRPr="00C01BE9">
              <w:rPr>
                <w:bCs/>
                <w:iCs/>
                <w:caps/>
                <w:sz w:val="21"/>
                <w:szCs w:val="21"/>
              </w:rPr>
              <w:t>žaludek, M.</w:t>
            </w:r>
            <w:r>
              <w:rPr>
                <w:bCs/>
                <w:iCs/>
                <w:caps/>
                <w:sz w:val="21"/>
                <w:szCs w:val="21"/>
              </w:rPr>
              <w:fldChar w:fldCharType="end"/>
            </w:r>
            <w:r w:rsidR="00DA49CD" w:rsidRPr="00C01BE9">
              <w:rPr>
                <w:bCs/>
                <w:iCs/>
                <w:caps/>
                <w:sz w:val="21"/>
                <w:szCs w:val="21"/>
              </w:rPr>
              <w:t xml:space="preserve">, </w:t>
            </w:r>
            <w:r>
              <w:fldChar w:fldCharType="begin"/>
            </w:r>
            <w:r>
              <w:instrText xml:space="preserve"> HYPERLINK "http://www.scopus.com/authid/detail.url?origin=AuthorProfile&amp;authorId=12797494400&amp;zone=" \o "Show author details" </w:instrText>
            </w:r>
            <w:r>
              <w:fldChar w:fldCharType="separate"/>
            </w:r>
            <w:r w:rsidR="00DA49CD" w:rsidRPr="00C01BE9">
              <w:rPr>
                <w:bCs/>
                <w:iCs/>
                <w:caps/>
                <w:sz w:val="21"/>
                <w:szCs w:val="21"/>
              </w:rPr>
              <w:t>Rusnák, V.</w:t>
            </w:r>
            <w:r>
              <w:rPr>
                <w:bCs/>
                <w:iCs/>
                <w:caps/>
                <w:sz w:val="21"/>
                <w:szCs w:val="21"/>
              </w:rPr>
              <w:fldChar w:fldCharType="end"/>
            </w:r>
            <w:r w:rsidR="00DA49CD" w:rsidRPr="00C01BE9">
              <w:rPr>
                <w:bCs/>
                <w:iCs/>
                <w:sz w:val="21"/>
                <w:szCs w:val="21"/>
              </w:rPr>
              <w:t xml:space="preserve">: </w:t>
            </w:r>
            <w:r>
              <w:fldChar w:fldCharType="begin"/>
            </w:r>
            <w:r>
              <w:instrText xml:space="preserve"> HYPERLINK "http://www.scopus.com/record/display.uri?eid=2-s2.0-84926453787&amp;origin=resultslist&amp;sort=plf-f&amp;src=s&amp;sid=8E07F996E42E13DC1EF749469C9F138A.FZg2ODcJC9ArCe8WOZPvA%3a20&amp;sot=autdocs&amp;sdt=autdocs&amp;sl=18&amp;s=AU-ID%2826432434500%29&amp;relpos=2&amp;citeCnt=1&amp;searchTerm=" \o "Show document details" </w:instrText>
            </w:r>
            <w:r>
              <w:fldChar w:fldCharType="separate"/>
            </w:r>
            <w:r w:rsidR="00DA49CD" w:rsidRPr="00C01BE9">
              <w:rPr>
                <w:bCs/>
                <w:iCs/>
                <w:sz w:val="21"/>
                <w:szCs w:val="21"/>
              </w:rPr>
              <w:t>Design of material composition and technology verification for composite front end cabs</w:t>
            </w:r>
            <w:r>
              <w:rPr>
                <w:bCs/>
                <w:iCs/>
                <w:sz w:val="21"/>
                <w:szCs w:val="21"/>
              </w:rPr>
              <w:fldChar w:fldCharType="end"/>
            </w:r>
            <w:r w:rsidR="00DA49CD" w:rsidRPr="00C01BE9">
              <w:rPr>
                <w:bCs/>
                <w:iCs/>
                <w:sz w:val="21"/>
                <w:szCs w:val="21"/>
              </w:rPr>
              <w:t xml:space="preserve">. </w:t>
            </w:r>
            <w:r>
              <w:fldChar w:fldCharType="begin"/>
            </w:r>
            <w:r>
              <w:instrText xml:space="preserve"> HYPERLINK "http://www.scopus.com/source/sourceInfo.uri?sourceId=21100201938&amp;origin=resultslist" \o "Show source title details" </w:instrText>
            </w:r>
            <w:r>
              <w:fldChar w:fldCharType="separate"/>
            </w:r>
            <w:r w:rsidR="00DA49CD" w:rsidRPr="00C01BE9">
              <w:rPr>
                <w:bCs/>
                <w:i/>
                <w:iCs/>
                <w:sz w:val="21"/>
                <w:szCs w:val="21"/>
              </w:rPr>
              <w:t>Manufacturing Technology</w:t>
            </w:r>
            <w:r>
              <w:rPr>
                <w:bCs/>
                <w:i/>
                <w:iCs/>
                <w:sz w:val="21"/>
                <w:szCs w:val="21"/>
              </w:rPr>
              <w:fldChar w:fldCharType="end"/>
            </w:r>
            <w:r w:rsidR="00DA49CD" w:rsidRPr="00C01BE9">
              <w:rPr>
                <w:bCs/>
                <w:iCs/>
                <w:sz w:val="21"/>
                <w:szCs w:val="21"/>
              </w:rPr>
              <w:t xml:space="preserve"> 14(4), 607-611, </w:t>
            </w:r>
            <w:r w:rsidR="00DA49CD" w:rsidRPr="00C01BE9">
              <w:rPr>
                <w:b/>
                <w:bCs/>
                <w:iCs/>
                <w:sz w:val="21"/>
                <w:szCs w:val="21"/>
              </w:rPr>
              <w:t>2014</w:t>
            </w:r>
            <w:r w:rsidR="00DA49CD" w:rsidRPr="00C01BE9">
              <w:rPr>
                <w:bCs/>
                <w:iCs/>
                <w:sz w:val="21"/>
                <w:szCs w:val="21"/>
              </w:rPr>
              <w:t>.</w:t>
            </w:r>
            <w:r w:rsidR="00DA49CD" w:rsidRPr="00C01BE9">
              <w:rPr>
                <w:bCs/>
                <w:sz w:val="21"/>
                <w:szCs w:val="21"/>
              </w:rPr>
              <w:t xml:space="preserve"> </w:t>
            </w:r>
          </w:p>
          <w:p w14:paraId="2745BC81" w14:textId="77777777" w:rsidR="00DA49CD" w:rsidRPr="00C01BE9" w:rsidRDefault="00DA49CD" w:rsidP="00C01BE9">
            <w:pPr>
              <w:pStyle w:val="Zkladntext"/>
              <w:spacing w:before="120" w:after="120"/>
              <w:ind w:left="0"/>
              <w:rPr>
                <w:sz w:val="21"/>
                <w:szCs w:val="21"/>
              </w:rPr>
            </w:pPr>
            <w:r w:rsidRPr="00C01BE9">
              <w:rPr>
                <w:sz w:val="21"/>
                <w:szCs w:val="21"/>
              </w:rPr>
              <w:t xml:space="preserve">FOJTL, L., </w:t>
            </w:r>
            <w:r w:rsidRPr="00C01BE9">
              <w:rPr>
                <w:b/>
                <w:sz w:val="21"/>
                <w:szCs w:val="21"/>
              </w:rPr>
              <w:t>RUSNÁKOVÁ, S. (45%)</w:t>
            </w:r>
            <w:r w:rsidRPr="00C01BE9">
              <w:rPr>
                <w:sz w:val="21"/>
                <w:szCs w:val="21"/>
              </w:rPr>
              <w:t xml:space="preserve">, ŽALUDEK, M.: </w:t>
            </w:r>
            <w:r w:rsidRPr="00C01BE9">
              <w:rPr>
                <w:bCs/>
                <w:sz w:val="21"/>
                <w:szCs w:val="21"/>
              </w:rPr>
              <w:t>Influence of honeycomb core compression on the mechanical properties of the sandwich structure</w:t>
            </w:r>
            <w:r w:rsidRPr="00C01BE9">
              <w:rPr>
                <w:bCs/>
                <w:i/>
                <w:sz w:val="21"/>
                <w:szCs w:val="21"/>
              </w:rPr>
              <w:t>. Applied Mechanics and Materials</w:t>
            </w:r>
            <w:r w:rsidRPr="00C01BE9">
              <w:rPr>
                <w:bCs/>
                <w:sz w:val="21"/>
                <w:szCs w:val="21"/>
              </w:rPr>
              <w:t xml:space="preserve"> </w:t>
            </w:r>
            <w:r w:rsidRPr="00C01BE9">
              <w:rPr>
                <w:sz w:val="21"/>
                <w:szCs w:val="21"/>
              </w:rPr>
              <w:t xml:space="preserve">486, 283-285, </w:t>
            </w:r>
            <w:r w:rsidRPr="00C01BE9">
              <w:rPr>
                <w:b/>
                <w:sz w:val="21"/>
                <w:szCs w:val="21"/>
              </w:rPr>
              <w:t>2014</w:t>
            </w:r>
            <w:r w:rsidRPr="00C01BE9">
              <w:rPr>
                <w:sz w:val="21"/>
                <w:szCs w:val="21"/>
              </w:rPr>
              <w:t>.</w:t>
            </w:r>
          </w:p>
          <w:p w14:paraId="395D74B5" w14:textId="77777777" w:rsidR="00DA49CD" w:rsidRPr="00A17EB9" w:rsidRDefault="00DA49CD" w:rsidP="00C01BE9">
            <w:pPr>
              <w:pStyle w:val="Zkladntext"/>
              <w:spacing w:before="120" w:after="120"/>
              <w:ind w:left="0"/>
              <w:rPr>
                <w:bCs/>
                <w:color w:val="222222"/>
                <w:sz w:val="22"/>
                <w:szCs w:val="22"/>
                <w:shd w:val="clear" w:color="auto" w:fill="F8F8F8"/>
              </w:rPr>
            </w:pPr>
            <w:r w:rsidRPr="00C01BE9">
              <w:rPr>
                <w:b/>
                <w:caps/>
                <w:sz w:val="21"/>
                <w:szCs w:val="21"/>
              </w:rPr>
              <w:t>Rusnáková, S. (50%)</w:t>
            </w:r>
            <w:r w:rsidRPr="00C01BE9">
              <w:rPr>
                <w:caps/>
                <w:sz w:val="21"/>
                <w:szCs w:val="21"/>
              </w:rPr>
              <w:t>, žaludek, M., Bakošová, D.:</w:t>
            </w:r>
            <w:r w:rsidRPr="00C01BE9">
              <w:rPr>
                <w:sz w:val="21"/>
                <w:szCs w:val="21"/>
              </w:rPr>
              <w:t xml:space="preserve"> Processing engineering of large composites structures using low-pressure vacuum infusion. </w:t>
            </w:r>
            <w:r w:rsidRPr="00C01BE9">
              <w:rPr>
                <w:i/>
                <w:iCs/>
                <w:sz w:val="21"/>
                <w:szCs w:val="21"/>
              </w:rPr>
              <w:t>Manufacturing Technology</w:t>
            </w:r>
            <w:r w:rsidRPr="00C01BE9">
              <w:rPr>
                <w:sz w:val="21"/>
                <w:szCs w:val="21"/>
              </w:rPr>
              <w:t xml:space="preserve"> 12, 83-86, </w:t>
            </w:r>
            <w:r w:rsidRPr="00C01BE9">
              <w:rPr>
                <w:b/>
                <w:sz w:val="21"/>
                <w:szCs w:val="21"/>
              </w:rPr>
              <w:t>2012</w:t>
            </w:r>
            <w:r w:rsidRPr="00C01BE9">
              <w:rPr>
                <w:sz w:val="21"/>
                <w:szCs w:val="21"/>
              </w:rPr>
              <w:t>.</w:t>
            </w:r>
            <w:r w:rsidRPr="00244B2C">
              <w:rPr>
                <w:sz w:val="22"/>
                <w:szCs w:val="22"/>
              </w:rPr>
              <w:t xml:space="preserve"> </w:t>
            </w:r>
          </w:p>
        </w:tc>
      </w:tr>
      <w:tr w:rsidR="00DA49CD" w14:paraId="076030E6" w14:textId="77777777" w:rsidTr="00D53E52">
        <w:trPr>
          <w:gridBefore w:val="1"/>
          <w:wBefore w:w="80" w:type="dxa"/>
          <w:trHeight w:val="218"/>
          <w:trPrChange w:id="1855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1856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7E1BB0F2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38E8FFCD" w14:textId="77777777" w:rsidTr="00D53E52">
        <w:trPr>
          <w:gridBefore w:val="1"/>
          <w:wBefore w:w="80" w:type="dxa"/>
          <w:trHeight w:val="328"/>
          <w:trPrChange w:id="1857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vAlign w:val="center"/>
            <w:tcPrChange w:id="1858" w:author="Simona Mrkvičková" w:date="2018-04-13T14:26:00Z">
              <w:tcPr>
                <w:tcW w:w="10081" w:type="dxa"/>
                <w:gridSpan w:val="62"/>
                <w:vAlign w:val="center"/>
              </w:tcPr>
            </w:tcPrChange>
          </w:tcPr>
          <w:p w14:paraId="10409A22" w14:textId="77777777" w:rsidR="00DA49CD" w:rsidRDefault="00DA49CD" w:rsidP="00A86912">
            <w:r>
              <w:t>---</w:t>
            </w:r>
          </w:p>
          <w:p w14:paraId="1965D522" w14:textId="77777777" w:rsidR="00DA49CD" w:rsidRDefault="00DA49CD" w:rsidP="00A86912"/>
          <w:p w14:paraId="72AE3777" w14:textId="77777777" w:rsidR="00DA49CD" w:rsidRDefault="00DA49CD" w:rsidP="00A86912"/>
          <w:p w14:paraId="2092C053" w14:textId="77777777" w:rsidR="00DA49CD" w:rsidRPr="00796EE9" w:rsidRDefault="00DA49CD" w:rsidP="00A86912"/>
        </w:tc>
      </w:tr>
      <w:tr w:rsidR="00DA49CD" w14:paraId="02C131E2" w14:textId="77777777" w:rsidTr="00D53E52">
        <w:trPr>
          <w:gridBefore w:val="1"/>
          <w:wBefore w:w="80" w:type="dxa"/>
          <w:cantSplit/>
          <w:trHeight w:val="470"/>
          <w:trPrChange w:id="1859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860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5DAA388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27"/>
            <w:tcPrChange w:id="1861" w:author="Simona Mrkvičková" w:date="2018-04-13T14:26:00Z">
              <w:tcPr>
                <w:tcW w:w="4539" w:type="dxa"/>
                <w:gridSpan w:val="27"/>
              </w:tcPr>
            </w:tcPrChange>
          </w:tcPr>
          <w:p w14:paraId="6647AA2C" w14:textId="77777777" w:rsidR="00DA49CD" w:rsidRDefault="00DA49CD" w:rsidP="00A86912">
            <w:pPr>
              <w:jc w:val="both"/>
            </w:pPr>
          </w:p>
        </w:tc>
        <w:tc>
          <w:tcPr>
            <w:tcW w:w="806" w:type="dxa"/>
            <w:gridSpan w:val="12"/>
            <w:shd w:val="clear" w:color="auto" w:fill="F7CAAC"/>
            <w:tcPrChange w:id="1862" w:author="Simona Mrkvičková" w:date="2018-04-13T14:26:00Z">
              <w:tcPr>
                <w:tcW w:w="806" w:type="dxa"/>
                <w:gridSpan w:val="12"/>
                <w:shd w:val="clear" w:color="auto" w:fill="F7CAAC"/>
              </w:tcPr>
            </w:tcPrChange>
          </w:tcPr>
          <w:p w14:paraId="665841FC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33" w:type="dxa"/>
            <w:gridSpan w:val="20"/>
            <w:tcPrChange w:id="1863" w:author="Simona Mrkvičková" w:date="2018-04-13T14:26:00Z">
              <w:tcPr>
                <w:tcW w:w="2230" w:type="dxa"/>
                <w:gridSpan w:val="20"/>
              </w:tcPr>
            </w:tcPrChange>
          </w:tcPr>
          <w:p w14:paraId="62E83EE1" w14:textId="77777777" w:rsidR="00DA49CD" w:rsidRDefault="00DA49CD" w:rsidP="00A86912">
            <w:pPr>
              <w:jc w:val="both"/>
            </w:pPr>
          </w:p>
        </w:tc>
      </w:tr>
      <w:tr w:rsidR="00DA49CD" w14:paraId="3BCF83B4" w14:textId="77777777" w:rsidTr="00D53E52">
        <w:trPr>
          <w:gridBefore w:val="1"/>
          <w:wBefore w:w="80" w:type="dxa"/>
          <w:trPrChange w:id="186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  <w:tcPrChange w:id="1865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BDD6EE"/>
                <w:hideMark/>
              </w:tcPr>
            </w:tcPrChange>
          </w:tcPr>
          <w:p w14:paraId="48A34D0B" w14:textId="77777777" w:rsidR="00DA49CD" w:rsidRDefault="00DA49CD" w:rsidP="00A86912">
            <w:pPr>
              <w:jc w:val="both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C-I – Personální zabezpečení</w:t>
            </w:r>
          </w:p>
        </w:tc>
      </w:tr>
      <w:tr w:rsidR="00DA49CD" w14:paraId="54AE319D" w14:textId="77777777" w:rsidTr="00D53E52">
        <w:trPr>
          <w:gridBefore w:val="1"/>
          <w:wBefore w:w="80" w:type="dxa"/>
          <w:trPrChange w:id="186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67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2FC5FAB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Vysoká škola</w:t>
            </w:r>
          </w:p>
        </w:tc>
        <w:tc>
          <w:tcPr>
            <w:tcW w:w="7575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68" w:author="Simona Mrkvičková" w:date="2018-04-13T14:26:00Z">
              <w:tcPr>
                <w:tcW w:w="7575" w:type="dxa"/>
                <w:gridSpan w:val="5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6EEDD5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Univerzita Tomáše Bati ve Zlíně</w:t>
            </w:r>
          </w:p>
        </w:tc>
      </w:tr>
      <w:tr w:rsidR="00DA49CD" w14:paraId="6DD4C7D1" w14:textId="77777777" w:rsidTr="00D53E52">
        <w:trPr>
          <w:gridBefore w:val="1"/>
          <w:wBefore w:w="80" w:type="dxa"/>
          <w:trPrChange w:id="186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70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9B23A2A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Součást vysoké školy</w:t>
            </w:r>
          </w:p>
        </w:tc>
        <w:tc>
          <w:tcPr>
            <w:tcW w:w="7575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71" w:author="Simona Mrkvičková" w:date="2018-04-13T14:26:00Z">
              <w:tcPr>
                <w:tcW w:w="7575" w:type="dxa"/>
                <w:gridSpan w:val="5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56E26D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Fakulta technologická</w:t>
            </w:r>
          </w:p>
        </w:tc>
      </w:tr>
      <w:tr w:rsidR="00DA49CD" w14:paraId="10C3CA0A" w14:textId="77777777" w:rsidTr="00D53E52">
        <w:trPr>
          <w:gridBefore w:val="1"/>
          <w:wBefore w:w="80" w:type="dxa"/>
          <w:trPrChange w:id="1872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73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702823B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 studijního programu</w:t>
            </w:r>
          </w:p>
        </w:tc>
        <w:tc>
          <w:tcPr>
            <w:tcW w:w="7575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74" w:author="Simona Mrkvičková" w:date="2018-04-13T14:26:00Z">
              <w:tcPr>
                <w:tcW w:w="7575" w:type="dxa"/>
                <w:gridSpan w:val="5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64ADB1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t>Výrobní inženýrství</w:t>
            </w:r>
          </w:p>
        </w:tc>
      </w:tr>
      <w:tr w:rsidR="00DA49CD" w14:paraId="222BA097" w14:textId="77777777" w:rsidTr="00D53E52">
        <w:trPr>
          <w:gridBefore w:val="1"/>
          <w:wBefore w:w="80" w:type="dxa"/>
          <w:trPrChange w:id="187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76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22A9C74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Jméno a příjmení</w:t>
            </w:r>
          </w:p>
        </w:tc>
        <w:tc>
          <w:tcPr>
            <w:tcW w:w="453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77" w:author="Simona Mrkvičková" w:date="2018-04-13T14:26:00Z">
              <w:tcPr>
                <w:tcW w:w="4539" w:type="dxa"/>
                <w:gridSpan w:val="2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7C0D82B" w14:textId="77777777" w:rsidR="00DA49CD" w:rsidRPr="008955CD" w:rsidRDefault="00DA49CD" w:rsidP="00A86912">
            <w:pPr>
              <w:jc w:val="both"/>
              <w:rPr>
                <w:b/>
                <w:lang w:eastAsia="en-US"/>
              </w:rPr>
            </w:pPr>
            <w:bookmarkStart w:id="1878" w:name="Řezníček"/>
            <w:bookmarkEnd w:id="1878"/>
            <w:r w:rsidRPr="008955CD">
              <w:rPr>
                <w:b/>
                <w:lang w:eastAsia="en-US"/>
              </w:rPr>
              <w:t>Martin Řezníček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79" w:author="Simona Mrkvičková" w:date="2018-04-13T14:26:00Z">
              <w:tcPr>
                <w:tcW w:w="747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C31D525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Tituly</w:t>
            </w:r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80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ECAB91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Ing., Ph.D.</w:t>
            </w:r>
          </w:p>
        </w:tc>
      </w:tr>
      <w:tr w:rsidR="008D7110" w14:paraId="48D86BFE" w14:textId="77777777" w:rsidTr="00D53E52">
        <w:trPr>
          <w:gridBefore w:val="1"/>
          <w:wBefore w:w="80" w:type="dxa"/>
          <w:trPrChange w:id="188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82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EBC96A5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narození</w:t>
            </w:r>
          </w:p>
        </w:tc>
        <w:tc>
          <w:tcPr>
            <w:tcW w:w="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83" w:author="Simona Mrkvičková" w:date="2018-04-13T14:26:00Z">
              <w:tcPr>
                <w:tcW w:w="826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3EC3752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1985</w:t>
            </w:r>
          </w:p>
        </w:tc>
        <w:tc>
          <w:tcPr>
            <w:tcW w:w="1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tcPrChange w:id="1884" w:author="Simona Mrkvičková" w:date="2018-04-13T14:26:00Z">
              <w:tcPr>
                <w:tcW w:w="1718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</w:tcPr>
            </w:tcPrChange>
          </w:tcPr>
          <w:p w14:paraId="38131689" w14:textId="77777777" w:rsidR="00DA49CD" w:rsidRDefault="00DA49CD" w:rsidP="00A86912">
            <w:pPr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/>
                <w:lang w:eastAsia="en-US"/>
              </w:rPr>
              <w:t>typ vztahu k VŠ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14:paraId="4F54662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85" w:author="Simona Mrkvičková" w:date="2018-04-13T14:26:00Z">
              <w:tcPr>
                <w:tcW w:w="999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3DECA1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pp.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86" w:author="Simona Mrkvičková" w:date="2018-04-13T14:26:00Z">
              <w:tcPr>
                <w:tcW w:w="996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4FBC6D9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87" w:author="Simona Mrkvičková" w:date="2018-04-13T14:26:00Z">
              <w:tcPr>
                <w:tcW w:w="747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A083B4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88" w:author="Simona Mrkvičková" w:date="2018-04-13T14:26:00Z">
              <w:tcPr>
                <w:tcW w:w="703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8D75228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 kdy</w:t>
            </w:r>
          </w:p>
        </w:tc>
        <w:tc>
          <w:tcPr>
            <w:tcW w:w="15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89" w:author="Simona Mrkvičková" w:date="2018-04-13T14:26:00Z">
              <w:tcPr>
                <w:tcW w:w="1586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777C549" w14:textId="77777777" w:rsidR="00DA49CD" w:rsidRDefault="00DA49CD" w:rsidP="00A86912">
            <w:pPr>
              <w:jc w:val="both"/>
              <w:rPr>
                <w:highlight w:val="green"/>
                <w:lang w:eastAsia="en-US"/>
              </w:rPr>
            </w:pPr>
            <w:r w:rsidRPr="003B5561">
              <w:rPr>
                <w:lang w:eastAsia="en-US"/>
              </w:rPr>
              <w:t>N</w:t>
            </w:r>
          </w:p>
        </w:tc>
      </w:tr>
      <w:tr w:rsidR="00DA49CD" w14:paraId="148DC50A" w14:textId="77777777" w:rsidTr="00D53E52">
        <w:trPr>
          <w:gridBefore w:val="1"/>
          <w:wBefore w:w="80" w:type="dxa"/>
          <w:trPrChange w:id="1890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91" w:author="Simona Mrkvičková" w:date="2018-04-13T14:26:00Z">
              <w:tcPr>
                <w:tcW w:w="5050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1B3CD76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92" w:author="Simona Mrkvičková" w:date="2018-04-13T14:26:00Z">
              <w:tcPr>
                <w:tcW w:w="999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9DDE7B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93" w:author="Simona Mrkvičková" w:date="2018-04-13T14:26:00Z">
              <w:tcPr>
                <w:tcW w:w="996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10EDB4E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94" w:author="Simona Mrkvičková" w:date="2018-04-13T14:26:00Z">
              <w:tcPr>
                <w:tcW w:w="747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1FFFCEE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95" w:author="Simona Mrkvičková" w:date="2018-04-13T14:26:00Z">
              <w:tcPr>
                <w:tcW w:w="703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496F5C6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 kdy</w:t>
            </w:r>
          </w:p>
        </w:tc>
        <w:tc>
          <w:tcPr>
            <w:tcW w:w="15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896" w:author="Simona Mrkvičková" w:date="2018-04-13T14:26:00Z">
              <w:tcPr>
                <w:tcW w:w="1586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E5F996D" w14:textId="77777777" w:rsidR="00DA49CD" w:rsidRDefault="00DA49CD" w:rsidP="00A86912">
            <w:pPr>
              <w:jc w:val="both"/>
              <w:rPr>
                <w:highlight w:val="green"/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</w:tr>
      <w:tr w:rsidR="00DA49CD" w14:paraId="6D217916" w14:textId="77777777" w:rsidTr="00D53E52">
        <w:trPr>
          <w:gridBefore w:val="1"/>
          <w:wBefore w:w="80" w:type="dxa"/>
          <w:trPrChange w:id="189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98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DCCCD5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Další současná působení jako akademický pracovník na jiných VŠ</w:t>
            </w:r>
          </w:p>
        </w:tc>
        <w:tc>
          <w:tcPr>
            <w:tcW w:w="1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899" w:author="Simona Mrkvičková" w:date="2018-04-13T14:26:00Z">
              <w:tcPr>
                <w:tcW w:w="1743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4EDC7F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typ prac. </w:t>
            </w:r>
            <w:proofErr w:type="gramStart"/>
            <w:r>
              <w:rPr>
                <w:b/>
                <w:lang w:eastAsia="en-US"/>
              </w:rPr>
              <w:t>vztahu</w:t>
            </w:r>
            <w:proofErr w:type="gramEnd"/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00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11C1369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</w:tr>
      <w:tr w:rsidR="00DA49CD" w14:paraId="7355D106" w14:textId="77777777" w:rsidTr="00D53E52">
        <w:trPr>
          <w:gridBefore w:val="1"/>
          <w:wBefore w:w="80" w:type="dxa"/>
          <w:trPrChange w:id="190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02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82F27F2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1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03" w:author="Simona Mrkvičková" w:date="2018-04-13T14:26:00Z">
              <w:tcPr>
                <w:tcW w:w="1743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41C3893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04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9B301B8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</w:tr>
      <w:tr w:rsidR="00DA49CD" w14:paraId="4C75D1BB" w14:textId="77777777" w:rsidTr="00D53E52">
        <w:trPr>
          <w:gridBefore w:val="1"/>
          <w:wBefore w:w="80" w:type="dxa"/>
          <w:trPrChange w:id="190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06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E40C393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07" w:author="Simona Mrkvičková" w:date="2018-04-13T14:26:00Z">
              <w:tcPr>
                <w:tcW w:w="1743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59BA38F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08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EDE97E3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7B913BD1" w14:textId="77777777" w:rsidTr="00D53E52">
        <w:trPr>
          <w:gridBefore w:val="1"/>
          <w:wBefore w:w="80" w:type="dxa"/>
          <w:trPrChange w:id="190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10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EFBCCD9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11" w:author="Simona Mrkvičková" w:date="2018-04-13T14:26:00Z">
              <w:tcPr>
                <w:tcW w:w="1743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CEE7978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12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3B6EC39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26A74318" w14:textId="77777777" w:rsidTr="00D53E52">
        <w:trPr>
          <w:gridBefore w:val="1"/>
          <w:wBefore w:w="80" w:type="dxa"/>
          <w:trPrChange w:id="191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14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DB0BD76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15" w:author="Simona Mrkvičková" w:date="2018-04-13T14:26:00Z">
              <w:tcPr>
                <w:tcW w:w="1743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0610725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16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55C07E2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2EEFDCE1" w14:textId="77777777" w:rsidTr="00D53E52">
        <w:trPr>
          <w:gridBefore w:val="1"/>
          <w:wBefore w:w="80" w:type="dxa"/>
          <w:trPrChange w:id="191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18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9C5A8F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2B3ED9D3" w14:textId="77777777" w:rsidTr="00D53E52">
        <w:trPr>
          <w:gridBefore w:val="1"/>
          <w:wBefore w:w="80" w:type="dxa"/>
          <w:trHeight w:val="323"/>
          <w:trPrChange w:id="1919" w:author="Simona Mrkvičková" w:date="2018-04-13T14:26:00Z">
            <w:trPr>
              <w:gridBefore w:val="1"/>
              <w:wBefore w:w="76" w:type="dxa"/>
              <w:trHeight w:val="323"/>
            </w:trPr>
          </w:trPrChange>
        </w:trPr>
        <w:tc>
          <w:tcPr>
            <w:tcW w:w="10077" w:type="dxa"/>
            <w:gridSpan w:val="6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20" w:author="Simona Mrkvičková" w:date="2018-04-13T14:26:00Z">
              <w:tcPr>
                <w:tcW w:w="10081" w:type="dxa"/>
                <w:gridSpan w:val="6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2F972CA" w14:textId="77777777" w:rsidR="00A76341" w:rsidRPr="005451A3" w:rsidRDefault="00A76341" w:rsidP="00F43B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de-DE"/>
              </w:rPr>
            </w:pPr>
            <w:r w:rsidRPr="005451A3">
              <w:rPr>
                <w:sz w:val="21"/>
                <w:szCs w:val="21"/>
                <w:lang w:val="de-DE"/>
              </w:rPr>
              <w:t>Technologický projekt (100% l)</w:t>
            </w:r>
          </w:p>
          <w:p w14:paraId="76B57B0F" w14:textId="77777777" w:rsidR="00DA49CD" w:rsidRPr="005451A3" w:rsidRDefault="00D62F18" w:rsidP="00F43BAF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de-DE"/>
              </w:rPr>
            </w:pPr>
            <w:r w:rsidRPr="005451A3">
              <w:rPr>
                <w:b/>
                <w:sz w:val="21"/>
                <w:szCs w:val="21"/>
                <w:lang w:val="de-DE"/>
              </w:rPr>
              <w:t>Technologie I</w:t>
            </w:r>
            <w:r w:rsidRPr="005451A3">
              <w:rPr>
                <w:sz w:val="21"/>
                <w:szCs w:val="21"/>
                <w:lang w:val="de-DE"/>
              </w:rPr>
              <w:t xml:space="preserve"> (100% p)</w:t>
            </w:r>
          </w:p>
        </w:tc>
      </w:tr>
      <w:tr w:rsidR="00DA49CD" w14:paraId="51941B43" w14:textId="77777777" w:rsidTr="00D53E52">
        <w:trPr>
          <w:gridBefore w:val="1"/>
          <w:wBefore w:w="80" w:type="dxa"/>
          <w:trPrChange w:id="192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22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537325F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Údaje o vzdělání na VŠ </w:t>
            </w:r>
          </w:p>
        </w:tc>
      </w:tr>
      <w:tr w:rsidR="00DA49CD" w14:paraId="61BCC5A8" w14:textId="77777777" w:rsidTr="00D53E52">
        <w:trPr>
          <w:gridBefore w:val="1"/>
          <w:wBefore w:w="80" w:type="dxa"/>
          <w:trHeight w:val="372"/>
          <w:trPrChange w:id="1923" w:author="Simona Mrkvičková" w:date="2018-04-13T14:26:00Z">
            <w:trPr>
              <w:gridBefore w:val="1"/>
              <w:wBefore w:w="76" w:type="dxa"/>
              <w:trHeight w:val="372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24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9E6AE62" w14:textId="77777777" w:rsidR="00DA49CD" w:rsidRPr="00F43BAF" w:rsidRDefault="00DA49CD" w:rsidP="00A86912">
            <w:pPr>
              <w:tabs>
                <w:tab w:val="left" w:pos="6534"/>
              </w:tabs>
              <w:spacing w:before="60" w:after="60"/>
              <w:jc w:val="both"/>
              <w:rPr>
                <w:b/>
                <w:sz w:val="21"/>
                <w:szCs w:val="21"/>
                <w:lang w:eastAsia="en-US"/>
              </w:rPr>
            </w:pPr>
            <w:r w:rsidRPr="00F43BAF">
              <w:rPr>
                <w:sz w:val="21"/>
                <w:szCs w:val="21"/>
                <w:lang w:eastAsia="en-US"/>
              </w:rPr>
              <w:t>2014</w:t>
            </w:r>
            <w:r w:rsidRPr="00F43BAF">
              <w:rPr>
                <w:rFonts w:eastAsia="Calibri"/>
                <w:sz w:val="21"/>
                <w:szCs w:val="21"/>
                <w:lang w:eastAsia="en-US"/>
              </w:rPr>
              <w:t>: UTB Zlín, FT, SP Procesní inženýrství, obor Nástroje a procesy, Ph.D.</w:t>
            </w:r>
            <w:r w:rsidRPr="00F43BAF">
              <w:rPr>
                <w:sz w:val="21"/>
                <w:szCs w:val="21"/>
              </w:rPr>
              <w:t xml:space="preserve"> </w:t>
            </w:r>
          </w:p>
        </w:tc>
      </w:tr>
      <w:tr w:rsidR="00DA49CD" w14:paraId="37809E86" w14:textId="77777777" w:rsidTr="00D53E52">
        <w:trPr>
          <w:gridBefore w:val="1"/>
          <w:wBefore w:w="80" w:type="dxa"/>
          <w:trPrChange w:id="192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26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1F7B8FE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Údaje o odborném působení od absolvování VŠ</w:t>
            </w:r>
          </w:p>
        </w:tc>
      </w:tr>
      <w:tr w:rsidR="00DA49CD" w14:paraId="4138E494" w14:textId="77777777" w:rsidTr="00D53E52">
        <w:trPr>
          <w:gridBefore w:val="1"/>
          <w:wBefore w:w="80" w:type="dxa"/>
          <w:trHeight w:val="272"/>
          <w:trPrChange w:id="1927" w:author="Simona Mrkvičková" w:date="2018-04-13T14:26:00Z">
            <w:trPr>
              <w:gridBefore w:val="1"/>
              <w:wBefore w:w="76" w:type="dxa"/>
              <w:trHeight w:val="272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28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C4E41A3" w14:textId="77777777" w:rsidR="00DA49CD" w:rsidRPr="00F43BAF" w:rsidRDefault="00DA49CD" w:rsidP="00A8691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1"/>
                <w:szCs w:val="21"/>
                <w:lang w:eastAsia="en-US"/>
              </w:rPr>
            </w:pPr>
            <w:r w:rsidRPr="00F43BAF">
              <w:rPr>
                <w:sz w:val="21"/>
                <w:szCs w:val="21"/>
                <w:lang w:eastAsia="en-US"/>
              </w:rPr>
              <w:t>2014</w:t>
            </w:r>
            <w:r w:rsidRPr="00F43BAF">
              <w:rPr>
                <w:rFonts w:eastAsia="Calibri"/>
                <w:sz w:val="21"/>
                <w:szCs w:val="21"/>
                <w:lang w:eastAsia="en-US"/>
              </w:rPr>
              <w:t xml:space="preserve"> – dosud: UTB Zlín, FT, Ústav výrobního inženýrství, odborný asistent</w:t>
            </w:r>
          </w:p>
        </w:tc>
      </w:tr>
      <w:tr w:rsidR="00DA49CD" w14:paraId="7C3CD719" w14:textId="77777777" w:rsidTr="00D53E52">
        <w:trPr>
          <w:gridBefore w:val="1"/>
          <w:wBefore w:w="80" w:type="dxa"/>
          <w:trHeight w:val="250"/>
          <w:trPrChange w:id="1929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30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EA5DDDA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Zkušenosti s vedením kvalifikačních a rigorózních prací</w:t>
            </w:r>
          </w:p>
        </w:tc>
      </w:tr>
      <w:tr w:rsidR="00DA49CD" w14:paraId="4AAE03C9" w14:textId="77777777" w:rsidTr="00D53E52">
        <w:trPr>
          <w:gridBefore w:val="1"/>
          <w:wBefore w:w="80" w:type="dxa"/>
          <w:trHeight w:val="184"/>
          <w:trPrChange w:id="1931" w:author="Simona Mrkvičková" w:date="2018-04-13T14:26:00Z">
            <w:trPr>
              <w:gridBefore w:val="1"/>
              <w:wBefore w:w="76" w:type="dxa"/>
              <w:trHeight w:val="184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32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4514D14B" w14:textId="77777777" w:rsidR="00DA49CD" w:rsidRPr="00F43BAF" w:rsidRDefault="00DA49CD" w:rsidP="00A86912">
            <w:pPr>
              <w:spacing w:before="60" w:after="60"/>
              <w:jc w:val="both"/>
              <w:rPr>
                <w:sz w:val="21"/>
                <w:szCs w:val="21"/>
                <w:lang w:eastAsia="en-US"/>
              </w:rPr>
            </w:pPr>
            <w:r w:rsidRPr="00F43BAF">
              <w:rPr>
                <w:sz w:val="21"/>
                <w:szCs w:val="21"/>
                <w:lang w:eastAsia="en-US"/>
              </w:rPr>
              <w:t xml:space="preserve">Počet obhájených prací, které vyučující vedl v období 2013 </w:t>
            </w:r>
            <w:r w:rsidRPr="00F43BAF">
              <w:rPr>
                <w:rFonts w:eastAsia="Calibri"/>
                <w:sz w:val="21"/>
                <w:szCs w:val="21"/>
                <w:lang w:eastAsia="en-US"/>
              </w:rPr>
              <w:t xml:space="preserve">– </w:t>
            </w:r>
            <w:r w:rsidRPr="00F43BAF">
              <w:rPr>
                <w:sz w:val="21"/>
                <w:szCs w:val="21"/>
                <w:lang w:eastAsia="en-US"/>
              </w:rPr>
              <w:t>2017: 6 BP, 14 DP.</w:t>
            </w:r>
          </w:p>
        </w:tc>
      </w:tr>
      <w:tr w:rsidR="00DA49CD" w14:paraId="06D0D9C0" w14:textId="77777777" w:rsidTr="00D53E52">
        <w:trPr>
          <w:gridBefore w:val="1"/>
          <w:wBefore w:w="80" w:type="dxa"/>
          <w:cantSplit/>
          <w:trPrChange w:id="1933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34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0D4122F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35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2CA589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  <w:tcPrChange w:id="1936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F7CAAC"/>
                <w:hideMark/>
              </w:tcPr>
            </w:tcPrChange>
          </w:tcPr>
          <w:p w14:paraId="17B53F3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37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F47212F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Ohlasy publikací</w:t>
            </w:r>
          </w:p>
        </w:tc>
      </w:tr>
      <w:tr w:rsidR="00DA49CD" w14:paraId="34AA1EC4" w14:textId="77777777" w:rsidTr="00D53E52">
        <w:trPr>
          <w:gridBefore w:val="1"/>
          <w:wBefore w:w="80" w:type="dxa"/>
          <w:cantSplit/>
          <w:trPrChange w:id="1938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39" w:author="Simona Mrkvičková" w:date="2018-04-13T14:26:00Z">
              <w:tcPr>
                <w:tcW w:w="3332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53E4DC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40" w:author="Simona Mrkvičková" w:date="2018-04-13T14:26:00Z">
              <w:tcPr>
                <w:tcW w:w="2244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23A998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7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  <w:tcPrChange w:id="1941" w:author="Simona Mrkvičková" w:date="2018-04-13T14:26:00Z">
              <w:tcPr>
                <w:tcW w:w="2275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</w:tcPrChange>
          </w:tcPr>
          <w:p w14:paraId="6D204F1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64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42" w:author="Simona Mrkvičková" w:date="2018-04-13T14:26:00Z">
              <w:tcPr>
                <w:tcW w:w="644" w:type="dxa"/>
                <w:gridSpan w:val="10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B86318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WOS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43" w:author="Simona Mrkvičková" w:date="2018-04-13T14:26:00Z">
              <w:tcPr>
                <w:tcW w:w="6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62675FC" w14:textId="77777777" w:rsidR="00DA49CD" w:rsidRDefault="00DA49CD" w:rsidP="00A86912">
            <w:pPr>
              <w:jc w:val="both"/>
              <w:rPr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Scopus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44" w:author="Simona Mrkvičková" w:date="2018-04-13T14:26:00Z">
              <w:tcPr>
                <w:tcW w:w="89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C892700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sz w:val="18"/>
                <w:lang w:eastAsia="en-US"/>
              </w:rPr>
              <w:t>ostatní</w:t>
            </w:r>
          </w:p>
        </w:tc>
      </w:tr>
      <w:tr w:rsidR="00DA49CD" w14:paraId="6C256397" w14:textId="77777777" w:rsidTr="00D53E52">
        <w:trPr>
          <w:gridBefore w:val="1"/>
          <w:wBefore w:w="80" w:type="dxa"/>
          <w:cantSplit/>
          <w:trHeight w:val="70"/>
          <w:trPrChange w:id="1945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46" w:author="Simona Mrkvičková" w:date="2018-04-13T14:26:00Z">
              <w:tcPr>
                <w:tcW w:w="3332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D6B111A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Obor jmenovacího řízení</w:t>
            </w:r>
          </w:p>
        </w:tc>
        <w:tc>
          <w:tcPr>
            <w:tcW w:w="2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47" w:author="Simona Mrkvičková" w:date="2018-04-13T14:26:00Z">
              <w:tcPr>
                <w:tcW w:w="2244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F7C12BA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  <w:tcPrChange w:id="1948" w:author="Simona Mrkvičková" w:date="2018-04-13T14:26:00Z">
              <w:tcPr>
                <w:tcW w:w="2275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F7CAAC"/>
                <w:hideMark/>
              </w:tcPr>
            </w:tcPrChange>
          </w:tcPr>
          <w:p w14:paraId="25E71BD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  <w:tcPrChange w:id="1949" w:author="Simona Mrkvičková" w:date="2018-04-13T14:26:00Z">
              <w:tcPr>
                <w:tcW w:w="644" w:type="dxa"/>
                <w:gridSpan w:val="10"/>
                <w:vMerge w:val="restar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E24291A" w14:textId="77777777" w:rsidR="00DA49CD" w:rsidRDefault="00DA49CD" w:rsidP="00A86912">
            <w:pPr>
              <w:jc w:val="both"/>
              <w:rPr>
                <w:b/>
                <w:highlight w:val="yellow"/>
                <w:lang w:eastAsia="en-US"/>
              </w:rPr>
            </w:pPr>
            <w:r w:rsidRPr="0008712D">
              <w:rPr>
                <w:b/>
                <w:lang w:eastAsia="en-US"/>
              </w:rPr>
              <w:t>0</w:t>
            </w:r>
          </w:p>
        </w:tc>
        <w:tc>
          <w:tcPr>
            <w:tcW w:w="6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50" w:author="Simona Mrkvičková" w:date="2018-04-13T14:26:00Z">
              <w:tcPr>
                <w:tcW w:w="696" w:type="dxa"/>
                <w:gridSpan w:val="6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C49990C" w14:textId="77777777" w:rsidR="00DA49CD" w:rsidRPr="00343DAE" w:rsidRDefault="00DA49CD" w:rsidP="00A86912">
            <w:pPr>
              <w:jc w:val="both"/>
              <w:rPr>
                <w:b/>
                <w:lang w:eastAsia="en-US"/>
              </w:rPr>
            </w:pPr>
            <w:r w:rsidRPr="00343DAE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2</w:t>
            </w:r>
          </w:p>
        </w:tc>
        <w:tc>
          <w:tcPr>
            <w:tcW w:w="8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51" w:author="Simona Mrkvičková" w:date="2018-04-13T14:26:00Z">
              <w:tcPr>
                <w:tcW w:w="890" w:type="dxa"/>
                <w:gridSpan w:val="4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E812996" w14:textId="77777777" w:rsidR="00DA49CD" w:rsidRPr="00343DAE" w:rsidRDefault="00DA49CD" w:rsidP="00A86912">
            <w:pPr>
              <w:jc w:val="both"/>
              <w:rPr>
                <w:b/>
                <w:sz w:val="18"/>
                <w:szCs w:val="18"/>
                <w:lang w:eastAsia="en-US"/>
              </w:rPr>
            </w:pPr>
            <w:r w:rsidRPr="00343DAE">
              <w:rPr>
                <w:b/>
                <w:sz w:val="18"/>
                <w:szCs w:val="18"/>
                <w:lang w:eastAsia="en-US"/>
              </w:rPr>
              <w:t>neevid.</w:t>
            </w:r>
          </w:p>
        </w:tc>
      </w:tr>
      <w:tr w:rsidR="00DA49CD" w14:paraId="0260C339" w14:textId="77777777" w:rsidTr="00D53E52">
        <w:trPr>
          <w:gridBefore w:val="1"/>
          <w:wBefore w:w="80" w:type="dxa"/>
          <w:trHeight w:val="205"/>
          <w:trPrChange w:id="1952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53" w:author="Simona Mrkvičková" w:date="2018-04-13T14:26:00Z">
              <w:tcPr>
                <w:tcW w:w="3332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16A7AAF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54" w:author="Simona Mrkvičková" w:date="2018-04-13T14:26:00Z">
              <w:tcPr>
                <w:tcW w:w="2244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CF17BE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7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  <w:tcPrChange w:id="1955" w:author="Simona Mrkvičková" w:date="2018-04-13T14:26:00Z">
              <w:tcPr>
                <w:tcW w:w="2275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</w:tcPrChange>
          </w:tcPr>
          <w:p w14:paraId="772ABE7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648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56" w:author="Simona Mrkvičková" w:date="2018-04-13T14:26:00Z">
              <w:tcPr>
                <w:tcW w:w="644" w:type="dxa"/>
                <w:gridSpan w:val="10"/>
                <w:vMerge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3DD9662C" w14:textId="77777777" w:rsidR="00DA49CD" w:rsidRDefault="00DA49CD" w:rsidP="00A86912">
            <w:pPr>
              <w:rPr>
                <w:b/>
                <w:highlight w:val="yellow"/>
                <w:lang w:eastAsia="en-US"/>
              </w:rPr>
            </w:pPr>
          </w:p>
        </w:tc>
        <w:tc>
          <w:tcPr>
            <w:tcW w:w="6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57" w:author="Simona Mrkvičková" w:date="2018-04-13T14:26:00Z">
              <w:tcPr>
                <w:tcW w:w="696" w:type="dxa"/>
                <w:gridSpan w:val="6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58316D8A" w14:textId="77777777" w:rsidR="00DA49CD" w:rsidRDefault="00DA49CD" w:rsidP="00A86912">
            <w:pPr>
              <w:rPr>
                <w:b/>
                <w:highlight w:val="yellow"/>
                <w:lang w:eastAsia="en-US"/>
              </w:rPr>
            </w:pPr>
          </w:p>
        </w:tc>
        <w:tc>
          <w:tcPr>
            <w:tcW w:w="8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1958" w:author="Simona Mrkvičková" w:date="2018-04-13T14:26:00Z">
              <w:tcPr>
                <w:tcW w:w="890" w:type="dxa"/>
                <w:gridSpan w:val="4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7B4432E0" w14:textId="77777777" w:rsidR="00DA49CD" w:rsidRDefault="00DA49CD" w:rsidP="00A86912">
            <w:pPr>
              <w:rPr>
                <w:b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DA49CD" w14:paraId="65C128CC" w14:textId="77777777" w:rsidTr="00D53E52">
        <w:trPr>
          <w:gridBefore w:val="1"/>
          <w:wBefore w:w="80" w:type="dxa"/>
          <w:trPrChange w:id="195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60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52E2152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004F1516" w14:textId="77777777" w:rsidTr="00D53E52">
        <w:trPr>
          <w:gridBefore w:val="1"/>
          <w:wBefore w:w="80" w:type="dxa"/>
          <w:trHeight w:val="283"/>
          <w:trPrChange w:id="1961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62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E46FB11" w14:textId="77777777" w:rsidR="00DA49CD" w:rsidRPr="00F43BAF" w:rsidRDefault="00DA49CD" w:rsidP="00F43BAF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F43BAF">
              <w:rPr>
                <w:b/>
                <w:bCs/>
                <w:caps/>
                <w:sz w:val="21"/>
                <w:szCs w:val="21"/>
              </w:rPr>
              <w:t>Řezníček, M. (50%)</w:t>
            </w:r>
            <w:r w:rsidRPr="00F43BAF">
              <w:rPr>
                <w:bCs/>
                <w:caps/>
                <w:sz w:val="21"/>
                <w:szCs w:val="21"/>
              </w:rPr>
              <w:t>, Ovsík, M., Škrobák, A., Maňas, D.:</w:t>
            </w:r>
            <w:r w:rsidRPr="00F43BAF">
              <w:rPr>
                <w:bCs/>
                <w:sz w:val="21"/>
                <w:szCs w:val="21"/>
              </w:rPr>
              <w:t xml:space="preserve"> The effect of ageing on the micro-creep properties of radiation crosslinked materials. </w:t>
            </w:r>
            <w:r w:rsidRPr="00F43BAF">
              <w:rPr>
                <w:bCs/>
                <w:i/>
                <w:sz w:val="21"/>
                <w:szCs w:val="21"/>
              </w:rPr>
              <w:t xml:space="preserve">Defect and Diffusion Forum </w:t>
            </w:r>
            <w:r w:rsidRPr="00F43BAF">
              <w:rPr>
                <w:bCs/>
                <w:sz w:val="21"/>
                <w:szCs w:val="21"/>
              </w:rPr>
              <w:t xml:space="preserve">134-137, </w:t>
            </w:r>
            <w:r w:rsidRPr="00F43BAF">
              <w:rPr>
                <w:b/>
                <w:bCs/>
                <w:sz w:val="21"/>
                <w:szCs w:val="21"/>
              </w:rPr>
              <w:t>2016</w:t>
            </w:r>
            <w:r w:rsidRPr="00F43BAF">
              <w:rPr>
                <w:bCs/>
                <w:sz w:val="21"/>
                <w:szCs w:val="21"/>
              </w:rPr>
              <w:t>.</w:t>
            </w:r>
            <w:r w:rsidRPr="00F43BAF">
              <w:rPr>
                <w:b/>
                <w:bCs/>
                <w:sz w:val="21"/>
                <w:szCs w:val="21"/>
              </w:rPr>
              <w:t xml:space="preserve"> </w:t>
            </w:r>
            <w:r w:rsidRPr="00F43BAF">
              <w:rPr>
                <w:bCs/>
                <w:sz w:val="21"/>
                <w:szCs w:val="21"/>
              </w:rPr>
              <w:t xml:space="preserve">Zurich: Trans Tech Publications Ltd. ISSN 1012-0386. </w:t>
            </w:r>
          </w:p>
          <w:p w14:paraId="441A96AA" w14:textId="77777777" w:rsidR="00DA49CD" w:rsidRPr="00F43BAF" w:rsidRDefault="00DA49CD" w:rsidP="00F43BAF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F43BAF">
              <w:rPr>
                <w:b/>
                <w:bCs/>
                <w:caps/>
                <w:sz w:val="21"/>
                <w:szCs w:val="21"/>
              </w:rPr>
              <w:t>Řezníček, M. (50%)</w:t>
            </w:r>
            <w:r w:rsidRPr="00F43BAF">
              <w:rPr>
                <w:bCs/>
                <w:caps/>
                <w:sz w:val="21"/>
                <w:szCs w:val="21"/>
              </w:rPr>
              <w:t>, Bednařík, M., Hýlová, L., Maňas, D.:</w:t>
            </w:r>
            <w:r w:rsidRPr="00F43BAF">
              <w:rPr>
                <w:bCs/>
                <w:sz w:val="21"/>
                <w:szCs w:val="21"/>
              </w:rPr>
              <w:t xml:space="preserve"> Influence of measurement conditions and used devices on consequential creep modulus. </w:t>
            </w:r>
            <w:r w:rsidRPr="00F43BAF">
              <w:rPr>
                <w:bCs/>
                <w:i/>
                <w:sz w:val="21"/>
                <w:szCs w:val="21"/>
              </w:rPr>
              <w:t>MATEC Web of Conferences</w:t>
            </w:r>
            <w:r w:rsidRPr="00F43BAF">
              <w:rPr>
                <w:bCs/>
                <w:sz w:val="21"/>
                <w:szCs w:val="21"/>
              </w:rPr>
              <w:t xml:space="preserve">. Les Ulis: EDP Sciences, </w:t>
            </w:r>
            <w:r w:rsidRPr="00F43BAF">
              <w:rPr>
                <w:b/>
                <w:bCs/>
                <w:sz w:val="21"/>
                <w:szCs w:val="21"/>
              </w:rPr>
              <w:t>2016</w:t>
            </w:r>
            <w:r w:rsidRPr="00F43BAF">
              <w:rPr>
                <w:bCs/>
                <w:sz w:val="21"/>
                <w:szCs w:val="21"/>
              </w:rPr>
              <w:t xml:space="preserve">. ISSN 2261-236X. </w:t>
            </w:r>
          </w:p>
          <w:p w14:paraId="4B12C948" w14:textId="77777777" w:rsidR="00DA49CD" w:rsidRPr="00F43BAF" w:rsidRDefault="00DA49CD" w:rsidP="00F43BAF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F43BAF">
              <w:rPr>
                <w:b/>
                <w:bCs/>
                <w:caps/>
                <w:sz w:val="21"/>
                <w:szCs w:val="21"/>
              </w:rPr>
              <w:t>Řezníček, M. (60%)</w:t>
            </w:r>
            <w:r w:rsidRPr="00F43BAF">
              <w:rPr>
                <w:bCs/>
                <w:caps/>
                <w:sz w:val="21"/>
                <w:szCs w:val="21"/>
              </w:rPr>
              <w:t>, Škrobák, A., Krátký, P., Maňas, D.:</w:t>
            </w:r>
            <w:r w:rsidRPr="00F43BAF">
              <w:rPr>
                <w:bCs/>
                <w:sz w:val="21"/>
                <w:szCs w:val="21"/>
              </w:rPr>
              <w:t xml:space="preserve"> Effect of radiation dose on the creep properties. </w:t>
            </w:r>
            <w:r w:rsidRPr="00F43BAF">
              <w:rPr>
                <w:bCs/>
                <w:i/>
                <w:sz w:val="21"/>
                <w:szCs w:val="21"/>
              </w:rPr>
              <w:t xml:space="preserve">Advanced Materials Research </w:t>
            </w:r>
            <w:r w:rsidRPr="00F43BAF">
              <w:rPr>
                <w:bCs/>
                <w:sz w:val="21"/>
                <w:szCs w:val="21"/>
              </w:rPr>
              <w:t xml:space="preserve">639-642, </w:t>
            </w:r>
            <w:r w:rsidRPr="00F43BAF">
              <w:rPr>
                <w:b/>
                <w:bCs/>
                <w:sz w:val="21"/>
                <w:szCs w:val="21"/>
              </w:rPr>
              <w:t>2015</w:t>
            </w:r>
            <w:r w:rsidRPr="00F43BAF">
              <w:rPr>
                <w:bCs/>
                <w:sz w:val="21"/>
                <w:szCs w:val="21"/>
              </w:rPr>
              <w:t>.</w:t>
            </w:r>
            <w:r w:rsidRPr="00F43BAF">
              <w:rPr>
                <w:b/>
                <w:bCs/>
                <w:sz w:val="21"/>
                <w:szCs w:val="21"/>
              </w:rPr>
              <w:t xml:space="preserve"> </w:t>
            </w:r>
            <w:r w:rsidRPr="00F43BAF">
              <w:rPr>
                <w:bCs/>
                <w:sz w:val="21"/>
                <w:szCs w:val="21"/>
              </w:rPr>
              <w:t xml:space="preserve">Zurich: Trans Tech Publications Ltd. ISSN 1022-6680. ISBN 978-3-03835-514-4. </w:t>
            </w:r>
          </w:p>
          <w:p w14:paraId="2AC09A9C" w14:textId="77777777" w:rsidR="00DA49CD" w:rsidRPr="00F43BAF" w:rsidRDefault="00DA49CD" w:rsidP="00F43BAF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F43BAF">
              <w:rPr>
                <w:b/>
                <w:bCs/>
                <w:caps/>
                <w:sz w:val="21"/>
                <w:szCs w:val="21"/>
              </w:rPr>
              <w:t>Řezníček, M. (55%)</w:t>
            </w:r>
            <w:r w:rsidRPr="00F43BAF">
              <w:rPr>
                <w:bCs/>
                <w:caps/>
                <w:sz w:val="21"/>
                <w:szCs w:val="21"/>
              </w:rPr>
              <w:t>, Maňas, D., Staněk, M., Škrobák, A., Ovsík, M., Malachová, M.:</w:t>
            </w:r>
            <w:r w:rsidRPr="00F43BAF">
              <w:rPr>
                <w:bCs/>
                <w:sz w:val="21"/>
                <w:szCs w:val="21"/>
              </w:rPr>
              <w:t xml:space="preserve"> Use of theory of hypothesis at evaluation of creep curves. </w:t>
            </w:r>
            <w:r w:rsidRPr="00F43BAF">
              <w:rPr>
                <w:bCs/>
                <w:i/>
                <w:sz w:val="21"/>
                <w:szCs w:val="21"/>
              </w:rPr>
              <w:t xml:space="preserve">Applied Mechanics and Materials </w:t>
            </w:r>
            <w:r w:rsidRPr="00F43BAF">
              <w:rPr>
                <w:bCs/>
                <w:sz w:val="21"/>
                <w:szCs w:val="21"/>
              </w:rPr>
              <w:t xml:space="preserve">312-316, </w:t>
            </w:r>
            <w:r w:rsidRPr="00F43BAF">
              <w:rPr>
                <w:b/>
                <w:bCs/>
                <w:sz w:val="21"/>
                <w:szCs w:val="21"/>
              </w:rPr>
              <w:t>2015</w:t>
            </w:r>
            <w:r w:rsidRPr="00F43BAF">
              <w:rPr>
                <w:bCs/>
                <w:sz w:val="21"/>
                <w:szCs w:val="21"/>
              </w:rPr>
              <w:t xml:space="preserve">. Zurich: Trans Tech Publications Ltd. ISSN 1662-7482. ISBN 978-3-03835-442-0. </w:t>
            </w:r>
          </w:p>
          <w:p w14:paraId="39F82924" w14:textId="77777777" w:rsidR="00DA49CD" w:rsidRDefault="00DA49CD" w:rsidP="00F43BAF">
            <w:pPr>
              <w:pStyle w:val="Zkladntext"/>
              <w:spacing w:before="120" w:after="120"/>
              <w:ind w:left="0"/>
              <w:rPr>
                <w:b/>
              </w:rPr>
            </w:pPr>
            <w:r w:rsidRPr="00F43BAF">
              <w:rPr>
                <w:b/>
                <w:bCs/>
                <w:caps/>
                <w:sz w:val="21"/>
                <w:szCs w:val="21"/>
              </w:rPr>
              <w:t>Řezníček, M. (55%)</w:t>
            </w:r>
            <w:r w:rsidRPr="00F43BAF">
              <w:rPr>
                <w:bCs/>
                <w:caps/>
                <w:sz w:val="21"/>
                <w:szCs w:val="21"/>
              </w:rPr>
              <w:t xml:space="preserve">, </w:t>
            </w:r>
            <w:r w:rsidRPr="00F43BAF">
              <w:rPr>
                <w:bCs/>
                <w:caps/>
                <w:sz w:val="21"/>
                <w:szCs w:val="21"/>
                <w:lang w:val="cs-CZ" w:eastAsia="cs-CZ"/>
              </w:rPr>
              <w:t xml:space="preserve">Ovsík, M., Bednařík, M., Krátký, P., Maňas, </w:t>
            </w:r>
            <w:proofErr w:type="gramStart"/>
            <w:r w:rsidRPr="00F43BAF">
              <w:rPr>
                <w:bCs/>
                <w:caps/>
                <w:sz w:val="21"/>
                <w:szCs w:val="21"/>
                <w:lang w:val="cs-CZ" w:eastAsia="cs-CZ"/>
              </w:rPr>
              <w:t>D</w:t>
            </w:r>
            <w:proofErr w:type="gramEnd"/>
            <w:r w:rsidRPr="00F43BAF">
              <w:rPr>
                <w:bCs/>
                <w:caps/>
                <w:sz w:val="21"/>
                <w:szCs w:val="21"/>
                <w:lang w:val="cs-CZ" w:eastAsia="cs-CZ"/>
              </w:rPr>
              <w:t>.:</w:t>
            </w:r>
            <w:r w:rsidRPr="00F43BAF">
              <w:rPr>
                <w:bCs/>
                <w:sz w:val="21"/>
                <w:szCs w:val="21"/>
                <w:lang w:val="cs-CZ" w:eastAsia="cs-CZ"/>
              </w:rPr>
              <w:t xml:space="preserve"> Comparison of the results of creep and micro- indentation creep to irradiated HDPE. </w:t>
            </w:r>
            <w:r w:rsidRPr="00F43BAF">
              <w:rPr>
                <w:bCs/>
                <w:i/>
                <w:sz w:val="21"/>
                <w:szCs w:val="21"/>
                <w:lang w:val="cs-CZ" w:eastAsia="cs-CZ"/>
              </w:rPr>
              <w:t xml:space="preserve">Key Engineering Materials </w:t>
            </w:r>
            <w:r w:rsidRPr="00F43BAF">
              <w:rPr>
                <w:bCs/>
                <w:sz w:val="21"/>
                <w:szCs w:val="21"/>
                <w:lang w:val="cs-CZ" w:eastAsia="cs-CZ"/>
              </w:rPr>
              <w:t xml:space="preserve">233-236, </w:t>
            </w:r>
            <w:r w:rsidRPr="00F43BAF">
              <w:rPr>
                <w:b/>
                <w:bCs/>
                <w:sz w:val="21"/>
                <w:szCs w:val="21"/>
                <w:lang w:val="cs-CZ" w:eastAsia="cs-CZ"/>
              </w:rPr>
              <w:t>2015</w:t>
            </w:r>
            <w:r w:rsidRPr="00F43BAF">
              <w:rPr>
                <w:bCs/>
                <w:i/>
                <w:sz w:val="21"/>
                <w:szCs w:val="21"/>
                <w:lang w:val="cs-CZ" w:eastAsia="cs-CZ"/>
              </w:rPr>
              <w:t xml:space="preserve">. </w:t>
            </w:r>
            <w:r w:rsidRPr="00F43BAF">
              <w:rPr>
                <w:bCs/>
                <w:sz w:val="21"/>
                <w:szCs w:val="21"/>
                <w:lang w:val="cs-CZ" w:eastAsia="cs-CZ"/>
              </w:rPr>
              <w:t>Zurich: Trans Tech Publications Ltd. ISSN 1013-9826. ISBN 978-3-03835-555-7.</w:t>
            </w:r>
            <w:r w:rsidRPr="00634131">
              <w:rPr>
                <w:bCs/>
                <w:sz w:val="22"/>
                <w:szCs w:val="22"/>
                <w:lang w:val="cs-CZ" w:eastAsia="cs-CZ"/>
              </w:rPr>
              <w:t xml:space="preserve"> </w:t>
            </w:r>
          </w:p>
        </w:tc>
      </w:tr>
      <w:tr w:rsidR="00DA49CD" w14:paraId="1A5B590A" w14:textId="77777777" w:rsidTr="00D53E52">
        <w:trPr>
          <w:gridBefore w:val="1"/>
          <w:wBefore w:w="80" w:type="dxa"/>
          <w:trHeight w:val="218"/>
          <w:trPrChange w:id="1963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64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4E899A6" w14:textId="77777777" w:rsidR="00DA49CD" w:rsidRDefault="00DA49CD" w:rsidP="00A8691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Působení v zahraničí</w:t>
            </w:r>
          </w:p>
        </w:tc>
      </w:tr>
      <w:tr w:rsidR="00DA49CD" w14:paraId="56264420" w14:textId="77777777" w:rsidTr="00D53E52">
        <w:trPr>
          <w:gridBefore w:val="1"/>
          <w:wBefore w:w="80" w:type="dxa"/>
          <w:trHeight w:val="328"/>
          <w:trPrChange w:id="1965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1966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D738D81" w14:textId="77777777" w:rsidR="00DA49CD" w:rsidRPr="00F43BAF" w:rsidRDefault="00DA49CD" w:rsidP="00A86912">
            <w:pPr>
              <w:rPr>
                <w:b/>
                <w:lang w:eastAsia="en-US"/>
              </w:rPr>
            </w:pPr>
            <w:r w:rsidRPr="00F43BAF">
              <w:rPr>
                <w:rFonts w:ascii="TimesNewRomanPSMT" w:eastAsia="Calibri" w:hAnsi="TimesNewRomanPSMT" w:cs="TimesNewRomanPSMT"/>
                <w:b/>
                <w:sz w:val="22"/>
                <w:szCs w:val="22"/>
                <w:lang w:eastAsia="en-US"/>
              </w:rPr>
              <w:t>---</w:t>
            </w:r>
          </w:p>
          <w:p w14:paraId="15086289" w14:textId="77777777" w:rsidR="00DA49CD" w:rsidRDefault="00DA49CD" w:rsidP="00A86912">
            <w:pPr>
              <w:rPr>
                <w:b/>
                <w:lang w:eastAsia="en-US"/>
              </w:rPr>
            </w:pPr>
          </w:p>
          <w:p w14:paraId="7DB8DEFC" w14:textId="77777777" w:rsidR="00F43BAF" w:rsidRDefault="00F43BAF" w:rsidP="00A86912">
            <w:pPr>
              <w:rPr>
                <w:b/>
                <w:lang w:eastAsia="en-US"/>
              </w:rPr>
            </w:pPr>
          </w:p>
          <w:p w14:paraId="384F52BF" w14:textId="77777777" w:rsidR="00DA49CD" w:rsidRDefault="00DA49CD" w:rsidP="00A86912">
            <w:pPr>
              <w:rPr>
                <w:b/>
                <w:lang w:eastAsia="en-US"/>
              </w:rPr>
            </w:pPr>
          </w:p>
        </w:tc>
      </w:tr>
      <w:tr w:rsidR="00DA49CD" w14:paraId="085DEC95" w14:textId="77777777" w:rsidTr="00D53E52">
        <w:trPr>
          <w:gridBefore w:val="1"/>
          <w:wBefore w:w="80" w:type="dxa"/>
          <w:cantSplit/>
          <w:trHeight w:val="470"/>
          <w:trPrChange w:id="1967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68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5105831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Podpis </w:t>
            </w:r>
          </w:p>
        </w:tc>
        <w:tc>
          <w:tcPr>
            <w:tcW w:w="453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69" w:author="Simona Mrkvičková" w:date="2018-04-13T14:26:00Z">
              <w:tcPr>
                <w:tcW w:w="4539" w:type="dxa"/>
                <w:gridSpan w:val="2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F141E1A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1970" w:author="Simona Mrkvičková" w:date="2018-04-13T14:26:00Z">
              <w:tcPr>
                <w:tcW w:w="806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1D39E2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datum</w:t>
            </w:r>
          </w:p>
        </w:tc>
        <w:tc>
          <w:tcPr>
            <w:tcW w:w="22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1971" w:author="Simona Mrkvičková" w:date="2018-04-13T14:26:00Z">
              <w:tcPr>
                <w:tcW w:w="2230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E679F7B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258EB23E" w14:textId="77777777" w:rsidTr="00D53E52">
        <w:trPr>
          <w:gridBefore w:val="1"/>
          <w:wBefore w:w="80" w:type="dxa"/>
          <w:trPrChange w:id="1972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bottom w:val="double" w:sz="4" w:space="0" w:color="auto"/>
            </w:tcBorders>
            <w:shd w:val="clear" w:color="auto" w:fill="BDD6EE"/>
            <w:tcPrChange w:id="1973" w:author="Simona Mrkvičková" w:date="2018-04-13T14:26:00Z">
              <w:tcPr>
                <w:tcW w:w="10081" w:type="dxa"/>
                <w:gridSpan w:val="62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1649BAC4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A49CD" w14:paraId="3AFD17DA" w14:textId="77777777" w:rsidTr="00D53E52">
        <w:trPr>
          <w:gridBefore w:val="1"/>
          <w:wBefore w:w="80" w:type="dxa"/>
          <w:trPrChange w:id="197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</w:tcBorders>
            <w:shd w:val="clear" w:color="auto" w:fill="F7CAAC"/>
            <w:tcPrChange w:id="1975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6E58C17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75" w:type="dxa"/>
            <w:gridSpan w:val="59"/>
            <w:tcPrChange w:id="1976" w:author="Simona Mrkvičková" w:date="2018-04-13T14:26:00Z">
              <w:tcPr>
                <w:tcW w:w="7575" w:type="dxa"/>
                <w:gridSpan w:val="59"/>
              </w:tcPr>
            </w:tcPrChange>
          </w:tcPr>
          <w:p w14:paraId="5E032DB3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7F38F999" w14:textId="77777777" w:rsidTr="00D53E52">
        <w:trPr>
          <w:gridBefore w:val="1"/>
          <w:wBefore w:w="80" w:type="dxa"/>
          <w:trPrChange w:id="197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978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1A88C84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75" w:type="dxa"/>
            <w:gridSpan w:val="59"/>
            <w:tcPrChange w:id="1979" w:author="Simona Mrkvičková" w:date="2018-04-13T14:26:00Z">
              <w:tcPr>
                <w:tcW w:w="7575" w:type="dxa"/>
                <w:gridSpan w:val="59"/>
              </w:tcPr>
            </w:tcPrChange>
          </w:tcPr>
          <w:p w14:paraId="0C7853F1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5B19FFDD" w14:textId="77777777" w:rsidTr="00D53E52">
        <w:trPr>
          <w:gridBefore w:val="1"/>
          <w:wBefore w:w="80" w:type="dxa"/>
          <w:trPrChange w:id="1980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981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47CC538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75" w:type="dxa"/>
            <w:gridSpan w:val="59"/>
            <w:tcPrChange w:id="1982" w:author="Simona Mrkvičková" w:date="2018-04-13T14:26:00Z">
              <w:tcPr>
                <w:tcW w:w="7575" w:type="dxa"/>
                <w:gridSpan w:val="59"/>
              </w:tcPr>
            </w:tcPrChange>
          </w:tcPr>
          <w:p w14:paraId="04AC2527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104742E3" w14:textId="77777777" w:rsidTr="00D53E52">
        <w:trPr>
          <w:gridBefore w:val="1"/>
          <w:wBefore w:w="80" w:type="dxa"/>
          <w:trPrChange w:id="198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984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0F79B20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27"/>
            <w:tcPrChange w:id="1985" w:author="Simona Mrkvičková" w:date="2018-04-13T14:26:00Z">
              <w:tcPr>
                <w:tcW w:w="4539" w:type="dxa"/>
                <w:gridSpan w:val="27"/>
              </w:tcPr>
            </w:tcPrChange>
          </w:tcPr>
          <w:p w14:paraId="4AB084B9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1986" w:name="Sedlačík"/>
            <w:bookmarkEnd w:id="1986"/>
            <w:r w:rsidRPr="008955CD">
              <w:rPr>
                <w:b/>
              </w:rPr>
              <w:t>Michal Sedlačík</w:t>
            </w:r>
          </w:p>
        </w:tc>
        <w:tc>
          <w:tcPr>
            <w:tcW w:w="747" w:type="dxa"/>
            <w:gridSpan w:val="9"/>
            <w:shd w:val="clear" w:color="auto" w:fill="F7CAAC"/>
            <w:tcPrChange w:id="1987" w:author="Simona Mrkvičková" w:date="2018-04-13T14:26:00Z">
              <w:tcPr>
                <w:tcW w:w="747" w:type="dxa"/>
                <w:gridSpan w:val="9"/>
                <w:shd w:val="clear" w:color="auto" w:fill="F7CAAC"/>
              </w:tcPr>
            </w:tcPrChange>
          </w:tcPr>
          <w:p w14:paraId="70E08B8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92" w:type="dxa"/>
            <w:gridSpan w:val="23"/>
            <w:tcPrChange w:id="1988" w:author="Simona Mrkvičková" w:date="2018-04-13T14:26:00Z">
              <w:tcPr>
                <w:tcW w:w="2289" w:type="dxa"/>
                <w:gridSpan w:val="23"/>
              </w:tcPr>
            </w:tcPrChange>
          </w:tcPr>
          <w:p w14:paraId="71562145" w14:textId="77777777" w:rsidR="00DA49CD" w:rsidRDefault="00DA49CD" w:rsidP="00A86912">
            <w:pPr>
              <w:jc w:val="both"/>
            </w:pPr>
            <w:r>
              <w:t xml:space="preserve">doc. Ing., Ph.D. </w:t>
            </w:r>
          </w:p>
        </w:tc>
      </w:tr>
      <w:tr w:rsidR="008D7110" w14:paraId="43DE09DF" w14:textId="77777777" w:rsidTr="00D53E52">
        <w:trPr>
          <w:gridBefore w:val="1"/>
          <w:wBefore w:w="80" w:type="dxa"/>
          <w:trPrChange w:id="198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1990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18DDCAD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6" w:type="dxa"/>
            <w:gridSpan w:val="8"/>
            <w:tcPrChange w:id="1991" w:author="Simona Mrkvičková" w:date="2018-04-13T14:26:00Z">
              <w:tcPr>
                <w:tcW w:w="826" w:type="dxa"/>
                <w:gridSpan w:val="8"/>
              </w:tcPr>
            </w:tcPrChange>
          </w:tcPr>
          <w:p w14:paraId="0FBA914A" w14:textId="77777777" w:rsidR="00DA49CD" w:rsidRDefault="00DA49CD" w:rsidP="00A86912">
            <w:pPr>
              <w:jc w:val="both"/>
            </w:pPr>
            <w:r>
              <w:t>1983</w:t>
            </w:r>
          </w:p>
        </w:tc>
        <w:tc>
          <w:tcPr>
            <w:tcW w:w="1716" w:type="dxa"/>
            <w:gridSpan w:val="6"/>
            <w:shd w:val="clear" w:color="auto" w:fill="F7CAAC"/>
            <w:tcPrChange w:id="1992" w:author="Simona Mrkvičková" w:date="2018-04-13T14:26:00Z">
              <w:tcPr>
                <w:tcW w:w="1718" w:type="dxa"/>
                <w:gridSpan w:val="6"/>
                <w:shd w:val="clear" w:color="auto" w:fill="F7CAAC"/>
              </w:tcPr>
            </w:tcPrChange>
          </w:tcPr>
          <w:p w14:paraId="036483C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9" w:type="dxa"/>
            <w:gridSpan w:val="8"/>
            <w:tcPrChange w:id="1993" w:author="Simona Mrkvičková" w:date="2018-04-13T14:26:00Z">
              <w:tcPr>
                <w:tcW w:w="999" w:type="dxa"/>
                <w:gridSpan w:val="8"/>
              </w:tcPr>
            </w:tcPrChange>
          </w:tcPr>
          <w:p w14:paraId="422100A0" w14:textId="77777777" w:rsidR="00DA49CD" w:rsidRDefault="00DA49CD" w:rsidP="00A86912">
            <w:pPr>
              <w:jc w:val="both"/>
            </w:pPr>
            <w:r w:rsidRPr="004B5DF9">
              <w:t>pp.</w:t>
            </w:r>
          </w:p>
        </w:tc>
        <w:tc>
          <w:tcPr>
            <w:tcW w:w="995" w:type="dxa"/>
            <w:gridSpan w:val="5"/>
            <w:shd w:val="clear" w:color="auto" w:fill="F7CAAC"/>
            <w:tcPrChange w:id="1994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0721D9F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1995" w:author="Simona Mrkvičková" w:date="2018-04-13T14:26:00Z">
              <w:tcPr>
                <w:tcW w:w="747" w:type="dxa"/>
                <w:gridSpan w:val="9"/>
              </w:tcPr>
            </w:tcPrChange>
          </w:tcPr>
          <w:p w14:paraId="38B3720F" w14:textId="77777777" w:rsidR="00DA49CD" w:rsidRDefault="00DA49CD" w:rsidP="00A86912">
            <w:pPr>
              <w:jc w:val="both"/>
            </w:pPr>
            <w:r w:rsidRPr="004B5DF9">
              <w:t>40</w:t>
            </w:r>
          </w:p>
        </w:tc>
        <w:tc>
          <w:tcPr>
            <w:tcW w:w="707" w:type="dxa"/>
            <w:gridSpan w:val="13"/>
            <w:shd w:val="clear" w:color="auto" w:fill="F7CAAC"/>
            <w:tcPrChange w:id="1996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572B6C0F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1997" w:author="Simona Mrkvičková" w:date="2018-04-13T14:26:00Z">
              <w:tcPr>
                <w:tcW w:w="1586" w:type="dxa"/>
                <w:gridSpan w:val="10"/>
              </w:tcPr>
            </w:tcPrChange>
          </w:tcPr>
          <w:p w14:paraId="37DD67A6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4B5DF9">
              <w:t>N</w:t>
            </w:r>
          </w:p>
        </w:tc>
      </w:tr>
      <w:tr w:rsidR="00DA49CD" w14:paraId="3DD5C46F" w14:textId="77777777" w:rsidTr="00D53E52">
        <w:trPr>
          <w:gridBefore w:val="1"/>
          <w:wBefore w:w="80" w:type="dxa"/>
          <w:trPrChange w:id="199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shd w:val="clear" w:color="auto" w:fill="F7CAAC"/>
            <w:tcPrChange w:id="1999" w:author="Simona Mrkvičková" w:date="2018-04-13T14:26:00Z">
              <w:tcPr>
                <w:tcW w:w="5050" w:type="dxa"/>
                <w:gridSpan w:val="17"/>
                <w:shd w:val="clear" w:color="auto" w:fill="F7CAAC"/>
              </w:tcPr>
            </w:tcPrChange>
          </w:tcPr>
          <w:p w14:paraId="382D7D3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PrChange w:id="2000" w:author="Simona Mrkvičková" w:date="2018-04-13T14:26:00Z">
              <w:tcPr>
                <w:tcW w:w="999" w:type="dxa"/>
                <w:gridSpan w:val="8"/>
              </w:tcPr>
            </w:tcPrChange>
          </w:tcPr>
          <w:p w14:paraId="442877B9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5"/>
            <w:shd w:val="clear" w:color="auto" w:fill="F7CAAC"/>
            <w:tcPrChange w:id="2001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5F85D38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2002" w:author="Simona Mrkvičková" w:date="2018-04-13T14:26:00Z">
              <w:tcPr>
                <w:tcW w:w="747" w:type="dxa"/>
                <w:gridSpan w:val="9"/>
              </w:tcPr>
            </w:tcPrChange>
          </w:tcPr>
          <w:p w14:paraId="2C104A98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07" w:type="dxa"/>
            <w:gridSpan w:val="13"/>
            <w:shd w:val="clear" w:color="auto" w:fill="F7CAAC"/>
            <w:tcPrChange w:id="2003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080A625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2004" w:author="Simona Mrkvičková" w:date="2018-04-13T14:26:00Z">
              <w:tcPr>
                <w:tcW w:w="1586" w:type="dxa"/>
                <w:gridSpan w:val="10"/>
              </w:tcPr>
            </w:tcPrChange>
          </w:tcPr>
          <w:p w14:paraId="116A80A4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59589C">
              <w:t>---</w:t>
            </w:r>
          </w:p>
        </w:tc>
      </w:tr>
      <w:tr w:rsidR="00DA49CD" w14:paraId="6FB50149" w14:textId="77777777" w:rsidTr="00D53E52">
        <w:trPr>
          <w:gridBefore w:val="1"/>
          <w:wBefore w:w="80" w:type="dxa"/>
          <w:trPrChange w:id="200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shd w:val="clear" w:color="auto" w:fill="F7CAAC"/>
            <w:tcPrChange w:id="2006" w:author="Simona Mrkvičková" w:date="2018-04-13T14:26:00Z">
              <w:tcPr>
                <w:tcW w:w="6049" w:type="dxa"/>
                <w:gridSpan w:val="25"/>
                <w:shd w:val="clear" w:color="auto" w:fill="F7CAAC"/>
              </w:tcPr>
            </w:tcPrChange>
          </w:tcPr>
          <w:p w14:paraId="4CDD9A49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2" w:type="dxa"/>
            <w:gridSpan w:val="14"/>
            <w:shd w:val="clear" w:color="auto" w:fill="F7CAAC"/>
            <w:tcPrChange w:id="2007" w:author="Simona Mrkvičková" w:date="2018-04-13T14:26:00Z">
              <w:tcPr>
                <w:tcW w:w="1743" w:type="dxa"/>
                <w:gridSpan w:val="14"/>
                <w:shd w:val="clear" w:color="auto" w:fill="F7CAAC"/>
              </w:tcPr>
            </w:tcPrChange>
          </w:tcPr>
          <w:p w14:paraId="6C74B2B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292" w:type="dxa"/>
            <w:gridSpan w:val="23"/>
            <w:shd w:val="clear" w:color="auto" w:fill="F7CAAC"/>
            <w:tcPrChange w:id="2008" w:author="Simona Mrkvičková" w:date="2018-04-13T14:26:00Z">
              <w:tcPr>
                <w:tcW w:w="2289" w:type="dxa"/>
                <w:gridSpan w:val="23"/>
                <w:shd w:val="clear" w:color="auto" w:fill="F7CAAC"/>
              </w:tcPr>
            </w:tcPrChange>
          </w:tcPr>
          <w:p w14:paraId="53F817C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493C30AC" w14:textId="77777777" w:rsidTr="00D53E52">
        <w:trPr>
          <w:gridBefore w:val="1"/>
          <w:wBefore w:w="80" w:type="dxa"/>
          <w:trPrChange w:id="200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010" w:author="Simona Mrkvičková" w:date="2018-04-13T14:26:00Z">
              <w:tcPr>
                <w:tcW w:w="6049" w:type="dxa"/>
                <w:gridSpan w:val="25"/>
              </w:tcPr>
            </w:tcPrChange>
          </w:tcPr>
          <w:p w14:paraId="0DFF3F1D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42" w:type="dxa"/>
            <w:gridSpan w:val="14"/>
            <w:tcPrChange w:id="2011" w:author="Simona Mrkvičková" w:date="2018-04-13T14:26:00Z">
              <w:tcPr>
                <w:tcW w:w="1743" w:type="dxa"/>
                <w:gridSpan w:val="14"/>
              </w:tcPr>
            </w:tcPrChange>
          </w:tcPr>
          <w:p w14:paraId="1424FD1A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92" w:type="dxa"/>
            <w:gridSpan w:val="23"/>
            <w:tcPrChange w:id="2012" w:author="Simona Mrkvičková" w:date="2018-04-13T14:26:00Z">
              <w:tcPr>
                <w:tcW w:w="2289" w:type="dxa"/>
                <w:gridSpan w:val="23"/>
              </w:tcPr>
            </w:tcPrChange>
          </w:tcPr>
          <w:p w14:paraId="6A0E7F72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196CECBB" w14:textId="77777777" w:rsidTr="00D53E52">
        <w:trPr>
          <w:gridBefore w:val="1"/>
          <w:wBefore w:w="80" w:type="dxa"/>
          <w:trPrChange w:id="201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014" w:author="Simona Mrkvičková" w:date="2018-04-13T14:26:00Z">
              <w:tcPr>
                <w:tcW w:w="6049" w:type="dxa"/>
                <w:gridSpan w:val="25"/>
              </w:tcPr>
            </w:tcPrChange>
          </w:tcPr>
          <w:p w14:paraId="252424C8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015" w:author="Simona Mrkvičková" w:date="2018-04-13T14:26:00Z">
              <w:tcPr>
                <w:tcW w:w="1743" w:type="dxa"/>
                <w:gridSpan w:val="14"/>
              </w:tcPr>
            </w:tcPrChange>
          </w:tcPr>
          <w:p w14:paraId="76A3CE84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016" w:author="Simona Mrkvičková" w:date="2018-04-13T14:26:00Z">
              <w:tcPr>
                <w:tcW w:w="2289" w:type="dxa"/>
                <w:gridSpan w:val="23"/>
              </w:tcPr>
            </w:tcPrChange>
          </w:tcPr>
          <w:p w14:paraId="05369132" w14:textId="77777777" w:rsidR="00DA49CD" w:rsidRDefault="00DA49CD" w:rsidP="00A86912">
            <w:pPr>
              <w:jc w:val="both"/>
            </w:pPr>
          </w:p>
        </w:tc>
      </w:tr>
      <w:tr w:rsidR="00DA49CD" w14:paraId="14684F0A" w14:textId="77777777" w:rsidTr="00D53E52">
        <w:trPr>
          <w:gridBefore w:val="1"/>
          <w:wBefore w:w="80" w:type="dxa"/>
          <w:trPrChange w:id="201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018" w:author="Simona Mrkvičková" w:date="2018-04-13T14:26:00Z">
              <w:tcPr>
                <w:tcW w:w="6049" w:type="dxa"/>
                <w:gridSpan w:val="25"/>
              </w:tcPr>
            </w:tcPrChange>
          </w:tcPr>
          <w:p w14:paraId="02C272F1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019" w:author="Simona Mrkvičková" w:date="2018-04-13T14:26:00Z">
              <w:tcPr>
                <w:tcW w:w="1743" w:type="dxa"/>
                <w:gridSpan w:val="14"/>
              </w:tcPr>
            </w:tcPrChange>
          </w:tcPr>
          <w:p w14:paraId="78C03315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020" w:author="Simona Mrkvičková" w:date="2018-04-13T14:26:00Z">
              <w:tcPr>
                <w:tcW w:w="2289" w:type="dxa"/>
                <w:gridSpan w:val="23"/>
              </w:tcPr>
            </w:tcPrChange>
          </w:tcPr>
          <w:p w14:paraId="00749AEE" w14:textId="77777777" w:rsidR="00DA49CD" w:rsidRDefault="00DA49CD" w:rsidP="00A86912">
            <w:pPr>
              <w:jc w:val="both"/>
            </w:pPr>
          </w:p>
        </w:tc>
      </w:tr>
      <w:tr w:rsidR="00DA49CD" w14:paraId="075592EE" w14:textId="77777777" w:rsidTr="00D53E52">
        <w:trPr>
          <w:gridBefore w:val="1"/>
          <w:wBefore w:w="80" w:type="dxa"/>
          <w:trPrChange w:id="202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022" w:author="Simona Mrkvičková" w:date="2018-04-13T14:26:00Z">
              <w:tcPr>
                <w:tcW w:w="6049" w:type="dxa"/>
                <w:gridSpan w:val="25"/>
              </w:tcPr>
            </w:tcPrChange>
          </w:tcPr>
          <w:p w14:paraId="00ACFD6B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023" w:author="Simona Mrkvičková" w:date="2018-04-13T14:26:00Z">
              <w:tcPr>
                <w:tcW w:w="1743" w:type="dxa"/>
                <w:gridSpan w:val="14"/>
              </w:tcPr>
            </w:tcPrChange>
          </w:tcPr>
          <w:p w14:paraId="07829521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024" w:author="Simona Mrkvičková" w:date="2018-04-13T14:26:00Z">
              <w:tcPr>
                <w:tcW w:w="2289" w:type="dxa"/>
                <w:gridSpan w:val="23"/>
              </w:tcPr>
            </w:tcPrChange>
          </w:tcPr>
          <w:p w14:paraId="379FC501" w14:textId="77777777" w:rsidR="00DA49CD" w:rsidRDefault="00DA49CD" w:rsidP="00A86912">
            <w:pPr>
              <w:jc w:val="both"/>
            </w:pPr>
          </w:p>
        </w:tc>
      </w:tr>
      <w:tr w:rsidR="00DA49CD" w14:paraId="06567631" w14:textId="77777777" w:rsidTr="00D53E52">
        <w:trPr>
          <w:gridBefore w:val="1"/>
          <w:wBefore w:w="80" w:type="dxa"/>
          <w:trPrChange w:id="202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026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78F26696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438F1FA3" w14:textId="77777777" w:rsidTr="00D53E52">
        <w:trPr>
          <w:gridBefore w:val="1"/>
          <w:wBefore w:w="80" w:type="dxa"/>
          <w:trHeight w:val="323"/>
          <w:trPrChange w:id="2027" w:author="Simona Mrkvičková" w:date="2018-04-13T14:26:00Z">
            <w:trPr>
              <w:gridBefore w:val="1"/>
              <w:wBefore w:w="76" w:type="dxa"/>
              <w:trHeight w:val="323"/>
            </w:trPr>
          </w:trPrChange>
        </w:trPr>
        <w:tc>
          <w:tcPr>
            <w:tcW w:w="10077" w:type="dxa"/>
            <w:gridSpan w:val="62"/>
            <w:tcBorders>
              <w:top w:val="nil"/>
            </w:tcBorders>
            <w:tcPrChange w:id="2028" w:author="Simona Mrkvičková" w:date="2018-04-13T14:26:00Z">
              <w:tcPr>
                <w:tcW w:w="10081" w:type="dxa"/>
                <w:gridSpan w:val="62"/>
                <w:tcBorders>
                  <w:top w:val="nil"/>
                </w:tcBorders>
              </w:tcPr>
            </w:tcPrChange>
          </w:tcPr>
          <w:p w14:paraId="38ED9791" w14:textId="77777777" w:rsidR="00DA49CD" w:rsidRDefault="00672CDD" w:rsidP="00CE0A20">
            <w:pPr>
              <w:pStyle w:val="Zkladntext"/>
              <w:spacing w:before="60" w:after="60"/>
              <w:ind w:left="0" w:right="108"/>
              <w:rPr>
                <w:ins w:id="2029" w:author="Simona Mrkvičková" w:date="2018-04-13T11:31:00Z"/>
                <w:sz w:val="21"/>
                <w:szCs w:val="21"/>
              </w:rPr>
            </w:pPr>
            <w:r w:rsidRPr="00672CDD">
              <w:rPr>
                <w:b/>
                <w:sz w:val="21"/>
                <w:szCs w:val="21"/>
              </w:rPr>
              <w:t>Technologické projektování</w:t>
            </w:r>
            <w:r>
              <w:rPr>
                <w:sz w:val="21"/>
                <w:szCs w:val="21"/>
              </w:rPr>
              <w:t xml:space="preserve"> (100% p)</w:t>
            </w:r>
          </w:p>
          <w:p w14:paraId="3E00E648" w14:textId="4CBE8B3B" w:rsidR="00871B8F" w:rsidRPr="00CE0A20" w:rsidRDefault="00871B8F" w:rsidP="00871B8F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ins w:id="2030" w:author="Simona Mrkvičková" w:date="2018-04-13T11:31:00Z">
              <w:r w:rsidRPr="00871B8F">
                <w:rPr>
                  <w:sz w:val="21"/>
                  <w:szCs w:val="21"/>
                </w:rPr>
                <w:t>Zpracovatelské procesy gumárenské (</w:t>
              </w:r>
              <w:r>
                <w:rPr>
                  <w:sz w:val="21"/>
                  <w:szCs w:val="21"/>
                </w:rPr>
                <w:t>3</w:t>
              </w:r>
              <w:r w:rsidRPr="00871B8F">
                <w:rPr>
                  <w:sz w:val="21"/>
                  <w:szCs w:val="21"/>
                </w:rPr>
                <w:t>0% p)</w:t>
              </w:r>
            </w:ins>
          </w:p>
        </w:tc>
      </w:tr>
      <w:tr w:rsidR="00DA49CD" w14:paraId="5809B9E0" w14:textId="77777777" w:rsidTr="00D53E52">
        <w:trPr>
          <w:gridBefore w:val="1"/>
          <w:wBefore w:w="80" w:type="dxa"/>
          <w:trPrChange w:id="203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032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64BD94FE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34CB9B7A" w14:textId="77777777" w:rsidTr="00D53E52">
        <w:trPr>
          <w:gridBefore w:val="1"/>
          <w:wBefore w:w="80" w:type="dxa"/>
          <w:trHeight w:val="372"/>
          <w:trPrChange w:id="2033" w:author="Simona Mrkvičková" w:date="2018-04-13T14:26:00Z">
            <w:trPr>
              <w:gridBefore w:val="1"/>
              <w:wBefore w:w="76" w:type="dxa"/>
              <w:trHeight w:val="372"/>
            </w:trPr>
          </w:trPrChange>
        </w:trPr>
        <w:tc>
          <w:tcPr>
            <w:tcW w:w="10077" w:type="dxa"/>
            <w:gridSpan w:val="62"/>
            <w:tcPrChange w:id="2034" w:author="Simona Mrkvičková" w:date="2018-04-13T14:26:00Z">
              <w:tcPr>
                <w:tcW w:w="10081" w:type="dxa"/>
                <w:gridSpan w:val="62"/>
              </w:tcPr>
            </w:tcPrChange>
          </w:tcPr>
          <w:p w14:paraId="082CABE8" w14:textId="77777777" w:rsidR="00DA49CD" w:rsidRPr="00CE0A20" w:rsidRDefault="00DA49CD" w:rsidP="00A86912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CE0A20">
              <w:rPr>
                <w:sz w:val="21"/>
                <w:szCs w:val="21"/>
              </w:rPr>
              <w:t xml:space="preserve">2012: UTB Zlín, FT, </w:t>
            </w:r>
            <w:r w:rsidRPr="00CE0A20">
              <w:rPr>
                <w:rFonts w:eastAsia="Calibri"/>
                <w:sz w:val="21"/>
                <w:szCs w:val="21"/>
              </w:rPr>
              <w:t xml:space="preserve">SP Chemie a technologie materiálů, </w:t>
            </w:r>
            <w:r w:rsidRPr="00CE0A20">
              <w:rPr>
                <w:sz w:val="21"/>
                <w:szCs w:val="21"/>
              </w:rPr>
              <w:t>obor Technologie makromolekulárních látek, Ph.D.</w:t>
            </w:r>
          </w:p>
        </w:tc>
      </w:tr>
      <w:tr w:rsidR="00DA49CD" w14:paraId="000D344F" w14:textId="77777777" w:rsidTr="00D53E52">
        <w:trPr>
          <w:gridBefore w:val="1"/>
          <w:wBefore w:w="80" w:type="dxa"/>
          <w:trPrChange w:id="203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036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02187A0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2F078853" w14:textId="77777777" w:rsidTr="00D53E52">
        <w:trPr>
          <w:gridBefore w:val="1"/>
          <w:wBefore w:w="80" w:type="dxa"/>
          <w:trHeight w:val="413"/>
          <w:trPrChange w:id="2037" w:author="Simona Mrkvičková" w:date="2018-04-13T14:26:00Z">
            <w:trPr>
              <w:gridBefore w:val="1"/>
              <w:wBefore w:w="76" w:type="dxa"/>
              <w:trHeight w:val="413"/>
            </w:trPr>
          </w:trPrChange>
        </w:trPr>
        <w:tc>
          <w:tcPr>
            <w:tcW w:w="10077" w:type="dxa"/>
            <w:gridSpan w:val="62"/>
            <w:tcPrChange w:id="2038" w:author="Simona Mrkvičková" w:date="2018-04-13T14:26:00Z">
              <w:tcPr>
                <w:tcW w:w="10081" w:type="dxa"/>
                <w:gridSpan w:val="62"/>
              </w:tcPr>
            </w:tcPrChange>
          </w:tcPr>
          <w:p w14:paraId="159C7A2B" w14:textId="77777777" w:rsidR="00DA49CD" w:rsidRPr="00CE0A20" w:rsidRDefault="00DA49CD" w:rsidP="00CE0A20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CE0A20">
              <w:rPr>
                <w:rFonts w:eastAsia="Arial Unicode MS"/>
                <w:sz w:val="21"/>
                <w:szCs w:val="21"/>
              </w:rPr>
              <w:t>2011 – dosud: UTB Zlín, senior researcher, od r. 2012 odborný asistent</w:t>
            </w:r>
            <w:r w:rsidRPr="00CE0A20">
              <w:rPr>
                <w:sz w:val="21"/>
                <w:szCs w:val="21"/>
              </w:rPr>
              <w:t>, od r. 2016 docent</w:t>
            </w:r>
          </w:p>
        </w:tc>
      </w:tr>
      <w:tr w:rsidR="00DA49CD" w14:paraId="293DD6DD" w14:textId="77777777" w:rsidTr="00D53E52">
        <w:trPr>
          <w:gridBefore w:val="1"/>
          <w:wBefore w:w="80" w:type="dxa"/>
          <w:trHeight w:val="250"/>
          <w:trPrChange w:id="2039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040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4F05B6AC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7ED52A2A" w14:textId="77777777" w:rsidTr="00D53E52">
        <w:trPr>
          <w:gridBefore w:val="1"/>
          <w:wBefore w:w="80" w:type="dxa"/>
          <w:trHeight w:val="184"/>
          <w:trPrChange w:id="2041" w:author="Simona Mrkvičková" w:date="2018-04-13T14:26:00Z">
            <w:trPr>
              <w:gridBefore w:val="1"/>
              <w:wBefore w:w="76" w:type="dxa"/>
              <w:trHeight w:val="184"/>
            </w:trPr>
          </w:trPrChange>
        </w:trPr>
        <w:tc>
          <w:tcPr>
            <w:tcW w:w="10077" w:type="dxa"/>
            <w:gridSpan w:val="62"/>
            <w:tcPrChange w:id="2042" w:author="Simona Mrkvičková" w:date="2018-04-13T14:26:00Z">
              <w:tcPr>
                <w:tcW w:w="10081" w:type="dxa"/>
                <w:gridSpan w:val="62"/>
              </w:tcPr>
            </w:tcPrChange>
          </w:tcPr>
          <w:p w14:paraId="4468AD82" w14:textId="77777777" w:rsidR="00DA49CD" w:rsidRPr="00CE0A20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CE0A20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CE0A20">
              <w:rPr>
                <w:rFonts w:eastAsia="Calibri"/>
                <w:sz w:val="21"/>
                <w:szCs w:val="21"/>
              </w:rPr>
              <w:t xml:space="preserve">– </w:t>
            </w:r>
            <w:r w:rsidRPr="00CE0A20">
              <w:rPr>
                <w:sz w:val="21"/>
                <w:szCs w:val="21"/>
              </w:rPr>
              <w:t>2017: 3 BP, 15 DP.</w:t>
            </w:r>
          </w:p>
        </w:tc>
      </w:tr>
      <w:tr w:rsidR="00DA49CD" w14:paraId="48ED2017" w14:textId="77777777" w:rsidTr="00D53E52">
        <w:trPr>
          <w:gridBefore w:val="1"/>
          <w:wBefore w:w="80" w:type="dxa"/>
          <w:cantSplit/>
          <w:trPrChange w:id="2043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2044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52BF9A92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2045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1B99C30F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2046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74DCDF20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2047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5868D62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28CB5CDD" w14:textId="77777777" w:rsidTr="00D53E52">
        <w:trPr>
          <w:gridBefore w:val="1"/>
          <w:wBefore w:w="80" w:type="dxa"/>
          <w:cantSplit/>
          <w:trPrChange w:id="2048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PrChange w:id="2049" w:author="Simona Mrkvičková" w:date="2018-04-13T14:26:00Z">
              <w:tcPr>
                <w:tcW w:w="3332" w:type="dxa"/>
                <w:gridSpan w:val="11"/>
              </w:tcPr>
            </w:tcPrChange>
          </w:tcPr>
          <w:p w14:paraId="4BF4DE7B" w14:textId="77777777" w:rsidR="00DA49CD" w:rsidRDefault="00DA49CD" w:rsidP="00CE0A20">
            <w:pPr>
              <w:spacing w:before="40" w:after="40"/>
              <w:jc w:val="both"/>
            </w:pPr>
            <w:r>
              <w:t>Technologie makromolekulárních látek</w:t>
            </w:r>
          </w:p>
        </w:tc>
        <w:tc>
          <w:tcPr>
            <w:tcW w:w="2242" w:type="dxa"/>
            <w:gridSpan w:val="11"/>
            <w:tcPrChange w:id="2050" w:author="Simona Mrkvičková" w:date="2018-04-13T14:26:00Z">
              <w:tcPr>
                <w:tcW w:w="2244" w:type="dxa"/>
                <w:gridSpan w:val="11"/>
              </w:tcPr>
            </w:tcPrChange>
          </w:tcPr>
          <w:p w14:paraId="0C080382" w14:textId="77777777" w:rsidR="00DA49CD" w:rsidRDefault="00DA49CD" w:rsidP="00CE0A20">
            <w:pPr>
              <w:spacing w:before="40" w:after="40"/>
              <w:jc w:val="both"/>
            </w:pPr>
            <w:r>
              <w:t>2016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2051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2A7B3824" w14:textId="77777777" w:rsidR="00DA49CD" w:rsidRDefault="00DA49CD" w:rsidP="00CE0A20">
            <w:pPr>
              <w:spacing w:before="40" w:after="40"/>
              <w:jc w:val="both"/>
            </w:pPr>
            <w:r>
              <w:t>UTB Zlín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2052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54259378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2053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40974CFE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9" w:type="dxa"/>
            <w:gridSpan w:val="4"/>
            <w:shd w:val="clear" w:color="auto" w:fill="F7CAAC"/>
            <w:tcPrChange w:id="2054" w:author="Simona Mrkvičková" w:date="2018-04-13T14:26:00Z">
              <w:tcPr>
                <w:tcW w:w="890" w:type="dxa"/>
                <w:gridSpan w:val="4"/>
                <w:shd w:val="clear" w:color="auto" w:fill="F7CAAC"/>
              </w:tcPr>
            </w:tcPrChange>
          </w:tcPr>
          <w:p w14:paraId="0771836B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782CF797" w14:textId="77777777" w:rsidTr="00D53E52">
        <w:trPr>
          <w:gridBefore w:val="1"/>
          <w:wBefore w:w="80" w:type="dxa"/>
          <w:cantSplit/>
          <w:trHeight w:val="70"/>
          <w:trPrChange w:id="2055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shd w:val="clear" w:color="auto" w:fill="F7CAAC"/>
            <w:tcPrChange w:id="2056" w:author="Simona Mrkvičková" w:date="2018-04-13T14:26:00Z">
              <w:tcPr>
                <w:tcW w:w="3332" w:type="dxa"/>
                <w:gridSpan w:val="11"/>
                <w:shd w:val="clear" w:color="auto" w:fill="F7CAAC"/>
              </w:tcPr>
            </w:tcPrChange>
          </w:tcPr>
          <w:p w14:paraId="1CB65E95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2" w:type="dxa"/>
            <w:gridSpan w:val="11"/>
            <w:shd w:val="clear" w:color="auto" w:fill="F7CAAC"/>
            <w:tcPrChange w:id="2057" w:author="Simona Mrkvičková" w:date="2018-04-13T14:26:00Z">
              <w:tcPr>
                <w:tcW w:w="2244" w:type="dxa"/>
                <w:gridSpan w:val="11"/>
                <w:shd w:val="clear" w:color="auto" w:fill="F7CAAC"/>
              </w:tcPr>
            </w:tcPrChange>
          </w:tcPr>
          <w:p w14:paraId="1B573ADF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shd w:val="clear" w:color="auto" w:fill="F7CAAC"/>
            <w:tcPrChange w:id="2058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7C7A2E16" w14:textId="77777777" w:rsidR="00DA49CD" w:rsidRPr="00D94F0B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2059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76470138" w14:textId="77777777" w:rsidR="00DA49CD" w:rsidRPr="004B5DF9" w:rsidRDefault="00DA49CD" w:rsidP="00A86912">
            <w:pPr>
              <w:jc w:val="both"/>
              <w:rPr>
                <w:b/>
              </w:rPr>
            </w:pPr>
            <w:r w:rsidRPr="004B5DF9">
              <w:rPr>
                <w:b/>
              </w:rPr>
              <w:t>366</w:t>
            </w:r>
          </w:p>
        </w:tc>
        <w:tc>
          <w:tcPr>
            <w:tcW w:w="696" w:type="dxa"/>
            <w:gridSpan w:val="6"/>
            <w:vMerge w:val="restart"/>
            <w:tcPrChange w:id="2060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1D06ABAB" w14:textId="77777777" w:rsidR="00DA49CD" w:rsidRPr="004B5DF9" w:rsidRDefault="00DA49CD" w:rsidP="00A86912">
            <w:pPr>
              <w:jc w:val="both"/>
              <w:rPr>
                <w:b/>
              </w:rPr>
            </w:pPr>
            <w:r w:rsidRPr="004B5DF9">
              <w:rPr>
                <w:b/>
              </w:rPr>
              <w:t>308</w:t>
            </w:r>
          </w:p>
        </w:tc>
        <w:tc>
          <w:tcPr>
            <w:tcW w:w="889" w:type="dxa"/>
            <w:gridSpan w:val="4"/>
            <w:vMerge w:val="restart"/>
            <w:tcPrChange w:id="2061" w:author="Simona Mrkvičková" w:date="2018-04-13T14:26:00Z">
              <w:tcPr>
                <w:tcW w:w="890" w:type="dxa"/>
                <w:gridSpan w:val="4"/>
                <w:vMerge w:val="restart"/>
              </w:tcPr>
            </w:tcPrChange>
          </w:tcPr>
          <w:p w14:paraId="23F48F5F" w14:textId="77777777" w:rsidR="00DA49CD" w:rsidRPr="004B5DF9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4B5DF9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040B9B2A" w14:textId="77777777" w:rsidTr="00D53E52">
        <w:trPr>
          <w:gridBefore w:val="1"/>
          <w:wBefore w:w="80" w:type="dxa"/>
          <w:trHeight w:val="205"/>
          <w:trPrChange w:id="2062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PrChange w:id="2063" w:author="Simona Mrkvičková" w:date="2018-04-13T14:26:00Z">
              <w:tcPr>
                <w:tcW w:w="3332" w:type="dxa"/>
                <w:gridSpan w:val="11"/>
              </w:tcPr>
            </w:tcPrChange>
          </w:tcPr>
          <w:p w14:paraId="70235204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2" w:type="dxa"/>
            <w:gridSpan w:val="11"/>
            <w:tcPrChange w:id="2064" w:author="Simona Mrkvičková" w:date="2018-04-13T14:26:00Z">
              <w:tcPr>
                <w:tcW w:w="2244" w:type="dxa"/>
                <w:gridSpan w:val="11"/>
              </w:tcPr>
            </w:tcPrChange>
          </w:tcPr>
          <w:p w14:paraId="160E4E87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2065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3DE75A40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2066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6F7E0E7B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2067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51FE7E97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889" w:type="dxa"/>
            <w:gridSpan w:val="4"/>
            <w:vMerge/>
            <w:vAlign w:val="center"/>
            <w:tcPrChange w:id="2068" w:author="Simona Mrkvičková" w:date="2018-04-13T14:26:00Z">
              <w:tcPr>
                <w:tcW w:w="890" w:type="dxa"/>
                <w:gridSpan w:val="4"/>
                <w:vMerge/>
                <w:vAlign w:val="center"/>
              </w:tcPr>
            </w:tcPrChange>
          </w:tcPr>
          <w:p w14:paraId="2B4B5514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24FBC63B" w14:textId="77777777" w:rsidTr="00D53E52">
        <w:trPr>
          <w:gridBefore w:val="1"/>
          <w:wBefore w:w="80" w:type="dxa"/>
          <w:trPrChange w:id="206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070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4C4C44E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08F5DCE8" w14:textId="77777777" w:rsidTr="00D53E52">
        <w:trPr>
          <w:gridBefore w:val="1"/>
          <w:wBefore w:w="80" w:type="dxa"/>
          <w:trHeight w:val="283"/>
          <w:trPrChange w:id="2071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PrChange w:id="2072" w:author="Simona Mrkvičková" w:date="2018-04-13T14:26:00Z">
              <w:tcPr>
                <w:tcW w:w="10081" w:type="dxa"/>
                <w:gridSpan w:val="62"/>
              </w:tcPr>
            </w:tcPrChange>
          </w:tcPr>
          <w:p w14:paraId="69F09262" w14:textId="77777777" w:rsidR="00DA49CD" w:rsidRPr="00CE0A20" w:rsidRDefault="00DA49CD" w:rsidP="00CE0A20">
            <w:pPr>
              <w:spacing w:before="120" w:after="120"/>
              <w:jc w:val="both"/>
              <w:rPr>
                <w:rStyle w:val="hithilite"/>
                <w:b/>
                <w:caps/>
                <w:sz w:val="21"/>
                <w:szCs w:val="21"/>
              </w:rPr>
            </w:pPr>
            <w:r w:rsidRPr="00CE0A20">
              <w:rPr>
                <w:rStyle w:val="hithilite"/>
                <w:b/>
                <w:sz w:val="21"/>
                <w:szCs w:val="21"/>
              </w:rPr>
              <w:t>SEDLAČÍK, M. (70%)</w:t>
            </w:r>
            <w:r w:rsidRPr="00CE0A20">
              <w:rPr>
                <w:rStyle w:val="hithilite"/>
                <w:sz w:val="21"/>
                <w:szCs w:val="21"/>
              </w:rPr>
              <w:t xml:space="preserve">, MRLÍK, M., BABAYAN, V., PAVLÍNEK, V.: Magnetorheological elastomers with efficient electromagnetic shielding. </w:t>
            </w:r>
            <w:r w:rsidRPr="00CE0A20">
              <w:rPr>
                <w:rStyle w:val="hithilite"/>
                <w:i/>
                <w:sz w:val="21"/>
                <w:szCs w:val="21"/>
              </w:rPr>
              <w:t>Composite Structures</w:t>
            </w:r>
            <w:r w:rsidRPr="00CE0A20">
              <w:rPr>
                <w:rStyle w:val="hithilite"/>
                <w:sz w:val="21"/>
                <w:szCs w:val="21"/>
              </w:rPr>
              <w:t xml:space="preserve"> 135, </w:t>
            </w:r>
            <w:r w:rsidRPr="00CE0A20">
              <w:rPr>
                <w:rStyle w:val="xhithilite"/>
                <w:i/>
                <w:iCs/>
                <w:color w:val="212121"/>
                <w:sz w:val="21"/>
                <w:szCs w:val="21"/>
                <w:shd w:val="clear" w:color="auto" w:fill="FFFFFF"/>
              </w:rPr>
              <w:t> </w:t>
            </w:r>
            <w:r w:rsidRPr="00CE0A20">
              <w:rPr>
                <w:color w:val="212121"/>
                <w:sz w:val="21"/>
                <w:szCs w:val="21"/>
                <w:shd w:val="clear" w:color="auto" w:fill="FFFFFF"/>
              </w:rPr>
              <w:t>199-204</w:t>
            </w:r>
            <w:r w:rsidRPr="00CE0A20">
              <w:rPr>
                <w:rStyle w:val="hithilite"/>
                <w:sz w:val="21"/>
                <w:szCs w:val="21"/>
              </w:rPr>
              <w:t>,</w:t>
            </w:r>
            <w:r w:rsidRPr="00CE0A20">
              <w:rPr>
                <w:rStyle w:val="hithilite"/>
                <w:b/>
                <w:sz w:val="21"/>
                <w:szCs w:val="21"/>
              </w:rPr>
              <w:t xml:space="preserve"> 2016</w:t>
            </w:r>
            <w:r w:rsidRPr="00CE0A20">
              <w:rPr>
                <w:rStyle w:val="hithilite"/>
                <w:sz w:val="21"/>
                <w:szCs w:val="21"/>
              </w:rPr>
              <w:t xml:space="preserve">. </w:t>
            </w:r>
          </w:p>
          <w:p w14:paraId="4D2CA858" w14:textId="77777777" w:rsidR="00DA49CD" w:rsidRPr="00CE0A20" w:rsidRDefault="00DA49CD" w:rsidP="00CE0A20">
            <w:pPr>
              <w:spacing w:before="120" w:after="120"/>
              <w:jc w:val="both"/>
              <w:rPr>
                <w:rStyle w:val="hithilite"/>
                <w:caps/>
                <w:sz w:val="21"/>
                <w:szCs w:val="21"/>
              </w:rPr>
            </w:pPr>
            <w:r w:rsidRPr="00CE0A20">
              <w:rPr>
                <w:rStyle w:val="hithilite"/>
                <w:caps/>
                <w:sz w:val="21"/>
                <w:szCs w:val="21"/>
              </w:rPr>
              <w:t xml:space="preserve">KÓSA, C., </w:t>
            </w:r>
            <w:r w:rsidRPr="00CE0A20">
              <w:rPr>
                <w:rStyle w:val="hithilite"/>
                <w:b/>
                <w:caps/>
                <w:sz w:val="21"/>
                <w:szCs w:val="21"/>
              </w:rPr>
              <w:t>SEDLAČÍK, M. (75%)</w:t>
            </w:r>
            <w:r w:rsidRPr="00CE0A20">
              <w:rPr>
                <w:rStyle w:val="hithilite"/>
                <w:caps/>
                <w:sz w:val="21"/>
                <w:szCs w:val="21"/>
              </w:rPr>
              <w:t xml:space="preserve">, FIEDLEROVÁ, A., CHMELA, Š., BORSKÁ, K., MOSNÁČEK, J.: </w:t>
            </w:r>
            <w:r w:rsidRPr="00CE0A20">
              <w:rPr>
                <w:rStyle w:val="hithilite"/>
                <w:sz w:val="21"/>
                <w:szCs w:val="21"/>
              </w:rPr>
              <w:t xml:space="preserve">Photochemically cross-linked </w:t>
            </w:r>
            <w:proofErr w:type="gramStart"/>
            <w:r w:rsidRPr="00CE0A20">
              <w:rPr>
                <w:rStyle w:val="hithilite"/>
                <w:sz w:val="21"/>
                <w:szCs w:val="21"/>
              </w:rPr>
              <w:t>poly(e-caprolactone</w:t>
            </w:r>
            <w:proofErr w:type="gramEnd"/>
            <w:r w:rsidRPr="00CE0A20">
              <w:rPr>
                <w:rStyle w:val="hithilite"/>
                <w:sz w:val="21"/>
                <w:szCs w:val="21"/>
              </w:rPr>
              <w:t xml:space="preserve">) with accelerated hydrolytic degradation. </w:t>
            </w:r>
            <w:r w:rsidRPr="00CE0A20">
              <w:rPr>
                <w:rStyle w:val="hithilite"/>
                <w:i/>
                <w:sz w:val="21"/>
                <w:szCs w:val="21"/>
              </w:rPr>
              <w:t>European Polymer Journal</w:t>
            </w:r>
            <w:r w:rsidRPr="00CE0A20">
              <w:rPr>
                <w:rStyle w:val="hithilite"/>
                <w:sz w:val="21"/>
                <w:szCs w:val="21"/>
              </w:rPr>
              <w:t xml:space="preserve"> </w:t>
            </w:r>
            <w:r w:rsidRPr="00CE0A20">
              <w:rPr>
                <w:rStyle w:val="hithilite"/>
                <w:caps/>
                <w:sz w:val="21"/>
                <w:szCs w:val="21"/>
              </w:rPr>
              <w:t xml:space="preserve">68, </w:t>
            </w:r>
            <w:r w:rsidRPr="00CE0A20">
              <w:rPr>
                <w:color w:val="212121"/>
                <w:sz w:val="21"/>
                <w:szCs w:val="21"/>
                <w:shd w:val="clear" w:color="auto" w:fill="FFFFFF"/>
              </w:rPr>
              <w:t>601-608</w:t>
            </w:r>
            <w:r w:rsidRPr="00CE0A20">
              <w:rPr>
                <w:rStyle w:val="hithilite"/>
                <w:caps/>
                <w:sz w:val="21"/>
                <w:szCs w:val="21"/>
              </w:rPr>
              <w:t>,</w:t>
            </w:r>
            <w:r w:rsidRPr="00CE0A20">
              <w:rPr>
                <w:rStyle w:val="hithilite"/>
                <w:b/>
                <w:caps/>
                <w:sz w:val="21"/>
                <w:szCs w:val="21"/>
              </w:rPr>
              <w:t xml:space="preserve"> 2015</w:t>
            </w:r>
            <w:r w:rsidRPr="00CE0A20">
              <w:rPr>
                <w:rStyle w:val="hithilite"/>
                <w:caps/>
                <w:sz w:val="21"/>
                <w:szCs w:val="21"/>
              </w:rPr>
              <w:t xml:space="preserve">. </w:t>
            </w:r>
          </w:p>
          <w:p w14:paraId="454323A4" w14:textId="77777777" w:rsidR="00DA49CD" w:rsidRPr="00CE0A20" w:rsidRDefault="00DA49CD" w:rsidP="00CE0A20">
            <w:pPr>
              <w:spacing w:before="120" w:after="120"/>
              <w:jc w:val="both"/>
              <w:rPr>
                <w:rStyle w:val="hithilite"/>
                <w:sz w:val="21"/>
                <w:szCs w:val="21"/>
              </w:rPr>
            </w:pPr>
            <w:r w:rsidRPr="00CE0A20">
              <w:rPr>
                <w:rStyle w:val="hithilite"/>
                <w:caps/>
                <w:sz w:val="21"/>
                <w:szCs w:val="21"/>
              </w:rPr>
              <w:t xml:space="preserve">PLACHÝ, T., </w:t>
            </w:r>
            <w:r w:rsidRPr="00CE0A20">
              <w:rPr>
                <w:rStyle w:val="hithilite"/>
                <w:b/>
                <w:caps/>
                <w:sz w:val="21"/>
                <w:szCs w:val="21"/>
              </w:rPr>
              <w:t>SEDLAČÍK, M. (30%)</w:t>
            </w:r>
            <w:r w:rsidRPr="00CE0A20">
              <w:rPr>
                <w:rStyle w:val="hithilite"/>
                <w:caps/>
                <w:sz w:val="21"/>
                <w:szCs w:val="21"/>
              </w:rPr>
              <w:t>, PAVLÍNEK, V., STEJSKAL, J.: T</w:t>
            </w:r>
            <w:r w:rsidRPr="00CE0A20">
              <w:rPr>
                <w:rStyle w:val="hithilite"/>
                <w:sz w:val="21"/>
                <w:szCs w:val="21"/>
              </w:rPr>
              <w:t xml:space="preserve">he observation of a conductivity threshold on the electrorheological effect of p-phenylenediamine oxidized with p-benzoquinone. </w:t>
            </w:r>
            <w:r w:rsidRPr="00CE0A20">
              <w:rPr>
                <w:rStyle w:val="hithilite"/>
                <w:i/>
                <w:sz w:val="21"/>
                <w:szCs w:val="21"/>
              </w:rPr>
              <w:t xml:space="preserve">Journal of Materials Chemistry </w:t>
            </w:r>
            <w:r w:rsidRPr="00CE0A20">
              <w:rPr>
                <w:rStyle w:val="hithilite"/>
                <w:i/>
                <w:caps/>
                <w:sz w:val="21"/>
                <w:szCs w:val="21"/>
              </w:rPr>
              <w:t>C</w:t>
            </w:r>
            <w:r w:rsidRPr="00CE0A20">
              <w:rPr>
                <w:rStyle w:val="hithilite"/>
                <w:caps/>
                <w:sz w:val="21"/>
                <w:szCs w:val="21"/>
              </w:rPr>
              <w:t xml:space="preserve"> 3(38), </w:t>
            </w:r>
            <w:r w:rsidRPr="00CE0A20">
              <w:rPr>
                <w:rStyle w:val="xhithilite"/>
                <w:i/>
                <w:iCs/>
                <w:caps/>
                <w:color w:val="212121"/>
                <w:sz w:val="21"/>
                <w:szCs w:val="21"/>
                <w:shd w:val="clear" w:color="auto" w:fill="FFFFFF"/>
              </w:rPr>
              <w:t> </w:t>
            </w:r>
            <w:r w:rsidRPr="00CE0A20">
              <w:rPr>
                <w:color w:val="212121"/>
                <w:sz w:val="21"/>
                <w:szCs w:val="21"/>
                <w:shd w:val="clear" w:color="auto" w:fill="FFFFFF"/>
              </w:rPr>
              <w:t>9973-9980,</w:t>
            </w:r>
            <w:r w:rsidRPr="00CE0A20">
              <w:rPr>
                <w:rStyle w:val="hithilite"/>
                <w:caps/>
                <w:sz w:val="21"/>
                <w:szCs w:val="21"/>
              </w:rPr>
              <w:t xml:space="preserve"> </w:t>
            </w:r>
            <w:r w:rsidRPr="00CE0A20">
              <w:rPr>
                <w:rStyle w:val="hithilite"/>
                <w:b/>
                <w:caps/>
                <w:sz w:val="21"/>
                <w:szCs w:val="21"/>
              </w:rPr>
              <w:t>2015</w:t>
            </w:r>
            <w:r w:rsidRPr="00CE0A20">
              <w:rPr>
                <w:rStyle w:val="hithilite"/>
                <w:caps/>
                <w:sz w:val="21"/>
                <w:szCs w:val="21"/>
              </w:rPr>
              <w:t xml:space="preserve">. </w:t>
            </w:r>
          </w:p>
          <w:p w14:paraId="3BBB2518" w14:textId="77777777" w:rsidR="00DA49CD" w:rsidRPr="00CE0A20" w:rsidRDefault="00DA49CD" w:rsidP="00CE0A20">
            <w:pPr>
              <w:spacing w:before="120" w:after="120"/>
              <w:jc w:val="both"/>
              <w:rPr>
                <w:rStyle w:val="hithilite"/>
                <w:caps/>
                <w:sz w:val="21"/>
                <w:szCs w:val="21"/>
              </w:rPr>
            </w:pPr>
            <w:r w:rsidRPr="00CE0A20">
              <w:rPr>
                <w:rStyle w:val="hithilite"/>
                <w:b/>
                <w:caps/>
                <w:sz w:val="21"/>
                <w:szCs w:val="21"/>
              </w:rPr>
              <w:t>SEDLAČÍK, M. (80%)</w:t>
            </w:r>
            <w:r w:rsidRPr="00CE0A20">
              <w:rPr>
                <w:rStyle w:val="hithilite"/>
                <w:caps/>
                <w:sz w:val="21"/>
                <w:szCs w:val="21"/>
              </w:rPr>
              <w:t xml:space="preserve">, PAVLÍNEK, V.: A </w:t>
            </w:r>
            <w:r w:rsidRPr="00CE0A20">
              <w:rPr>
                <w:rStyle w:val="hithilite"/>
                <w:sz w:val="21"/>
                <w:szCs w:val="21"/>
              </w:rPr>
              <w:t xml:space="preserve">tensiometric study of magnetorheological suspensions' stability. </w:t>
            </w:r>
            <w:r w:rsidRPr="00CE0A20">
              <w:rPr>
                <w:rStyle w:val="hithilite"/>
                <w:i/>
                <w:sz w:val="21"/>
                <w:szCs w:val="21"/>
              </w:rPr>
              <w:t>RSC Advances</w:t>
            </w:r>
            <w:r w:rsidRPr="00CE0A20">
              <w:rPr>
                <w:rStyle w:val="hithilite"/>
                <w:sz w:val="21"/>
                <w:szCs w:val="21"/>
              </w:rPr>
              <w:t xml:space="preserve"> </w:t>
            </w:r>
            <w:r w:rsidRPr="00CE0A20">
              <w:rPr>
                <w:rStyle w:val="hithilite"/>
                <w:caps/>
                <w:sz w:val="21"/>
                <w:szCs w:val="21"/>
              </w:rPr>
              <w:t xml:space="preserve">4(102), </w:t>
            </w:r>
            <w:r w:rsidRPr="00CE0A20">
              <w:rPr>
                <w:color w:val="212121"/>
                <w:sz w:val="21"/>
                <w:szCs w:val="21"/>
                <w:shd w:val="clear" w:color="auto" w:fill="FFFFFF"/>
              </w:rPr>
              <w:t>58377-58385,</w:t>
            </w:r>
            <w:r w:rsidRPr="00CE0A20">
              <w:rPr>
                <w:rStyle w:val="hithilite"/>
                <w:caps/>
                <w:sz w:val="21"/>
                <w:szCs w:val="21"/>
              </w:rPr>
              <w:t xml:space="preserve"> </w:t>
            </w:r>
            <w:r w:rsidRPr="00CE0A20">
              <w:rPr>
                <w:rStyle w:val="hithilite"/>
                <w:b/>
                <w:caps/>
                <w:sz w:val="21"/>
                <w:szCs w:val="21"/>
              </w:rPr>
              <w:t>2014</w:t>
            </w:r>
            <w:r w:rsidRPr="00CE0A20">
              <w:rPr>
                <w:rStyle w:val="hithilite"/>
                <w:caps/>
                <w:sz w:val="21"/>
                <w:szCs w:val="21"/>
              </w:rPr>
              <w:t xml:space="preserve">. </w:t>
            </w:r>
          </w:p>
          <w:p w14:paraId="158ACD62" w14:textId="77777777" w:rsidR="00DA49CD" w:rsidRDefault="00DA49CD" w:rsidP="00CE0A20">
            <w:pPr>
              <w:spacing w:before="120" w:after="120"/>
              <w:jc w:val="both"/>
              <w:rPr>
                <w:b/>
              </w:rPr>
            </w:pPr>
            <w:r w:rsidRPr="00CE0A20">
              <w:rPr>
                <w:rStyle w:val="hithilite"/>
                <w:b/>
                <w:caps/>
                <w:sz w:val="21"/>
                <w:szCs w:val="21"/>
              </w:rPr>
              <w:t>SedlaČÍk, M</w:t>
            </w:r>
            <w:r w:rsidRPr="00CE0A20">
              <w:rPr>
                <w:b/>
                <w:caps/>
                <w:sz w:val="21"/>
                <w:szCs w:val="21"/>
              </w:rPr>
              <w:t>. (60%)</w:t>
            </w:r>
            <w:r w:rsidRPr="00CE0A20">
              <w:rPr>
                <w:caps/>
                <w:sz w:val="21"/>
                <w:szCs w:val="21"/>
              </w:rPr>
              <w:t>, PavlÍnek, V., Vyroubal, R., Peer, P., Filip, P.:</w:t>
            </w:r>
            <w:r w:rsidRPr="00CE0A20">
              <w:rPr>
                <w:sz w:val="21"/>
                <w:szCs w:val="21"/>
              </w:rPr>
              <w:t xml:space="preserve"> A dimorphic magnetorheological fluid with improved oxidation and chemical stability under oscillatory shear. </w:t>
            </w:r>
            <w:r w:rsidRPr="00CE0A20">
              <w:rPr>
                <w:i/>
                <w:sz w:val="21"/>
                <w:szCs w:val="21"/>
              </w:rPr>
              <w:t xml:space="preserve">Smart Materials and Structures </w:t>
            </w:r>
            <w:r w:rsidRPr="00CE0A20">
              <w:rPr>
                <w:sz w:val="21"/>
                <w:szCs w:val="21"/>
              </w:rPr>
              <w:t xml:space="preserve">22(3), </w:t>
            </w:r>
            <w:r w:rsidRPr="00CE0A20">
              <w:rPr>
                <w:color w:val="212121"/>
                <w:sz w:val="21"/>
                <w:szCs w:val="21"/>
                <w:shd w:val="clear" w:color="auto" w:fill="FFFFFF"/>
              </w:rPr>
              <w:t xml:space="preserve"> No. 035011 (8 pp.), </w:t>
            </w:r>
            <w:r w:rsidRPr="00CE0A20">
              <w:rPr>
                <w:b/>
                <w:sz w:val="21"/>
                <w:szCs w:val="21"/>
              </w:rPr>
              <w:t>2013</w:t>
            </w:r>
            <w:r w:rsidRPr="00CE0A20">
              <w:rPr>
                <w:sz w:val="21"/>
                <w:szCs w:val="21"/>
              </w:rPr>
              <w:t>.</w:t>
            </w:r>
            <w:r w:rsidRPr="0059589C">
              <w:rPr>
                <w:sz w:val="22"/>
                <w:szCs w:val="22"/>
              </w:rPr>
              <w:t xml:space="preserve"> </w:t>
            </w:r>
          </w:p>
        </w:tc>
      </w:tr>
      <w:tr w:rsidR="00DA49CD" w14:paraId="364BA960" w14:textId="77777777" w:rsidTr="00D53E52">
        <w:trPr>
          <w:gridBefore w:val="1"/>
          <w:wBefore w:w="80" w:type="dxa"/>
          <w:trHeight w:val="218"/>
          <w:trPrChange w:id="2073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07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5B285B83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7D4CECC6" w14:textId="77777777" w:rsidTr="00D53E52">
        <w:trPr>
          <w:gridBefore w:val="1"/>
          <w:wBefore w:w="80" w:type="dxa"/>
          <w:trHeight w:val="328"/>
          <w:trPrChange w:id="2075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PrChange w:id="2076" w:author="Simona Mrkvičková" w:date="2018-04-13T14:26:00Z">
              <w:tcPr>
                <w:tcW w:w="10081" w:type="dxa"/>
                <w:gridSpan w:val="62"/>
              </w:tcPr>
            </w:tcPrChange>
          </w:tcPr>
          <w:p w14:paraId="0FAD9A39" w14:textId="77777777" w:rsidR="00DA49CD" w:rsidRPr="00CE0A20" w:rsidRDefault="00DA49CD" w:rsidP="00CE0A20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CE0A20">
              <w:rPr>
                <w:sz w:val="21"/>
                <w:szCs w:val="21"/>
              </w:rPr>
              <w:t>2011: Institut Jožefa Stefana, Laboratoř plazmatu, Lublaň, Slovinsko (3 měsíce)</w:t>
            </w:r>
          </w:p>
          <w:p w14:paraId="12024817" w14:textId="77777777" w:rsidR="00DA49CD" w:rsidRPr="00CE0A20" w:rsidRDefault="00DA49CD" w:rsidP="00CE0A20">
            <w:pPr>
              <w:spacing w:before="60" w:after="60"/>
              <w:rPr>
                <w:sz w:val="21"/>
                <w:szCs w:val="21"/>
              </w:rPr>
            </w:pPr>
            <w:r w:rsidRPr="00CE0A20">
              <w:rPr>
                <w:sz w:val="21"/>
                <w:szCs w:val="21"/>
              </w:rPr>
              <w:t>2013: Slovenská akademie věd, Ústav polymerů, Bratislava, Slovensko (2 měsíce)</w:t>
            </w:r>
          </w:p>
          <w:p w14:paraId="7C94437D" w14:textId="77777777" w:rsidR="00DA49CD" w:rsidDel="00871B8F" w:rsidRDefault="00DA49CD" w:rsidP="00A86912">
            <w:pPr>
              <w:rPr>
                <w:del w:id="2077" w:author="Simona Mrkvičková" w:date="2018-04-13T11:31:00Z"/>
                <w:sz w:val="22"/>
                <w:szCs w:val="22"/>
              </w:rPr>
            </w:pPr>
          </w:p>
          <w:p w14:paraId="5EEE07E5" w14:textId="77777777" w:rsidR="00461AF7" w:rsidRDefault="00461AF7" w:rsidP="00A86912">
            <w:pPr>
              <w:rPr>
                <w:sz w:val="22"/>
                <w:szCs w:val="22"/>
              </w:rPr>
            </w:pPr>
          </w:p>
          <w:p w14:paraId="6CB1D533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31828E39" w14:textId="77777777" w:rsidTr="00D53E52">
        <w:trPr>
          <w:gridBefore w:val="1"/>
          <w:wBefore w:w="80" w:type="dxa"/>
          <w:cantSplit/>
          <w:trHeight w:val="470"/>
          <w:trPrChange w:id="2078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079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0B2473D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27"/>
            <w:tcPrChange w:id="2080" w:author="Simona Mrkvičková" w:date="2018-04-13T14:26:00Z">
              <w:tcPr>
                <w:tcW w:w="4539" w:type="dxa"/>
                <w:gridSpan w:val="27"/>
              </w:tcPr>
            </w:tcPrChange>
          </w:tcPr>
          <w:p w14:paraId="107C1DED" w14:textId="77777777" w:rsidR="00DA49CD" w:rsidRDefault="00DA49CD" w:rsidP="00A86912">
            <w:pPr>
              <w:jc w:val="both"/>
            </w:pPr>
          </w:p>
        </w:tc>
        <w:tc>
          <w:tcPr>
            <w:tcW w:w="806" w:type="dxa"/>
            <w:gridSpan w:val="12"/>
            <w:shd w:val="clear" w:color="auto" w:fill="F7CAAC"/>
            <w:tcPrChange w:id="2081" w:author="Simona Mrkvičková" w:date="2018-04-13T14:26:00Z">
              <w:tcPr>
                <w:tcW w:w="806" w:type="dxa"/>
                <w:gridSpan w:val="12"/>
                <w:shd w:val="clear" w:color="auto" w:fill="F7CAAC"/>
              </w:tcPr>
            </w:tcPrChange>
          </w:tcPr>
          <w:p w14:paraId="0494D063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33" w:type="dxa"/>
            <w:gridSpan w:val="20"/>
            <w:tcPrChange w:id="2082" w:author="Simona Mrkvičková" w:date="2018-04-13T14:26:00Z">
              <w:tcPr>
                <w:tcW w:w="2230" w:type="dxa"/>
                <w:gridSpan w:val="20"/>
              </w:tcPr>
            </w:tcPrChange>
          </w:tcPr>
          <w:p w14:paraId="5C0B1DC9" w14:textId="77777777" w:rsidR="00DA49CD" w:rsidRDefault="00DA49CD" w:rsidP="00A86912">
            <w:pPr>
              <w:jc w:val="both"/>
            </w:pPr>
          </w:p>
        </w:tc>
      </w:tr>
      <w:tr w:rsidR="00CC7F5E" w14:paraId="51B22E91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BDD6EE"/>
          </w:tcPr>
          <w:p w14:paraId="7896F140" w14:textId="77777777" w:rsidR="00CC7F5E" w:rsidRDefault="00CC7F5E" w:rsidP="00CC7F5E">
            <w:pPr>
              <w:jc w:val="both"/>
            </w:pPr>
            <w:r>
              <w:lastRenderedPageBreak/>
              <w:br w:type="page"/>
            </w: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CC7F5E" w14:paraId="3089B106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083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2631" w:type="dxa"/>
            <w:gridSpan w:val="7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084" w:author="Simona Mrkvičková" w:date="2018-04-13T14:26:00Z">
              <w:tcPr>
                <w:tcW w:w="2636" w:type="dxa"/>
                <w:gridSpan w:val="7"/>
                <w:tcBorders>
                  <w:top w:val="doub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BB15681" w14:textId="77777777" w:rsidR="00CC7F5E" w:rsidRDefault="00CC7F5E" w:rsidP="00CC7F5E">
            <w:pPr>
              <w:jc w:val="both"/>
            </w:pPr>
            <w:r>
              <w:rPr>
                <w:b/>
              </w:rPr>
              <w:t>Vysoká škola</w:t>
            </w:r>
          </w:p>
        </w:tc>
        <w:tc>
          <w:tcPr>
            <w:tcW w:w="752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085" w:author="Simona Mrkvičková" w:date="2018-04-13T14:26:00Z">
              <w:tcPr>
                <w:tcW w:w="7521" w:type="dxa"/>
                <w:gridSpan w:val="5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D5066EF" w14:textId="77777777" w:rsidR="00CC7F5E" w:rsidRDefault="00CC7F5E" w:rsidP="00CC7F5E">
            <w:pPr>
              <w:jc w:val="both"/>
            </w:pPr>
            <w:r>
              <w:t>Univerzita Tomáše Bati ve Zlíně</w:t>
            </w:r>
          </w:p>
        </w:tc>
      </w:tr>
      <w:tr w:rsidR="00CC7F5E" w14:paraId="3CD8B23D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08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263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087" w:author="Simona Mrkvičková" w:date="2018-04-13T14:26:00Z">
              <w:tcPr>
                <w:tcW w:w="2636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D58F09F" w14:textId="77777777" w:rsidR="00CC7F5E" w:rsidRDefault="00CC7F5E" w:rsidP="00CC7F5E">
            <w:pPr>
              <w:jc w:val="both"/>
            </w:pPr>
            <w:r>
              <w:rPr>
                <w:b/>
              </w:rPr>
              <w:t>Součást vysoké školy</w:t>
            </w:r>
          </w:p>
        </w:tc>
        <w:tc>
          <w:tcPr>
            <w:tcW w:w="752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088" w:author="Simona Mrkvičková" w:date="2018-04-13T14:26:00Z">
              <w:tcPr>
                <w:tcW w:w="7521" w:type="dxa"/>
                <w:gridSpan w:val="5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813DB81" w14:textId="77777777" w:rsidR="00CC7F5E" w:rsidRDefault="00CC7F5E" w:rsidP="00CC7F5E">
            <w:pPr>
              <w:jc w:val="both"/>
            </w:pPr>
            <w:r>
              <w:t>Fakulta technologická</w:t>
            </w:r>
          </w:p>
        </w:tc>
      </w:tr>
      <w:tr w:rsidR="00CC7F5E" w14:paraId="2D5DA118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089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263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090" w:author="Simona Mrkvičková" w:date="2018-04-13T14:26:00Z">
              <w:tcPr>
                <w:tcW w:w="2636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03AA7D9" w14:textId="77777777" w:rsidR="00CC7F5E" w:rsidRDefault="00CC7F5E" w:rsidP="00CC7F5E">
            <w:pPr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7526" w:type="dxa"/>
            <w:gridSpan w:val="5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091" w:author="Simona Mrkvičková" w:date="2018-04-13T14:26:00Z">
              <w:tcPr>
                <w:tcW w:w="7521" w:type="dxa"/>
                <w:gridSpan w:val="5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54619EE" w14:textId="77777777" w:rsidR="00CC7F5E" w:rsidRDefault="00CC7F5E" w:rsidP="00CC7F5E">
            <w:pPr>
              <w:jc w:val="both"/>
            </w:pPr>
            <w:r>
              <w:t>Výrobní inženýrství</w:t>
            </w:r>
          </w:p>
        </w:tc>
      </w:tr>
      <w:tr w:rsidR="00CC7F5E" w14:paraId="30BF0574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09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2631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093" w:author="Simona Mrkvičková" w:date="2018-04-13T14:26:00Z">
              <w:tcPr>
                <w:tcW w:w="2636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7BF9E331" w14:textId="77777777" w:rsidR="00CC7F5E" w:rsidRDefault="00CC7F5E" w:rsidP="00CC7F5E">
            <w:pPr>
              <w:jc w:val="both"/>
            </w:pPr>
            <w:r>
              <w:rPr>
                <w:b/>
              </w:rPr>
              <w:t>Jméno a příjmení</w:t>
            </w:r>
          </w:p>
        </w:tc>
        <w:tc>
          <w:tcPr>
            <w:tcW w:w="4698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094" w:author="Simona Mrkvičková" w:date="2018-04-13T14:26:00Z">
              <w:tcPr>
                <w:tcW w:w="4701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C8DC7F6" w14:textId="77777777" w:rsidR="00CC7F5E" w:rsidRPr="00766E2F" w:rsidRDefault="00CC7F5E" w:rsidP="00CC7F5E">
            <w:pPr>
              <w:jc w:val="both"/>
              <w:rPr>
                <w:b/>
              </w:rPr>
            </w:pPr>
            <w:bookmarkStart w:id="2095" w:name="Sedláček"/>
            <w:bookmarkEnd w:id="2095"/>
            <w:r w:rsidRPr="00766E2F">
              <w:rPr>
                <w:b/>
              </w:rPr>
              <w:t>Tomáš Sedláček</w:t>
            </w:r>
          </w:p>
        </w:tc>
        <w:tc>
          <w:tcPr>
            <w:tcW w:w="88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096" w:author="Simona Mrkvičková" w:date="2018-04-13T14:26:00Z">
              <w:tcPr>
                <w:tcW w:w="889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63CF745" w14:textId="77777777" w:rsidR="00CC7F5E" w:rsidRDefault="00CC7F5E" w:rsidP="00CC7F5E">
            <w:pPr>
              <w:jc w:val="both"/>
            </w:pPr>
            <w:r>
              <w:rPr>
                <w:b/>
              </w:rPr>
              <w:t>Tituly</w:t>
            </w:r>
          </w:p>
        </w:tc>
        <w:tc>
          <w:tcPr>
            <w:tcW w:w="19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097" w:author="Simona Mrkvičková" w:date="2018-04-13T14:26:00Z">
              <w:tcPr>
                <w:tcW w:w="1931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BE6CFD0" w14:textId="77777777" w:rsidR="00CC7F5E" w:rsidRDefault="00CC7F5E" w:rsidP="00CC7F5E">
            <w:pPr>
              <w:jc w:val="both"/>
            </w:pPr>
            <w:r>
              <w:t>d</w:t>
            </w:r>
            <w:r w:rsidRPr="001C32CF">
              <w:t>oc. Ing.</w:t>
            </w:r>
            <w:r>
              <w:t>,</w:t>
            </w:r>
            <w:r w:rsidRPr="001C32CF">
              <w:t xml:space="preserve"> Ph.D.</w:t>
            </w:r>
          </w:p>
        </w:tc>
      </w:tr>
      <w:tr w:rsidR="00CC7F5E" w14:paraId="6DCFE3B0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09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261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099" w:author="Simona Mrkvičková" w:date="2018-04-13T14:26:00Z">
              <w:tcPr>
                <w:tcW w:w="2622" w:type="dxa"/>
                <w:gridSpan w:val="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B40F108" w14:textId="77777777" w:rsidR="00CC7F5E" w:rsidRDefault="00CC7F5E" w:rsidP="00CC7F5E">
            <w:pPr>
              <w:jc w:val="both"/>
            </w:pPr>
            <w:r>
              <w:rPr>
                <w:b/>
              </w:rPr>
              <w:t>Rok narození</w:t>
            </w:r>
          </w:p>
        </w:tc>
        <w:tc>
          <w:tcPr>
            <w:tcW w:w="70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00" w:author="Simona Mrkvičková" w:date="2018-04-13T14:26:00Z">
              <w:tcPr>
                <w:tcW w:w="707" w:type="dxa"/>
                <w:gridSpan w:val="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56B9B17" w14:textId="77777777" w:rsidR="00CC7F5E" w:rsidRDefault="00CC7F5E" w:rsidP="00CC7F5E">
            <w:pPr>
              <w:jc w:val="both"/>
              <w:rPr>
                <w:b/>
              </w:rPr>
            </w:pPr>
            <w:r w:rsidRPr="001C32CF">
              <w:t>1977</w:t>
            </w:r>
          </w:p>
        </w:tc>
        <w:tc>
          <w:tcPr>
            <w:tcW w:w="178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01" w:author="Simona Mrkvičková" w:date="2018-04-13T14:26:00Z">
              <w:tcPr>
                <w:tcW w:w="1784" w:type="dxa"/>
                <w:gridSpan w:val="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C29C3BB" w14:textId="77777777" w:rsidR="00CC7F5E" w:rsidRDefault="00CC7F5E" w:rsidP="00CC7F5E">
            <w:pPr>
              <w:jc w:val="both"/>
            </w:pPr>
            <w:r>
              <w:rPr>
                <w:b/>
              </w:rPr>
              <w:t>typ vztahu k VŠ</w:t>
            </w:r>
          </w:p>
        </w:tc>
        <w:tc>
          <w:tcPr>
            <w:tcW w:w="114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02" w:author="Simona Mrkvičková" w:date="2018-04-13T14:26:00Z">
              <w:tcPr>
                <w:tcW w:w="1141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946B8DF" w14:textId="77777777" w:rsidR="00CC7F5E" w:rsidRDefault="00CC7F5E" w:rsidP="00CC7F5E">
            <w:pPr>
              <w:jc w:val="both"/>
              <w:rPr>
                <w:b/>
              </w:rPr>
            </w:pPr>
            <w:r w:rsidRPr="001C32CF">
              <w:t>pp.</w:t>
            </w:r>
          </w:p>
        </w:tc>
        <w:tc>
          <w:tcPr>
            <w:tcW w:w="105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03" w:author="Simona Mrkvičková" w:date="2018-04-13T14:26:00Z">
              <w:tcPr>
                <w:tcW w:w="1058" w:type="dxa"/>
                <w:gridSpan w:val="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92F17FC" w14:textId="77777777" w:rsidR="00CC7F5E" w:rsidRDefault="00CC7F5E" w:rsidP="00CC7F5E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04" w:author="Simona Mrkvičková" w:date="2018-04-13T14:26:00Z">
              <w:tcPr>
                <w:tcW w:w="888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EB7D146" w14:textId="77777777" w:rsidR="00CC7F5E" w:rsidRPr="001C32CF" w:rsidRDefault="00CC7F5E" w:rsidP="00CC7F5E">
            <w:pPr>
              <w:jc w:val="both"/>
            </w:pPr>
            <w:r w:rsidRPr="001C32CF">
              <w:t>40</w:t>
            </w:r>
          </w:p>
        </w:tc>
        <w:tc>
          <w:tcPr>
            <w:tcW w:w="72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05" w:author="Simona Mrkvičková" w:date="2018-04-13T14:26:00Z">
              <w:tcPr>
                <w:tcW w:w="722" w:type="dxa"/>
                <w:gridSpan w:val="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CE44325" w14:textId="77777777" w:rsidR="00CC7F5E" w:rsidRDefault="00CC7F5E" w:rsidP="00CC7F5E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24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06" w:author="Simona Mrkvičková" w:date="2018-04-13T14:26:00Z">
              <w:tcPr>
                <w:tcW w:w="1235" w:type="dxa"/>
                <w:gridSpan w:val="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BF0BEAD" w14:textId="77777777" w:rsidR="00CC7F5E" w:rsidRDefault="00CC7F5E" w:rsidP="00CC7F5E">
            <w:pPr>
              <w:jc w:val="both"/>
            </w:pPr>
            <w:r w:rsidRPr="001C32CF">
              <w:t>N</w:t>
            </w:r>
          </w:p>
        </w:tc>
      </w:tr>
      <w:tr w:rsidR="00CC7F5E" w14:paraId="5058EA24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07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5106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08" w:author="Simona Mrkvičková" w:date="2018-04-13T14:26:00Z">
              <w:tcPr>
                <w:tcW w:w="5113" w:type="dxa"/>
                <w:gridSpan w:val="1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B5EC5E8" w14:textId="77777777" w:rsidR="00CC7F5E" w:rsidRDefault="00CC7F5E" w:rsidP="00CC7F5E">
            <w:pPr>
              <w:jc w:val="both"/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14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09" w:author="Simona Mrkvičková" w:date="2018-04-13T14:26:00Z">
              <w:tcPr>
                <w:tcW w:w="1141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DDB2F91" w14:textId="77777777" w:rsidR="00CC7F5E" w:rsidRDefault="00CC7F5E" w:rsidP="00CC7F5E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105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10" w:author="Simona Mrkvičková" w:date="2018-04-13T14:26:00Z">
              <w:tcPr>
                <w:tcW w:w="1058" w:type="dxa"/>
                <w:gridSpan w:val="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CBCC928" w14:textId="77777777" w:rsidR="00CC7F5E" w:rsidRDefault="00CC7F5E" w:rsidP="00CC7F5E">
            <w:pPr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88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11" w:author="Simona Mrkvičková" w:date="2018-04-13T14:26:00Z">
              <w:tcPr>
                <w:tcW w:w="888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17DEA8F" w14:textId="77777777" w:rsidR="00CC7F5E" w:rsidRDefault="00CC7F5E" w:rsidP="00CC7F5E">
            <w:pPr>
              <w:jc w:val="both"/>
              <w:rPr>
                <w:b/>
              </w:rPr>
            </w:pPr>
            <w:r>
              <w:t>---</w:t>
            </w:r>
          </w:p>
        </w:tc>
        <w:tc>
          <w:tcPr>
            <w:tcW w:w="72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12" w:author="Simona Mrkvičková" w:date="2018-04-13T14:26:00Z">
              <w:tcPr>
                <w:tcW w:w="722" w:type="dxa"/>
                <w:gridSpan w:val="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469C406C" w14:textId="77777777" w:rsidR="00CC7F5E" w:rsidRDefault="00CC7F5E" w:rsidP="00CC7F5E">
            <w:pPr>
              <w:jc w:val="both"/>
            </w:pPr>
            <w:r>
              <w:rPr>
                <w:b/>
              </w:rPr>
              <w:t>do kdy</w:t>
            </w:r>
          </w:p>
        </w:tc>
        <w:tc>
          <w:tcPr>
            <w:tcW w:w="124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13" w:author="Simona Mrkvičková" w:date="2018-04-13T14:26:00Z">
              <w:tcPr>
                <w:tcW w:w="1235" w:type="dxa"/>
                <w:gridSpan w:val="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3604C38" w14:textId="77777777" w:rsidR="00CC7F5E" w:rsidRDefault="00CC7F5E" w:rsidP="00CC7F5E">
            <w:pPr>
              <w:jc w:val="both"/>
            </w:pPr>
            <w:r>
              <w:t>---</w:t>
            </w:r>
          </w:p>
        </w:tc>
      </w:tr>
      <w:tr w:rsidR="00CC7F5E" w14:paraId="41E0497B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1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6247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15" w:author="Simona Mrkvičková" w:date="2018-04-13T14:26:00Z">
              <w:tcPr>
                <w:tcW w:w="6254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7E1B5332" w14:textId="77777777" w:rsidR="00CC7F5E" w:rsidRDefault="00CC7F5E" w:rsidP="00CC7F5E">
            <w:pPr>
              <w:jc w:val="both"/>
              <w:rPr>
                <w:b/>
              </w:rPr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94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16" w:author="Simona Mrkvičková" w:date="2018-04-13T14:26:00Z">
              <w:tcPr>
                <w:tcW w:w="1946" w:type="dxa"/>
                <w:gridSpan w:val="2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7953A97C" w14:textId="77777777" w:rsidR="00CC7F5E" w:rsidRDefault="00CC7F5E" w:rsidP="00CC7F5E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1965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17" w:author="Simona Mrkvičková" w:date="2018-04-13T14:26:00Z">
              <w:tcPr>
                <w:tcW w:w="1957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999F1DC" w14:textId="77777777" w:rsidR="00CC7F5E" w:rsidRDefault="00CC7F5E" w:rsidP="00CC7F5E">
            <w:pPr>
              <w:jc w:val="both"/>
            </w:pPr>
            <w:r>
              <w:rPr>
                <w:b/>
              </w:rPr>
              <w:t>rozsah</w:t>
            </w:r>
          </w:p>
        </w:tc>
      </w:tr>
      <w:tr w:rsidR="00CC7F5E" w14:paraId="5613341A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1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6247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19" w:author="Simona Mrkvičková" w:date="2018-04-13T14:26:00Z">
              <w:tcPr>
                <w:tcW w:w="6254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46FD53D" w14:textId="77777777" w:rsidR="00CC7F5E" w:rsidRDefault="00CC7F5E" w:rsidP="00CC7F5E">
            <w:pPr>
              <w:jc w:val="both"/>
            </w:pPr>
            <w:r>
              <w:t>---</w:t>
            </w:r>
          </w:p>
        </w:tc>
        <w:tc>
          <w:tcPr>
            <w:tcW w:w="194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20" w:author="Simona Mrkvičková" w:date="2018-04-13T14:26:00Z">
              <w:tcPr>
                <w:tcW w:w="1946" w:type="dxa"/>
                <w:gridSpan w:val="2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61547207" w14:textId="77777777" w:rsidR="00CC7F5E" w:rsidRDefault="00CC7F5E" w:rsidP="00CC7F5E">
            <w:pPr>
              <w:jc w:val="both"/>
            </w:pPr>
            <w:r>
              <w:t>---</w:t>
            </w:r>
          </w:p>
        </w:tc>
        <w:tc>
          <w:tcPr>
            <w:tcW w:w="1965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21" w:author="Simona Mrkvičková" w:date="2018-04-13T14:26:00Z">
              <w:tcPr>
                <w:tcW w:w="1957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FA773D2" w14:textId="77777777" w:rsidR="00CC7F5E" w:rsidRDefault="00CC7F5E" w:rsidP="00CC7F5E">
            <w:pPr>
              <w:jc w:val="both"/>
            </w:pPr>
            <w:r>
              <w:t>---</w:t>
            </w:r>
          </w:p>
        </w:tc>
      </w:tr>
      <w:tr w:rsidR="00CC7F5E" w14:paraId="372346C2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2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6247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23" w:author="Simona Mrkvičková" w:date="2018-04-13T14:26:00Z">
              <w:tcPr>
                <w:tcW w:w="6254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9C2AA2E" w14:textId="77777777" w:rsidR="00CC7F5E" w:rsidRDefault="00CC7F5E" w:rsidP="00CC7F5E">
            <w:pPr>
              <w:jc w:val="both"/>
            </w:pPr>
          </w:p>
        </w:tc>
        <w:tc>
          <w:tcPr>
            <w:tcW w:w="194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24" w:author="Simona Mrkvičková" w:date="2018-04-13T14:26:00Z">
              <w:tcPr>
                <w:tcW w:w="1946" w:type="dxa"/>
                <w:gridSpan w:val="2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C076D4A" w14:textId="77777777" w:rsidR="00CC7F5E" w:rsidRDefault="00CC7F5E" w:rsidP="00CC7F5E">
            <w:pPr>
              <w:jc w:val="both"/>
            </w:pPr>
          </w:p>
        </w:tc>
        <w:tc>
          <w:tcPr>
            <w:tcW w:w="1965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25" w:author="Simona Mrkvičková" w:date="2018-04-13T14:26:00Z">
              <w:tcPr>
                <w:tcW w:w="1957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3F8B422" w14:textId="77777777" w:rsidR="00CC7F5E" w:rsidRDefault="00CC7F5E" w:rsidP="00CC7F5E">
            <w:pPr>
              <w:jc w:val="both"/>
            </w:pPr>
          </w:p>
        </w:tc>
      </w:tr>
      <w:tr w:rsidR="00CC7F5E" w14:paraId="7D0E15AF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2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6247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27" w:author="Simona Mrkvičková" w:date="2018-04-13T14:26:00Z">
              <w:tcPr>
                <w:tcW w:w="6254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F5E421D" w14:textId="77777777" w:rsidR="00CC7F5E" w:rsidRDefault="00CC7F5E" w:rsidP="00CC7F5E">
            <w:pPr>
              <w:jc w:val="both"/>
            </w:pPr>
          </w:p>
        </w:tc>
        <w:tc>
          <w:tcPr>
            <w:tcW w:w="194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28" w:author="Simona Mrkvičková" w:date="2018-04-13T14:26:00Z">
              <w:tcPr>
                <w:tcW w:w="1946" w:type="dxa"/>
                <w:gridSpan w:val="2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E1B30DF" w14:textId="77777777" w:rsidR="00CC7F5E" w:rsidRDefault="00CC7F5E" w:rsidP="00CC7F5E">
            <w:pPr>
              <w:jc w:val="both"/>
            </w:pPr>
          </w:p>
        </w:tc>
        <w:tc>
          <w:tcPr>
            <w:tcW w:w="1965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29" w:author="Simona Mrkvičková" w:date="2018-04-13T14:26:00Z">
              <w:tcPr>
                <w:tcW w:w="1957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42EA8CA" w14:textId="77777777" w:rsidR="00CC7F5E" w:rsidRDefault="00CC7F5E" w:rsidP="00CC7F5E">
            <w:pPr>
              <w:jc w:val="both"/>
            </w:pPr>
          </w:p>
        </w:tc>
      </w:tr>
      <w:tr w:rsidR="00CC7F5E" w14:paraId="374566E4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30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c>
          <w:tcPr>
            <w:tcW w:w="6247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31" w:author="Simona Mrkvičková" w:date="2018-04-13T14:26:00Z">
              <w:tcPr>
                <w:tcW w:w="6254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062E5A5" w14:textId="77777777" w:rsidR="00CC7F5E" w:rsidRDefault="00CC7F5E" w:rsidP="00CC7F5E">
            <w:pPr>
              <w:jc w:val="both"/>
            </w:pPr>
          </w:p>
        </w:tc>
        <w:tc>
          <w:tcPr>
            <w:tcW w:w="1945" w:type="dxa"/>
            <w:gridSpan w:val="2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32" w:author="Simona Mrkvičková" w:date="2018-04-13T14:26:00Z">
              <w:tcPr>
                <w:tcW w:w="1946" w:type="dxa"/>
                <w:gridSpan w:val="20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D10A337" w14:textId="77777777" w:rsidR="00CC7F5E" w:rsidRDefault="00CC7F5E" w:rsidP="00CC7F5E">
            <w:pPr>
              <w:jc w:val="both"/>
            </w:pPr>
          </w:p>
        </w:tc>
        <w:tc>
          <w:tcPr>
            <w:tcW w:w="1965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33" w:author="Simona Mrkvičková" w:date="2018-04-13T14:26:00Z">
              <w:tcPr>
                <w:tcW w:w="1957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2523844" w14:textId="77777777" w:rsidR="00CC7F5E" w:rsidRDefault="00CC7F5E" w:rsidP="00CC7F5E">
            <w:pPr>
              <w:jc w:val="both"/>
            </w:pPr>
          </w:p>
        </w:tc>
      </w:tr>
      <w:tr w:rsidR="00CC7F5E" w14:paraId="2DB888AC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C88F8AA" w14:textId="77777777" w:rsidR="00CC7F5E" w:rsidRDefault="00CC7F5E" w:rsidP="00CC7F5E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CC7F5E" w14:paraId="49F35A73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3"/>
        </w:trPr>
        <w:tc>
          <w:tcPr>
            <w:tcW w:w="10157" w:type="dxa"/>
            <w:gridSpan w:val="6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B5FEC27" w14:textId="77777777" w:rsidR="00CC7F5E" w:rsidRDefault="000D7787" w:rsidP="000D7787">
            <w:pPr>
              <w:pStyle w:val="Zkladntext"/>
              <w:spacing w:before="60" w:after="60"/>
              <w:ind w:left="0" w:right="108"/>
            </w:pPr>
            <w:r w:rsidRPr="000D7787">
              <w:rPr>
                <w:b/>
                <w:sz w:val="21"/>
                <w:szCs w:val="21"/>
              </w:rPr>
              <w:t>Základy plastikářské technologie</w:t>
            </w:r>
            <w:r>
              <w:rPr>
                <w:b/>
                <w:sz w:val="21"/>
                <w:szCs w:val="21"/>
              </w:rPr>
              <w:t xml:space="preserve"> </w:t>
            </w:r>
            <w:r w:rsidRPr="000D7787">
              <w:rPr>
                <w:sz w:val="21"/>
                <w:szCs w:val="21"/>
              </w:rPr>
              <w:t>(100% p)</w:t>
            </w:r>
          </w:p>
        </w:tc>
      </w:tr>
      <w:tr w:rsidR="00CC7F5E" w14:paraId="4DE170FB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7E1D628" w14:textId="77777777" w:rsidR="00CC7F5E" w:rsidRDefault="00CC7F5E" w:rsidP="00CC7F5E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CC7F5E" w:rsidRPr="007F4090" w14:paraId="20985906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7"/>
        </w:trPr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CB82CB7" w14:textId="77777777" w:rsidR="00CC7F5E" w:rsidRPr="007F4090" w:rsidRDefault="00CC7F5E" w:rsidP="00CC7F5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2004: UTB Zlín, FT, SP Chemie a technologie materiálů, obor Technologie makromolekulárních látek, Ph.D.</w:t>
            </w:r>
            <w:r w:rsidRPr="007F4090">
              <w:rPr>
                <w:rFonts w:eastAsia="Calibri"/>
                <w:sz w:val="21"/>
                <w:szCs w:val="21"/>
              </w:rPr>
              <w:t xml:space="preserve"> </w:t>
            </w:r>
          </w:p>
        </w:tc>
      </w:tr>
      <w:tr w:rsidR="00CC7F5E" w14:paraId="70DC7E20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F9C0E47" w14:textId="77777777" w:rsidR="00CC7F5E" w:rsidRDefault="00CC7F5E" w:rsidP="00CC7F5E">
            <w:pPr>
              <w:jc w:val="both"/>
            </w:pPr>
            <w:r>
              <w:rPr>
                <w:b/>
              </w:rPr>
              <w:t>Údaje o odborném působení od absolvování VŠ</w:t>
            </w:r>
          </w:p>
        </w:tc>
      </w:tr>
      <w:tr w:rsidR="00CC7F5E" w:rsidRPr="007F4090" w14:paraId="7AF05A85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5DF84A4" w14:textId="77777777" w:rsidR="00CC7F5E" w:rsidRPr="007F4090" w:rsidRDefault="00CC7F5E" w:rsidP="00CC7F5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2001 – dosud: UTB Zlín, FT, odborný asistent, od r. 2014 docent, od r. 2016 ředitel Ústavu inženýrství polymerů</w:t>
            </w:r>
          </w:p>
        </w:tc>
      </w:tr>
      <w:tr w:rsidR="00CC7F5E" w14:paraId="7903FB17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71CDA370" w14:textId="77777777" w:rsidR="00CC7F5E" w:rsidRDefault="00CC7F5E" w:rsidP="00CC7F5E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CC7F5E" w:rsidRPr="007F4090" w14:paraId="1B6831D6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184"/>
        </w:trPr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8C4A7DA" w14:textId="77777777" w:rsidR="00CC7F5E" w:rsidRPr="007F4090" w:rsidRDefault="00CC7F5E" w:rsidP="00CC7F5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Počet obhájených prací, které vyučující vedl v období 2013 – 2017: 4 BP, 6 DP, 1 DisP.</w:t>
            </w:r>
          </w:p>
        </w:tc>
      </w:tr>
      <w:tr w:rsidR="00CC7F5E" w14:paraId="78CB4F17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3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PrChange w:id="2135" w:author="Simona Mrkvičková" w:date="2018-04-13T14:26:00Z">
            <w:trPr>
              <w:cantSplit/>
            </w:trPr>
          </w:trPrChange>
        </w:trPr>
        <w:tc>
          <w:tcPr>
            <w:tcW w:w="3324" w:type="dxa"/>
            <w:gridSpan w:val="11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36" w:author="Simona Mrkvičková" w:date="2018-04-13T14:26:00Z">
              <w:tcPr>
                <w:tcW w:w="3329" w:type="dxa"/>
                <w:gridSpan w:val="11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74C97D7" w14:textId="77777777" w:rsidR="00CC7F5E" w:rsidRDefault="00CC7F5E" w:rsidP="00CC7F5E">
            <w:pPr>
              <w:jc w:val="both"/>
              <w:rPr>
                <w:b/>
              </w:rPr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326" w:type="dxa"/>
            <w:gridSpan w:val="12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37" w:author="Simona Mrkvičková" w:date="2018-04-13T14:26:00Z">
              <w:tcPr>
                <w:tcW w:w="2323" w:type="dxa"/>
                <w:gridSpan w:val="12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069D652" w14:textId="77777777" w:rsidR="00CC7F5E" w:rsidRDefault="00CC7F5E" w:rsidP="00CC7F5E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171" w:type="dxa"/>
            <w:gridSpan w:val="1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  <w:tcPrChange w:id="2138" w:author="Simona Mrkvičková" w:date="2018-04-13T14:26:00Z">
              <w:tcPr>
                <w:tcW w:w="2172" w:type="dxa"/>
                <w:gridSpan w:val="14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F7CAAC"/>
              </w:tcPr>
            </w:tcPrChange>
          </w:tcPr>
          <w:p w14:paraId="174FB8A5" w14:textId="77777777" w:rsidR="00CC7F5E" w:rsidRDefault="00CC7F5E" w:rsidP="00CC7F5E">
            <w:pPr>
              <w:jc w:val="both"/>
              <w:rPr>
                <w:b/>
              </w:rPr>
            </w:pPr>
            <w:r>
              <w:rPr>
                <w:b/>
              </w:rPr>
              <w:t>Řízení konáno na VŠ</w:t>
            </w:r>
          </w:p>
        </w:tc>
        <w:tc>
          <w:tcPr>
            <w:tcW w:w="2336" w:type="dxa"/>
            <w:gridSpan w:val="26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39" w:author="Simona Mrkvičková" w:date="2018-04-13T14:26:00Z">
              <w:tcPr>
                <w:tcW w:w="2333" w:type="dxa"/>
                <w:gridSpan w:val="26"/>
                <w:tcBorders>
                  <w:top w:val="single" w:sz="12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86B55E6" w14:textId="77777777" w:rsidR="00CC7F5E" w:rsidRDefault="00CC7F5E" w:rsidP="00CC7F5E">
            <w:pPr>
              <w:jc w:val="both"/>
            </w:pPr>
            <w:r>
              <w:rPr>
                <w:b/>
              </w:rPr>
              <w:t>Ohlasy publikací</w:t>
            </w:r>
          </w:p>
        </w:tc>
      </w:tr>
      <w:tr w:rsidR="00CC7F5E" w14:paraId="6B827325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40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PrChange w:id="2141" w:author="Simona Mrkvičková" w:date="2018-04-13T14:26:00Z">
            <w:trPr>
              <w:cantSplit/>
            </w:trPr>
          </w:trPrChange>
        </w:trPr>
        <w:tc>
          <w:tcPr>
            <w:tcW w:w="33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42" w:author="Simona Mrkvičková" w:date="2018-04-13T14:26:00Z">
              <w:tcPr>
                <w:tcW w:w="3329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AA60CD5" w14:textId="77777777" w:rsidR="00CC7F5E" w:rsidRDefault="00CC7F5E" w:rsidP="00CC7F5E">
            <w:pPr>
              <w:spacing w:before="40" w:after="40"/>
              <w:jc w:val="both"/>
            </w:pPr>
            <w:r>
              <w:t>Technologie makromolekulárních látek</w:t>
            </w:r>
          </w:p>
        </w:tc>
        <w:tc>
          <w:tcPr>
            <w:tcW w:w="232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43" w:author="Simona Mrkvičková" w:date="2018-04-13T14:26:00Z">
              <w:tcPr>
                <w:tcW w:w="2323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F471B60" w14:textId="77777777" w:rsidR="00CC7F5E" w:rsidRDefault="00CC7F5E" w:rsidP="00CC7F5E">
            <w:pPr>
              <w:spacing w:before="40" w:after="40"/>
              <w:jc w:val="both"/>
            </w:pPr>
            <w:r>
              <w:t>2014</w:t>
            </w:r>
          </w:p>
        </w:tc>
        <w:tc>
          <w:tcPr>
            <w:tcW w:w="21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PrChange w:id="2144" w:author="Simona Mrkvičková" w:date="2018-04-13T14:26:00Z">
              <w:tcPr>
                <w:tcW w:w="2172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auto"/>
              </w:tcPr>
            </w:tcPrChange>
          </w:tcPr>
          <w:p w14:paraId="25F1FD1B" w14:textId="77777777" w:rsidR="00CC7F5E" w:rsidRDefault="00CC7F5E" w:rsidP="00CC7F5E">
            <w:pPr>
              <w:spacing w:before="40" w:after="40"/>
              <w:jc w:val="both"/>
            </w:pPr>
            <w:r w:rsidRPr="00927E49">
              <w:t>UTB Zlín</w:t>
            </w:r>
          </w:p>
        </w:tc>
        <w:tc>
          <w:tcPr>
            <w:tcW w:w="736" w:type="dxa"/>
            <w:gridSpan w:val="1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45" w:author="Simona Mrkvičková" w:date="2018-04-13T14:26:00Z">
              <w:tcPr>
                <w:tcW w:w="736" w:type="dxa"/>
                <w:gridSpan w:val="15"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4F87B65F" w14:textId="77777777" w:rsidR="00CC7F5E" w:rsidRDefault="00CC7F5E" w:rsidP="00CC7F5E">
            <w:pPr>
              <w:jc w:val="both"/>
              <w:rPr>
                <w:b/>
                <w:sz w:val="18"/>
              </w:rPr>
            </w:pPr>
            <w:r>
              <w:rPr>
                <w:b/>
              </w:rPr>
              <w:t>WOS</w:t>
            </w:r>
          </w:p>
        </w:tc>
        <w:tc>
          <w:tcPr>
            <w:tcW w:w="72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46" w:author="Simona Mrkvičková" w:date="2018-04-13T14:26:00Z">
              <w:tcPr>
                <w:tcW w:w="724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46C31E1" w14:textId="77777777" w:rsidR="00CC7F5E" w:rsidRDefault="00CC7F5E" w:rsidP="00CC7F5E">
            <w:pPr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47" w:author="Simona Mrkvičková" w:date="2018-04-13T14:26:00Z">
              <w:tcPr>
                <w:tcW w:w="873" w:type="dxa"/>
                <w:gridSpan w:val="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5C256A2" w14:textId="77777777" w:rsidR="00CC7F5E" w:rsidRDefault="00CC7F5E" w:rsidP="00CC7F5E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CC7F5E" w:rsidRPr="00D1043D" w14:paraId="6C783BD6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4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70"/>
          <w:trPrChange w:id="2149" w:author="Simona Mrkvičková" w:date="2018-04-13T14:26:00Z">
            <w:trPr>
              <w:cantSplit/>
              <w:trHeight w:val="70"/>
            </w:trPr>
          </w:trPrChange>
        </w:trPr>
        <w:tc>
          <w:tcPr>
            <w:tcW w:w="33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50" w:author="Simona Mrkvičková" w:date="2018-04-13T14:26:00Z">
              <w:tcPr>
                <w:tcW w:w="3329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6883AAC" w14:textId="77777777" w:rsidR="00CC7F5E" w:rsidRDefault="00CC7F5E" w:rsidP="00CC7F5E">
            <w:pPr>
              <w:jc w:val="both"/>
              <w:rPr>
                <w:b/>
              </w:rPr>
            </w:pPr>
            <w:r>
              <w:rPr>
                <w:b/>
              </w:rPr>
              <w:t>Obor jmenovacího řízení</w:t>
            </w:r>
          </w:p>
        </w:tc>
        <w:tc>
          <w:tcPr>
            <w:tcW w:w="232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51" w:author="Simona Mrkvičková" w:date="2018-04-13T14:26:00Z">
              <w:tcPr>
                <w:tcW w:w="2323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33F7F13" w14:textId="77777777" w:rsidR="00CC7F5E" w:rsidRDefault="00CC7F5E" w:rsidP="00CC7F5E">
            <w:pPr>
              <w:jc w:val="both"/>
              <w:rPr>
                <w:b/>
              </w:rPr>
            </w:pPr>
            <w:r>
              <w:rPr>
                <w:b/>
              </w:rPr>
              <w:t>Rok udělení hodnosti</w:t>
            </w:r>
          </w:p>
        </w:tc>
        <w:tc>
          <w:tcPr>
            <w:tcW w:w="21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  <w:tcPrChange w:id="2152" w:author="Simona Mrkvičková" w:date="2018-04-13T14:26:00Z">
              <w:tcPr>
                <w:tcW w:w="2172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F7CAAC"/>
              </w:tcPr>
            </w:tcPrChange>
          </w:tcPr>
          <w:p w14:paraId="25FAC449" w14:textId="77777777" w:rsidR="00CC7F5E" w:rsidRPr="00E26A8C" w:rsidRDefault="00CC7F5E" w:rsidP="00CC7F5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736" w:type="dxa"/>
            <w:gridSpan w:val="15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53" w:author="Simona Mrkvičková" w:date="2018-04-13T14:26:00Z">
              <w:tcPr>
                <w:tcW w:w="736" w:type="dxa"/>
                <w:gridSpan w:val="15"/>
                <w:vMerge w:val="restart"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048E9D5" w14:textId="77777777" w:rsidR="00CC7F5E" w:rsidRPr="00D1043D" w:rsidRDefault="00CC7F5E" w:rsidP="00CC7F5E">
            <w:pPr>
              <w:jc w:val="both"/>
              <w:rPr>
                <w:b/>
              </w:rPr>
            </w:pPr>
            <w:r w:rsidRPr="00D1043D">
              <w:rPr>
                <w:b/>
              </w:rPr>
              <w:t>222</w:t>
            </w:r>
          </w:p>
        </w:tc>
        <w:tc>
          <w:tcPr>
            <w:tcW w:w="724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54" w:author="Simona Mrkvičková" w:date="2018-04-13T14:26:00Z">
              <w:tcPr>
                <w:tcW w:w="724" w:type="dxa"/>
                <w:gridSpan w:val="8"/>
                <w:vMerge w:val="restart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83F4488" w14:textId="77777777" w:rsidR="00CC7F5E" w:rsidRPr="00D1043D" w:rsidRDefault="00CC7F5E" w:rsidP="00CC7F5E">
            <w:pPr>
              <w:jc w:val="both"/>
              <w:rPr>
                <w:b/>
                <w:sz w:val="18"/>
                <w:szCs w:val="18"/>
              </w:rPr>
            </w:pPr>
            <w:r w:rsidRPr="00D1043D">
              <w:rPr>
                <w:b/>
              </w:rPr>
              <w:t>270</w:t>
            </w:r>
          </w:p>
        </w:tc>
        <w:tc>
          <w:tcPr>
            <w:tcW w:w="87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55" w:author="Simona Mrkvičková" w:date="2018-04-13T14:26:00Z">
              <w:tcPr>
                <w:tcW w:w="873" w:type="dxa"/>
                <w:gridSpan w:val="3"/>
                <w:vMerge w:val="restart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E34D912" w14:textId="77777777" w:rsidR="00CC7F5E" w:rsidRPr="00D1043D" w:rsidRDefault="00CC7F5E" w:rsidP="00CC7F5E">
            <w:pPr>
              <w:jc w:val="both"/>
              <w:rPr>
                <w:b/>
              </w:rPr>
            </w:pPr>
            <w:r w:rsidRPr="00D1043D">
              <w:rPr>
                <w:b/>
              </w:rPr>
              <w:t>neevid.</w:t>
            </w:r>
          </w:p>
        </w:tc>
      </w:tr>
      <w:tr w:rsidR="00CC7F5E" w14:paraId="0215F1CC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5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205"/>
          <w:trPrChange w:id="2157" w:author="Simona Mrkvičková" w:date="2018-04-13T14:26:00Z">
            <w:trPr>
              <w:trHeight w:val="205"/>
            </w:trPr>
          </w:trPrChange>
        </w:trPr>
        <w:tc>
          <w:tcPr>
            <w:tcW w:w="332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58" w:author="Simona Mrkvičková" w:date="2018-04-13T14:26:00Z">
              <w:tcPr>
                <w:tcW w:w="3329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B9C78B3" w14:textId="77777777" w:rsidR="00CC7F5E" w:rsidRDefault="00CC7F5E" w:rsidP="00CC7F5E">
            <w:pPr>
              <w:jc w:val="both"/>
            </w:pPr>
            <w:r>
              <w:t>---</w:t>
            </w:r>
          </w:p>
        </w:tc>
        <w:tc>
          <w:tcPr>
            <w:tcW w:w="2326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59" w:author="Simona Mrkvičková" w:date="2018-04-13T14:26:00Z">
              <w:tcPr>
                <w:tcW w:w="2323" w:type="dxa"/>
                <w:gridSpan w:val="1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CCF63E4" w14:textId="77777777" w:rsidR="00CC7F5E" w:rsidRDefault="00CC7F5E" w:rsidP="00CC7F5E">
            <w:pPr>
              <w:jc w:val="both"/>
            </w:pPr>
            <w:r>
              <w:t>---</w:t>
            </w:r>
          </w:p>
        </w:tc>
        <w:tc>
          <w:tcPr>
            <w:tcW w:w="2171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PrChange w:id="2160" w:author="Simona Mrkvičková" w:date="2018-04-13T14:26:00Z">
              <w:tcPr>
                <w:tcW w:w="2172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auto"/>
              </w:tcPr>
            </w:tcPrChange>
          </w:tcPr>
          <w:p w14:paraId="5B37D4C7" w14:textId="77777777" w:rsidR="00CC7F5E" w:rsidRDefault="00CC7F5E" w:rsidP="00CC7F5E">
            <w:pPr>
              <w:jc w:val="both"/>
            </w:pPr>
            <w:r>
              <w:t>---</w:t>
            </w:r>
          </w:p>
        </w:tc>
        <w:tc>
          <w:tcPr>
            <w:tcW w:w="736" w:type="dxa"/>
            <w:gridSpan w:val="15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tcPrChange w:id="2161" w:author="Simona Mrkvičková" w:date="2018-04-13T14:26:00Z">
              <w:tcPr>
                <w:tcW w:w="736" w:type="dxa"/>
                <w:gridSpan w:val="15"/>
                <w:vMerge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vAlign w:val="center"/>
              </w:tcPr>
            </w:tcPrChange>
          </w:tcPr>
          <w:p w14:paraId="07EAC3EB" w14:textId="77777777" w:rsidR="00CC7F5E" w:rsidRDefault="00CC7F5E" w:rsidP="00CC7F5E">
            <w:pPr>
              <w:rPr>
                <w:b/>
              </w:rPr>
            </w:pPr>
          </w:p>
        </w:tc>
        <w:tc>
          <w:tcPr>
            <w:tcW w:w="724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tcPrChange w:id="2162" w:author="Simona Mrkvičková" w:date="2018-04-13T14:26:00Z">
              <w:tcPr>
                <w:tcW w:w="724" w:type="dxa"/>
                <w:gridSpan w:val="8"/>
                <w:vMerge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vAlign w:val="center"/>
              </w:tcPr>
            </w:tcPrChange>
          </w:tcPr>
          <w:p w14:paraId="546AB7E1" w14:textId="77777777" w:rsidR="00CC7F5E" w:rsidRDefault="00CC7F5E" w:rsidP="00CC7F5E">
            <w:pPr>
              <w:rPr>
                <w:b/>
              </w:rPr>
            </w:pPr>
          </w:p>
        </w:tc>
        <w:tc>
          <w:tcPr>
            <w:tcW w:w="87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tcPrChange w:id="2163" w:author="Simona Mrkvičková" w:date="2018-04-13T14:26:00Z">
              <w:tcPr>
                <w:tcW w:w="873" w:type="dxa"/>
                <w:gridSpan w:val="3"/>
                <w:vMerge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vAlign w:val="center"/>
              </w:tcPr>
            </w:tcPrChange>
          </w:tcPr>
          <w:p w14:paraId="1D1D24B5" w14:textId="77777777" w:rsidR="00CC7F5E" w:rsidRDefault="00CC7F5E" w:rsidP="00CC7F5E">
            <w:pPr>
              <w:rPr>
                <w:b/>
              </w:rPr>
            </w:pPr>
          </w:p>
        </w:tc>
      </w:tr>
      <w:tr w:rsidR="00CC7F5E" w14:paraId="0D8AFBCA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1EE9E1DF" w14:textId="77777777" w:rsidR="00CC7F5E" w:rsidRDefault="00CC7F5E" w:rsidP="00CC7F5E">
            <w:pPr>
              <w:jc w:val="both"/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CC7F5E" w:rsidRPr="000F3AA3" w14:paraId="7F3AC64C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7EA1B59" w14:textId="77777777" w:rsidR="00CC7F5E" w:rsidRPr="007F4090" w:rsidRDefault="00CC7F5E" w:rsidP="00CC7F5E">
            <w:pPr>
              <w:spacing w:before="120" w:after="120"/>
              <w:jc w:val="both"/>
              <w:rPr>
                <w:caps/>
                <w:sz w:val="21"/>
                <w:szCs w:val="21"/>
              </w:rPr>
            </w:pPr>
            <w:r w:rsidRPr="007F4090">
              <w:rPr>
                <w:b/>
                <w:caps/>
                <w:sz w:val="21"/>
                <w:szCs w:val="21"/>
              </w:rPr>
              <w:t>sedlÁČek, t</w:t>
            </w:r>
            <w:r w:rsidRPr="007F4090">
              <w:rPr>
                <w:b/>
                <w:sz w:val="21"/>
                <w:szCs w:val="21"/>
              </w:rPr>
              <w:t>. (100%)</w:t>
            </w:r>
            <w:r w:rsidRPr="007F4090">
              <w:rPr>
                <w:sz w:val="21"/>
                <w:szCs w:val="21"/>
              </w:rPr>
              <w:t xml:space="preserve">: Processing techniques for polyolefins. Kapitola v knize. </w:t>
            </w:r>
            <w:r w:rsidRPr="007F4090">
              <w:rPr>
                <w:bCs/>
                <w:i/>
                <w:sz w:val="21"/>
                <w:szCs w:val="21"/>
              </w:rPr>
              <w:t>Al-Ali AlMa'adeed</w:t>
            </w:r>
            <w:r w:rsidRPr="007F4090">
              <w:rPr>
                <w:i/>
                <w:sz w:val="21"/>
                <w:szCs w:val="21"/>
              </w:rPr>
              <w:t>, M., </w:t>
            </w:r>
            <w:r w:rsidRPr="007F4090">
              <w:rPr>
                <w:bCs/>
                <w:i/>
                <w:sz w:val="21"/>
                <w:szCs w:val="21"/>
              </w:rPr>
              <w:t>Krupa</w:t>
            </w:r>
            <w:r w:rsidRPr="007F4090">
              <w:rPr>
                <w:i/>
                <w:sz w:val="21"/>
                <w:szCs w:val="21"/>
              </w:rPr>
              <w:t xml:space="preserve">, I. (Eds.): Polyolefin Compounds and Materials: Fundamentals and Industrial Applications. </w:t>
            </w:r>
            <w:r w:rsidRPr="007F4090">
              <w:rPr>
                <w:sz w:val="21"/>
                <w:szCs w:val="21"/>
              </w:rPr>
              <w:t xml:space="preserve">Springer International Publishing, </w:t>
            </w:r>
            <w:r w:rsidRPr="007F4090">
              <w:rPr>
                <w:b/>
                <w:sz w:val="21"/>
                <w:szCs w:val="21"/>
              </w:rPr>
              <w:t>2016</w:t>
            </w:r>
            <w:r w:rsidRPr="007F4090">
              <w:rPr>
                <w:sz w:val="21"/>
                <w:szCs w:val="21"/>
              </w:rPr>
              <w:t xml:space="preserve">. DOI 10.1007/978-3-319-25982-6. ISBN 978-3-319-25980-2 (Hard Cover), 978-3-319-25982-6 (eBook). </w:t>
            </w:r>
          </w:p>
          <w:p w14:paraId="5B27EA31" w14:textId="77777777" w:rsidR="00CC7F5E" w:rsidRPr="007F4090" w:rsidRDefault="00CC7F5E" w:rsidP="00CC7F5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BAŽANT, P., </w:t>
            </w:r>
            <w:r w:rsidRPr="007F4090">
              <w:rPr>
                <w:b/>
                <w:sz w:val="21"/>
                <w:szCs w:val="21"/>
              </w:rPr>
              <w:t>SEDLÁČEK, T. (25%)</w:t>
            </w:r>
            <w:r w:rsidRPr="007F4090">
              <w:rPr>
                <w:sz w:val="21"/>
                <w:szCs w:val="21"/>
              </w:rPr>
              <w:t xml:space="preserve">, PASTOREK, M., OMELKOVÁ, D.: Poloprovozní zařízení pro výrobu vícevrstvé PVC-free podlahoviny. Poloprovoz, Fatra a.s., </w:t>
            </w:r>
            <w:r w:rsidRPr="007F4090">
              <w:rPr>
                <w:b/>
                <w:sz w:val="21"/>
                <w:szCs w:val="21"/>
              </w:rPr>
              <w:t>2015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255030DF" w14:textId="77777777" w:rsidR="00CC7F5E" w:rsidRPr="007F4090" w:rsidRDefault="00CC7F5E" w:rsidP="00CC7F5E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 xml:space="preserve">ILČÍKOVÁ, M., MRLÍK, M., </w:t>
            </w:r>
            <w:r w:rsidRPr="007F4090">
              <w:rPr>
                <w:b/>
                <w:sz w:val="21"/>
                <w:szCs w:val="21"/>
              </w:rPr>
              <w:t>SEDLÁČEK, T. (25%)</w:t>
            </w:r>
            <w:r w:rsidRPr="007F4090">
              <w:rPr>
                <w:sz w:val="21"/>
                <w:szCs w:val="21"/>
              </w:rPr>
              <w:t xml:space="preserve">, ŠLOUF, M., ZHIGUNOV, A., KOYNOV, K., MOSNÁČEK, J.: Synthesis of photoactuating acrylic thermoplastic elastomers containing diblock copolymer-grafted carbon nanotubes. </w:t>
            </w:r>
            <w:r w:rsidRPr="007F4090">
              <w:rPr>
                <w:i/>
                <w:sz w:val="21"/>
                <w:szCs w:val="21"/>
              </w:rPr>
              <w:t>ACS Macro Letters</w:t>
            </w:r>
            <w:r w:rsidRPr="007F4090">
              <w:rPr>
                <w:sz w:val="21"/>
                <w:szCs w:val="21"/>
              </w:rPr>
              <w:t xml:space="preserve"> 3, 999-1003,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106F910A" w14:textId="77777777" w:rsidR="00CC7F5E" w:rsidRPr="007F4090" w:rsidRDefault="00CC7F5E" w:rsidP="00CC7F5E">
            <w:pPr>
              <w:spacing w:before="120" w:after="120"/>
              <w:jc w:val="both"/>
              <w:rPr>
                <w:sz w:val="21"/>
                <w:szCs w:val="21"/>
              </w:rPr>
            </w:pPr>
            <w:proofErr w:type="gramStart"/>
            <w:r w:rsidRPr="007F4090">
              <w:rPr>
                <w:sz w:val="21"/>
                <w:szCs w:val="21"/>
              </w:rPr>
              <w:t>DINC, F.S.</w:t>
            </w:r>
            <w:proofErr w:type="gramEnd"/>
            <w:r w:rsidRPr="007F4090">
              <w:rPr>
                <w:sz w:val="21"/>
                <w:szCs w:val="21"/>
              </w:rPr>
              <w:t xml:space="preserve">, </w:t>
            </w:r>
            <w:r w:rsidRPr="007F4090">
              <w:rPr>
                <w:b/>
                <w:sz w:val="21"/>
                <w:szCs w:val="21"/>
              </w:rPr>
              <w:t>SEDLÁČEK, T. (70%)</w:t>
            </w:r>
            <w:r w:rsidRPr="007F4090">
              <w:rPr>
                <w:sz w:val="21"/>
                <w:szCs w:val="21"/>
              </w:rPr>
              <w:t xml:space="preserve">, TAV, C., YAHSI, U.: On the non-newtonian viscous behavior of polymer melts in terms of temperature and pressure-dependent hole fraction. </w:t>
            </w:r>
            <w:r w:rsidRPr="007F4090">
              <w:rPr>
                <w:i/>
                <w:sz w:val="21"/>
                <w:szCs w:val="21"/>
              </w:rPr>
              <w:t>Journal of Applied Polymer Science</w:t>
            </w:r>
            <w:r w:rsidRPr="007F4090">
              <w:rPr>
                <w:sz w:val="21"/>
                <w:szCs w:val="21"/>
              </w:rPr>
              <w:t xml:space="preserve"> 15, 1-10, </w:t>
            </w:r>
            <w:r w:rsidRPr="007F4090">
              <w:rPr>
                <w:b/>
                <w:sz w:val="21"/>
                <w:szCs w:val="21"/>
              </w:rPr>
              <w:t>2014</w:t>
            </w:r>
            <w:r w:rsidRPr="007F4090">
              <w:rPr>
                <w:sz w:val="21"/>
                <w:szCs w:val="21"/>
              </w:rPr>
              <w:t xml:space="preserve">. </w:t>
            </w:r>
          </w:p>
          <w:p w14:paraId="231BDEB0" w14:textId="77777777" w:rsidR="00CC7F5E" w:rsidRPr="000F3AA3" w:rsidRDefault="00CC7F5E" w:rsidP="00CC7F5E">
            <w:pPr>
              <w:spacing w:before="120" w:after="120"/>
              <w:jc w:val="both"/>
              <w:rPr>
                <w:b/>
              </w:rPr>
            </w:pPr>
            <w:r w:rsidRPr="007F4090">
              <w:rPr>
                <w:caps/>
                <w:sz w:val="21"/>
                <w:szCs w:val="21"/>
              </w:rPr>
              <w:t xml:space="preserve">SAARAI, A., KaŠpÁrkovÁ, v., </w:t>
            </w:r>
            <w:r w:rsidRPr="007F4090">
              <w:rPr>
                <w:b/>
                <w:caps/>
                <w:sz w:val="21"/>
                <w:szCs w:val="21"/>
              </w:rPr>
              <w:t>sedlÁČek, t. (30%)</w:t>
            </w:r>
            <w:r w:rsidRPr="007F4090">
              <w:rPr>
                <w:caps/>
                <w:sz w:val="21"/>
                <w:szCs w:val="21"/>
              </w:rPr>
              <w:t xml:space="preserve">, sÁha, p.: </w:t>
            </w:r>
            <w:r w:rsidRPr="007F4090">
              <w:rPr>
                <w:sz w:val="21"/>
                <w:szCs w:val="21"/>
              </w:rPr>
              <w:t>On the development and characterisation of crosslinked sodium alginate/gelatine hydrogels</w:t>
            </w:r>
            <w:r w:rsidRPr="007F4090">
              <w:rPr>
                <w:i/>
                <w:sz w:val="21"/>
                <w:szCs w:val="21"/>
              </w:rPr>
              <w:t>. Journal of the Mechanical Behavior of Biomedical Materials</w:t>
            </w:r>
            <w:r w:rsidRPr="007F4090">
              <w:rPr>
                <w:sz w:val="21"/>
                <w:szCs w:val="21"/>
              </w:rPr>
              <w:t xml:space="preserve"> 18, 152-166, </w:t>
            </w:r>
            <w:r w:rsidRPr="007F4090">
              <w:rPr>
                <w:b/>
                <w:sz w:val="21"/>
                <w:szCs w:val="21"/>
              </w:rPr>
              <w:t>2013</w:t>
            </w:r>
            <w:r w:rsidRPr="007F4090">
              <w:rPr>
                <w:sz w:val="21"/>
                <w:szCs w:val="21"/>
              </w:rPr>
              <w:t>.</w:t>
            </w:r>
            <w:r w:rsidRPr="00E92A6D">
              <w:rPr>
                <w:sz w:val="22"/>
                <w:szCs w:val="22"/>
              </w:rPr>
              <w:t xml:space="preserve"> </w:t>
            </w:r>
          </w:p>
        </w:tc>
      </w:tr>
      <w:tr w:rsidR="00CC7F5E" w14:paraId="15388872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218"/>
        </w:trPr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</w:tcPr>
          <w:p w14:paraId="0CD652F0" w14:textId="77777777" w:rsidR="00CC7F5E" w:rsidRDefault="00CC7F5E" w:rsidP="00CC7F5E">
            <w:r>
              <w:rPr>
                <w:b/>
              </w:rPr>
              <w:t>Působení v zahraničí</w:t>
            </w:r>
          </w:p>
        </w:tc>
      </w:tr>
      <w:tr w:rsidR="00CC7F5E" w14:paraId="1ED8B5A0" w14:textId="77777777" w:rsidTr="00BC0E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</w:tblPrEx>
        <w:trPr>
          <w:trHeight w:val="328"/>
        </w:trPr>
        <w:tc>
          <w:tcPr>
            <w:tcW w:w="10157" w:type="dxa"/>
            <w:gridSpan w:val="6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4D74D4A" w14:textId="77777777" w:rsidR="00CC7F5E" w:rsidRPr="007F4090" w:rsidRDefault="00CC7F5E" w:rsidP="00CC7F5E">
            <w:pPr>
              <w:spacing w:before="60"/>
              <w:rPr>
                <w:sz w:val="21"/>
                <w:szCs w:val="21"/>
              </w:rPr>
            </w:pPr>
            <w:r w:rsidRPr="007F4090">
              <w:rPr>
                <w:sz w:val="21"/>
                <w:szCs w:val="21"/>
              </w:rPr>
              <w:t>2002 – 2003: Chalmers University of Technology, Göteborg, Švédsko (5 měsíců)</w:t>
            </w:r>
          </w:p>
          <w:p w14:paraId="42BCDB7C" w14:textId="77777777" w:rsidR="00CC7F5E" w:rsidRDefault="00CC7F5E" w:rsidP="00CC7F5E"/>
          <w:p w14:paraId="623D0873" w14:textId="77777777" w:rsidR="00125511" w:rsidRDefault="00125511" w:rsidP="00CC7F5E"/>
          <w:p w14:paraId="5A7A0CE7" w14:textId="77777777" w:rsidR="00A153D5" w:rsidRDefault="00A153D5" w:rsidP="00CC7F5E"/>
          <w:p w14:paraId="174DCDB1" w14:textId="77777777" w:rsidR="00CC7F5E" w:rsidRDefault="00CC7F5E" w:rsidP="00CC7F5E"/>
        </w:tc>
      </w:tr>
      <w:tr w:rsidR="00CC7F5E" w14:paraId="46F9F392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16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470"/>
          <w:trPrChange w:id="2165" w:author="Simona Mrkvičková" w:date="2018-04-13T14:26:00Z">
            <w:trPr>
              <w:cantSplit/>
              <w:trHeight w:val="470"/>
            </w:trPr>
          </w:trPrChange>
        </w:trPr>
        <w:tc>
          <w:tcPr>
            <w:tcW w:w="2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66" w:author="Simona Mrkvičková" w:date="2018-04-13T14:26:00Z">
              <w:tcPr>
                <w:tcW w:w="2490" w:type="dxa"/>
                <w:gridSpan w:val="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7ABC890C" w14:textId="77777777" w:rsidR="00CC7F5E" w:rsidRDefault="00CC7F5E" w:rsidP="00CC7F5E">
            <w:pPr>
              <w:jc w:val="both"/>
            </w:pPr>
            <w:r>
              <w:rPr>
                <w:b/>
              </w:rPr>
              <w:t xml:space="preserve">Podpis </w:t>
            </w:r>
          </w:p>
        </w:tc>
        <w:tc>
          <w:tcPr>
            <w:tcW w:w="4819" w:type="dxa"/>
            <w:gridSpan w:val="3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67" w:author="Simona Mrkvičková" w:date="2018-04-13T14:26:00Z">
              <w:tcPr>
                <w:tcW w:w="4822" w:type="dxa"/>
                <w:gridSpan w:val="3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DE28DF7" w14:textId="77777777" w:rsidR="00CC7F5E" w:rsidRDefault="00CC7F5E" w:rsidP="00CC7F5E">
            <w:pPr>
              <w:jc w:val="both"/>
            </w:pPr>
          </w:p>
        </w:tc>
        <w:tc>
          <w:tcPr>
            <w:tcW w:w="83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168" w:author="Simona Mrkvičková" w:date="2018-04-13T14:26:00Z">
              <w:tcPr>
                <w:tcW w:w="830" w:type="dxa"/>
                <w:gridSpan w:val="1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76D1944" w14:textId="77777777" w:rsidR="00CC7F5E" w:rsidRDefault="00CC7F5E" w:rsidP="00CC7F5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23" w:type="dxa"/>
            <w:gridSpan w:val="1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169" w:author="Simona Mrkvičková" w:date="2018-04-13T14:26:00Z">
              <w:tcPr>
                <w:tcW w:w="2015" w:type="dxa"/>
                <w:gridSpan w:val="16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F6F2C0E" w14:textId="77777777" w:rsidR="00CC7F5E" w:rsidRDefault="00CC7F5E" w:rsidP="00CC7F5E">
            <w:pPr>
              <w:jc w:val="both"/>
            </w:pPr>
          </w:p>
        </w:tc>
      </w:tr>
      <w:tr w:rsidR="00DA49CD" w14:paraId="2E56C32E" w14:textId="77777777" w:rsidTr="00D53E52">
        <w:trPr>
          <w:gridBefore w:val="1"/>
          <w:wBefore w:w="80" w:type="dxa"/>
          <w:trPrChange w:id="2170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bottom w:val="double" w:sz="4" w:space="0" w:color="auto"/>
            </w:tcBorders>
            <w:shd w:val="clear" w:color="auto" w:fill="BDD6EE"/>
            <w:tcPrChange w:id="2171" w:author="Simona Mrkvičková" w:date="2018-04-13T14:26:00Z">
              <w:tcPr>
                <w:tcW w:w="10081" w:type="dxa"/>
                <w:gridSpan w:val="62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7E0203BF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49CD" w14:paraId="2754D082" w14:textId="77777777" w:rsidTr="00D53E52">
        <w:trPr>
          <w:gridBefore w:val="1"/>
          <w:wBefore w:w="80" w:type="dxa"/>
          <w:trPrChange w:id="2172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</w:tcBorders>
            <w:shd w:val="clear" w:color="auto" w:fill="F7CAAC"/>
            <w:tcPrChange w:id="2173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518A7AE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75" w:type="dxa"/>
            <w:gridSpan w:val="59"/>
            <w:tcPrChange w:id="2174" w:author="Simona Mrkvičková" w:date="2018-04-13T14:26:00Z">
              <w:tcPr>
                <w:tcW w:w="7575" w:type="dxa"/>
                <w:gridSpan w:val="59"/>
              </w:tcPr>
            </w:tcPrChange>
          </w:tcPr>
          <w:p w14:paraId="4898C1EF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651CE9EB" w14:textId="77777777" w:rsidTr="00D53E52">
        <w:trPr>
          <w:gridBefore w:val="1"/>
          <w:wBefore w:w="80" w:type="dxa"/>
          <w:trPrChange w:id="217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176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7BCFC72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75" w:type="dxa"/>
            <w:gridSpan w:val="59"/>
            <w:tcPrChange w:id="2177" w:author="Simona Mrkvičková" w:date="2018-04-13T14:26:00Z">
              <w:tcPr>
                <w:tcW w:w="7575" w:type="dxa"/>
                <w:gridSpan w:val="59"/>
              </w:tcPr>
            </w:tcPrChange>
          </w:tcPr>
          <w:p w14:paraId="6D18A272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45C9F42B" w14:textId="77777777" w:rsidTr="00D53E52">
        <w:trPr>
          <w:gridBefore w:val="1"/>
          <w:wBefore w:w="80" w:type="dxa"/>
          <w:trPrChange w:id="217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179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2146DBF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75" w:type="dxa"/>
            <w:gridSpan w:val="59"/>
            <w:tcPrChange w:id="2180" w:author="Simona Mrkvičková" w:date="2018-04-13T14:26:00Z">
              <w:tcPr>
                <w:tcW w:w="7575" w:type="dxa"/>
                <w:gridSpan w:val="59"/>
              </w:tcPr>
            </w:tcPrChange>
          </w:tcPr>
          <w:p w14:paraId="3671C61C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5D1AA4F8" w14:textId="77777777" w:rsidTr="00D53E52">
        <w:trPr>
          <w:gridBefore w:val="1"/>
          <w:wBefore w:w="80" w:type="dxa"/>
          <w:trPrChange w:id="218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182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6FA8E0D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27"/>
            <w:tcPrChange w:id="2183" w:author="Simona Mrkvičková" w:date="2018-04-13T14:26:00Z">
              <w:tcPr>
                <w:tcW w:w="4539" w:type="dxa"/>
                <w:gridSpan w:val="27"/>
              </w:tcPr>
            </w:tcPrChange>
          </w:tcPr>
          <w:p w14:paraId="3CC6CCC2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2184" w:name="Shejbalová"/>
            <w:bookmarkEnd w:id="2184"/>
            <w:r w:rsidRPr="008955CD">
              <w:rPr>
                <w:b/>
              </w:rPr>
              <w:t>Dana Shejbalová</w:t>
            </w:r>
          </w:p>
        </w:tc>
        <w:tc>
          <w:tcPr>
            <w:tcW w:w="747" w:type="dxa"/>
            <w:gridSpan w:val="9"/>
            <w:shd w:val="clear" w:color="auto" w:fill="F7CAAC"/>
            <w:tcPrChange w:id="2185" w:author="Simona Mrkvičková" w:date="2018-04-13T14:26:00Z">
              <w:tcPr>
                <w:tcW w:w="747" w:type="dxa"/>
                <w:gridSpan w:val="9"/>
                <w:shd w:val="clear" w:color="auto" w:fill="F7CAAC"/>
              </w:tcPr>
            </w:tcPrChange>
          </w:tcPr>
          <w:p w14:paraId="31AA05E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92" w:type="dxa"/>
            <w:gridSpan w:val="23"/>
            <w:tcPrChange w:id="2186" w:author="Simona Mrkvičková" w:date="2018-04-13T14:26:00Z">
              <w:tcPr>
                <w:tcW w:w="2289" w:type="dxa"/>
                <w:gridSpan w:val="23"/>
              </w:tcPr>
            </w:tcPrChange>
          </w:tcPr>
          <w:p w14:paraId="62B1E13C" w14:textId="77777777" w:rsidR="00DA49CD" w:rsidRDefault="00DA49CD" w:rsidP="00A86912">
            <w:pPr>
              <w:jc w:val="both"/>
            </w:pPr>
            <w:r>
              <w:t>Ing., Ph.D.</w:t>
            </w:r>
          </w:p>
        </w:tc>
      </w:tr>
      <w:tr w:rsidR="008D7110" w14:paraId="1DC6CFE8" w14:textId="77777777" w:rsidTr="00D53E52">
        <w:trPr>
          <w:gridBefore w:val="1"/>
          <w:wBefore w:w="80" w:type="dxa"/>
          <w:trPrChange w:id="218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188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6237A6B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6" w:type="dxa"/>
            <w:gridSpan w:val="8"/>
            <w:tcPrChange w:id="2189" w:author="Simona Mrkvičková" w:date="2018-04-13T14:26:00Z">
              <w:tcPr>
                <w:tcW w:w="826" w:type="dxa"/>
                <w:gridSpan w:val="8"/>
              </w:tcPr>
            </w:tcPrChange>
          </w:tcPr>
          <w:p w14:paraId="0C02C406" w14:textId="77777777" w:rsidR="00DA49CD" w:rsidRDefault="00DA49CD" w:rsidP="00A86912">
            <w:pPr>
              <w:jc w:val="both"/>
            </w:pPr>
            <w:r>
              <w:t>1974</w:t>
            </w:r>
          </w:p>
        </w:tc>
        <w:tc>
          <w:tcPr>
            <w:tcW w:w="1716" w:type="dxa"/>
            <w:gridSpan w:val="6"/>
            <w:shd w:val="clear" w:color="auto" w:fill="F7CAAC"/>
            <w:tcPrChange w:id="2190" w:author="Simona Mrkvičková" w:date="2018-04-13T14:26:00Z">
              <w:tcPr>
                <w:tcW w:w="1718" w:type="dxa"/>
                <w:gridSpan w:val="6"/>
                <w:shd w:val="clear" w:color="auto" w:fill="F7CAAC"/>
              </w:tcPr>
            </w:tcPrChange>
          </w:tcPr>
          <w:p w14:paraId="6126C6F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9" w:type="dxa"/>
            <w:gridSpan w:val="8"/>
            <w:tcPrChange w:id="2191" w:author="Simona Mrkvičková" w:date="2018-04-13T14:26:00Z">
              <w:tcPr>
                <w:tcW w:w="999" w:type="dxa"/>
                <w:gridSpan w:val="8"/>
              </w:tcPr>
            </w:tcPrChange>
          </w:tcPr>
          <w:p w14:paraId="27ACA337" w14:textId="77777777" w:rsidR="00DA49CD" w:rsidRPr="00C0333D" w:rsidRDefault="00DA49CD" w:rsidP="00A86912">
            <w:pPr>
              <w:jc w:val="both"/>
            </w:pPr>
            <w:r w:rsidRPr="00C0333D">
              <w:t>pp.</w:t>
            </w:r>
          </w:p>
        </w:tc>
        <w:tc>
          <w:tcPr>
            <w:tcW w:w="995" w:type="dxa"/>
            <w:gridSpan w:val="5"/>
            <w:shd w:val="clear" w:color="auto" w:fill="F7CAAC"/>
            <w:tcPrChange w:id="2192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24FE3D83" w14:textId="77777777" w:rsidR="00DA49CD" w:rsidRPr="00C0333D" w:rsidRDefault="00DA49CD" w:rsidP="00A86912">
            <w:pPr>
              <w:jc w:val="both"/>
              <w:rPr>
                <w:b/>
              </w:rPr>
            </w:pPr>
            <w:r w:rsidRPr="00C0333D"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2193" w:author="Simona Mrkvičková" w:date="2018-04-13T14:26:00Z">
              <w:tcPr>
                <w:tcW w:w="747" w:type="dxa"/>
                <w:gridSpan w:val="9"/>
              </w:tcPr>
            </w:tcPrChange>
          </w:tcPr>
          <w:p w14:paraId="488A9DD6" w14:textId="77777777" w:rsidR="00DA49CD" w:rsidRPr="00C0333D" w:rsidRDefault="00DA49CD" w:rsidP="00A86912">
            <w:pPr>
              <w:jc w:val="both"/>
            </w:pPr>
            <w:r w:rsidRPr="00C0333D">
              <w:t>40</w:t>
            </w:r>
          </w:p>
        </w:tc>
        <w:tc>
          <w:tcPr>
            <w:tcW w:w="707" w:type="dxa"/>
            <w:gridSpan w:val="13"/>
            <w:shd w:val="clear" w:color="auto" w:fill="F7CAAC"/>
            <w:tcPrChange w:id="2194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08D5ED04" w14:textId="77777777" w:rsidR="00DA49CD" w:rsidRPr="00C0333D" w:rsidRDefault="00DA49CD" w:rsidP="00A86912">
            <w:pPr>
              <w:jc w:val="both"/>
              <w:rPr>
                <w:b/>
              </w:rPr>
            </w:pPr>
            <w:r w:rsidRPr="00C0333D"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2195" w:author="Simona Mrkvičková" w:date="2018-04-13T14:26:00Z">
              <w:tcPr>
                <w:tcW w:w="1586" w:type="dxa"/>
                <w:gridSpan w:val="10"/>
              </w:tcPr>
            </w:tcPrChange>
          </w:tcPr>
          <w:p w14:paraId="11F276DE" w14:textId="77777777" w:rsidR="00DA49CD" w:rsidRPr="00C0333D" w:rsidRDefault="00DA49CD" w:rsidP="00A86912">
            <w:pPr>
              <w:jc w:val="both"/>
            </w:pPr>
            <w:r w:rsidRPr="00C0333D">
              <w:t>N</w:t>
            </w:r>
          </w:p>
        </w:tc>
      </w:tr>
      <w:tr w:rsidR="00DA49CD" w14:paraId="0E803C28" w14:textId="77777777" w:rsidTr="00D53E52">
        <w:trPr>
          <w:gridBefore w:val="1"/>
          <w:wBefore w:w="80" w:type="dxa"/>
          <w:trPrChange w:id="219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shd w:val="clear" w:color="auto" w:fill="F7CAAC"/>
            <w:tcPrChange w:id="2197" w:author="Simona Mrkvičková" w:date="2018-04-13T14:26:00Z">
              <w:tcPr>
                <w:tcW w:w="5050" w:type="dxa"/>
                <w:gridSpan w:val="17"/>
                <w:shd w:val="clear" w:color="auto" w:fill="F7CAAC"/>
              </w:tcPr>
            </w:tcPrChange>
          </w:tcPr>
          <w:p w14:paraId="6F22C60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PrChange w:id="2198" w:author="Simona Mrkvičková" w:date="2018-04-13T14:26:00Z">
              <w:tcPr>
                <w:tcW w:w="999" w:type="dxa"/>
                <w:gridSpan w:val="8"/>
              </w:tcPr>
            </w:tcPrChange>
          </w:tcPr>
          <w:p w14:paraId="2413F713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5"/>
            <w:shd w:val="clear" w:color="auto" w:fill="F7CAAC"/>
            <w:tcPrChange w:id="2199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2CFA698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2200" w:author="Simona Mrkvičková" w:date="2018-04-13T14:26:00Z">
              <w:tcPr>
                <w:tcW w:w="747" w:type="dxa"/>
                <w:gridSpan w:val="9"/>
              </w:tcPr>
            </w:tcPrChange>
          </w:tcPr>
          <w:p w14:paraId="1DAFEAF1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07" w:type="dxa"/>
            <w:gridSpan w:val="13"/>
            <w:shd w:val="clear" w:color="auto" w:fill="F7CAAC"/>
            <w:tcPrChange w:id="2201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00D4D32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2202" w:author="Simona Mrkvičková" w:date="2018-04-13T14:26:00Z">
              <w:tcPr>
                <w:tcW w:w="1586" w:type="dxa"/>
                <w:gridSpan w:val="10"/>
              </w:tcPr>
            </w:tcPrChange>
          </w:tcPr>
          <w:p w14:paraId="7FB644F4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892DCC">
              <w:t>---</w:t>
            </w:r>
          </w:p>
        </w:tc>
      </w:tr>
      <w:tr w:rsidR="00DA49CD" w14:paraId="581263AA" w14:textId="77777777" w:rsidTr="00D53E52">
        <w:trPr>
          <w:gridBefore w:val="1"/>
          <w:wBefore w:w="80" w:type="dxa"/>
          <w:trPrChange w:id="220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shd w:val="clear" w:color="auto" w:fill="F7CAAC"/>
            <w:tcPrChange w:id="2204" w:author="Simona Mrkvičková" w:date="2018-04-13T14:26:00Z">
              <w:tcPr>
                <w:tcW w:w="6049" w:type="dxa"/>
                <w:gridSpan w:val="25"/>
                <w:shd w:val="clear" w:color="auto" w:fill="F7CAAC"/>
              </w:tcPr>
            </w:tcPrChange>
          </w:tcPr>
          <w:p w14:paraId="68907EC1" w14:textId="77777777" w:rsidR="00DA49CD" w:rsidRDefault="00DA49CD" w:rsidP="00A86912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42" w:type="dxa"/>
            <w:gridSpan w:val="14"/>
            <w:shd w:val="clear" w:color="auto" w:fill="F7CAAC"/>
            <w:tcPrChange w:id="2205" w:author="Simona Mrkvičková" w:date="2018-04-13T14:26:00Z">
              <w:tcPr>
                <w:tcW w:w="1743" w:type="dxa"/>
                <w:gridSpan w:val="14"/>
                <w:shd w:val="clear" w:color="auto" w:fill="F7CAAC"/>
              </w:tcPr>
            </w:tcPrChange>
          </w:tcPr>
          <w:p w14:paraId="0A5BA31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292" w:type="dxa"/>
            <w:gridSpan w:val="23"/>
            <w:shd w:val="clear" w:color="auto" w:fill="F7CAAC"/>
            <w:tcPrChange w:id="2206" w:author="Simona Mrkvičková" w:date="2018-04-13T14:26:00Z">
              <w:tcPr>
                <w:tcW w:w="2289" w:type="dxa"/>
                <w:gridSpan w:val="23"/>
                <w:shd w:val="clear" w:color="auto" w:fill="F7CAAC"/>
              </w:tcPr>
            </w:tcPrChange>
          </w:tcPr>
          <w:p w14:paraId="788D195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4CE28335" w14:textId="77777777" w:rsidTr="00D53E52">
        <w:trPr>
          <w:gridBefore w:val="1"/>
          <w:wBefore w:w="80" w:type="dxa"/>
          <w:trPrChange w:id="220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208" w:author="Simona Mrkvičková" w:date="2018-04-13T14:26:00Z">
              <w:tcPr>
                <w:tcW w:w="6049" w:type="dxa"/>
                <w:gridSpan w:val="25"/>
              </w:tcPr>
            </w:tcPrChange>
          </w:tcPr>
          <w:p w14:paraId="5486662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42" w:type="dxa"/>
            <w:gridSpan w:val="14"/>
            <w:tcPrChange w:id="2209" w:author="Simona Mrkvičková" w:date="2018-04-13T14:26:00Z">
              <w:tcPr>
                <w:tcW w:w="1743" w:type="dxa"/>
                <w:gridSpan w:val="14"/>
              </w:tcPr>
            </w:tcPrChange>
          </w:tcPr>
          <w:p w14:paraId="430A71A9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92" w:type="dxa"/>
            <w:gridSpan w:val="23"/>
            <w:tcPrChange w:id="2210" w:author="Simona Mrkvičková" w:date="2018-04-13T14:26:00Z">
              <w:tcPr>
                <w:tcW w:w="2289" w:type="dxa"/>
                <w:gridSpan w:val="23"/>
              </w:tcPr>
            </w:tcPrChange>
          </w:tcPr>
          <w:p w14:paraId="02B74BC5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2C731318" w14:textId="77777777" w:rsidTr="00D53E52">
        <w:trPr>
          <w:gridBefore w:val="1"/>
          <w:wBefore w:w="80" w:type="dxa"/>
          <w:trPrChange w:id="221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212" w:author="Simona Mrkvičková" w:date="2018-04-13T14:26:00Z">
              <w:tcPr>
                <w:tcW w:w="6049" w:type="dxa"/>
                <w:gridSpan w:val="25"/>
              </w:tcPr>
            </w:tcPrChange>
          </w:tcPr>
          <w:p w14:paraId="28D05C67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213" w:author="Simona Mrkvičková" w:date="2018-04-13T14:26:00Z">
              <w:tcPr>
                <w:tcW w:w="1743" w:type="dxa"/>
                <w:gridSpan w:val="14"/>
              </w:tcPr>
            </w:tcPrChange>
          </w:tcPr>
          <w:p w14:paraId="5C75A539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214" w:author="Simona Mrkvičková" w:date="2018-04-13T14:26:00Z">
              <w:tcPr>
                <w:tcW w:w="2289" w:type="dxa"/>
                <w:gridSpan w:val="23"/>
              </w:tcPr>
            </w:tcPrChange>
          </w:tcPr>
          <w:p w14:paraId="28505253" w14:textId="77777777" w:rsidR="00DA49CD" w:rsidRDefault="00DA49CD" w:rsidP="00A86912">
            <w:pPr>
              <w:jc w:val="both"/>
            </w:pPr>
          </w:p>
        </w:tc>
      </w:tr>
      <w:tr w:rsidR="00DA49CD" w14:paraId="3688BAA3" w14:textId="77777777" w:rsidTr="00D53E52">
        <w:trPr>
          <w:gridBefore w:val="1"/>
          <w:wBefore w:w="80" w:type="dxa"/>
          <w:trPrChange w:id="221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216" w:author="Simona Mrkvičková" w:date="2018-04-13T14:26:00Z">
              <w:tcPr>
                <w:tcW w:w="6049" w:type="dxa"/>
                <w:gridSpan w:val="25"/>
              </w:tcPr>
            </w:tcPrChange>
          </w:tcPr>
          <w:p w14:paraId="55B04A7F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217" w:author="Simona Mrkvičková" w:date="2018-04-13T14:26:00Z">
              <w:tcPr>
                <w:tcW w:w="1743" w:type="dxa"/>
                <w:gridSpan w:val="14"/>
              </w:tcPr>
            </w:tcPrChange>
          </w:tcPr>
          <w:p w14:paraId="6726CE9D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218" w:author="Simona Mrkvičková" w:date="2018-04-13T14:26:00Z">
              <w:tcPr>
                <w:tcW w:w="2289" w:type="dxa"/>
                <w:gridSpan w:val="23"/>
              </w:tcPr>
            </w:tcPrChange>
          </w:tcPr>
          <w:p w14:paraId="56D14D20" w14:textId="77777777" w:rsidR="00DA49CD" w:rsidRDefault="00DA49CD" w:rsidP="00A86912">
            <w:pPr>
              <w:jc w:val="both"/>
            </w:pPr>
          </w:p>
        </w:tc>
      </w:tr>
      <w:tr w:rsidR="00DA49CD" w14:paraId="0C3BE199" w14:textId="77777777" w:rsidTr="00D53E52">
        <w:trPr>
          <w:gridBefore w:val="1"/>
          <w:wBefore w:w="80" w:type="dxa"/>
          <w:trPrChange w:id="221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220" w:author="Simona Mrkvičková" w:date="2018-04-13T14:26:00Z">
              <w:tcPr>
                <w:tcW w:w="6049" w:type="dxa"/>
                <w:gridSpan w:val="25"/>
              </w:tcPr>
            </w:tcPrChange>
          </w:tcPr>
          <w:p w14:paraId="366CDC47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221" w:author="Simona Mrkvičková" w:date="2018-04-13T14:26:00Z">
              <w:tcPr>
                <w:tcW w:w="1743" w:type="dxa"/>
                <w:gridSpan w:val="14"/>
              </w:tcPr>
            </w:tcPrChange>
          </w:tcPr>
          <w:p w14:paraId="094B5A33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222" w:author="Simona Mrkvičková" w:date="2018-04-13T14:26:00Z">
              <w:tcPr>
                <w:tcW w:w="2289" w:type="dxa"/>
                <w:gridSpan w:val="23"/>
              </w:tcPr>
            </w:tcPrChange>
          </w:tcPr>
          <w:p w14:paraId="2AD0182B" w14:textId="77777777" w:rsidR="00DA49CD" w:rsidRDefault="00DA49CD" w:rsidP="00A86912">
            <w:pPr>
              <w:jc w:val="both"/>
            </w:pPr>
          </w:p>
        </w:tc>
      </w:tr>
      <w:tr w:rsidR="00DA49CD" w14:paraId="6E386BF1" w14:textId="77777777" w:rsidTr="00D53E52">
        <w:trPr>
          <w:gridBefore w:val="1"/>
          <w:wBefore w:w="80" w:type="dxa"/>
          <w:trPrChange w:id="222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22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704A51FE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487E3931" w14:textId="77777777" w:rsidTr="00D53E52">
        <w:trPr>
          <w:gridBefore w:val="1"/>
          <w:wBefore w:w="80" w:type="dxa"/>
          <w:trHeight w:val="323"/>
          <w:trPrChange w:id="2225" w:author="Simona Mrkvičková" w:date="2018-04-13T14:26:00Z">
            <w:trPr>
              <w:gridBefore w:val="1"/>
              <w:wBefore w:w="76" w:type="dxa"/>
              <w:trHeight w:val="323"/>
            </w:trPr>
          </w:trPrChange>
        </w:trPr>
        <w:tc>
          <w:tcPr>
            <w:tcW w:w="10077" w:type="dxa"/>
            <w:gridSpan w:val="62"/>
            <w:tcBorders>
              <w:top w:val="nil"/>
            </w:tcBorders>
            <w:tcPrChange w:id="2226" w:author="Simona Mrkvičková" w:date="2018-04-13T14:26:00Z">
              <w:tcPr>
                <w:tcW w:w="10081" w:type="dxa"/>
                <w:gridSpan w:val="62"/>
                <w:tcBorders>
                  <w:top w:val="nil"/>
                </w:tcBorders>
              </w:tcPr>
            </w:tcPrChange>
          </w:tcPr>
          <w:p w14:paraId="0591E155" w14:textId="77777777" w:rsidR="00DA49CD" w:rsidRPr="00A76341" w:rsidRDefault="00A76341" w:rsidP="00A76341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A76341">
              <w:rPr>
                <w:sz w:val="21"/>
                <w:szCs w:val="21"/>
              </w:rPr>
              <w:t>Teorie procesů (50% p)</w:t>
            </w:r>
          </w:p>
        </w:tc>
      </w:tr>
      <w:tr w:rsidR="00DA49CD" w14:paraId="15BCB30D" w14:textId="77777777" w:rsidTr="00D53E52">
        <w:trPr>
          <w:gridBefore w:val="1"/>
          <w:wBefore w:w="80" w:type="dxa"/>
          <w:trPrChange w:id="222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228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2D64F94C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0BBBDF4C" w14:textId="77777777" w:rsidTr="00D53E52">
        <w:trPr>
          <w:gridBefore w:val="1"/>
          <w:wBefore w:w="80" w:type="dxa"/>
          <w:trHeight w:val="372"/>
          <w:trPrChange w:id="2229" w:author="Simona Mrkvičková" w:date="2018-04-13T14:26:00Z">
            <w:trPr>
              <w:gridBefore w:val="1"/>
              <w:wBefore w:w="76" w:type="dxa"/>
              <w:trHeight w:val="372"/>
            </w:trPr>
          </w:trPrChange>
        </w:trPr>
        <w:tc>
          <w:tcPr>
            <w:tcW w:w="10077" w:type="dxa"/>
            <w:gridSpan w:val="62"/>
            <w:tcPrChange w:id="2230" w:author="Simona Mrkvičková" w:date="2018-04-13T14:26:00Z">
              <w:tcPr>
                <w:tcW w:w="10081" w:type="dxa"/>
                <w:gridSpan w:val="62"/>
              </w:tcPr>
            </w:tcPrChange>
          </w:tcPr>
          <w:p w14:paraId="032DB66B" w14:textId="77777777" w:rsidR="00DA49CD" w:rsidRPr="000937E5" w:rsidRDefault="00DA49CD" w:rsidP="00A86912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0937E5">
              <w:rPr>
                <w:rFonts w:eastAsia="Calibri"/>
                <w:sz w:val="21"/>
                <w:szCs w:val="21"/>
              </w:rPr>
              <w:t xml:space="preserve">2005: VUT Brno, FSI, SP Metrologie a zkušebnictví, obor </w:t>
            </w:r>
            <w:r w:rsidRPr="000937E5">
              <w:rPr>
                <w:sz w:val="21"/>
                <w:szCs w:val="21"/>
              </w:rPr>
              <w:t>Metrologie a zkušebnictví</w:t>
            </w:r>
            <w:r w:rsidRPr="000937E5">
              <w:rPr>
                <w:rFonts w:eastAsia="Calibri"/>
                <w:sz w:val="21"/>
                <w:szCs w:val="21"/>
              </w:rPr>
              <w:t xml:space="preserve">, Ph.D. </w:t>
            </w:r>
          </w:p>
        </w:tc>
      </w:tr>
      <w:tr w:rsidR="00DA49CD" w14:paraId="50151588" w14:textId="77777777" w:rsidTr="00D53E52">
        <w:trPr>
          <w:gridBefore w:val="1"/>
          <w:wBefore w:w="80" w:type="dxa"/>
          <w:trPrChange w:id="223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232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4172117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7F4A01F4" w14:textId="77777777" w:rsidTr="00D53E52">
        <w:trPr>
          <w:gridBefore w:val="1"/>
          <w:wBefore w:w="80" w:type="dxa"/>
          <w:trHeight w:val="272"/>
          <w:trPrChange w:id="2233" w:author="Simona Mrkvičková" w:date="2018-04-13T14:26:00Z">
            <w:trPr>
              <w:gridBefore w:val="1"/>
              <w:wBefore w:w="76" w:type="dxa"/>
              <w:trHeight w:val="272"/>
            </w:trPr>
          </w:trPrChange>
        </w:trPr>
        <w:tc>
          <w:tcPr>
            <w:tcW w:w="10077" w:type="dxa"/>
            <w:gridSpan w:val="62"/>
            <w:tcPrChange w:id="2234" w:author="Simona Mrkvičková" w:date="2018-04-13T14:26:00Z">
              <w:tcPr>
                <w:tcW w:w="10081" w:type="dxa"/>
                <w:gridSpan w:val="62"/>
              </w:tcPr>
            </w:tcPrChange>
          </w:tcPr>
          <w:p w14:paraId="53E7D101" w14:textId="77777777" w:rsidR="00DA49CD" w:rsidRPr="000937E5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0937E5">
              <w:rPr>
                <w:sz w:val="21"/>
                <w:szCs w:val="21"/>
              </w:rPr>
              <w:t>2001 – dosud (2008 – 2014 MD): UTB Zlín, FT, Ústav výrobního inženýrství, odborný asistent</w:t>
            </w:r>
          </w:p>
        </w:tc>
      </w:tr>
      <w:tr w:rsidR="00DA49CD" w14:paraId="2AFBC27E" w14:textId="77777777" w:rsidTr="00D53E52">
        <w:trPr>
          <w:gridBefore w:val="1"/>
          <w:wBefore w:w="80" w:type="dxa"/>
          <w:trHeight w:val="250"/>
          <w:trPrChange w:id="2235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236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5539F1BD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04EE5542" w14:textId="77777777" w:rsidTr="00D53E52">
        <w:trPr>
          <w:gridBefore w:val="1"/>
          <w:wBefore w:w="80" w:type="dxa"/>
          <w:trHeight w:val="182"/>
          <w:trPrChange w:id="2237" w:author="Simona Mrkvičková" w:date="2018-04-13T14:26:00Z">
            <w:trPr>
              <w:gridBefore w:val="1"/>
              <w:wBefore w:w="76" w:type="dxa"/>
              <w:trHeight w:val="182"/>
            </w:trPr>
          </w:trPrChange>
        </w:trPr>
        <w:tc>
          <w:tcPr>
            <w:tcW w:w="10077" w:type="dxa"/>
            <w:gridSpan w:val="62"/>
            <w:tcPrChange w:id="2238" w:author="Simona Mrkvičková" w:date="2018-04-13T14:26:00Z">
              <w:tcPr>
                <w:tcW w:w="10081" w:type="dxa"/>
                <w:gridSpan w:val="62"/>
              </w:tcPr>
            </w:tcPrChange>
          </w:tcPr>
          <w:p w14:paraId="176125A8" w14:textId="77777777" w:rsidR="00DA49CD" w:rsidRPr="000937E5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0937E5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0937E5">
              <w:rPr>
                <w:rFonts w:eastAsia="Calibri"/>
                <w:sz w:val="21"/>
                <w:szCs w:val="21"/>
              </w:rPr>
              <w:t xml:space="preserve">– </w:t>
            </w:r>
            <w:r w:rsidRPr="000937E5">
              <w:rPr>
                <w:sz w:val="21"/>
                <w:szCs w:val="21"/>
              </w:rPr>
              <w:t>2017: 4 BP, 2 DP.</w:t>
            </w:r>
          </w:p>
        </w:tc>
      </w:tr>
      <w:tr w:rsidR="00DA49CD" w14:paraId="7E2DF3AD" w14:textId="77777777" w:rsidTr="00D53E52">
        <w:trPr>
          <w:gridBefore w:val="1"/>
          <w:wBefore w:w="80" w:type="dxa"/>
          <w:cantSplit/>
          <w:trPrChange w:id="2239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2240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4649736F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2241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0ADE347B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2242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09900D48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2243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765A384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65DA3CA8" w14:textId="77777777" w:rsidTr="00D53E52">
        <w:trPr>
          <w:gridBefore w:val="1"/>
          <w:wBefore w:w="80" w:type="dxa"/>
          <w:cantSplit/>
          <w:trPrChange w:id="2244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PrChange w:id="2245" w:author="Simona Mrkvičková" w:date="2018-04-13T14:26:00Z">
              <w:tcPr>
                <w:tcW w:w="3332" w:type="dxa"/>
                <w:gridSpan w:val="11"/>
              </w:tcPr>
            </w:tcPrChange>
          </w:tcPr>
          <w:p w14:paraId="43EA25AA" w14:textId="77777777" w:rsidR="00DA49CD" w:rsidRPr="00F55552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2" w:type="dxa"/>
            <w:gridSpan w:val="11"/>
            <w:tcPrChange w:id="2246" w:author="Simona Mrkvičková" w:date="2018-04-13T14:26:00Z">
              <w:tcPr>
                <w:tcW w:w="2244" w:type="dxa"/>
                <w:gridSpan w:val="11"/>
              </w:tcPr>
            </w:tcPrChange>
          </w:tcPr>
          <w:p w14:paraId="08B3C14E" w14:textId="77777777" w:rsidR="00DA49CD" w:rsidRPr="00F55552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2247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730B78F1" w14:textId="77777777" w:rsidR="00DA49CD" w:rsidRPr="00F55552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2248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1A2BAAD1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2249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1844D1BF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9" w:type="dxa"/>
            <w:gridSpan w:val="4"/>
            <w:shd w:val="clear" w:color="auto" w:fill="F7CAAC"/>
            <w:tcPrChange w:id="2250" w:author="Simona Mrkvičková" w:date="2018-04-13T14:26:00Z">
              <w:tcPr>
                <w:tcW w:w="890" w:type="dxa"/>
                <w:gridSpan w:val="4"/>
                <w:shd w:val="clear" w:color="auto" w:fill="F7CAAC"/>
              </w:tcPr>
            </w:tcPrChange>
          </w:tcPr>
          <w:p w14:paraId="232F3A3F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3983FA40" w14:textId="77777777" w:rsidTr="00D53E52">
        <w:trPr>
          <w:gridBefore w:val="1"/>
          <w:wBefore w:w="80" w:type="dxa"/>
          <w:cantSplit/>
          <w:trHeight w:val="70"/>
          <w:trPrChange w:id="2251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shd w:val="clear" w:color="auto" w:fill="F7CAAC"/>
            <w:tcPrChange w:id="2252" w:author="Simona Mrkvičková" w:date="2018-04-13T14:26:00Z">
              <w:tcPr>
                <w:tcW w:w="3332" w:type="dxa"/>
                <w:gridSpan w:val="11"/>
                <w:shd w:val="clear" w:color="auto" w:fill="F7CAAC"/>
              </w:tcPr>
            </w:tcPrChange>
          </w:tcPr>
          <w:p w14:paraId="0055D499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2" w:type="dxa"/>
            <w:gridSpan w:val="11"/>
            <w:shd w:val="clear" w:color="auto" w:fill="F7CAAC"/>
            <w:tcPrChange w:id="2253" w:author="Simona Mrkvičková" w:date="2018-04-13T14:26:00Z">
              <w:tcPr>
                <w:tcW w:w="2244" w:type="dxa"/>
                <w:gridSpan w:val="11"/>
                <w:shd w:val="clear" w:color="auto" w:fill="F7CAAC"/>
              </w:tcPr>
            </w:tcPrChange>
          </w:tcPr>
          <w:p w14:paraId="77C9A3B5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shd w:val="clear" w:color="auto" w:fill="F7CAAC"/>
            <w:tcPrChange w:id="2254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0D9A4474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2255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7240D501" w14:textId="77777777" w:rsidR="00DA49CD" w:rsidRPr="00D65411" w:rsidRDefault="00DA49CD" w:rsidP="00A86912">
            <w:pPr>
              <w:jc w:val="both"/>
              <w:rPr>
                <w:b/>
              </w:rPr>
            </w:pPr>
            <w:r w:rsidRPr="00D65411">
              <w:rPr>
                <w:b/>
              </w:rPr>
              <w:t>0</w:t>
            </w:r>
          </w:p>
        </w:tc>
        <w:tc>
          <w:tcPr>
            <w:tcW w:w="696" w:type="dxa"/>
            <w:gridSpan w:val="6"/>
            <w:vMerge w:val="restart"/>
            <w:tcPrChange w:id="2256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3C38706A" w14:textId="77777777" w:rsidR="00DA49CD" w:rsidRPr="00D65411" w:rsidRDefault="00DA49CD" w:rsidP="00A86912">
            <w:pPr>
              <w:jc w:val="both"/>
              <w:rPr>
                <w:b/>
              </w:rPr>
            </w:pPr>
            <w:r w:rsidRPr="00D65411">
              <w:rPr>
                <w:b/>
              </w:rPr>
              <w:t>0</w:t>
            </w:r>
          </w:p>
        </w:tc>
        <w:tc>
          <w:tcPr>
            <w:tcW w:w="889" w:type="dxa"/>
            <w:gridSpan w:val="4"/>
            <w:vMerge w:val="restart"/>
            <w:tcPrChange w:id="2257" w:author="Simona Mrkvičková" w:date="2018-04-13T14:26:00Z">
              <w:tcPr>
                <w:tcW w:w="890" w:type="dxa"/>
                <w:gridSpan w:val="4"/>
                <w:vMerge w:val="restart"/>
              </w:tcPr>
            </w:tcPrChange>
          </w:tcPr>
          <w:p w14:paraId="5C3D5F75" w14:textId="77777777" w:rsidR="00DA49CD" w:rsidRPr="00A11F4B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A11F4B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57A07B0A" w14:textId="77777777" w:rsidTr="00D53E52">
        <w:trPr>
          <w:gridBefore w:val="1"/>
          <w:wBefore w:w="80" w:type="dxa"/>
          <w:trHeight w:val="205"/>
          <w:trPrChange w:id="2258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PrChange w:id="2259" w:author="Simona Mrkvičková" w:date="2018-04-13T14:26:00Z">
              <w:tcPr>
                <w:tcW w:w="3332" w:type="dxa"/>
                <w:gridSpan w:val="11"/>
              </w:tcPr>
            </w:tcPrChange>
          </w:tcPr>
          <w:p w14:paraId="17242E90" w14:textId="77777777" w:rsidR="00DA49CD" w:rsidRPr="00F55552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2" w:type="dxa"/>
            <w:gridSpan w:val="11"/>
            <w:tcPrChange w:id="2260" w:author="Simona Mrkvičková" w:date="2018-04-13T14:26:00Z">
              <w:tcPr>
                <w:tcW w:w="2244" w:type="dxa"/>
                <w:gridSpan w:val="11"/>
              </w:tcPr>
            </w:tcPrChange>
          </w:tcPr>
          <w:p w14:paraId="621AFE76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2261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40A0DEE4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2262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7693AB7D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2263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1A26D25F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889" w:type="dxa"/>
            <w:gridSpan w:val="4"/>
            <w:vMerge/>
            <w:vAlign w:val="center"/>
            <w:tcPrChange w:id="2264" w:author="Simona Mrkvičková" w:date="2018-04-13T14:26:00Z">
              <w:tcPr>
                <w:tcW w:w="890" w:type="dxa"/>
                <w:gridSpan w:val="4"/>
                <w:vMerge/>
                <w:vAlign w:val="center"/>
              </w:tcPr>
            </w:tcPrChange>
          </w:tcPr>
          <w:p w14:paraId="5E615902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2051B97D" w14:textId="77777777" w:rsidTr="00D53E52">
        <w:trPr>
          <w:gridBefore w:val="1"/>
          <w:wBefore w:w="80" w:type="dxa"/>
          <w:trPrChange w:id="226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266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429D1C4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0AD40B06" w14:textId="77777777" w:rsidTr="00D53E52">
        <w:trPr>
          <w:gridBefore w:val="1"/>
          <w:wBefore w:w="80" w:type="dxa"/>
          <w:trHeight w:val="283"/>
          <w:trPrChange w:id="2267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PrChange w:id="2268" w:author="Simona Mrkvičková" w:date="2018-04-13T14:26:00Z">
              <w:tcPr>
                <w:tcW w:w="10081" w:type="dxa"/>
                <w:gridSpan w:val="62"/>
              </w:tcPr>
            </w:tcPrChange>
          </w:tcPr>
          <w:p w14:paraId="7A45BC02" w14:textId="77777777" w:rsidR="00DA49CD" w:rsidRPr="000937E5" w:rsidRDefault="00DA49CD" w:rsidP="000937E5">
            <w:pPr>
              <w:pStyle w:val="Zkladntext"/>
              <w:spacing w:before="120" w:after="120"/>
              <w:ind w:left="0"/>
              <w:rPr>
                <w:sz w:val="21"/>
                <w:szCs w:val="21"/>
              </w:rPr>
            </w:pPr>
            <w:r w:rsidRPr="000937E5">
              <w:rPr>
                <w:b/>
                <w:sz w:val="21"/>
                <w:szCs w:val="21"/>
              </w:rPr>
              <w:t>SHEJBALOVÁ, D. (60%)</w:t>
            </w:r>
            <w:r w:rsidRPr="000937E5">
              <w:rPr>
                <w:sz w:val="21"/>
                <w:szCs w:val="21"/>
              </w:rPr>
              <w:t xml:space="preserve">, HANULÍKOVÁ, B., DVOŘÁK, Z.: The rubber fouling of mold cavities. </w:t>
            </w:r>
            <w:r w:rsidRPr="000937E5">
              <w:rPr>
                <w:i/>
                <w:sz w:val="21"/>
                <w:szCs w:val="21"/>
              </w:rPr>
              <w:t xml:space="preserve">Rubbercon 2017 - Book of Abstracts </w:t>
            </w:r>
            <w:r w:rsidRPr="000937E5">
              <w:rPr>
                <w:sz w:val="21"/>
                <w:szCs w:val="21"/>
              </w:rPr>
              <w:t xml:space="preserve">178-182, </w:t>
            </w:r>
            <w:r w:rsidRPr="000937E5">
              <w:rPr>
                <w:b/>
                <w:sz w:val="21"/>
                <w:szCs w:val="21"/>
              </w:rPr>
              <w:t>2017</w:t>
            </w:r>
            <w:r w:rsidRPr="000937E5">
              <w:rPr>
                <w:sz w:val="21"/>
                <w:szCs w:val="21"/>
              </w:rPr>
              <w:t xml:space="preserve">. ISBN 978-80-906662-0-7. </w:t>
            </w:r>
          </w:p>
          <w:p w14:paraId="604AA37E" w14:textId="77777777" w:rsidR="00DA49CD" w:rsidRPr="000937E5" w:rsidRDefault="00DA49CD" w:rsidP="000937E5">
            <w:pPr>
              <w:pStyle w:val="Zkladntext"/>
              <w:spacing w:before="120" w:after="120"/>
              <w:ind w:left="0"/>
              <w:rPr>
                <w:b/>
                <w:sz w:val="21"/>
                <w:szCs w:val="21"/>
              </w:rPr>
            </w:pPr>
            <w:r w:rsidRPr="000937E5">
              <w:rPr>
                <w:sz w:val="21"/>
                <w:szCs w:val="21"/>
              </w:rPr>
              <w:t>HANULÍKOVÁ, B.,</w:t>
            </w:r>
            <w:r w:rsidRPr="000937E5">
              <w:rPr>
                <w:b/>
                <w:sz w:val="21"/>
                <w:szCs w:val="21"/>
              </w:rPr>
              <w:t xml:space="preserve"> SHEJBALOVÁ, D. (40%)</w:t>
            </w:r>
            <w:r w:rsidRPr="000937E5">
              <w:rPr>
                <w:sz w:val="21"/>
                <w:szCs w:val="21"/>
              </w:rPr>
              <w:t xml:space="preserve">, DVOŘÁK, </w:t>
            </w:r>
            <w:proofErr w:type="gramStart"/>
            <w:r w:rsidRPr="000937E5">
              <w:rPr>
                <w:sz w:val="21"/>
                <w:szCs w:val="21"/>
              </w:rPr>
              <w:t>Z</w:t>
            </w:r>
            <w:proofErr w:type="gramEnd"/>
            <w:r w:rsidRPr="000937E5">
              <w:rPr>
                <w:sz w:val="21"/>
                <w:szCs w:val="21"/>
              </w:rPr>
              <w:t xml:space="preserve">.: Infrared analysis of fouling during EPDM curing studied on moulds made of steel and aluminium alloys. </w:t>
            </w:r>
            <w:r w:rsidRPr="000937E5">
              <w:rPr>
                <w:i/>
                <w:sz w:val="21"/>
                <w:szCs w:val="21"/>
              </w:rPr>
              <w:t>Rubber Chemistry and Technology</w:t>
            </w:r>
            <w:r w:rsidRPr="000937E5">
              <w:rPr>
                <w:sz w:val="21"/>
                <w:szCs w:val="21"/>
              </w:rPr>
              <w:t xml:space="preserve">, </w:t>
            </w:r>
            <w:r w:rsidRPr="00A153D5">
              <w:rPr>
                <w:sz w:val="21"/>
                <w:szCs w:val="21"/>
              </w:rPr>
              <w:t>v tisku,</w:t>
            </w:r>
            <w:r w:rsidRPr="000937E5">
              <w:rPr>
                <w:sz w:val="21"/>
                <w:szCs w:val="21"/>
              </w:rPr>
              <w:t xml:space="preserve"> </w:t>
            </w:r>
            <w:r w:rsidRPr="000937E5">
              <w:rPr>
                <w:b/>
                <w:sz w:val="21"/>
                <w:szCs w:val="21"/>
              </w:rPr>
              <w:t>2017</w:t>
            </w:r>
            <w:r w:rsidRPr="000937E5">
              <w:rPr>
                <w:sz w:val="21"/>
                <w:szCs w:val="21"/>
              </w:rPr>
              <w:t xml:space="preserve">. </w:t>
            </w:r>
          </w:p>
          <w:p w14:paraId="2A6F01E6" w14:textId="77777777" w:rsidR="00DA49CD" w:rsidRPr="000937E5" w:rsidRDefault="00DA49CD" w:rsidP="000937E5">
            <w:pPr>
              <w:spacing w:before="120" w:after="120"/>
              <w:jc w:val="both"/>
              <w:rPr>
                <w:color w:val="000000"/>
                <w:sz w:val="21"/>
                <w:szCs w:val="21"/>
              </w:rPr>
            </w:pPr>
            <w:r w:rsidRPr="000937E5">
              <w:rPr>
                <w:b/>
                <w:color w:val="000000"/>
                <w:sz w:val="21"/>
                <w:szCs w:val="21"/>
              </w:rPr>
              <w:t>SHEJBALOVÁ, D.</w:t>
            </w:r>
            <w:r w:rsidRPr="000937E5">
              <w:rPr>
                <w:color w:val="000000"/>
                <w:sz w:val="21"/>
                <w:szCs w:val="21"/>
              </w:rPr>
              <w:t xml:space="preserve">, DVOŘÁK, Z., HANULÍKOVÁ, B.: Řešení problematiky kontaminace vstřikovacích forem. Inovační voucher podaný v rámci Operačního programu Podnikání a inovace pro konkurenceschopnost (OP PIK), program Inovační vouchery – Výzva I, číslo výzvy 01_16_045, reg. </w:t>
            </w:r>
            <w:proofErr w:type="gramStart"/>
            <w:r w:rsidRPr="000937E5">
              <w:rPr>
                <w:color w:val="000000"/>
                <w:sz w:val="21"/>
                <w:szCs w:val="21"/>
              </w:rPr>
              <w:t>číslo</w:t>
            </w:r>
            <w:proofErr w:type="gramEnd"/>
            <w:r w:rsidRPr="000937E5">
              <w:rPr>
                <w:color w:val="000000"/>
                <w:sz w:val="21"/>
                <w:szCs w:val="21"/>
              </w:rPr>
              <w:t xml:space="preserve"> projektu CZ.01.1.02/0.0/0.0/16_045/0010883, </w:t>
            </w:r>
            <w:r w:rsidRPr="00A153D5">
              <w:rPr>
                <w:color w:val="000000"/>
                <w:sz w:val="21"/>
                <w:szCs w:val="21"/>
              </w:rPr>
              <w:t>přijatý k financování,</w:t>
            </w:r>
            <w:r w:rsidRPr="000937E5">
              <w:rPr>
                <w:b/>
                <w:color w:val="000000"/>
                <w:sz w:val="21"/>
                <w:szCs w:val="21"/>
              </w:rPr>
              <w:t xml:space="preserve"> 2017</w:t>
            </w:r>
            <w:r w:rsidRPr="000937E5">
              <w:rPr>
                <w:color w:val="000000"/>
                <w:sz w:val="21"/>
                <w:szCs w:val="21"/>
              </w:rPr>
              <w:t xml:space="preserve">. </w:t>
            </w:r>
          </w:p>
          <w:p w14:paraId="7FA8A852" w14:textId="77777777" w:rsidR="00DA49CD" w:rsidRPr="000140DE" w:rsidRDefault="00DA49CD" w:rsidP="00A86912">
            <w:pPr>
              <w:pStyle w:val="Zkladntext"/>
              <w:spacing w:after="80"/>
              <w:ind w:left="0" w:right="106"/>
              <w:rPr>
                <w:b/>
                <w:lang w:val="cs-CZ"/>
              </w:rPr>
            </w:pPr>
          </w:p>
          <w:p w14:paraId="044E54D8" w14:textId="77777777" w:rsidR="00DA49CD" w:rsidRPr="000140DE" w:rsidRDefault="00DA49CD" w:rsidP="00A86912">
            <w:pPr>
              <w:pStyle w:val="Zkladntext"/>
              <w:spacing w:after="80"/>
              <w:ind w:left="0" w:right="106"/>
              <w:rPr>
                <w:b/>
                <w:lang w:val="cs-CZ"/>
              </w:rPr>
            </w:pPr>
          </w:p>
          <w:p w14:paraId="4C198A1B" w14:textId="77777777" w:rsidR="00DA49CD" w:rsidRPr="000140DE" w:rsidRDefault="00DA49CD" w:rsidP="00A86912">
            <w:pPr>
              <w:pStyle w:val="Zkladntext"/>
              <w:spacing w:after="80"/>
              <w:ind w:left="0" w:right="106"/>
              <w:rPr>
                <w:b/>
                <w:lang w:val="cs-CZ"/>
              </w:rPr>
            </w:pPr>
          </w:p>
        </w:tc>
      </w:tr>
      <w:tr w:rsidR="00DA49CD" w14:paraId="352EB94A" w14:textId="77777777" w:rsidTr="00D53E52">
        <w:trPr>
          <w:gridBefore w:val="1"/>
          <w:wBefore w:w="80" w:type="dxa"/>
          <w:trHeight w:val="218"/>
          <w:trPrChange w:id="2269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270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03B79729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034E814A" w14:textId="77777777" w:rsidTr="00D53E52">
        <w:trPr>
          <w:gridBefore w:val="1"/>
          <w:wBefore w:w="80" w:type="dxa"/>
          <w:trHeight w:val="328"/>
          <w:trPrChange w:id="2271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PrChange w:id="2272" w:author="Simona Mrkvičková" w:date="2018-04-13T14:26:00Z">
              <w:tcPr>
                <w:tcW w:w="10081" w:type="dxa"/>
                <w:gridSpan w:val="62"/>
              </w:tcPr>
            </w:tcPrChange>
          </w:tcPr>
          <w:p w14:paraId="5C872AF7" w14:textId="77777777" w:rsidR="00DA49CD" w:rsidRDefault="00DA49CD" w:rsidP="00A86912">
            <w:r>
              <w:t>---</w:t>
            </w:r>
          </w:p>
          <w:p w14:paraId="488832D3" w14:textId="77777777" w:rsidR="00DA49CD" w:rsidRDefault="00DA49CD" w:rsidP="00A86912"/>
          <w:p w14:paraId="2C12B47A" w14:textId="77777777" w:rsidR="000937E5" w:rsidRDefault="000937E5" w:rsidP="00A86912"/>
          <w:p w14:paraId="64A26E68" w14:textId="77777777" w:rsidR="000937E5" w:rsidRDefault="000937E5" w:rsidP="00A86912"/>
          <w:p w14:paraId="46726D90" w14:textId="77777777" w:rsidR="000937E5" w:rsidRDefault="000937E5" w:rsidP="00A86912"/>
          <w:p w14:paraId="2EE208BA" w14:textId="77777777" w:rsidR="00DA49CD" w:rsidRDefault="00DA49CD" w:rsidP="00A86912"/>
          <w:p w14:paraId="30759220" w14:textId="77777777" w:rsidR="000937E5" w:rsidRDefault="000937E5" w:rsidP="00A86912"/>
          <w:p w14:paraId="2973A533" w14:textId="77777777" w:rsidR="000937E5" w:rsidRDefault="000937E5" w:rsidP="00A86912"/>
          <w:p w14:paraId="54956B9E" w14:textId="77777777" w:rsidR="00DA49CD" w:rsidRPr="00C51A84" w:rsidRDefault="00DA49CD" w:rsidP="00A86912"/>
        </w:tc>
      </w:tr>
      <w:tr w:rsidR="00DA49CD" w14:paraId="3F672707" w14:textId="77777777" w:rsidTr="00D53E52">
        <w:trPr>
          <w:gridBefore w:val="1"/>
          <w:wBefore w:w="80" w:type="dxa"/>
          <w:cantSplit/>
          <w:trHeight w:val="470"/>
          <w:trPrChange w:id="2273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274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75C2B524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27"/>
            <w:tcPrChange w:id="2275" w:author="Simona Mrkvičková" w:date="2018-04-13T14:26:00Z">
              <w:tcPr>
                <w:tcW w:w="4539" w:type="dxa"/>
                <w:gridSpan w:val="27"/>
              </w:tcPr>
            </w:tcPrChange>
          </w:tcPr>
          <w:p w14:paraId="49AC2E4D" w14:textId="77777777" w:rsidR="00DA49CD" w:rsidRDefault="00DA49CD" w:rsidP="00A86912">
            <w:pPr>
              <w:jc w:val="both"/>
            </w:pPr>
          </w:p>
        </w:tc>
        <w:tc>
          <w:tcPr>
            <w:tcW w:w="806" w:type="dxa"/>
            <w:gridSpan w:val="12"/>
            <w:shd w:val="clear" w:color="auto" w:fill="F7CAAC"/>
            <w:tcPrChange w:id="2276" w:author="Simona Mrkvičková" w:date="2018-04-13T14:26:00Z">
              <w:tcPr>
                <w:tcW w:w="806" w:type="dxa"/>
                <w:gridSpan w:val="12"/>
                <w:shd w:val="clear" w:color="auto" w:fill="F7CAAC"/>
              </w:tcPr>
            </w:tcPrChange>
          </w:tcPr>
          <w:p w14:paraId="6D791311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33" w:type="dxa"/>
            <w:gridSpan w:val="20"/>
            <w:tcPrChange w:id="2277" w:author="Simona Mrkvičková" w:date="2018-04-13T14:26:00Z">
              <w:tcPr>
                <w:tcW w:w="2230" w:type="dxa"/>
                <w:gridSpan w:val="20"/>
              </w:tcPr>
            </w:tcPrChange>
          </w:tcPr>
          <w:p w14:paraId="58DD5DDF" w14:textId="77777777" w:rsidR="00DA49CD" w:rsidRDefault="00DA49CD" w:rsidP="00A86912">
            <w:pPr>
              <w:jc w:val="both"/>
            </w:pPr>
          </w:p>
        </w:tc>
      </w:tr>
      <w:tr w:rsidR="00DA49CD" w14:paraId="07095A4E" w14:textId="77777777" w:rsidTr="00D53E52">
        <w:trPr>
          <w:gridBefore w:val="1"/>
          <w:wBefore w:w="80" w:type="dxa"/>
          <w:trPrChange w:id="227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bottom w:val="double" w:sz="4" w:space="0" w:color="auto"/>
            </w:tcBorders>
            <w:shd w:val="clear" w:color="auto" w:fill="BDD6EE"/>
            <w:tcPrChange w:id="2279" w:author="Simona Mrkvičková" w:date="2018-04-13T14:26:00Z">
              <w:tcPr>
                <w:tcW w:w="10081" w:type="dxa"/>
                <w:gridSpan w:val="62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73510A69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DA49CD" w14:paraId="769A1A47" w14:textId="77777777" w:rsidTr="00D53E52">
        <w:trPr>
          <w:gridBefore w:val="1"/>
          <w:wBefore w:w="80" w:type="dxa"/>
          <w:trPrChange w:id="2280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</w:tcBorders>
            <w:shd w:val="clear" w:color="auto" w:fill="F7CAAC"/>
            <w:tcPrChange w:id="2281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0CDA151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75" w:type="dxa"/>
            <w:gridSpan w:val="59"/>
            <w:tcPrChange w:id="2282" w:author="Simona Mrkvičková" w:date="2018-04-13T14:26:00Z">
              <w:tcPr>
                <w:tcW w:w="7575" w:type="dxa"/>
                <w:gridSpan w:val="59"/>
              </w:tcPr>
            </w:tcPrChange>
          </w:tcPr>
          <w:p w14:paraId="2566DF88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3AAE093F" w14:textId="77777777" w:rsidTr="00D53E52">
        <w:trPr>
          <w:gridBefore w:val="1"/>
          <w:wBefore w:w="80" w:type="dxa"/>
          <w:trPrChange w:id="228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284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10EF06A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75" w:type="dxa"/>
            <w:gridSpan w:val="59"/>
            <w:tcPrChange w:id="2285" w:author="Simona Mrkvičková" w:date="2018-04-13T14:26:00Z">
              <w:tcPr>
                <w:tcW w:w="7575" w:type="dxa"/>
                <w:gridSpan w:val="59"/>
              </w:tcPr>
            </w:tcPrChange>
          </w:tcPr>
          <w:p w14:paraId="3CDE63F9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648AB0FF" w14:textId="77777777" w:rsidTr="00D53E52">
        <w:trPr>
          <w:gridBefore w:val="1"/>
          <w:wBefore w:w="80" w:type="dxa"/>
          <w:trPrChange w:id="228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287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41A57BC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75" w:type="dxa"/>
            <w:gridSpan w:val="59"/>
            <w:tcPrChange w:id="2288" w:author="Simona Mrkvičková" w:date="2018-04-13T14:26:00Z">
              <w:tcPr>
                <w:tcW w:w="7575" w:type="dxa"/>
                <w:gridSpan w:val="59"/>
              </w:tcPr>
            </w:tcPrChange>
          </w:tcPr>
          <w:p w14:paraId="048B06A6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7C95B01D" w14:textId="77777777" w:rsidTr="00D53E52">
        <w:trPr>
          <w:gridBefore w:val="1"/>
          <w:wBefore w:w="80" w:type="dxa"/>
          <w:trPrChange w:id="228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290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37B5044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27"/>
            <w:tcPrChange w:id="2291" w:author="Simona Mrkvičková" w:date="2018-04-13T14:26:00Z">
              <w:tcPr>
                <w:tcW w:w="4539" w:type="dxa"/>
                <w:gridSpan w:val="27"/>
              </w:tcPr>
            </w:tcPrChange>
          </w:tcPr>
          <w:p w14:paraId="3672B366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2292" w:name="Staněk"/>
            <w:bookmarkEnd w:id="2292"/>
            <w:r w:rsidRPr="008955CD">
              <w:rPr>
                <w:b/>
              </w:rPr>
              <w:t>Michal Staněk</w:t>
            </w:r>
          </w:p>
        </w:tc>
        <w:tc>
          <w:tcPr>
            <w:tcW w:w="747" w:type="dxa"/>
            <w:gridSpan w:val="9"/>
            <w:shd w:val="clear" w:color="auto" w:fill="F7CAAC"/>
            <w:tcPrChange w:id="2293" w:author="Simona Mrkvičková" w:date="2018-04-13T14:26:00Z">
              <w:tcPr>
                <w:tcW w:w="747" w:type="dxa"/>
                <w:gridSpan w:val="9"/>
                <w:shd w:val="clear" w:color="auto" w:fill="F7CAAC"/>
              </w:tcPr>
            </w:tcPrChange>
          </w:tcPr>
          <w:p w14:paraId="6959171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92" w:type="dxa"/>
            <w:gridSpan w:val="23"/>
            <w:tcPrChange w:id="2294" w:author="Simona Mrkvičková" w:date="2018-04-13T14:26:00Z">
              <w:tcPr>
                <w:tcW w:w="2289" w:type="dxa"/>
                <w:gridSpan w:val="23"/>
              </w:tcPr>
            </w:tcPrChange>
          </w:tcPr>
          <w:p w14:paraId="19D78854" w14:textId="77777777" w:rsidR="00DA49CD" w:rsidRDefault="00DA49CD" w:rsidP="00A86912">
            <w:pPr>
              <w:jc w:val="both"/>
            </w:pPr>
            <w:r w:rsidRPr="00153BA5">
              <w:t>doc. Ing., Ph.D.</w:t>
            </w:r>
            <w:r>
              <w:t xml:space="preserve"> </w:t>
            </w:r>
          </w:p>
        </w:tc>
      </w:tr>
      <w:tr w:rsidR="008D7110" w14:paraId="0608E0F2" w14:textId="77777777" w:rsidTr="00D53E52">
        <w:trPr>
          <w:gridBefore w:val="1"/>
          <w:wBefore w:w="80" w:type="dxa"/>
          <w:trPrChange w:id="229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296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1592522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6" w:type="dxa"/>
            <w:gridSpan w:val="8"/>
            <w:tcPrChange w:id="2297" w:author="Simona Mrkvičková" w:date="2018-04-13T14:26:00Z">
              <w:tcPr>
                <w:tcW w:w="826" w:type="dxa"/>
                <w:gridSpan w:val="8"/>
              </w:tcPr>
            </w:tcPrChange>
          </w:tcPr>
          <w:p w14:paraId="29677C1D" w14:textId="77777777" w:rsidR="00DA49CD" w:rsidRDefault="00DA49CD" w:rsidP="00A86912">
            <w:pPr>
              <w:jc w:val="both"/>
            </w:pPr>
            <w:r>
              <w:t>1977</w:t>
            </w:r>
          </w:p>
        </w:tc>
        <w:tc>
          <w:tcPr>
            <w:tcW w:w="1716" w:type="dxa"/>
            <w:gridSpan w:val="6"/>
            <w:shd w:val="clear" w:color="auto" w:fill="F7CAAC"/>
            <w:tcPrChange w:id="2298" w:author="Simona Mrkvičková" w:date="2018-04-13T14:26:00Z">
              <w:tcPr>
                <w:tcW w:w="1718" w:type="dxa"/>
                <w:gridSpan w:val="6"/>
                <w:shd w:val="clear" w:color="auto" w:fill="F7CAAC"/>
              </w:tcPr>
            </w:tcPrChange>
          </w:tcPr>
          <w:p w14:paraId="0211305E" w14:textId="77777777" w:rsidR="00DA49CD" w:rsidRDefault="00DA49CD" w:rsidP="00A86912">
            <w:pPr>
              <w:rPr>
                <w:rFonts w:eastAsiaTheme="minorHAnsi"/>
                <w:sz w:val="24"/>
                <w:szCs w:val="24"/>
              </w:rPr>
            </w:pPr>
            <w:r>
              <w:rPr>
                <w:b/>
              </w:rPr>
              <w:t>typ vztahu k VŠ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14:paraId="687932BB" w14:textId="77777777" w:rsidR="00DA49CD" w:rsidRDefault="00DA49CD" w:rsidP="00A86912">
            <w:pPr>
              <w:jc w:val="both"/>
              <w:rPr>
                <w:b/>
              </w:rPr>
            </w:pPr>
          </w:p>
        </w:tc>
        <w:tc>
          <w:tcPr>
            <w:tcW w:w="999" w:type="dxa"/>
            <w:gridSpan w:val="8"/>
            <w:tcPrChange w:id="2299" w:author="Simona Mrkvičková" w:date="2018-04-13T14:26:00Z">
              <w:tcPr>
                <w:tcW w:w="999" w:type="dxa"/>
                <w:gridSpan w:val="8"/>
              </w:tcPr>
            </w:tcPrChange>
          </w:tcPr>
          <w:p w14:paraId="0C9C0CB3" w14:textId="77777777" w:rsidR="00DA49CD" w:rsidRDefault="00DA49CD" w:rsidP="00A86912">
            <w:pPr>
              <w:jc w:val="both"/>
            </w:pPr>
            <w:r w:rsidRPr="005E50E0">
              <w:t>pp.</w:t>
            </w:r>
          </w:p>
        </w:tc>
        <w:tc>
          <w:tcPr>
            <w:tcW w:w="995" w:type="dxa"/>
            <w:gridSpan w:val="5"/>
            <w:shd w:val="clear" w:color="auto" w:fill="F7CAAC"/>
            <w:tcPrChange w:id="2300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599FF48F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2301" w:author="Simona Mrkvičková" w:date="2018-04-13T14:26:00Z">
              <w:tcPr>
                <w:tcW w:w="747" w:type="dxa"/>
                <w:gridSpan w:val="9"/>
              </w:tcPr>
            </w:tcPrChange>
          </w:tcPr>
          <w:p w14:paraId="6876015E" w14:textId="77777777" w:rsidR="00DA49CD" w:rsidRPr="005E50E0" w:rsidRDefault="00DA49CD" w:rsidP="00A86912">
            <w:pPr>
              <w:jc w:val="both"/>
            </w:pPr>
            <w:r w:rsidRPr="005E50E0">
              <w:t>40</w:t>
            </w:r>
          </w:p>
        </w:tc>
        <w:tc>
          <w:tcPr>
            <w:tcW w:w="707" w:type="dxa"/>
            <w:gridSpan w:val="13"/>
            <w:shd w:val="clear" w:color="auto" w:fill="F7CAAC"/>
            <w:tcPrChange w:id="2302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121F50D0" w14:textId="77777777" w:rsidR="00DA49CD" w:rsidRPr="005E50E0" w:rsidRDefault="00DA49CD" w:rsidP="00A86912">
            <w:pPr>
              <w:jc w:val="both"/>
              <w:rPr>
                <w:b/>
              </w:rPr>
            </w:pPr>
            <w:r w:rsidRPr="005E50E0"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2303" w:author="Simona Mrkvičková" w:date="2018-04-13T14:26:00Z">
              <w:tcPr>
                <w:tcW w:w="1586" w:type="dxa"/>
                <w:gridSpan w:val="10"/>
              </w:tcPr>
            </w:tcPrChange>
          </w:tcPr>
          <w:p w14:paraId="566BF0FC" w14:textId="77777777" w:rsidR="00DA49CD" w:rsidRPr="005E50E0" w:rsidRDefault="00DA49CD" w:rsidP="00A86912">
            <w:pPr>
              <w:jc w:val="both"/>
            </w:pPr>
            <w:r w:rsidRPr="005E50E0">
              <w:t>N</w:t>
            </w:r>
          </w:p>
        </w:tc>
      </w:tr>
      <w:tr w:rsidR="00DA49CD" w14:paraId="2385EE65" w14:textId="77777777" w:rsidTr="00D53E52">
        <w:trPr>
          <w:gridBefore w:val="1"/>
          <w:wBefore w:w="80" w:type="dxa"/>
          <w:trPrChange w:id="230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shd w:val="clear" w:color="auto" w:fill="F7CAAC"/>
            <w:tcPrChange w:id="2305" w:author="Simona Mrkvičková" w:date="2018-04-13T14:26:00Z">
              <w:tcPr>
                <w:tcW w:w="5050" w:type="dxa"/>
                <w:gridSpan w:val="17"/>
                <w:shd w:val="clear" w:color="auto" w:fill="F7CAAC"/>
              </w:tcPr>
            </w:tcPrChange>
          </w:tcPr>
          <w:p w14:paraId="1DAA5EE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PrChange w:id="2306" w:author="Simona Mrkvičková" w:date="2018-04-13T14:26:00Z">
              <w:tcPr>
                <w:tcW w:w="999" w:type="dxa"/>
                <w:gridSpan w:val="8"/>
              </w:tcPr>
            </w:tcPrChange>
          </w:tcPr>
          <w:p w14:paraId="2C06DC12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5"/>
            <w:shd w:val="clear" w:color="auto" w:fill="F7CAAC"/>
            <w:tcPrChange w:id="2307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1E355B75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2308" w:author="Simona Mrkvičková" w:date="2018-04-13T14:26:00Z">
              <w:tcPr>
                <w:tcW w:w="747" w:type="dxa"/>
                <w:gridSpan w:val="9"/>
              </w:tcPr>
            </w:tcPrChange>
          </w:tcPr>
          <w:p w14:paraId="000264D6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07" w:type="dxa"/>
            <w:gridSpan w:val="13"/>
            <w:shd w:val="clear" w:color="auto" w:fill="F7CAAC"/>
            <w:tcPrChange w:id="2309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76E3043C" w14:textId="77777777" w:rsidR="00DA49CD" w:rsidRPr="00454548" w:rsidRDefault="00DA49CD" w:rsidP="00A86912">
            <w:pPr>
              <w:jc w:val="both"/>
              <w:rPr>
                <w:b/>
              </w:rPr>
            </w:pPr>
            <w:r w:rsidRPr="00454548"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2310" w:author="Simona Mrkvičková" w:date="2018-04-13T14:26:00Z">
              <w:tcPr>
                <w:tcW w:w="1586" w:type="dxa"/>
                <w:gridSpan w:val="10"/>
              </w:tcPr>
            </w:tcPrChange>
          </w:tcPr>
          <w:p w14:paraId="7E266F3A" w14:textId="77777777" w:rsidR="00DA49CD" w:rsidRPr="00454548" w:rsidRDefault="00DA49CD" w:rsidP="00A86912">
            <w:pPr>
              <w:jc w:val="both"/>
            </w:pPr>
            <w:r w:rsidRPr="00454548">
              <w:t>---</w:t>
            </w:r>
          </w:p>
        </w:tc>
      </w:tr>
      <w:tr w:rsidR="00DA49CD" w14:paraId="3C0C9E61" w14:textId="77777777" w:rsidTr="00D53E52">
        <w:trPr>
          <w:gridBefore w:val="1"/>
          <w:wBefore w:w="80" w:type="dxa"/>
          <w:trPrChange w:id="231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shd w:val="clear" w:color="auto" w:fill="F7CAAC"/>
            <w:tcPrChange w:id="2312" w:author="Simona Mrkvičková" w:date="2018-04-13T14:26:00Z">
              <w:tcPr>
                <w:tcW w:w="6049" w:type="dxa"/>
                <w:gridSpan w:val="25"/>
                <w:shd w:val="clear" w:color="auto" w:fill="F7CAAC"/>
              </w:tcPr>
            </w:tcPrChange>
          </w:tcPr>
          <w:p w14:paraId="641768F0" w14:textId="77777777" w:rsidR="00DA49CD" w:rsidRDefault="00DA49CD" w:rsidP="00A86912">
            <w:r>
              <w:rPr>
                <w:b/>
              </w:rPr>
              <w:t>Další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b/>
              </w:rPr>
              <w:t>současná působení jako akademický pracovník na jiných VŠ</w:t>
            </w:r>
          </w:p>
        </w:tc>
        <w:tc>
          <w:tcPr>
            <w:tcW w:w="1742" w:type="dxa"/>
            <w:gridSpan w:val="14"/>
            <w:shd w:val="clear" w:color="auto" w:fill="F7CAAC"/>
            <w:tcPrChange w:id="2313" w:author="Simona Mrkvičková" w:date="2018-04-13T14:26:00Z">
              <w:tcPr>
                <w:tcW w:w="1743" w:type="dxa"/>
                <w:gridSpan w:val="14"/>
                <w:shd w:val="clear" w:color="auto" w:fill="F7CAAC"/>
              </w:tcPr>
            </w:tcPrChange>
          </w:tcPr>
          <w:p w14:paraId="7121ADA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292" w:type="dxa"/>
            <w:gridSpan w:val="23"/>
            <w:shd w:val="clear" w:color="auto" w:fill="F7CAAC"/>
            <w:tcPrChange w:id="2314" w:author="Simona Mrkvičková" w:date="2018-04-13T14:26:00Z">
              <w:tcPr>
                <w:tcW w:w="2289" w:type="dxa"/>
                <w:gridSpan w:val="23"/>
                <w:shd w:val="clear" w:color="auto" w:fill="F7CAAC"/>
              </w:tcPr>
            </w:tcPrChange>
          </w:tcPr>
          <w:p w14:paraId="340EEFA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56FEEBC6" w14:textId="77777777" w:rsidTr="00D53E52">
        <w:trPr>
          <w:gridBefore w:val="1"/>
          <w:wBefore w:w="80" w:type="dxa"/>
          <w:trPrChange w:id="231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316" w:author="Simona Mrkvičková" w:date="2018-04-13T14:26:00Z">
              <w:tcPr>
                <w:tcW w:w="6049" w:type="dxa"/>
                <w:gridSpan w:val="25"/>
              </w:tcPr>
            </w:tcPrChange>
          </w:tcPr>
          <w:p w14:paraId="4B24B85E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42" w:type="dxa"/>
            <w:gridSpan w:val="14"/>
            <w:tcPrChange w:id="2317" w:author="Simona Mrkvičková" w:date="2018-04-13T14:26:00Z">
              <w:tcPr>
                <w:tcW w:w="1743" w:type="dxa"/>
                <w:gridSpan w:val="14"/>
              </w:tcPr>
            </w:tcPrChange>
          </w:tcPr>
          <w:p w14:paraId="5AC1D2C7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92" w:type="dxa"/>
            <w:gridSpan w:val="23"/>
            <w:tcPrChange w:id="2318" w:author="Simona Mrkvičková" w:date="2018-04-13T14:26:00Z">
              <w:tcPr>
                <w:tcW w:w="2289" w:type="dxa"/>
                <w:gridSpan w:val="23"/>
              </w:tcPr>
            </w:tcPrChange>
          </w:tcPr>
          <w:p w14:paraId="58BFF3F5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20988463" w14:textId="77777777" w:rsidTr="00D53E52">
        <w:trPr>
          <w:gridBefore w:val="1"/>
          <w:wBefore w:w="80" w:type="dxa"/>
          <w:trPrChange w:id="231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320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0CA7E8BE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7B606F9A" w14:textId="77777777" w:rsidTr="00D53E52">
        <w:trPr>
          <w:gridBefore w:val="1"/>
          <w:wBefore w:w="80" w:type="dxa"/>
          <w:trHeight w:val="181"/>
          <w:trPrChange w:id="2321" w:author="Simona Mrkvičková" w:date="2018-04-13T14:26:00Z">
            <w:trPr>
              <w:gridBefore w:val="1"/>
              <w:wBefore w:w="76" w:type="dxa"/>
              <w:trHeight w:val="181"/>
            </w:trPr>
          </w:trPrChange>
        </w:trPr>
        <w:tc>
          <w:tcPr>
            <w:tcW w:w="10077" w:type="dxa"/>
            <w:gridSpan w:val="62"/>
            <w:tcBorders>
              <w:top w:val="nil"/>
            </w:tcBorders>
            <w:tcPrChange w:id="2322" w:author="Simona Mrkvičková" w:date="2018-04-13T14:26:00Z">
              <w:tcPr>
                <w:tcW w:w="10081" w:type="dxa"/>
                <w:gridSpan w:val="62"/>
                <w:tcBorders>
                  <w:top w:val="nil"/>
                </w:tcBorders>
              </w:tcPr>
            </w:tcPrChange>
          </w:tcPr>
          <w:p w14:paraId="161B88C2" w14:textId="77777777" w:rsidR="00672CDD" w:rsidRPr="005451A3" w:rsidRDefault="00672CDD" w:rsidP="00125511">
            <w:pPr>
              <w:pStyle w:val="Zkladntext"/>
              <w:spacing w:before="20" w:after="20"/>
              <w:ind w:left="0" w:right="108"/>
              <w:rPr>
                <w:sz w:val="21"/>
                <w:szCs w:val="21"/>
                <w:lang w:val="cs-CZ"/>
              </w:rPr>
            </w:pPr>
            <w:r w:rsidRPr="005451A3">
              <w:rPr>
                <w:b/>
                <w:sz w:val="21"/>
                <w:szCs w:val="21"/>
                <w:lang w:val="cs-CZ"/>
              </w:rPr>
              <w:t xml:space="preserve">Diplomová práce </w:t>
            </w:r>
            <w:r w:rsidRPr="005451A3">
              <w:rPr>
                <w:sz w:val="21"/>
                <w:szCs w:val="21"/>
                <w:lang w:val="cs-CZ"/>
              </w:rPr>
              <w:t>(garant</w:t>
            </w:r>
            <w:r w:rsidR="00AC57D2" w:rsidRPr="005451A3">
              <w:rPr>
                <w:sz w:val="21"/>
                <w:szCs w:val="21"/>
                <w:lang w:val="cs-CZ"/>
              </w:rPr>
              <w:t xml:space="preserve"> předmětu</w:t>
            </w:r>
            <w:r w:rsidRPr="005451A3">
              <w:rPr>
                <w:sz w:val="21"/>
                <w:szCs w:val="21"/>
                <w:lang w:val="cs-CZ"/>
              </w:rPr>
              <w:t>, jeden z vedoucích DP)</w:t>
            </w:r>
          </w:p>
          <w:p w14:paraId="395A3632" w14:textId="77777777" w:rsidR="00672CDD" w:rsidRPr="005451A3" w:rsidRDefault="00672CDD" w:rsidP="00125511">
            <w:pPr>
              <w:pStyle w:val="Zkladntext"/>
              <w:spacing w:before="20" w:after="20"/>
              <w:ind w:left="0" w:right="108"/>
              <w:rPr>
                <w:sz w:val="21"/>
                <w:szCs w:val="21"/>
                <w:lang w:val="cs-CZ"/>
              </w:rPr>
            </w:pPr>
            <w:r w:rsidRPr="005451A3">
              <w:rPr>
                <w:b/>
                <w:sz w:val="21"/>
                <w:szCs w:val="21"/>
                <w:lang w:val="cs-CZ"/>
              </w:rPr>
              <w:t xml:space="preserve">Navrhování nástrojů pro zpracování polymerů </w:t>
            </w:r>
            <w:r w:rsidRPr="005451A3">
              <w:rPr>
                <w:sz w:val="21"/>
                <w:szCs w:val="21"/>
                <w:lang w:val="cs-CZ"/>
              </w:rPr>
              <w:t>(100% p)</w:t>
            </w:r>
          </w:p>
          <w:p w14:paraId="54DDED16" w14:textId="3AF69012" w:rsidR="00672CDD" w:rsidRPr="005451A3" w:rsidDel="0056205E" w:rsidRDefault="00672CDD" w:rsidP="00125511">
            <w:pPr>
              <w:pStyle w:val="Zkladntext"/>
              <w:spacing w:before="20" w:after="20"/>
              <w:ind w:left="0" w:right="108"/>
              <w:rPr>
                <w:del w:id="2323" w:author="Simona Mrkvičková" w:date="2018-04-13T13:01:00Z"/>
                <w:b/>
                <w:sz w:val="21"/>
                <w:szCs w:val="21"/>
                <w:lang w:val="cs-CZ"/>
              </w:rPr>
            </w:pPr>
            <w:del w:id="2324" w:author="Simona Mrkvičková" w:date="2018-04-13T13:01:00Z">
              <w:r w:rsidRPr="005451A3" w:rsidDel="0056205E">
                <w:rPr>
                  <w:b/>
                  <w:sz w:val="21"/>
                  <w:szCs w:val="21"/>
                  <w:lang w:val="cs-CZ"/>
                </w:rPr>
                <w:delText>Navrhování tvářecích nástrojů</w:delText>
              </w:r>
              <w:r w:rsidRPr="005451A3" w:rsidDel="0056205E">
                <w:rPr>
                  <w:sz w:val="21"/>
                  <w:szCs w:val="21"/>
                  <w:lang w:val="cs-CZ"/>
                </w:rPr>
                <w:delText xml:space="preserve"> (100% p)</w:delText>
              </w:r>
            </w:del>
          </w:p>
          <w:p w14:paraId="60DD456C" w14:textId="77777777" w:rsidR="00F9183F" w:rsidRPr="005451A3" w:rsidRDefault="00F9183F" w:rsidP="00125511">
            <w:pPr>
              <w:pStyle w:val="Zkladntext"/>
              <w:spacing w:before="20" w:after="20"/>
              <w:ind w:left="0" w:right="108"/>
              <w:rPr>
                <w:sz w:val="21"/>
                <w:szCs w:val="21"/>
                <w:lang w:val="cs-CZ"/>
              </w:rPr>
            </w:pPr>
            <w:r w:rsidRPr="005451A3">
              <w:rPr>
                <w:b/>
                <w:sz w:val="21"/>
                <w:szCs w:val="21"/>
                <w:lang w:val="cs-CZ"/>
              </w:rPr>
              <w:t xml:space="preserve">Technologie IV </w:t>
            </w:r>
            <w:r w:rsidRPr="005451A3">
              <w:rPr>
                <w:sz w:val="21"/>
                <w:szCs w:val="21"/>
                <w:lang w:val="cs-CZ"/>
              </w:rPr>
              <w:t>(100% p)</w:t>
            </w:r>
          </w:p>
          <w:p w14:paraId="23BD37AC" w14:textId="77777777" w:rsidR="00DA49CD" w:rsidRDefault="006E0EAC" w:rsidP="00125511">
            <w:pPr>
              <w:pStyle w:val="Zkladntext"/>
              <w:spacing w:before="20" w:after="20"/>
              <w:ind w:left="0" w:right="108"/>
              <w:rPr>
                <w:sz w:val="21"/>
                <w:szCs w:val="21"/>
              </w:rPr>
            </w:pPr>
            <w:r w:rsidRPr="006E0EAC">
              <w:rPr>
                <w:b/>
                <w:sz w:val="21"/>
                <w:szCs w:val="21"/>
              </w:rPr>
              <w:t>Výrobní stroje a roboty</w:t>
            </w:r>
            <w:r>
              <w:rPr>
                <w:sz w:val="21"/>
                <w:szCs w:val="21"/>
              </w:rPr>
              <w:t xml:space="preserve"> (100% p)</w:t>
            </w:r>
          </w:p>
          <w:p w14:paraId="2D0D897E" w14:textId="77777777" w:rsidR="001A69C9" w:rsidRPr="000937E5" w:rsidRDefault="001A69C9" w:rsidP="00125511">
            <w:pPr>
              <w:pStyle w:val="Zkladntext"/>
              <w:spacing w:before="20" w:after="20"/>
              <w:ind w:left="0" w:right="108"/>
              <w:rPr>
                <w:sz w:val="21"/>
                <w:szCs w:val="21"/>
              </w:rPr>
            </w:pPr>
            <w:r w:rsidRPr="001A69C9">
              <w:rPr>
                <w:b/>
                <w:sz w:val="21"/>
                <w:szCs w:val="21"/>
              </w:rPr>
              <w:t xml:space="preserve">Výrobní stroje a zařízení II </w:t>
            </w:r>
            <w:r>
              <w:rPr>
                <w:sz w:val="21"/>
                <w:szCs w:val="21"/>
              </w:rPr>
              <w:t>(100% p)</w:t>
            </w:r>
          </w:p>
        </w:tc>
      </w:tr>
      <w:tr w:rsidR="00DA49CD" w14:paraId="31408C0A" w14:textId="77777777" w:rsidTr="00D53E52">
        <w:trPr>
          <w:gridBefore w:val="1"/>
          <w:wBefore w:w="80" w:type="dxa"/>
          <w:trPrChange w:id="232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326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3DA65610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55A3EB00" w14:textId="77777777" w:rsidTr="00D53E52">
        <w:trPr>
          <w:gridBefore w:val="1"/>
          <w:wBefore w:w="80" w:type="dxa"/>
          <w:trHeight w:val="372"/>
          <w:trPrChange w:id="2327" w:author="Simona Mrkvičková" w:date="2018-04-13T14:26:00Z">
            <w:trPr>
              <w:gridBefore w:val="1"/>
              <w:wBefore w:w="76" w:type="dxa"/>
              <w:trHeight w:val="372"/>
            </w:trPr>
          </w:trPrChange>
        </w:trPr>
        <w:tc>
          <w:tcPr>
            <w:tcW w:w="10077" w:type="dxa"/>
            <w:gridSpan w:val="62"/>
            <w:tcPrChange w:id="2328" w:author="Simona Mrkvičková" w:date="2018-04-13T14:26:00Z">
              <w:tcPr>
                <w:tcW w:w="10081" w:type="dxa"/>
                <w:gridSpan w:val="62"/>
              </w:tcPr>
            </w:tcPrChange>
          </w:tcPr>
          <w:p w14:paraId="14492883" w14:textId="77777777" w:rsidR="00DA49CD" w:rsidRPr="000937E5" w:rsidRDefault="00DA49CD" w:rsidP="00A86912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0937E5">
              <w:rPr>
                <w:sz w:val="21"/>
                <w:szCs w:val="21"/>
              </w:rPr>
              <w:t xml:space="preserve">2005: VUT Brno, FSI, </w:t>
            </w:r>
            <w:r w:rsidRPr="000937E5">
              <w:rPr>
                <w:rFonts w:eastAsia="Calibri"/>
                <w:sz w:val="21"/>
                <w:szCs w:val="21"/>
              </w:rPr>
              <w:t xml:space="preserve">SP Strojírenská technologie, </w:t>
            </w:r>
            <w:r w:rsidRPr="000937E5">
              <w:rPr>
                <w:sz w:val="21"/>
                <w:szCs w:val="21"/>
              </w:rPr>
              <w:t>obor Strojírenská technologie, Ph.D.</w:t>
            </w:r>
          </w:p>
        </w:tc>
      </w:tr>
      <w:tr w:rsidR="00DA49CD" w14:paraId="718A9BE2" w14:textId="77777777" w:rsidTr="00D53E52">
        <w:trPr>
          <w:gridBefore w:val="1"/>
          <w:wBefore w:w="80" w:type="dxa"/>
          <w:trPrChange w:id="232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330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0C7B4ECC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5BE9BF49" w14:textId="77777777" w:rsidTr="00D53E52">
        <w:trPr>
          <w:gridBefore w:val="1"/>
          <w:wBefore w:w="80" w:type="dxa"/>
          <w:trHeight w:val="416"/>
          <w:trPrChange w:id="2331" w:author="Simona Mrkvičková" w:date="2018-04-13T14:26:00Z">
            <w:trPr>
              <w:gridBefore w:val="1"/>
              <w:wBefore w:w="76" w:type="dxa"/>
              <w:trHeight w:val="416"/>
            </w:trPr>
          </w:trPrChange>
        </w:trPr>
        <w:tc>
          <w:tcPr>
            <w:tcW w:w="10077" w:type="dxa"/>
            <w:gridSpan w:val="62"/>
            <w:tcPrChange w:id="2332" w:author="Simona Mrkvičková" w:date="2018-04-13T14:26:00Z">
              <w:tcPr>
                <w:tcW w:w="10081" w:type="dxa"/>
                <w:gridSpan w:val="62"/>
              </w:tcPr>
            </w:tcPrChange>
          </w:tcPr>
          <w:p w14:paraId="6D8B1AA5" w14:textId="77777777" w:rsidR="00DA49CD" w:rsidRPr="000937E5" w:rsidRDefault="00DA49CD" w:rsidP="00905D9C">
            <w:pPr>
              <w:spacing w:before="60" w:after="120"/>
              <w:jc w:val="both"/>
              <w:rPr>
                <w:sz w:val="21"/>
                <w:szCs w:val="21"/>
              </w:rPr>
            </w:pPr>
            <w:r w:rsidRPr="000937E5">
              <w:rPr>
                <w:sz w:val="21"/>
                <w:szCs w:val="21"/>
              </w:rPr>
              <w:t>2005 – dosud: UTB Zlín, FT, Ústav výrobního inženýrství, odborný asistent, od r. 2017 docent</w:t>
            </w:r>
          </w:p>
          <w:p w14:paraId="0C8A1B5D" w14:textId="77777777" w:rsidR="00905D9C" w:rsidRPr="00905D9C" w:rsidRDefault="00905D9C" w:rsidP="00905D9C">
            <w:pPr>
              <w:jc w:val="both"/>
              <w:rPr>
                <w:sz w:val="21"/>
                <w:szCs w:val="21"/>
                <w:u w:val="single"/>
              </w:rPr>
            </w:pPr>
            <w:r w:rsidRPr="00905D9C">
              <w:rPr>
                <w:sz w:val="21"/>
                <w:szCs w:val="21"/>
                <w:u w:val="single"/>
              </w:rPr>
              <w:t>Přehled související činnosti dokládající kvalifikační předpoklady v oblasti akreditační, evaluační a další hodnotící činnosti (nahrazuje Přehled garantovaných SP (SO) za posledních 10 let, jelikož dosud SP/SO garantovány nebyly):</w:t>
            </w:r>
          </w:p>
          <w:p w14:paraId="29487629" w14:textId="77777777" w:rsidR="00DA49CD" w:rsidRDefault="00905D9C" w:rsidP="00905D9C">
            <w:pPr>
              <w:spacing w:after="60"/>
              <w:jc w:val="both"/>
            </w:pPr>
            <w:r w:rsidRPr="00905D9C">
              <w:rPr>
                <w:sz w:val="21"/>
                <w:szCs w:val="21"/>
              </w:rPr>
              <w:t xml:space="preserve">Spolupráce na přípravě akreditačních materiálů z pozice proděkana pro doktorské studium a mezinárodní vztahy (2009 – 2011) a následně z pozice předsedy akademického senátu </w:t>
            </w:r>
            <w:r>
              <w:rPr>
                <w:sz w:val="21"/>
                <w:szCs w:val="21"/>
              </w:rPr>
              <w:t>F</w:t>
            </w:r>
            <w:r w:rsidRPr="00905D9C">
              <w:rPr>
                <w:sz w:val="21"/>
                <w:szCs w:val="21"/>
              </w:rPr>
              <w:t xml:space="preserve">akulty </w:t>
            </w:r>
            <w:r>
              <w:rPr>
                <w:sz w:val="21"/>
                <w:szCs w:val="21"/>
              </w:rPr>
              <w:t xml:space="preserve">technologické </w:t>
            </w:r>
            <w:r w:rsidRPr="00905D9C">
              <w:rPr>
                <w:sz w:val="21"/>
                <w:szCs w:val="21"/>
              </w:rPr>
              <w:t>(2012 – dosud).</w:t>
            </w:r>
          </w:p>
        </w:tc>
      </w:tr>
      <w:tr w:rsidR="00DA49CD" w14:paraId="3A951974" w14:textId="77777777" w:rsidTr="00D53E52">
        <w:trPr>
          <w:gridBefore w:val="1"/>
          <w:wBefore w:w="80" w:type="dxa"/>
          <w:trHeight w:val="250"/>
          <w:trPrChange w:id="2333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33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315C3CCC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2AA6882B" w14:textId="77777777" w:rsidTr="00D53E52">
        <w:trPr>
          <w:gridBefore w:val="1"/>
          <w:wBefore w:w="80" w:type="dxa"/>
          <w:trHeight w:val="184"/>
          <w:trPrChange w:id="2335" w:author="Simona Mrkvičková" w:date="2018-04-13T14:26:00Z">
            <w:trPr>
              <w:gridBefore w:val="1"/>
              <w:wBefore w:w="76" w:type="dxa"/>
              <w:trHeight w:val="184"/>
            </w:trPr>
          </w:trPrChange>
        </w:trPr>
        <w:tc>
          <w:tcPr>
            <w:tcW w:w="10077" w:type="dxa"/>
            <w:gridSpan w:val="62"/>
            <w:tcPrChange w:id="2336" w:author="Simona Mrkvičková" w:date="2018-04-13T14:26:00Z">
              <w:tcPr>
                <w:tcW w:w="10081" w:type="dxa"/>
                <w:gridSpan w:val="62"/>
              </w:tcPr>
            </w:tcPrChange>
          </w:tcPr>
          <w:p w14:paraId="04FE4B97" w14:textId="77777777" w:rsidR="00DA49CD" w:rsidRPr="000937E5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0937E5">
              <w:rPr>
                <w:sz w:val="21"/>
                <w:szCs w:val="21"/>
              </w:rPr>
              <w:t xml:space="preserve">Počet obhájených prací, které vyučující vedl v období 2013 </w:t>
            </w:r>
            <w:r w:rsidRPr="000937E5">
              <w:rPr>
                <w:rFonts w:eastAsia="Calibri"/>
                <w:sz w:val="21"/>
                <w:szCs w:val="21"/>
              </w:rPr>
              <w:t xml:space="preserve">– </w:t>
            </w:r>
            <w:r w:rsidRPr="000937E5">
              <w:rPr>
                <w:sz w:val="21"/>
                <w:szCs w:val="21"/>
              </w:rPr>
              <w:t>2017: 23 BP, 26 DP, 3 DisP.</w:t>
            </w:r>
          </w:p>
        </w:tc>
      </w:tr>
      <w:tr w:rsidR="00DA49CD" w14:paraId="4305D5A3" w14:textId="77777777" w:rsidTr="00D53E52">
        <w:trPr>
          <w:gridBefore w:val="1"/>
          <w:wBefore w:w="80" w:type="dxa"/>
          <w:cantSplit/>
          <w:trPrChange w:id="2337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2338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51C2A8D2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2339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33D359E8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2340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4E2CD60C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2341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291C701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61DE8A5A" w14:textId="77777777" w:rsidTr="00D53E52">
        <w:trPr>
          <w:gridBefore w:val="1"/>
          <w:wBefore w:w="80" w:type="dxa"/>
          <w:cantSplit/>
          <w:trPrChange w:id="2342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PrChange w:id="2343" w:author="Simona Mrkvičková" w:date="2018-04-13T14:26:00Z">
              <w:tcPr>
                <w:tcW w:w="3332" w:type="dxa"/>
                <w:gridSpan w:val="11"/>
              </w:tcPr>
            </w:tcPrChange>
          </w:tcPr>
          <w:p w14:paraId="51E1A488" w14:textId="77777777" w:rsidR="00DA49CD" w:rsidRPr="000937E5" w:rsidRDefault="00DA49CD" w:rsidP="000937E5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0937E5">
              <w:rPr>
                <w:sz w:val="21"/>
                <w:szCs w:val="21"/>
              </w:rPr>
              <w:t>Nástroje a procesy</w:t>
            </w:r>
          </w:p>
        </w:tc>
        <w:tc>
          <w:tcPr>
            <w:tcW w:w="2242" w:type="dxa"/>
            <w:gridSpan w:val="11"/>
            <w:tcPrChange w:id="2344" w:author="Simona Mrkvičková" w:date="2018-04-13T14:26:00Z">
              <w:tcPr>
                <w:tcW w:w="2244" w:type="dxa"/>
                <w:gridSpan w:val="11"/>
              </w:tcPr>
            </w:tcPrChange>
          </w:tcPr>
          <w:p w14:paraId="5871D8D6" w14:textId="77777777" w:rsidR="00DA49CD" w:rsidRPr="000937E5" w:rsidRDefault="00DA49CD" w:rsidP="000937E5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0937E5">
              <w:rPr>
                <w:sz w:val="21"/>
                <w:szCs w:val="21"/>
              </w:rPr>
              <w:t>2017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2345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22986502" w14:textId="77777777" w:rsidR="00DA49CD" w:rsidRPr="000937E5" w:rsidRDefault="00DA49CD" w:rsidP="000937E5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0937E5">
              <w:rPr>
                <w:sz w:val="21"/>
                <w:szCs w:val="21"/>
              </w:rPr>
              <w:t>UTB Zlín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2346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4B67BA58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2347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656499C8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9" w:type="dxa"/>
            <w:gridSpan w:val="4"/>
            <w:shd w:val="clear" w:color="auto" w:fill="F7CAAC"/>
            <w:tcPrChange w:id="2348" w:author="Simona Mrkvičková" w:date="2018-04-13T14:26:00Z">
              <w:tcPr>
                <w:tcW w:w="890" w:type="dxa"/>
                <w:gridSpan w:val="4"/>
                <w:shd w:val="clear" w:color="auto" w:fill="F7CAAC"/>
              </w:tcPr>
            </w:tcPrChange>
          </w:tcPr>
          <w:p w14:paraId="5F6C895C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3A4A7A02" w14:textId="77777777" w:rsidTr="00D53E52">
        <w:trPr>
          <w:gridBefore w:val="1"/>
          <w:wBefore w:w="80" w:type="dxa"/>
          <w:cantSplit/>
          <w:trHeight w:val="70"/>
          <w:trPrChange w:id="2349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shd w:val="clear" w:color="auto" w:fill="F7CAAC"/>
            <w:tcPrChange w:id="2350" w:author="Simona Mrkvičková" w:date="2018-04-13T14:26:00Z">
              <w:tcPr>
                <w:tcW w:w="3332" w:type="dxa"/>
                <w:gridSpan w:val="11"/>
                <w:shd w:val="clear" w:color="auto" w:fill="F7CAAC"/>
              </w:tcPr>
            </w:tcPrChange>
          </w:tcPr>
          <w:p w14:paraId="316E892B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2" w:type="dxa"/>
            <w:gridSpan w:val="11"/>
            <w:shd w:val="clear" w:color="auto" w:fill="F7CAAC"/>
            <w:tcPrChange w:id="2351" w:author="Simona Mrkvičková" w:date="2018-04-13T14:26:00Z">
              <w:tcPr>
                <w:tcW w:w="2244" w:type="dxa"/>
                <w:gridSpan w:val="11"/>
                <w:shd w:val="clear" w:color="auto" w:fill="F7CAAC"/>
              </w:tcPr>
            </w:tcPrChange>
          </w:tcPr>
          <w:p w14:paraId="789114BA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shd w:val="clear" w:color="auto" w:fill="F7CAAC"/>
            <w:tcPrChange w:id="2352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70D5292A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shd w:val="clear" w:color="auto" w:fill="auto"/>
            <w:tcPrChange w:id="2353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  <w:shd w:val="clear" w:color="auto" w:fill="auto"/>
              </w:tcPr>
            </w:tcPrChange>
          </w:tcPr>
          <w:p w14:paraId="3C992B5E" w14:textId="77777777" w:rsidR="00DA49CD" w:rsidRPr="005E50E0" w:rsidRDefault="00DA49CD" w:rsidP="00A86912">
            <w:pPr>
              <w:jc w:val="both"/>
              <w:rPr>
                <w:b/>
              </w:rPr>
            </w:pPr>
            <w:r w:rsidRPr="005E50E0">
              <w:rPr>
                <w:b/>
              </w:rPr>
              <w:t>12</w:t>
            </w:r>
          </w:p>
        </w:tc>
        <w:tc>
          <w:tcPr>
            <w:tcW w:w="696" w:type="dxa"/>
            <w:gridSpan w:val="6"/>
            <w:vMerge w:val="restart"/>
            <w:shd w:val="clear" w:color="auto" w:fill="auto"/>
            <w:tcPrChange w:id="2354" w:author="Simona Mrkvičková" w:date="2018-04-13T14:26:00Z">
              <w:tcPr>
                <w:tcW w:w="696" w:type="dxa"/>
                <w:gridSpan w:val="6"/>
                <w:vMerge w:val="restart"/>
                <w:shd w:val="clear" w:color="auto" w:fill="auto"/>
              </w:tcPr>
            </w:tcPrChange>
          </w:tcPr>
          <w:p w14:paraId="5B217968" w14:textId="77777777" w:rsidR="00DA49CD" w:rsidRPr="005E50E0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162</w:t>
            </w:r>
          </w:p>
        </w:tc>
        <w:tc>
          <w:tcPr>
            <w:tcW w:w="889" w:type="dxa"/>
            <w:gridSpan w:val="4"/>
            <w:vMerge w:val="restart"/>
            <w:shd w:val="clear" w:color="auto" w:fill="auto"/>
            <w:tcPrChange w:id="2355" w:author="Simona Mrkvičková" w:date="2018-04-13T14:26:00Z">
              <w:tcPr>
                <w:tcW w:w="890" w:type="dxa"/>
                <w:gridSpan w:val="4"/>
                <w:vMerge w:val="restart"/>
                <w:shd w:val="clear" w:color="auto" w:fill="auto"/>
              </w:tcPr>
            </w:tcPrChange>
          </w:tcPr>
          <w:p w14:paraId="2E3B76D4" w14:textId="77777777" w:rsidR="00DA49CD" w:rsidRPr="005E50E0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5E50E0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7AC0554A" w14:textId="77777777" w:rsidTr="00D53E52">
        <w:trPr>
          <w:gridBefore w:val="1"/>
          <w:wBefore w:w="80" w:type="dxa"/>
          <w:trHeight w:val="205"/>
          <w:trPrChange w:id="2356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PrChange w:id="2357" w:author="Simona Mrkvičková" w:date="2018-04-13T14:26:00Z">
              <w:tcPr>
                <w:tcW w:w="3332" w:type="dxa"/>
                <w:gridSpan w:val="11"/>
              </w:tcPr>
            </w:tcPrChange>
          </w:tcPr>
          <w:p w14:paraId="56377425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2" w:type="dxa"/>
            <w:gridSpan w:val="11"/>
            <w:tcPrChange w:id="2358" w:author="Simona Mrkvičková" w:date="2018-04-13T14:26:00Z">
              <w:tcPr>
                <w:tcW w:w="2244" w:type="dxa"/>
                <w:gridSpan w:val="11"/>
              </w:tcPr>
            </w:tcPrChange>
          </w:tcPr>
          <w:p w14:paraId="286F8BF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2359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5A59DC2C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shd w:val="clear" w:color="auto" w:fill="auto"/>
            <w:vAlign w:val="center"/>
            <w:tcPrChange w:id="2360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shd w:val="clear" w:color="auto" w:fill="auto"/>
                <w:vAlign w:val="center"/>
              </w:tcPr>
            </w:tcPrChange>
          </w:tcPr>
          <w:p w14:paraId="44606278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shd w:val="clear" w:color="auto" w:fill="auto"/>
            <w:vAlign w:val="center"/>
            <w:tcPrChange w:id="2361" w:author="Simona Mrkvičková" w:date="2018-04-13T14:26:00Z">
              <w:tcPr>
                <w:tcW w:w="696" w:type="dxa"/>
                <w:gridSpan w:val="6"/>
                <w:vMerge/>
                <w:shd w:val="clear" w:color="auto" w:fill="auto"/>
                <w:vAlign w:val="center"/>
              </w:tcPr>
            </w:tcPrChange>
          </w:tcPr>
          <w:p w14:paraId="40AE714E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889" w:type="dxa"/>
            <w:gridSpan w:val="4"/>
            <w:vMerge/>
            <w:shd w:val="clear" w:color="auto" w:fill="auto"/>
            <w:vAlign w:val="center"/>
            <w:tcPrChange w:id="2362" w:author="Simona Mrkvičková" w:date="2018-04-13T14:26:00Z">
              <w:tcPr>
                <w:tcW w:w="890" w:type="dxa"/>
                <w:gridSpan w:val="4"/>
                <w:vMerge/>
                <w:shd w:val="clear" w:color="auto" w:fill="auto"/>
                <w:vAlign w:val="center"/>
              </w:tcPr>
            </w:tcPrChange>
          </w:tcPr>
          <w:p w14:paraId="7F3DA3C2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50ADB95C" w14:textId="77777777" w:rsidTr="00D53E52">
        <w:trPr>
          <w:gridBefore w:val="1"/>
          <w:wBefore w:w="80" w:type="dxa"/>
          <w:trPrChange w:id="236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36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3F94F5F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601527AB" w14:textId="77777777" w:rsidTr="00D53E52">
        <w:trPr>
          <w:gridBefore w:val="1"/>
          <w:wBefore w:w="80" w:type="dxa"/>
          <w:trHeight w:val="283"/>
          <w:trPrChange w:id="2365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PrChange w:id="2366" w:author="Simona Mrkvičková" w:date="2018-04-13T14:26:00Z">
              <w:tcPr>
                <w:tcW w:w="10081" w:type="dxa"/>
                <w:gridSpan w:val="62"/>
              </w:tcPr>
            </w:tcPrChange>
          </w:tcPr>
          <w:p w14:paraId="33ACDF15" w14:textId="77777777" w:rsidR="00DA49CD" w:rsidRPr="000937E5" w:rsidRDefault="00DA49CD" w:rsidP="00672CDD">
            <w:pPr>
              <w:shd w:val="clear" w:color="auto" w:fill="F8F8F8"/>
              <w:spacing w:before="60" w:after="60"/>
              <w:jc w:val="both"/>
              <w:textAlignment w:val="top"/>
              <w:rPr>
                <w:sz w:val="21"/>
                <w:szCs w:val="21"/>
              </w:rPr>
            </w:pPr>
            <w:r w:rsidRPr="000937E5">
              <w:rPr>
                <w:caps/>
                <w:sz w:val="21"/>
                <w:szCs w:val="21"/>
              </w:rPr>
              <w:t xml:space="preserve">Maňas, D., Maňas, M., </w:t>
            </w:r>
            <w:r w:rsidRPr="000937E5">
              <w:rPr>
                <w:b/>
                <w:caps/>
                <w:sz w:val="21"/>
                <w:szCs w:val="21"/>
              </w:rPr>
              <w:t>Staněk, M. (10%)</w:t>
            </w:r>
            <w:r w:rsidRPr="000937E5">
              <w:rPr>
                <w:caps/>
                <w:sz w:val="21"/>
                <w:szCs w:val="21"/>
              </w:rPr>
              <w:t>, OVSÍK, M., Bednařík, M., Gajzlerová, L., Mizera, A., Navrátil, j., Maňas, M.:</w:t>
            </w:r>
            <w:r w:rsidRPr="000937E5">
              <w:rPr>
                <w:sz w:val="21"/>
                <w:szCs w:val="21"/>
              </w:rPr>
              <w:t xml:space="preserve"> Effect of low doses beta irradiation on mechanical properties of surface layer of injection moulded polybutylene terephthalate (PBT). </w:t>
            </w:r>
            <w:r w:rsidRPr="000937E5">
              <w:rPr>
                <w:i/>
                <w:sz w:val="21"/>
                <w:szCs w:val="21"/>
              </w:rPr>
              <w:t>Kautschuk Gummi Kunststoffe</w:t>
            </w:r>
            <w:r w:rsidRPr="000937E5">
              <w:rPr>
                <w:sz w:val="21"/>
                <w:szCs w:val="21"/>
              </w:rPr>
              <w:t xml:space="preserve"> 68(5), 57-60, </w:t>
            </w:r>
            <w:r w:rsidRPr="000937E5">
              <w:rPr>
                <w:b/>
                <w:sz w:val="21"/>
                <w:szCs w:val="21"/>
              </w:rPr>
              <w:t>2015</w:t>
            </w:r>
            <w:r w:rsidRPr="000937E5">
              <w:rPr>
                <w:sz w:val="21"/>
                <w:szCs w:val="21"/>
              </w:rPr>
              <w:t xml:space="preserve">. ISSN 0948-3276. </w:t>
            </w:r>
          </w:p>
          <w:p w14:paraId="09F6E83F" w14:textId="77777777" w:rsidR="00DA49CD" w:rsidRPr="000937E5" w:rsidRDefault="00DA49CD" w:rsidP="00672CDD">
            <w:pPr>
              <w:shd w:val="clear" w:color="auto" w:fill="F8F8F8"/>
              <w:spacing w:before="60" w:after="60"/>
              <w:jc w:val="both"/>
              <w:textAlignment w:val="top"/>
              <w:rPr>
                <w:sz w:val="21"/>
                <w:szCs w:val="21"/>
              </w:rPr>
            </w:pPr>
            <w:r w:rsidRPr="000937E5">
              <w:rPr>
                <w:caps/>
                <w:sz w:val="21"/>
                <w:szCs w:val="21"/>
              </w:rPr>
              <w:t xml:space="preserve">Maňas, D., Maňas, M., Gajzlerová, L., </w:t>
            </w:r>
            <w:r w:rsidRPr="000937E5">
              <w:rPr>
                <w:b/>
                <w:caps/>
                <w:sz w:val="21"/>
                <w:szCs w:val="21"/>
              </w:rPr>
              <w:t>Staněk, M. (15%)</w:t>
            </w:r>
            <w:r w:rsidRPr="000937E5">
              <w:rPr>
                <w:caps/>
                <w:sz w:val="21"/>
                <w:szCs w:val="21"/>
              </w:rPr>
              <w:t xml:space="preserve">, Bednařík, M., Mizera, A.: </w:t>
            </w:r>
            <w:r w:rsidR="006743C1">
              <w:fldChar w:fldCharType="begin"/>
            </w:r>
            <w:r w:rsidR="006743C1">
              <w:instrText xml:space="preserve"> HYPERLINK "http://apps.webofknowledge.com/full_record.do?product=WOS&amp;search_mode=GeneralSearch&amp;qid=1&amp;SID=Y2atcKKYuG65vvngeII&amp;page=1&amp;doc=3" </w:instrText>
            </w:r>
            <w:r w:rsidR="006743C1">
              <w:fldChar w:fldCharType="separate"/>
            </w:r>
            <w:r w:rsidRPr="000937E5">
              <w:rPr>
                <w:sz w:val="21"/>
                <w:szCs w:val="21"/>
              </w:rPr>
              <w:t>Recycling of irradiated high-density polyethylene</w:t>
            </w:r>
            <w:r w:rsidR="006743C1">
              <w:rPr>
                <w:sz w:val="21"/>
                <w:szCs w:val="21"/>
              </w:rPr>
              <w:fldChar w:fldCharType="end"/>
            </w:r>
            <w:r w:rsidRPr="000937E5">
              <w:rPr>
                <w:sz w:val="21"/>
                <w:szCs w:val="21"/>
              </w:rPr>
              <w:t xml:space="preserve">. </w:t>
            </w:r>
            <w:r w:rsidRPr="000937E5">
              <w:rPr>
                <w:i/>
                <w:sz w:val="21"/>
                <w:szCs w:val="21"/>
              </w:rPr>
              <w:t>Radiation Physics and Chemistry</w:t>
            </w:r>
            <w:r w:rsidRPr="000937E5">
              <w:rPr>
                <w:sz w:val="21"/>
                <w:szCs w:val="21"/>
              </w:rPr>
              <w:t xml:space="preserve"> 106, 68-72, </w:t>
            </w:r>
            <w:r w:rsidRPr="000937E5">
              <w:rPr>
                <w:b/>
                <w:sz w:val="21"/>
                <w:szCs w:val="21"/>
              </w:rPr>
              <w:t>2015</w:t>
            </w:r>
            <w:r w:rsidRPr="000937E5">
              <w:rPr>
                <w:sz w:val="21"/>
                <w:szCs w:val="21"/>
              </w:rPr>
              <w:t>. ISSN 0969-806X.</w:t>
            </w:r>
            <w:r w:rsidRPr="000937E5">
              <w:rPr>
                <w:b/>
                <w:sz w:val="21"/>
                <w:szCs w:val="21"/>
              </w:rPr>
              <w:t xml:space="preserve"> </w:t>
            </w:r>
          </w:p>
          <w:p w14:paraId="60387487" w14:textId="77777777" w:rsidR="00DA49CD" w:rsidRPr="000937E5" w:rsidRDefault="00DA49CD" w:rsidP="00672CDD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0937E5">
              <w:rPr>
                <w:b/>
                <w:caps/>
                <w:sz w:val="21"/>
                <w:szCs w:val="21"/>
              </w:rPr>
              <w:t>Staněk, M. (50%)</w:t>
            </w:r>
            <w:r w:rsidRPr="000937E5">
              <w:rPr>
                <w:caps/>
                <w:sz w:val="21"/>
                <w:szCs w:val="21"/>
              </w:rPr>
              <w:t>, Maňas, D., Maňas, M., Navrátil, J., Škrobák, A</w:t>
            </w:r>
            <w:r w:rsidRPr="000937E5">
              <w:rPr>
                <w:sz w:val="21"/>
                <w:szCs w:val="21"/>
              </w:rPr>
              <w:t xml:space="preserve">.: SW and HW optimization of injection molding process. </w:t>
            </w:r>
            <w:r w:rsidRPr="000937E5">
              <w:rPr>
                <w:i/>
                <w:sz w:val="21"/>
                <w:szCs w:val="21"/>
              </w:rPr>
              <w:t>International Journal of Mechanics</w:t>
            </w:r>
            <w:r w:rsidRPr="000937E5">
              <w:rPr>
                <w:sz w:val="21"/>
                <w:szCs w:val="21"/>
              </w:rPr>
              <w:t xml:space="preserve"> 8(1), 85-92, </w:t>
            </w:r>
            <w:r w:rsidRPr="000937E5">
              <w:rPr>
                <w:b/>
                <w:sz w:val="21"/>
                <w:szCs w:val="21"/>
              </w:rPr>
              <w:t>2014</w:t>
            </w:r>
            <w:r w:rsidRPr="000937E5">
              <w:rPr>
                <w:sz w:val="21"/>
                <w:szCs w:val="21"/>
              </w:rPr>
              <w:t xml:space="preserve">. ISSN 1998-4448. </w:t>
            </w:r>
          </w:p>
          <w:p w14:paraId="70DB4F5C" w14:textId="77777777" w:rsidR="00DA49CD" w:rsidRPr="000937E5" w:rsidRDefault="00DA49CD" w:rsidP="00672CDD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0937E5">
              <w:rPr>
                <w:caps/>
                <w:sz w:val="21"/>
                <w:szCs w:val="21"/>
              </w:rPr>
              <w:t xml:space="preserve">Maňas, M., Maňas, D., </w:t>
            </w:r>
            <w:r w:rsidR="006743C1">
              <w:fldChar w:fldCharType="begin"/>
            </w:r>
            <w:r w:rsidR="006743C1">
              <w:instrText xml:space="preserve"> HYPERLINK "http://apps.webofknowledge.com.proxy.k.utb.cz/OneClickSearch.do?product=WOS&amp;search_mode=OneClickSearch&amp;excludeEventConfig=ExcludeIfFromFullRecPage&amp;colName=WOS&amp;SID=X2uSF4L5jSs3R8JUFeZ&amp;field=AU&amp;value=Stanek,%20M" \o "Find more records by this author" </w:instrText>
            </w:r>
            <w:r w:rsidR="006743C1">
              <w:fldChar w:fldCharType="separate"/>
            </w:r>
            <w:r w:rsidRPr="000937E5">
              <w:rPr>
                <w:rStyle w:val="hithilite"/>
                <w:b/>
                <w:caps/>
                <w:sz w:val="21"/>
                <w:szCs w:val="21"/>
              </w:rPr>
              <w:t>Stan</w:t>
            </w:r>
            <w:r w:rsidRPr="000937E5">
              <w:rPr>
                <w:b/>
                <w:caps/>
                <w:sz w:val="21"/>
                <w:szCs w:val="21"/>
              </w:rPr>
              <w:t>ě</w:t>
            </w:r>
            <w:r w:rsidRPr="000937E5">
              <w:rPr>
                <w:rStyle w:val="hithilite"/>
                <w:b/>
                <w:caps/>
                <w:sz w:val="21"/>
                <w:szCs w:val="21"/>
              </w:rPr>
              <w:t>k, M</w:t>
            </w:r>
            <w:r w:rsidR="006743C1">
              <w:rPr>
                <w:rStyle w:val="hithilite"/>
                <w:b/>
                <w:caps/>
                <w:sz w:val="21"/>
                <w:szCs w:val="21"/>
              </w:rPr>
              <w:fldChar w:fldCharType="end"/>
            </w:r>
            <w:r w:rsidRPr="000937E5">
              <w:rPr>
                <w:b/>
                <w:caps/>
                <w:sz w:val="21"/>
                <w:szCs w:val="21"/>
              </w:rPr>
              <w:t>. (20%)</w:t>
            </w:r>
            <w:r w:rsidRPr="000937E5">
              <w:rPr>
                <w:caps/>
                <w:sz w:val="21"/>
                <w:szCs w:val="21"/>
              </w:rPr>
              <w:t>, Mizera, A., OvsÍk, M.:</w:t>
            </w:r>
            <w:r w:rsidRPr="000937E5">
              <w:rPr>
                <w:sz w:val="21"/>
                <w:szCs w:val="21"/>
              </w:rPr>
              <w:t xml:space="preserve"> Modification of polymer properties by irradiation properties of thermoplastic electromer after radiation cross-linking. </w:t>
            </w:r>
            <w:r w:rsidRPr="000937E5">
              <w:rPr>
                <w:i/>
                <w:sz w:val="21"/>
                <w:szCs w:val="21"/>
              </w:rPr>
              <w:t xml:space="preserve">Asian Journal of Chemistry </w:t>
            </w:r>
            <w:r w:rsidRPr="000937E5">
              <w:rPr>
                <w:rStyle w:val="databold"/>
                <w:sz w:val="21"/>
                <w:szCs w:val="21"/>
              </w:rPr>
              <w:t xml:space="preserve">25(9), </w:t>
            </w:r>
            <w:r w:rsidRPr="000937E5">
              <w:rPr>
                <w:rStyle w:val="label"/>
                <w:sz w:val="21"/>
                <w:szCs w:val="21"/>
              </w:rPr>
              <w:t xml:space="preserve">Part </w:t>
            </w:r>
            <w:r w:rsidRPr="000937E5">
              <w:rPr>
                <w:rStyle w:val="databold"/>
                <w:sz w:val="21"/>
                <w:szCs w:val="21"/>
              </w:rPr>
              <w:t xml:space="preserve">A, 5124-5128, </w:t>
            </w:r>
            <w:r w:rsidRPr="000937E5">
              <w:rPr>
                <w:rStyle w:val="databold"/>
                <w:b/>
                <w:sz w:val="21"/>
                <w:szCs w:val="21"/>
              </w:rPr>
              <w:t>2013</w:t>
            </w:r>
            <w:r w:rsidRPr="000937E5">
              <w:rPr>
                <w:sz w:val="21"/>
                <w:szCs w:val="21"/>
              </w:rPr>
              <w:t xml:space="preserve">. </w:t>
            </w:r>
          </w:p>
          <w:p w14:paraId="288060FA" w14:textId="77777777" w:rsidR="00DA49CD" w:rsidRDefault="00DA49CD" w:rsidP="00672CDD">
            <w:pPr>
              <w:pStyle w:val="Zkladntext"/>
              <w:tabs>
                <w:tab w:val="left" w:pos="9760"/>
              </w:tabs>
              <w:spacing w:before="60" w:after="60"/>
              <w:ind w:left="0"/>
              <w:rPr>
                <w:b/>
              </w:rPr>
            </w:pPr>
            <w:r w:rsidRPr="000937E5">
              <w:rPr>
                <w:caps/>
                <w:sz w:val="21"/>
                <w:szCs w:val="21"/>
              </w:rPr>
              <w:t xml:space="preserve">Maňas, D., Hřibová, M., Maňas, M., OvsÍk, M., </w:t>
            </w:r>
            <w:r w:rsidR="006743C1">
              <w:fldChar w:fldCharType="begin"/>
            </w:r>
            <w:r w:rsidR="006743C1">
              <w:instrText xml:space="preserve"> HYPERLINK "http://apps.webofknowledge.com.proxy.k.utb.cz/OneClickSearch.do?product=WOS&amp;search_mode=OneClickSearch&amp;excludeEventConfig=ExcludeIfFromFullRecPage&amp;colName=WOS&amp;SID=X2uSF4L5jSs3R8JUFeZ&amp;field=AU&amp;value=Stanek,%20M" \o "Find more records by this author" </w:instrText>
            </w:r>
            <w:r w:rsidR="006743C1">
              <w:fldChar w:fldCharType="separate"/>
            </w:r>
            <w:r w:rsidRPr="000937E5">
              <w:rPr>
                <w:rStyle w:val="hithilite"/>
                <w:b/>
                <w:caps/>
                <w:sz w:val="21"/>
                <w:szCs w:val="21"/>
              </w:rPr>
              <w:t>Stan</w:t>
            </w:r>
            <w:r w:rsidRPr="000937E5">
              <w:rPr>
                <w:b/>
                <w:caps/>
                <w:sz w:val="21"/>
                <w:szCs w:val="21"/>
              </w:rPr>
              <w:t>ě</w:t>
            </w:r>
            <w:r w:rsidRPr="000937E5">
              <w:rPr>
                <w:rStyle w:val="hithilite"/>
                <w:b/>
                <w:caps/>
                <w:sz w:val="21"/>
                <w:szCs w:val="21"/>
              </w:rPr>
              <w:t>k, M</w:t>
            </w:r>
            <w:r w:rsidR="006743C1">
              <w:rPr>
                <w:rStyle w:val="hithilite"/>
                <w:b/>
                <w:caps/>
                <w:sz w:val="21"/>
                <w:szCs w:val="21"/>
              </w:rPr>
              <w:fldChar w:fldCharType="end"/>
            </w:r>
            <w:r w:rsidRPr="000937E5">
              <w:rPr>
                <w:b/>
                <w:caps/>
                <w:sz w:val="21"/>
                <w:szCs w:val="21"/>
              </w:rPr>
              <w:t>. (16%)</w:t>
            </w:r>
            <w:r w:rsidRPr="000937E5">
              <w:rPr>
                <w:caps/>
                <w:sz w:val="21"/>
                <w:szCs w:val="21"/>
              </w:rPr>
              <w:t>, Sámek, D.:</w:t>
            </w:r>
            <w:r w:rsidRPr="000937E5">
              <w:rPr>
                <w:sz w:val="21"/>
                <w:szCs w:val="21"/>
              </w:rPr>
              <w:t xml:space="preserve"> The effect of beta irradiation on morphology and micro hardness of polypropylene thin layers. </w:t>
            </w:r>
            <w:r w:rsidRPr="000937E5">
              <w:rPr>
                <w:i/>
                <w:sz w:val="21"/>
                <w:szCs w:val="21"/>
              </w:rPr>
              <w:t xml:space="preserve">Thin Solid Films </w:t>
            </w:r>
            <w:r w:rsidRPr="000937E5">
              <w:rPr>
                <w:rStyle w:val="databold"/>
                <w:sz w:val="21"/>
                <w:szCs w:val="21"/>
              </w:rPr>
              <w:t xml:space="preserve">530, 49-52, </w:t>
            </w:r>
            <w:r w:rsidRPr="000937E5">
              <w:rPr>
                <w:rStyle w:val="databold"/>
                <w:b/>
                <w:sz w:val="21"/>
                <w:szCs w:val="21"/>
              </w:rPr>
              <w:t>2013</w:t>
            </w:r>
            <w:r w:rsidRPr="000937E5">
              <w:rPr>
                <w:rStyle w:val="databold"/>
                <w:sz w:val="21"/>
                <w:szCs w:val="21"/>
              </w:rPr>
              <w:t>.</w:t>
            </w:r>
            <w:r w:rsidRPr="005E50E0">
              <w:rPr>
                <w:sz w:val="22"/>
                <w:szCs w:val="22"/>
              </w:rPr>
              <w:t xml:space="preserve"> </w:t>
            </w:r>
          </w:p>
        </w:tc>
      </w:tr>
      <w:tr w:rsidR="00DA49CD" w14:paraId="5579E3AF" w14:textId="77777777" w:rsidTr="00D53E52">
        <w:trPr>
          <w:gridBefore w:val="1"/>
          <w:wBefore w:w="80" w:type="dxa"/>
          <w:trHeight w:val="218"/>
          <w:trPrChange w:id="2367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368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269FA496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3E701364" w14:textId="77777777" w:rsidTr="00D53E52">
        <w:trPr>
          <w:gridBefore w:val="1"/>
          <w:wBefore w:w="80" w:type="dxa"/>
          <w:trHeight w:val="328"/>
          <w:trPrChange w:id="2369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PrChange w:id="2370" w:author="Simona Mrkvičková" w:date="2018-04-13T14:26:00Z">
              <w:tcPr>
                <w:tcW w:w="10081" w:type="dxa"/>
                <w:gridSpan w:val="62"/>
              </w:tcPr>
            </w:tcPrChange>
          </w:tcPr>
          <w:p w14:paraId="156C9262" w14:textId="5556D291" w:rsidR="000937E5" w:rsidRDefault="00DA49CD" w:rsidP="00672CDD">
            <w:pPr>
              <w:rPr>
                <w:ins w:id="2371" w:author="Simona Mrkvičková" w:date="2018-04-13T14:27:00Z"/>
              </w:rPr>
            </w:pPr>
            <w:r>
              <w:t>---</w:t>
            </w:r>
          </w:p>
          <w:p w14:paraId="10B39B3B" w14:textId="77777777" w:rsidR="00D53E52" w:rsidRDefault="00D53E52" w:rsidP="00672CDD">
            <w:pPr>
              <w:rPr>
                <w:ins w:id="2372" w:author="Simona Mrkvičková" w:date="2018-04-13T14:26:00Z"/>
              </w:rPr>
            </w:pPr>
          </w:p>
          <w:p w14:paraId="40209E92" w14:textId="72A3EA9E" w:rsidR="00D53E52" w:rsidRPr="0012444C" w:rsidRDefault="00D53E52" w:rsidP="00672CDD"/>
        </w:tc>
      </w:tr>
      <w:tr w:rsidR="00DA49CD" w14:paraId="039D000A" w14:textId="77777777" w:rsidTr="00D53E52">
        <w:trPr>
          <w:gridBefore w:val="1"/>
          <w:wBefore w:w="80" w:type="dxa"/>
          <w:cantSplit/>
          <w:trHeight w:val="470"/>
          <w:trPrChange w:id="2373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374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6CA4C0B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27"/>
            <w:tcPrChange w:id="2375" w:author="Simona Mrkvičková" w:date="2018-04-13T14:26:00Z">
              <w:tcPr>
                <w:tcW w:w="4539" w:type="dxa"/>
                <w:gridSpan w:val="27"/>
              </w:tcPr>
            </w:tcPrChange>
          </w:tcPr>
          <w:p w14:paraId="07810638" w14:textId="77777777" w:rsidR="00DA49CD" w:rsidRDefault="00DA49CD" w:rsidP="00A86912">
            <w:pPr>
              <w:jc w:val="both"/>
            </w:pPr>
          </w:p>
        </w:tc>
        <w:tc>
          <w:tcPr>
            <w:tcW w:w="806" w:type="dxa"/>
            <w:gridSpan w:val="12"/>
            <w:shd w:val="clear" w:color="auto" w:fill="F7CAAC"/>
            <w:tcPrChange w:id="2376" w:author="Simona Mrkvičková" w:date="2018-04-13T14:26:00Z">
              <w:tcPr>
                <w:tcW w:w="806" w:type="dxa"/>
                <w:gridSpan w:val="12"/>
                <w:shd w:val="clear" w:color="auto" w:fill="F7CAAC"/>
              </w:tcPr>
            </w:tcPrChange>
          </w:tcPr>
          <w:p w14:paraId="7BD84391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33" w:type="dxa"/>
            <w:gridSpan w:val="20"/>
            <w:tcPrChange w:id="2377" w:author="Simona Mrkvičková" w:date="2018-04-13T14:26:00Z">
              <w:tcPr>
                <w:tcW w:w="2230" w:type="dxa"/>
                <w:gridSpan w:val="20"/>
              </w:tcPr>
            </w:tcPrChange>
          </w:tcPr>
          <w:p w14:paraId="32A51ED8" w14:textId="77777777" w:rsidR="00DA49CD" w:rsidRDefault="00DA49CD" w:rsidP="00A86912">
            <w:pPr>
              <w:jc w:val="both"/>
            </w:pPr>
          </w:p>
        </w:tc>
      </w:tr>
      <w:tr w:rsidR="00DA49CD" w14:paraId="4C639013" w14:textId="77777777" w:rsidTr="00D53E52">
        <w:trPr>
          <w:gridBefore w:val="1"/>
          <w:wBefore w:w="80" w:type="dxa"/>
          <w:trPrChange w:id="237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bottom w:val="double" w:sz="4" w:space="0" w:color="auto"/>
            </w:tcBorders>
            <w:shd w:val="clear" w:color="auto" w:fill="BDD6EE"/>
            <w:tcPrChange w:id="2379" w:author="Simona Mrkvičková" w:date="2018-04-13T14:26:00Z">
              <w:tcPr>
                <w:tcW w:w="10081" w:type="dxa"/>
                <w:gridSpan w:val="62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3917429F" w14:textId="77777777" w:rsidR="00DA49CD" w:rsidRDefault="00672CDD" w:rsidP="00A86912">
            <w:pPr>
              <w:rPr>
                <w:b/>
                <w:sz w:val="28"/>
              </w:rPr>
            </w:pPr>
            <w:r>
              <w:lastRenderedPageBreak/>
              <w:br w:type="page"/>
            </w:r>
            <w:r w:rsidR="00DA49CD">
              <w:rPr>
                <w:b/>
                <w:sz w:val="28"/>
              </w:rPr>
              <w:t>C-I – Personální zabezpečení</w:t>
            </w:r>
          </w:p>
        </w:tc>
      </w:tr>
      <w:tr w:rsidR="00DA49CD" w14:paraId="7F6371F0" w14:textId="77777777" w:rsidTr="00D53E52">
        <w:trPr>
          <w:gridBefore w:val="1"/>
          <w:wBefore w:w="80" w:type="dxa"/>
          <w:trPrChange w:id="2380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</w:tcBorders>
            <w:shd w:val="clear" w:color="auto" w:fill="F7CAAC"/>
            <w:tcPrChange w:id="2381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229AF93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75" w:type="dxa"/>
            <w:gridSpan w:val="59"/>
            <w:tcPrChange w:id="2382" w:author="Simona Mrkvičková" w:date="2018-04-13T14:26:00Z">
              <w:tcPr>
                <w:tcW w:w="7575" w:type="dxa"/>
                <w:gridSpan w:val="59"/>
              </w:tcPr>
            </w:tcPrChange>
          </w:tcPr>
          <w:p w14:paraId="2E57F51F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6D4CB5A7" w14:textId="77777777" w:rsidTr="00D53E52">
        <w:trPr>
          <w:gridBefore w:val="1"/>
          <w:wBefore w:w="80" w:type="dxa"/>
          <w:trPrChange w:id="238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384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2516EF9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75" w:type="dxa"/>
            <w:gridSpan w:val="59"/>
            <w:tcPrChange w:id="2385" w:author="Simona Mrkvičková" w:date="2018-04-13T14:26:00Z">
              <w:tcPr>
                <w:tcW w:w="7575" w:type="dxa"/>
                <w:gridSpan w:val="59"/>
              </w:tcPr>
            </w:tcPrChange>
          </w:tcPr>
          <w:p w14:paraId="7BF12606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627384D5" w14:textId="77777777" w:rsidTr="00D53E52">
        <w:trPr>
          <w:gridBefore w:val="1"/>
          <w:wBefore w:w="80" w:type="dxa"/>
          <w:trPrChange w:id="238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387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32E1C31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75" w:type="dxa"/>
            <w:gridSpan w:val="59"/>
            <w:tcPrChange w:id="2388" w:author="Simona Mrkvičková" w:date="2018-04-13T14:26:00Z">
              <w:tcPr>
                <w:tcW w:w="7575" w:type="dxa"/>
                <w:gridSpan w:val="59"/>
              </w:tcPr>
            </w:tcPrChange>
          </w:tcPr>
          <w:p w14:paraId="1A05900A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10CCE8C7" w14:textId="77777777" w:rsidTr="00D53E52">
        <w:trPr>
          <w:gridBefore w:val="1"/>
          <w:wBefore w:w="80" w:type="dxa"/>
          <w:trPrChange w:id="238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390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04BBB7E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27"/>
            <w:tcPrChange w:id="2391" w:author="Simona Mrkvičková" w:date="2018-04-13T14:26:00Z">
              <w:tcPr>
                <w:tcW w:w="4539" w:type="dxa"/>
                <w:gridSpan w:val="27"/>
              </w:tcPr>
            </w:tcPrChange>
          </w:tcPr>
          <w:p w14:paraId="3089AD58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2392" w:name="Sýkorová"/>
            <w:bookmarkEnd w:id="2392"/>
            <w:r w:rsidRPr="008955CD">
              <w:rPr>
                <w:b/>
              </w:rPr>
              <w:t>Libuše Sýkorová</w:t>
            </w:r>
          </w:p>
        </w:tc>
        <w:tc>
          <w:tcPr>
            <w:tcW w:w="747" w:type="dxa"/>
            <w:gridSpan w:val="9"/>
            <w:shd w:val="clear" w:color="auto" w:fill="F7CAAC"/>
            <w:tcPrChange w:id="2393" w:author="Simona Mrkvičková" w:date="2018-04-13T14:26:00Z">
              <w:tcPr>
                <w:tcW w:w="747" w:type="dxa"/>
                <w:gridSpan w:val="9"/>
                <w:shd w:val="clear" w:color="auto" w:fill="F7CAAC"/>
              </w:tcPr>
            </w:tcPrChange>
          </w:tcPr>
          <w:p w14:paraId="2CCBDFD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92" w:type="dxa"/>
            <w:gridSpan w:val="23"/>
            <w:tcPrChange w:id="2394" w:author="Simona Mrkvičková" w:date="2018-04-13T14:26:00Z">
              <w:tcPr>
                <w:tcW w:w="2289" w:type="dxa"/>
                <w:gridSpan w:val="23"/>
              </w:tcPr>
            </w:tcPrChange>
          </w:tcPr>
          <w:p w14:paraId="2455F60C" w14:textId="77777777" w:rsidR="00DA49CD" w:rsidRDefault="00DA49CD" w:rsidP="00A86912">
            <w:pPr>
              <w:jc w:val="both"/>
            </w:pPr>
            <w:r>
              <w:t xml:space="preserve">doc. Ing., Ph.D. </w:t>
            </w:r>
          </w:p>
        </w:tc>
      </w:tr>
      <w:tr w:rsidR="008D7110" w14:paraId="0E8B2AF3" w14:textId="77777777" w:rsidTr="00D53E52">
        <w:trPr>
          <w:gridBefore w:val="1"/>
          <w:wBefore w:w="80" w:type="dxa"/>
          <w:trPrChange w:id="239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396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200AD98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6" w:type="dxa"/>
            <w:gridSpan w:val="8"/>
            <w:tcPrChange w:id="2397" w:author="Simona Mrkvičková" w:date="2018-04-13T14:26:00Z">
              <w:tcPr>
                <w:tcW w:w="826" w:type="dxa"/>
                <w:gridSpan w:val="8"/>
              </w:tcPr>
            </w:tcPrChange>
          </w:tcPr>
          <w:p w14:paraId="5B481BEF" w14:textId="77777777" w:rsidR="00DA49CD" w:rsidRDefault="00DA49CD" w:rsidP="00A86912">
            <w:pPr>
              <w:jc w:val="both"/>
            </w:pPr>
            <w:r>
              <w:t>1957</w:t>
            </w:r>
          </w:p>
        </w:tc>
        <w:tc>
          <w:tcPr>
            <w:tcW w:w="1716" w:type="dxa"/>
            <w:gridSpan w:val="6"/>
            <w:shd w:val="clear" w:color="auto" w:fill="F7CAAC"/>
            <w:tcPrChange w:id="2398" w:author="Simona Mrkvičková" w:date="2018-04-13T14:26:00Z">
              <w:tcPr>
                <w:tcW w:w="1718" w:type="dxa"/>
                <w:gridSpan w:val="6"/>
                <w:shd w:val="clear" w:color="auto" w:fill="F7CAAC"/>
              </w:tcPr>
            </w:tcPrChange>
          </w:tcPr>
          <w:p w14:paraId="78647E6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9" w:type="dxa"/>
            <w:gridSpan w:val="8"/>
            <w:tcPrChange w:id="2399" w:author="Simona Mrkvičková" w:date="2018-04-13T14:26:00Z">
              <w:tcPr>
                <w:tcW w:w="999" w:type="dxa"/>
                <w:gridSpan w:val="8"/>
              </w:tcPr>
            </w:tcPrChange>
          </w:tcPr>
          <w:p w14:paraId="42515848" w14:textId="77777777" w:rsidR="00DA49CD" w:rsidRPr="001A1358" w:rsidRDefault="00DA49CD" w:rsidP="00A86912">
            <w:pPr>
              <w:jc w:val="both"/>
            </w:pPr>
            <w:r w:rsidRPr="001A1358">
              <w:t>pp.</w:t>
            </w:r>
          </w:p>
        </w:tc>
        <w:tc>
          <w:tcPr>
            <w:tcW w:w="995" w:type="dxa"/>
            <w:gridSpan w:val="5"/>
            <w:shd w:val="clear" w:color="auto" w:fill="F7CAAC"/>
            <w:tcPrChange w:id="2400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45B4A489" w14:textId="77777777" w:rsidR="00DA49CD" w:rsidRPr="001A1358" w:rsidRDefault="00DA49CD" w:rsidP="00A86912">
            <w:pPr>
              <w:jc w:val="both"/>
              <w:rPr>
                <w:b/>
              </w:rPr>
            </w:pPr>
            <w:r w:rsidRPr="001A1358"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2401" w:author="Simona Mrkvičková" w:date="2018-04-13T14:26:00Z">
              <w:tcPr>
                <w:tcW w:w="747" w:type="dxa"/>
                <w:gridSpan w:val="9"/>
              </w:tcPr>
            </w:tcPrChange>
          </w:tcPr>
          <w:p w14:paraId="3E190891" w14:textId="77777777" w:rsidR="00DA49CD" w:rsidRPr="001A1358" w:rsidRDefault="00DA49CD" w:rsidP="00A86912">
            <w:pPr>
              <w:jc w:val="both"/>
            </w:pPr>
            <w:r w:rsidRPr="001A1358">
              <w:t>40</w:t>
            </w:r>
          </w:p>
        </w:tc>
        <w:tc>
          <w:tcPr>
            <w:tcW w:w="707" w:type="dxa"/>
            <w:gridSpan w:val="13"/>
            <w:shd w:val="clear" w:color="auto" w:fill="F7CAAC"/>
            <w:tcPrChange w:id="2402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616A729F" w14:textId="77777777" w:rsidR="00DA49CD" w:rsidRPr="001A1358" w:rsidRDefault="00DA49CD" w:rsidP="00A86912">
            <w:pPr>
              <w:jc w:val="both"/>
              <w:rPr>
                <w:b/>
              </w:rPr>
            </w:pPr>
            <w:r w:rsidRPr="001A1358"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2403" w:author="Simona Mrkvičková" w:date="2018-04-13T14:26:00Z">
              <w:tcPr>
                <w:tcW w:w="1586" w:type="dxa"/>
                <w:gridSpan w:val="10"/>
              </w:tcPr>
            </w:tcPrChange>
          </w:tcPr>
          <w:p w14:paraId="4BBC36B2" w14:textId="77777777" w:rsidR="00DA49CD" w:rsidRPr="001A1358" w:rsidRDefault="00DA49CD" w:rsidP="00A86912">
            <w:pPr>
              <w:jc w:val="both"/>
            </w:pPr>
            <w:r w:rsidRPr="001A1358">
              <w:t>N</w:t>
            </w:r>
          </w:p>
        </w:tc>
      </w:tr>
      <w:tr w:rsidR="00DA49CD" w14:paraId="1C621261" w14:textId="77777777" w:rsidTr="00D53E52">
        <w:trPr>
          <w:gridBefore w:val="1"/>
          <w:wBefore w:w="80" w:type="dxa"/>
          <w:trPrChange w:id="240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shd w:val="clear" w:color="auto" w:fill="F7CAAC"/>
            <w:tcPrChange w:id="2405" w:author="Simona Mrkvičková" w:date="2018-04-13T14:26:00Z">
              <w:tcPr>
                <w:tcW w:w="5050" w:type="dxa"/>
                <w:gridSpan w:val="17"/>
                <w:shd w:val="clear" w:color="auto" w:fill="F7CAAC"/>
              </w:tcPr>
            </w:tcPrChange>
          </w:tcPr>
          <w:p w14:paraId="0BFB6F6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PrChange w:id="2406" w:author="Simona Mrkvičková" w:date="2018-04-13T14:26:00Z">
              <w:tcPr>
                <w:tcW w:w="999" w:type="dxa"/>
                <w:gridSpan w:val="8"/>
              </w:tcPr>
            </w:tcPrChange>
          </w:tcPr>
          <w:p w14:paraId="47EE05C1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5"/>
            <w:shd w:val="clear" w:color="auto" w:fill="F7CAAC"/>
            <w:tcPrChange w:id="2407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115FAB90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2408" w:author="Simona Mrkvičková" w:date="2018-04-13T14:26:00Z">
              <w:tcPr>
                <w:tcW w:w="747" w:type="dxa"/>
                <w:gridSpan w:val="9"/>
              </w:tcPr>
            </w:tcPrChange>
          </w:tcPr>
          <w:p w14:paraId="1E455CC0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07" w:type="dxa"/>
            <w:gridSpan w:val="13"/>
            <w:shd w:val="clear" w:color="auto" w:fill="F7CAAC"/>
            <w:tcPrChange w:id="2409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6603F66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2410" w:author="Simona Mrkvičková" w:date="2018-04-13T14:26:00Z">
              <w:tcPr>
                <w:tcW w:w="1586" w:type="dxa"/>
                <w:gridSpan w:val="10"/>
              </w:tcPr>
            </w:tcPrChange>
          </w:tcPr>
          <w:p w14:paraId="410FF620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0C38A5">
              <w:t>---</w:t>
            </w:r>
          </w:p>
        </w:tc>
      </w:tr>
      <w:tr w:rsidR="00DA49CD" w14:paraId="35256E48" w14:textId="77777777" w:rsidTr="00D53E52">
        <w:trPr>
          <w:gridBefore w:val="1"/>
          <w:wBefore w:w="80" w:type="dxa"/>
          <w:trPrChange w:id="241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shd w:val="clear" w:color="auto" w:fill="F7CAAC"/>
            <w:tcPrChange w:id="2412" w:author="Simona Mrkvičková" w:date="2018-04-13T14:26:00Z">
              <w:tcPr>
                <w:tcW w:w="6049" w:type="dxa"/>
                <w:gridSpan w:val="25"/>
                <w:shd w:val="clear" w:color="auto" w:fill="F7CAAC"/>
              </w:tcPr>
            </w:tcPrChange>
          </w:tcPr>
          <w:p w14:paraId="7967C42A" w14:textId="77777777" w:rsidR="00DA49CD" w:rsidRDefault="00DA49CD" w:rsidP="00A86912">
            <w:r>
              <w:rPr>
                <w:b/>
              </w:rPr>
              <w:t>Další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b/>
              </w:rPr>
              <w:t>současná působení jako akademický pracovník na jiných VŠ</w:t>
            </w:r>
          </w:p>
        </w:tc>
        <w:tc>
          <w:tcPr>
            <w:tcW w:w="1742" w:type="dxa"/>
            <w:gridSpan w:val="14"/>
            <w:shd w:val="clear" w:color="auto" w:fill="F7CAAC"/>
            <w:tcPrChange w:id="2413" w:author="Simona Mrkvičková" w:date="2018-04-13T14:26:00Z">
              <w:tcPr>
                <w:tcW w:w="1743" w:type="dxa"/>
                <w:gridSpan w:val="14"/>
                <w:shd w:val="clear" w:color="auto" w:fill="F7CAAC"/>
              </w:tcPr>
            </w:tcPrChange>
          </w:tcPr>
          <w:p w14:paraId="1CDD708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292" w:type="dxa"/>
            <w:gridSpan w:val="23"/>
            <w:shd w:val="clear" w:color="auto" w:fill="F7CAAC"/>
            <w:tcPrChange w:id="2414" w:author="Simona Mrkvičková" w:date="2018-04-13T14:26:00Z">
              <w:tcPr>
                <w:tcW w:w="2289" w:type="dxa"/>
                <w:gridSpan w:val="23"/>
                <w:shd w:val="clear" w:color="auto" w:fill="F7CAAC"/>
              </w:tcPr>
            </w:tcPrChange>
          </w:tcPr>
          <w:p w14:paraId="76339D46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0ECF5C2F" w14:textId="77777777" w:rsidTr="00D53E52">
        <w:trPr>
          <w:gridBefore w:val="1"/>
          <w:wBefore w:w="80" w:type="dxa"/>
          <w:trPrChange w:id="241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416" w:author="Simona Mrkvičková" w:date="2018-04-13T14:26:00Z">
              <w:tcPr>
                <w:tcW w:w="6049" w:type="dxa"/>
                <w:gridSpan w:val="25"/>
              </w:tcPr>
            </w:tcPrChange>
          </w:tcPr>
          <w:p w14:paraId="780490B3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42" w:type="dxa"/>
            <w:gridSpan w:val="14"/>
            <w:tcPrChange w:id="2417" w:author="Simona Mrkvičková" w:date="2018-04-13T14:26:00Z">
              <w:tcPr>
                <w:tcW w:w="1743" w:type="dxa"/>
                <w:gridSpan w:val="14"/>
              </w:tcPr>
            </w:tcPrChange>
          </w:tcPr>
          <w:p w14:paraId="62302D58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92" w:type="dxa"/>
            <w:gridSpan w:val="23"/>
            <w:tcPrChange w:id="2418" w:author="Simona Mrkvičková" w:date="2018-04-13T14:26:00Z">
              <w:tcPr>
                <w:tcW w:w="2289" w:type="dxa"/>
                <w:gridSpan w:val="23"/>
              </w:tcPr>
            </w:tcPrChange>
          </w:tcPr>
          <w:p w14:paraId="6D486ECB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3023E414" w14:textId="77777777" w:rsidTr="00D53E52">
        <w:trPr>
          <w:gridBefore w:val="1"/>
          <w:wBefore w:w="80" w:type="dxa"/>
          <w:trPrChange w:id="241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420" w:author="Simona Mrkvičková" w:date="2018-04-13T14:26:00Z">
              <w:tcPr>
                <w:tcW w:w="6049" w:type="dxa"/>
                <w:gridSpan w:val="25"/>
              </w:tcPr>
            </w:tcPrChange>
          </w:tcPr>
          <w:p w14:paraId="4410230F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421" w:author="Simona Mrkvičková" w:date="2018-04-13T14:26:00Z">
              <w:tcPr>
                <w:tcW w:w="1743" w:type="dxa"/>
                <w:gridSpan w:val="14"/>
              </w:tcPr>
            </w:tcPrChange>
          </w:tcPr>
          <w:p w14:paraId="3A1DC1D4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422" w:author="Simona Mrkvičková" w:date="2018-04-13T14:26:00Z">
              <w:tcPr>
                <w:tcW w:w="2289" w:type="dxa"/>
                <w:gridSpan w:val="23"/>
              </w:tcPr>
            </w:tcPrChange>
          </w:tcPr>
          <w:p w14:paraId="22A1B184" w14:textId="77777777" w:rsidR="00DA49CD" w:rsidRDefault="00DA49CD" w:rsidP="00A86912">
            <w:pPr>
              <w:jc w:val="both"/>
            </w:pPr>
          </w:p>
        </w:tc>
      </w:tr>
      <w:tr w:rsidR="00DA49CD" w14:paraId="75CB6166" w14:textId="77777777" w:rsidTr="00D53E52">
        <w:trPr>
          <w:gridBefore w:val="1"/>
          <w:wBefore w:w="80" w:type="dxa"/>
          <w:trPrChange w:id="242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424" w:author="Simona Mrkvičková" w:date="2018-04-13T14:26:00Z">
              <w:tcPr>
                <w:tcW w:w="6049" w:type="dxa"/>
                <w:gridSpan w:val="25"/>
              </w:tcPr>
            </w:tcPrChange>
          </w:tcPr>
          <w:p w14:paraId="6BF1A5E9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425" w:author="Simona Mrkvičková" w:date="2018-04-13T14:26:00Z">
              <w:tcPr>
                <w:tcW w:w="1743" w:type="dxa"/>
                <w:gridSpan w:val="14"/>
              </w:tcPr>
            </w:tcPrChange>
          </w:tcPr>
          <w:p w14:paraId="3076C2E6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426" w:author="Simona Mrkvičková" w:date="2018-04-13T14:26:00Z">
              <w:tcPr>
                <w:tcW w:w="2289" w:type="dxa"/>
                <w:gridSpan w:val="23"/>
              </w:tcPr>
            </w:tcPrChange>
          </w:tcPr>
          <w:p w14:paraId="571FB0B8" w14:textId="77777777" w:rsidR="00DA49CD" w:rsidRDefault="00DA49CD" w:rsidP="00A86912">
            <w:pPr>
              <w:jc w:val="both"/>
            </w:pPr>
          </w:p>
        </w:tc>
      </w:tr>
      <w:tr w:rsidR="00DA49CD" w14:paraId="02E0CCB6" w14:textId="77777777" w:rsidTr="00D53E52">
        <w:trPr>
          <w:gridBefore w:val="1"/>
          <w:wBefore w:w="80" w:type="dxa"/>
          <w:trPrChange w:id="242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428" w:author="Simona Mrkvičková" w:date="2018-04-13T14:26:00Z">
              <w:tcPr>
                <w:tcW w:w="6049" w:type="dxa"/>
                <w:gridSpan w:val="25"/>
              </w:tcPr>
            </w:tcPrChange>
          </w:tcPr>
          <w:p w14:paraId="16648F1A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429" w:author="Simona Mrkvičková" w:date="2018-04-13T14:26:00Z">
              <w:tcPr>
                <w:tcW w:w="1743" w:type="dxa"/>
                <w:gridSpan w:val="14"/>
              </w:tcPr>
            </w:tcPrChange>
          </w:tcPr>
          <w:p w14:paraId="2AD29477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430" w:author="Simona Mrkvičková" w:date="2018-04-13T14:26:00Z">
              <w:tcPr>
                <w:tcW w:w="2289" w:type="dxa"/>
                <w:gridSpan w:val="23"/>
              </w:tcPr>
            </w:tcPrChange>
          </w:tcPr>
          <w:p w14:paraId="6B965FA9" w14:textId="77777777" w:rsidR="00DA49CD" w:rsidRDefault="00DA49CD" w:rsidP="00A86912">
            <w:pPr>
              <w:jc w:val="both"/>
            </w:pPr>
          </w:p>
        </w:tc>
      </w:tr>
      <w:tr w:rsidR="00DA49CD" w14:paraId="53A7464F" w14:textId="77777777" w:rsidTr="00D53E52">
        <w:trPr>
          <w:gridBefore w:val="1"/>
          <w:wBefore w:w="80" w:type="dxa"/>
          <w:trPrChange w:id="243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432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051A0E67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3CA66F9D" w14:textId="77777777" w:rsidTr="00D53E52">
        <w:trPr>
          <w:gridBefore w:val="1"/>
          <w:wBefore w:w="80" w:type="dxa"/>
          <w:trHeight w:val="465"/>
          <w:trPrChange w:id="2433" w:author="Simona Mrkvičková" w:date="2018-04-13T14:26:00Z">
            <w:trPr>
              <w:gridBefore w:val="1"/>
              <w:wBefore w:w="76" w:type="dxa"/>
              <w:trHeight w:val="465"/>
            </w:trPr>
          </w:trPrChange>
        </w:trPr>
        <w:tc>
          <w:tcPr>
            <w:tcW w:w="10077" w:type="dxa"/>
            <w:gridSpan w:val="62"/>
            <w:tcBorders>
              <w:top w:val="nil"/>
            </w:tcBorders>
            <w:tcPrChange w:id="2434" w:author="Simona Mrkvičková" w:date="2018-04-13T14:26:00Z">
              <w:tcPr>
                <w:tcW w:w="10081" w:type="dxa"/>
                <w:gridSpan w:val="62"/>
                <w:tcBorders>
                  <w:top w:val="nil"/>
                </w:tcBorders>
              </w:tcPr>
            </w:tcPrChange>
          </w:tcPr>
          <w:p w14:paraId="53411AB5" w14:textId="77777777" w:rsidR="00672CDD" w:rsidRPr="005451A3" w:rsidRDefault="00672CDD" w:rsidP="004D68B1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de-DE"/>
              </w:rPr>
            </w:pPr>
            <w:r w:rsidRPr="005451A3">
              <w:rPr>
                <w:b/>
                <w:sz w:val="21"/>
                <w:szCs w:val="21"/>
                <w:lang w:val="de-DE"/>
              </w:rPr>
              <w:t>Nekonvenční technologie</w:t>
            </w:r>
            <w:r w:rsidRPr="005451A3">
              <w:rPr>
                <w:sz w:val="21"/>
                <w:szCs w:val="21"/>
                <w:lang w:val="de-DE"/>
              </w:rPr>
              <w:t xml:space="preserve"> (100% p)</w:t>
            </w:r>
          </w:p>
          <w:p w14:paraId="03AA7064" w14:textId="77777777" w:rsidR="00DA49CD" w:rsidRPr="005451A3" w:rsidRDefault="00D62F18" w:rsidP="004D68B1">
            <w:pPr>
              <w:pStyle w:val="Zkladntext"/>
              <w:spacing w:before="60" w:after="60"/>
              <w:ind w:left="0" w:right="108"/>
              <w:rPr>
                <w:lang w:val="de-DE"/>
              </w:rPr>
            </w:pPr>
            <w:r w:rsidRPr="005451A3">
              <w:rPr>
                <w:sz w:val="21"/>
                <w:szCs w:val="21"/>
                <w:lang w:val="de-DE"/>
              </w:rPr>
              <w:t>Technologie II (50% p)</w:t>
            </w:r>
          </w:p>
        </w:tc>
      </w:tr>
      <w:tr w:rsidR="00DA49CD" w14:paraId="2DEC228C" w14:textId="77777777" w:rsidTr="00D53E52">
        <w:trPr>
          <w:gridBefore w:val="1"/>
          <w:wBefore w:w="80" w:type="dxa"/>
          <w:trPrChange w:id="243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436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5814B838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3C05EABC" w14:textId="77777777" w:rsidTr="00D53E52">
        <w:trPr>
          <w:gridBefore w:val="1"/>
          <w:wBefore w:w="80" w:type="dxa"/>
          <w:trHeight w:val="372"/>
          <w:trPrChange w:id="2437" w:author="Simona Mrkvičková" w:date="2018-04-13T14:26:00Z">
            <w:trPr>
              <w:gridBefore w:val="1"/>
              <w:wBefore w:w="76" w:type="dxa"/>
              <w:trHeight w:val="372"/>
            </w:trPr>
          </w:trPrChange>
        </w:trPr>
        <w:tc>
          <w:tcPr>
            <w:tcW w:w="10077" w:type="dxa"/>
            <w:gridSpan w:val="62"/>
            <w:tcPrChange w:id="2438" w:author="Simona Mrkvičková" w:date="2018-04-13T14:26:00Z">
              <w:tcPr>
                <w:tcW w:w="10081" w:type="dxa"/>
                <w:gridSpan w:val="62"/>
              </w:tcPr>
            </w:tcPrChange>
          </w:tcPr>
          <w:p w14:paraId="56F62568" w14:textId="77777777" w:rsidR="00DA49CD" w:rsidRPr="004D68B1" w:rsidRDefault="00DA49CD" w:rsidP="00A86912">
            <w:pPr>
              <w:spacing w:before="60" w:after="60"/>
              <w:rPr>
                <w:b/>
                <w:sz w:val="21"/>
                <w:szCs w:val="21"/>
              </w:rPr>
            </w:pPr>
            <w:r w:rsidRPr="004D68B1">
              <w:rPr>
                <w:rFonts w:eastAsia="Calibri"/>
                <w:sz w:val="21"/>
                <w:szCs w:val="21"/>
              </w:rPr>
              <w:t>2000: VUT Brno,</w:t>
            </w:r>
            <w:r w:rsidRPr="004D68B1">
              <w:rPr>
                <w:bCs/>
                <w:sz w:val="21"/>
                <w:szCs w:val="21"/>
              </w:rPr>
              <w:t xml:space="preserve"> FS, </w:t>
            </w:r>
            <w:r w:rsidRPr="004D68B1">
              <w:rPr>
                <w:rFonts w:eastAsia="Calibri"/>
                <w:sz w:val="21"/>
                <w:szCs w:val="21"/>
              </w:rPr>
              <w:t>SP Strojírenská technologie, obor Strojírenská technologie, Ph.D.</w:t>
            </w:r>
          </w:p>
        </w:tc>
      </w:tr>
      <w:tr w:rsidR="00DA49CD" w14:paraId="260A23F5" w14:textId="77777777" w:rsidTr="00D53E52">
        <w:trPr>
          <w:gridBefore w:val="1"/>
          <w:wBefore w:w="80" w:type="dxa"/>
          <w:trPrChange w:id="243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440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4A0B13F9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 xml:space="preserve">Údaje o odborném působení 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b/>
              </w:rPr>
              <w:t>od absolvování VŠ</w:t>
            </w:r>
          </w:p>
        </w:tc>
      </w:tr>
      <w:tr w:rsidR="00DA49CD" w14:paraId="1D793C5E" w14:textId="77777777" w:rsidTr="00D53E52">
        <w:trPr>
          <w:gridBefore w:val="1"/>
          <w:wBefore w:w="80" w:type="dxa"/>
          <w:trHeight w:val="718"/>
          <w:trPrChange w:id="2441" w:author="Simona Mrkvičková" w:date="2018-04-13T14:26:00Z">
            <w:trPr>
              <w:gridBefore w:val="1"/>
              <w:wBefore w:w="76" w:type="dxa"/>
              <w:trHeight w:val="718"/>
            </w:trPr>
          </w:trPrChange>
        </w:trPr>
        <w:tc>
          <w:tcPr>
            <w:tcW w:w="10077" w:type="dxa"/>
            <w:gridSpan w:val="62"/>
            <w:tcPrChange w:id="2442" w:author="Simona Mrkvičková" w:date="2018-04-13T14:26:00Z">
              <w:tcPr>
                <w:tcW w:w="10081" w:type="dxa"/>
                <w:gridSpan w:val="62"/>
              </w:tcPr>
            </w:tcPrChange>
          </w:tcPr>
          <w:p w14:paraId="6E122214" w14:textId="77777777" w:rsidR="00DA49CD" w:rsidRPr="004D68B1" w:rsidRDefault="00DA49CD" w:rsidP="004D68B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21"/>
                <w:szCs w:val="21"/>
              </w:rPr>
            </w:pPr>
            <w:r w:rsidRPr="004D68B1">
              <w:rPr>
                <w:rFonts w:eastAsia="Calibri"/>
                <w:sz w:val="21"/>
                <w:szCs w:val="21"/>
              </w:rPr>
              <w:t xml:space="preserve">1983 </w:t>
            </w:r>
            <w:r w:rsidRPr="004D68B1">
              <w:rPr>
                <w:sz w:val="21"/>
                <w:szCs w:val="21"/>
              </w:rPr>
              <w:t xml:space="preserve">– </w:t>
            </w:r>
            <w:r w:rsidRPr="004D68B1">
              <w:rPr>
                <w:rFonts w:eastAsia="Calibri"/>
                <w:sz w:val="21"/>
                <w:szCs w:val="21"/>
              </w:rPr>
              <w:t xml:space="preserve">1987: Barum Otrokovice, </w:t>
            </w:r>
            <w:proofErr w:type="gramStart"/>
            <w:r w:rsidRPr="004D68B1">
              <w:rPr>
                <w:rFonts w:eastAsia="Calibri"/>
                <w:sz w:val="21"/>
                <w:szCs w:val="21"/>
              </w:rPr>
              <w:t>n.p.</w:t>
            </w:r>
            <w:proofErr w:type="gramEnd"/>
            <w:r w:rsidRPr="004D68B1">
              <w:rPr>
                <w:rFonts w:eastAsia="Calibri"/>
                <w:sz w:val="21"/>
                <w:szCs w:val="21"/>
              </w:rPr>
              <w:t>, technik – oddělení technického rozvoje výroby</w:t>
            </w:r>
          </w:p>
          <w:p w14:paraId="48B23C52" w14:textId="77777777" w:rsidR="00DA49CD" w:rsidRPr="004D68B1" w:rsidRDefault="00DA49CD" w:rsidP="004D68B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eastAsia="Calibri"/>
                <w:sz w:val="21"/>
                <w:szCs w:val="21"/>
              </w:rPr>
            </w:pPr>
            <w:r w:rsidRPr="004D68B1">
              <w:rPr>
                <w:rFonts w:eastAsia="Calibri"/>
                <w:sz w:val="21"/>
                <w:szCs w:val="21"/>
              </w:rPr>
              <w:t xml:space="preserve">1987 </w:t>
            </w:r>
            <w:r w:rsidRPr="004D68B1">
              <w:rPr>
                <w:sz w:val="21"/>
                <w:szCs w:val="21"/>
              </w:rPr>
              <w:t xml:space="preserve">– </w:t>
            </w:r>
            <w:r w:rsidRPr="004D68B1">
              <w:rPr>
                <w:rFonts w:eastAsia="Calibri"/>
                <w:sz w:val="21"/>
                <w:szCs w:val="21"/>
              </w:rPr>
              <w:t>2010: UTB Zlín, FT, Ústav výrobního inženýrství, odborný asistent, tajemník</w:t>
            </w:r>
          </w:p>
          <w:p w14:paraId="78C0F4B8" w14:textId="77777777" w:rsidR="00DA49CD" w:rsidRDefault="00DA49CD" w:rsidP="004D68B1">
            <w:pPr>
              <w:spacing w:before="60" w:after="60"/>
              <w:jc w:val="both"/>
            </w:pPr>
            <w:r w:rsidRPr="004D68B1">
              <w:rPr>
                <w:rFonts w:eastAsia="Calibri"/>
                <w:sz w:val="21"/>
                <w:szCs w:val="21"/>
              </w:rPr>
              <w:t xml:space="preserve">2010 </w:t>
            </w:r>
            <w:r w:rsidRPr="004D68B1">
              <w:rPr>
                <w:sz w:val="21"/>
                <w:szCs w:val="21"/>
              </w:rPr>
              <w:t xml:space="preserve">– </w:t>
            </w:r>
            <w:r w:rsidRPr="004D68B1">
              <w:rPr>
                <w:rFonts w:eastAsia="Calibri"/>
                <w:sz w:val="21"/>
                <w:szCs w:val="21"/>
              </w:rPr>
              <w:t>dosud: UTB Zlín, FT, Ústav výrobního inženýrství, docent, tajemník</w:t>
            </w:r>
          </w:p>
        </w:tc>
      </w:tr>
      <w:tr w:rsidR="00DA49CD" w14:paraId="5B25BF46" w14:textId="77777777" w:rsidTr="00D53E52">
        <w:trPr>
          <w:gridBefore w:val="1"/>
          <w:wBefore w:w="80" w:type="dxa"/>
          <w:trHeight w:val="250"/>
          <w:trPrChange w:id="2443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44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4F0DB000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5A246F19" w14:textId="77777777" w:rsidTr="00D53E52">
        <w:trPr>
          <w:gridBefore w:val="1"/>
          <w:wBefore w:w="80" w:type="dxa"/>
          <w:trHeight w:val="184"/>
          <w:trPrChange w:id="2445" w:author="Simona Mrkvičková" w:date="2018-04-13T14:26:00Z">
            <w:trPr>
              <w:gridBefore w:val="1"/>
              <w:wBefore w:w="76" w:type="dxa"/>
              <w:trHeight w:val="184"/>
            </w:trPr>
          </w:trPrChange>
        </w:trPr>
        <w:tc>
          <w:tcPr>
            <w:tcW w:w="10077" w:type="dxa"/>
            <w:gridSpan w:val="62"/>
            <w:tcPrChange w:id="2446" w:author="Simona Mrkvičková" w:date="2018-04-13T14:26:00Z">
              <w:tcPr>
                <w:tcW w:w="10081" w:type="dxa"/>
                <w:gridSpan w:val="62"/>
              </w:tcPr>
            </w:tcPrChange>
          </w:tcPr>
          <w:p w14:paraId="5227C103" w14:textId="77777777" w:rsidR="00DA49CD" w:rsidRPr="004D68B1" w:rsidRDefault="00DA49CD" w:rsidP="00A86912">
            <w:pPr>
              <w:spacing w:before="60" w:after="60"/>
              <w:rPr>
                <w:sz w:val="21"/>
                <w:szCs w:val="21"/>
              </w:rPr>
            </w:pPr>
            <w:r w:rsidRPr="004D68B1">
              <w:rPr>
                <w:sz w:val="21"/>
                <w:szCs w:val="21"/>
              </w:rPr>
              <w:t>Počet</w:t>
            </w:r>
            <w:r w:rsidRPr="004D68B1">
              <w:rPr>
                <w:rFonts w:eastAsiaTheme="minorHAnsi"/>
                <w:sz w:val="21"/>
                <w:szCs w:val="21"/>
              </w:rPr>
              <w:t xml:space="preserve"> </w:t>
            </w:r>
            <w:r w:rsidRPr="004D68B1">
              <w:rPr>
                <w:sz w:val="21"/>
                <w:szCs w:val="21"/>
              </w:rPr>
              <w:t xml:space="preserve">obhájených prací, které vyučující vedl v období 2013 </w:t>
            </w:r>
            <w:r w:rsidRPr="004D68B1">
              <w:rPr>
                <w:rFonts w:eastAsia="Calibri"/>
                <w:sz w:val="21"/>
                <w:szCs w:val="21"/>
              </w:rPr>
              <w:t xml:space="preserve">– </w:t>
            </w:r>
            <w:r w:rsidRPr="004D68B1">
              <w:rPr>
                <w:sz w:val="21"/>
                <w:szCs w:val="21"/>
              </w:rPr>
              <w:t>2017: 14 BP, 15 DP.</w:t>
            </w:r>
          </w:p>
        </w:tc>
      </w:tr>
      <w:tr w:rsidR="00DA49CD" w14:paraId="0030D6E4" w14:textId="77777777" w:rsidTr="00D53E52">
        <w:trPr>
          <w:gridBefore w:val="1"/>
          <w:wBefore w:w="80" w:type="dxa"/>
          <w:cantSplit/>
          <w:trPrChange w:id="2447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2448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42C6F836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2449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662CF932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2450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6660DB3D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2451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2CC79877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Ohlasy publikací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</w:tc>
      </w:tr>
      <w:tr w:rsidR="00DA49CD" w14:paraId="0A4D0695" w14:textId="77777777" w:rsidTr="00D53E52">
        <w:trPr>
          <w:gridBefore w:val="1"/>
          <w:wBefore w:w="80" w:type="dxa"/>
          <w:cantSplit/>
          <w:trPrChange w:id="2452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PrChange w:id="2453" w:author="Simona Mrkvičková" w:date="2018-04-13T14:26:00Z">
              <w:tcPr>
                <w:tcW w:w="3332" w:type="dxa"/>
                <w:gridSpan w:val="11"/>
              </w:tcPr>
            </w:tcPrChange>
          </w:tcPr>
          <w:p w14:paraId="6CB08B25" w14:textId="77777777" w:rsidR="00DA49CD" w:rsidRPr="004D68B1" w:rsidRDefault="00DA49CD" w:rsidP="004D68B1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D68B1">
              <w:rPr>
                <w:sz w:val="21"/>
                <w:szCs w:val="21"/>
              </w:rPr>
              <w:t>Strojírenská technologie</w:t>
            </w:r>
          </w:p>
        </w:tc>
        <w:tc>
          <w:tcPr>
            <w:tcW w:w="2242" w:type="dxa"/>
            <w:gridSpan w:val="11"/>
            <w:tcPrChange w:id="2454" w:author="Simona Mrkvičková" w:date="2018-04-13T14:26:00Z">
              <w:tcPr>
                <w:tcW w:w="2244" w:type="dxa"/>
                <w:gridSpan w:val="11"/>
              </w:tcPr>
            </w:tcPrChange>
          </w:tcPr>
          <w:p w14:paraId="4BD6EBA0" w14:textId="77777777" w:rsidR="00DA49CD" w:rsidRPr="004D68B1" w:rsidRDefault="00DA49CD" w:rsidP="004D68B1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D68B1">
              <w:rPr>
                <w:sz w:val="21"/>
                <w:szCs w:val="21"/>
              </w:rPr>
              <w:t>2010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2455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0F1A319E" w14:textId="77777777" w:rsidR="00DA49CD" w:rsidRPr="004D68B1" w:rsidRDefault="00DA49CD" w:rsidP="004D68B1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D68B1">
              <w:rPr>
                <w:sz w:val="21"/>
                <w:szCs w:val="21"/>
              </w:rPr>
              <w:t>VŠB-TU Ostrava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2456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7AEE41BA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2457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215C79C7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9" w:type="dxa"/>
            <w:gridSpan w:val="4"/>
            <w:shd w:val="clear" w:color="auto" w:fill="F7CAAC"/>
            <w:tcPrChange w:id="2458" w:author="Simona Mrkvičková" w:date="2018-04-13T14:26:00Z">
              <w:tcPr>
                <w:tcW w:w="890" w:type="dxa"/>
                <w:gridSpan w:val="4"/>
                <w:shd w:val="clear" w:color="auto" w:fill="F7CAAC"/>
              </w:tcPr>
            </w:tcPrChange>
          </w:tcPr>
          <w:p w14:paraId="73B88ED9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5D8D4472" w14:textId="77777777" w:rsidTr="00D53E52">
        <w:trPr>
          <w:gridBefore w:val="1"/>
          <w:wBefore w:w="80" w:type="dxa"/>
          <w:cantSplit/>
          <w:trHeight w:val="70"/>
          <w:trPrChange w:id="2459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shd w:val="clear" w:color="auto" w:fill="F7CAAC"/>
            <w:tcPrChange w:id="2460" w:author="Simona Mrkvičková" w:date="2018-04-13T14:26:00Z">
              <w:tcPr>
                <w:tcW w:w="3332" w:type="dxa"/>
                <w:gridSpan w:val="11"/>
                <w:shd w:val="clear" w:color="auto" w:fill="F7CAAC"/>
              </w:tcPr>
            </w:tcPrChange>
          </w:tcPr>
          <w:p w14:paraId="48023D66" w14:textId="77777777" w:rsidR="00DA49CD" w:rsidRDefault="00DA49CD" w:rsidP="00A86912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2" w:type="dxa"/>
            <w:gridSpan w:val="11"/>
            <w:shd w:val="clear" w:color="auto" w:fill="F7CAAC"/>
            <w:tcPrChange w:id="2461" w:author="Simona Mrkvičková" w:date="2018-04-13T14:26:00Z">
              <w:tcPr>
                <w:tcW w:w="2244" w:type="dxa"/>
                <w:gridSpan w:val="11"/>
                <w:shd w:val="clear" w:color="auto" w:fill="F7CAAC"/>
              </w:tcPr>
            </w:tcPrChange>
          </w:tcPr>
          <w:p w14:paraId="18FA3F89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shd w:val="clear" w:color="auto" w:fill="F7CAAC"/>
            <w:tcPrChange w:id="2462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53641733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2463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41DAF4B7" w14:textId="77777777" w:rsidR="00DA49CD" w:rsidRPr="00072E62" w:rsidRDefault="00DA49CD" w:rsidP="00A86912">
            <w:pPr>
              <w:jc w:val="both"/>
              <w:rPr>
                <w:b/>
              </w:rPr>
            </w:pPr>
            <w:r w:rsidRPr="00072E62">
              <w:rPr>
                <w:b/>
              </w:rPr>
              <w:t>0</w:t>
            </w:r>
          </w:p>
        </w:tc>
        <w:tc>
          <w:tcPr>
            <w:tcW w:w="696" w:type="dxa"/>
            <w:gridSpan w:val="6"/>
            <w:vMerge w:val="restart"/>
            <w:tcPrChange w:id="2464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07EAED9F" w14:textId="77777777" w:rsidR="00DA49CD" w:rsidRPr="00072E62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889" w:type="dxa"/>
            <w:gridSpan w:val="4"/>
            <w:vMerge w:val="restart"/>
            <w:tcPrChange w:id="2465" w:author="Simona Mrkvičková" w:date="2018-04-13T14:26:00Z">
              <w:tcPr>
                <w:tcW w:w="890" w:type="dxa"/>
                <w:gridSpan w:val="4"/>
                <w:vMerge w:val="restart"/>
              </w:tcPr>
            </w:tcPrChange>
          </w:tcPr>
          <w:p w14:paraId="5AAA97C5" w14:textId="77777777" w:rsidR="00DA49CD" w:rsidRPr="00072E62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072E62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41C093A2" w14:textId="77777777" w:rsidTr="00D53E52">
        <w:trPr>
          <w:gridBefore w:val="1"/>
          <w:wBefore w:w="80" w:type="dxa"/>
          <w:trHeight w:val="205"/>
          <w:trPrChange w:id="2466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PrChange w:id="2467" w:author="Simona Mrkvičková" w:date="2018-04-13T14:26:00Z">
              <w:tcPr>
                <w:tcW w:w="3332" w:type="dxa"/>
                <w:gridSpan w:val="11"/>
              </w:tcPr>
            </w:tcPrChange>
          </w:tcPr>
          <w:p w14:paraId="0F87A820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2" w:type="dxa"/>
            <w:gridSpan w:val="11"/>
            <w:tcPrChange w:id="2468" w:author="Simona Mrkvičková" w:date="2018-04-13T14:26:00Z">
              <w:tcPr>
                <w:tcW w:w="2244" w:type="dxa"/>
                <w:gridSpan w:val="11"/>
              </w:tcPr>
            </w:tcPrChange>
          </w:tcPr>
          <w:p w14:paraId="62499DE1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2469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3D3A9ACD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2470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0C51910E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2471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30366CC0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889" w:type="dxa"/>
            <w:gridSpan w:val="4"/>
            <w:vMerge/>
            <w:vAlign w:val="center"/>
            <w:tcPrChange w:id="2472" w:author="Simona Mrkvičková" w:date="2018-04-13T14:26:00Z">
              <w:tcPr>
                <w:tcW w:w="890" w:type="dxa"/>
                <w:gridSpan w:val="4"/>
                <w:vMerge/>
                <w:vAlign w:val="center"/>
              </w:tcPr>
            </w:tcPrChange>
          </w:tcPr>
          <w:p w14:paraId="32F6D11A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7446A129" w14:textId="77777777" w:rsidTr="00D53E52">
        <w:trPr>
          <w:gridBefore w:val="1"/>
          <w:wBefore w:w="80" w:type="dxa"/>
          <w:trPrChange w:id="247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47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13EC88BE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 xml:space="preserve">Přehled 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b/>
              </w:rPr>
              <w:t xml:space="preserve">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4D333A38" w14:textId="77777777" w:rsidTr="00D53E52">
        <w:trPr>
          <w:gridBefore w:val="1"/>
          <w:wBefore w:w="80" w:type="dxa"/>
          <w:trHeight w:val="283"/>
          <w:trPrChange w:id="2475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PrChange w:id="2476" w:author="Simona Mrkvičková" w:date="2018-04-13T14:26:00Z">
              <w:tcPr>
                <w:tcW w:w="10081" w:type="dxa"/>
                <w:gridSpan w:val="62"/>
              </w:tcPr>
            </w:tcPrChange>
          </w:tcPr>
          <w:p w14:paraId="54A18E51" w14:textId="77777777" w:rsidR="00DA49CD" w:rsidRPr="004D68B1" w:rsidRDefault="00DA49CD" w:rsidP="004D68B1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4D68B1">
              <w:rPr>
                <w:b/>
                <w:bCs/>
                <w:sz w:val="21"/>
                <w:szCs w:val="21"/>
              </w:rPr>
              <w:t>SÝKOROVÁ, L.</w:t>
            </w:r>
            <w:r w:rsidRPr="004D68B1">
              <w:rPr>
                <w:bCs/>
                <w:sz w:val="21"/>
                <w:szCs w:val="21"/>
              </w:rPr>
              <w:t xml:space="preserve"> </w:t>
            </w:r>
            <w:r w:rsidRPr="004D68B1">
              <w:rPr>
                <w:b/>
                <w:bCs/>
                <w:sz w:val="21"/>
                <w:szCs w:val="21"/>
              </w:rPr>
              <w:t>(45%)</w:t>
            </w:r>
            <w:r w:rsidRPr="004D68B1">
              <w:rPr>
                <w:bCs/>
                <w:sz w:val="21"/>
                <w:szCs w:val="21"/>
              </w:rPr>
              <w:t>, PATA, V., KUBIŠOVÁ, M., MALACHOVÁ, M.:</w:t>
            </w:r>
            <w:r w:rsidRPr="004D68B1">
              <w:rPr>
                <w:b/>
                <w:bCs/>
                <w:sz w:val="21"/>
                <w:szCs w:val="21"/>
              </w:rPr>
              <w:t xml:space="preserve"> </w:t>
            </w:r>
            <w:r w:rsidRPr="004D68B1">
              <w:rPr>
                <w:rFonts w:ascii="Calibri" w:hAnsi="Calibri"/>
                <w:color w:val="000000"/>
                <w:sz w:val="21"/>
                <w:szCs w:val="21"/>
              </w:rPr>
              <w:t xml:space="preserve"> </w:t>
            </w:r>
            <w:r w:rsidRPr="004D68B1">
              <w:rPr>
                <w:bCs/>
                <w:sz w:val="21"/>
                <w:szCs w:val="21"/>
              </w:rPr>
              <w:t xml:space="preserve">The "laser machinability" of polymeric materials. </w:t>
            </w:r>
            <w:r w:rsidRPr="004D68B1">
              <w:rPr>
                <w:bCs/>
                <w:i/>
                <w:sz w:val="21"/>
                <w:szCs w:val="21"/>
              </w:rPr>
              <w:t>Materials Science Forum</w:t>
            </w:r>
            <w:r w:rsidRPr="004D68B1">
              <w:rPr>
                <w:bCs/>
                <w:sz w:val="21"/>
                <w:szCs w:val="21"/>
              </w:rPr>
              <w:t xml:space="preserve"> 862, 141-147, </w:t>
            </w:r>
            <w:r w:rsidRPr="004D68B1">
              <w:rPr>
                <w:b/>
                <w:bCs/>
                <w:sz w:val="21"/>
                <w:szCs w:val="21"/>
              </w:rPr>
              <w:t>2016</w:t>
            </w:r>
            <w:r w:rsidRPr="004D68B1">
              <w:rPr>
                <w:bCs/>
                <w:sz w:val="21"/>
                <w:szCs w:val="21"/>
              </w:rPr>
              <w:t xml:space="preserve">. ISSN 0255-5476. </w:t>
            </w:r>
          </w:p>
          <w:p w14:paraId="54DD8CF8" w14:textId="77777777" w:rsidR="00DA49CD" w:rsidRPr="004D68B1" w:rsidRDefault="00DA49CD" w:rsidP="004D68B1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4D68B1">
              <w:rPr>
                <w:sz w:val="21"/>
                <w:szCs w:val="21"/>
              </w:rPr>
              <w:t>PATA, V.,</w:t>
            </w:r>
            <w:r w:rsidRPr="004D68B1">
              <w:rPr>
                <w:b/>
                <w:sz w:val="21"/>
                <w:szCs w:val="21"/>
              </w:rPr>
              <w:t xml:space="preserve"> SÝKOROVÁ, L. </w:t>
            </w:r>
            <w:r w:rsidRPr="004D68B1">
              <w:rPr>
                <w:b/>
                <w:bCs/>
                <w:sz w:val="21"/>
                <w:szCs w:val="21"/>
              </w:rPr>
              <w:t>(45%)</w:t>
            </w:r>
            <w:r w:rsidRPr="004D68B1">
              <w:rPr>
                <w:bCs/>
                <w:sz w:val="21"/>
                <w:szCs w:val="21"/>
              </w:rPr>
              <w:t>, KUBIŠOVÁ, M., MALACHOVÁ, M.</w:t>
            </w:r>
            <w:r w:rsidRPr="004D68B1">
              <w:rPr>
                <w:color w:val="000000"/>
                <w:sz w:val="21"/>
                <w:szCs w:val="21"/>
              </w:rPr>
              <w:t>:</w:t>
            </w:r>
            <w:r w:rsidRPr="004D68B1">
              <w:rPr>
                <w:sz w:val="21"/>
                <w:szCs w:val="21"/>
              </w:rPr>
              <w:t xml:space="preserve"> Resolving problems of finding surface boundaries during laser machining. </w:t>
            </w:r>
            <w:r w:rsidRPr="004D68B1">
              <w:rPr>
                <w:i/>
                <w:sz w:val="21"/>
                <w:szCs w:val="21"/>
              </w:rPr>
              <w:t xml:space="preserve">Materials Science Forum </w:t>
            </w:r>
            <w:r w:rsidRPr="004D68B1">
              <w:rPr>
                <w:sz w:val="21"/>
                <w:szCs w:val="21"/>
              </w:rPr>
              <w:t>862,</w:t>
            </w:r>
            <w:r w:rsidRPr="004D68B1">
              <w:rPr>
                <w:caps/>
                <w:sz w:val="21"/>
                <w:szCs w:val="21"/>
              </w:rPr>
              <w:t xml:space="preserve"> </w:t>
            </w:r>
            <w:r w:rsidRPr="004D68B1">
              <w:rPr>
                <w:sz w:val="21"/>
                <w:szCs w:val="21"/>
              </w:rPr>
              <w:t xml:space="preserve">66-71, </w:t>
            </w:r>
            <w:r w:rsidRPr="004D68B1">
              <w:rPr>
                <w:b/>
                <w:sz w:val="21"/>
                <w:szCs w:val="21"/>
              </w:rPr>
              <w:t>2016</w:t>
            </w:r>
            <w:r w:rsidRPr="004D68B1">
              <w:rPr>
                <w:sz w:val="21"/>
                <w:szCs w:val="21"/>
              </w:rPr>
              <w:t xml:space="preserve">. ISSN 0255-5476. </w:t>
            </w:r>
          </w:p>
          <w:p w14:paraId="5275F43D" w14:textId="77777777" w:rsidR="00DA49CD" w:rsidRPr="004D68B1" w:rsidRDefault="00DA49CD" w:rsidP="004D68B1">
            <w:pPr>
              <w:pStyle w:val="Nzev"/>
              <w:spacing w:before="120" w:after="120"/>
              <w:jc w:val="both"/>
              <w:rPr>
                <w:b w:val="0"/>
                <w:sz w:val="21"/>
                <w:szCs w:val="21"/>
              </w:rPr>
            </w:pPr>
            <w:r w:rsidRPr="004D68B1">
              <w:rPr>
                <w:sz w:val="21"/>
                <w:szCs w:val="21"/>
              </w:rPr>
              <w:t>SÝKOROVÁ, L. (45%)</w:t>
            </w:r>
            <w:r w:rsidRPr="004D68B1">
              <w:rPr>
                <w:b w:val="0"/>
                <w:sz w:val="21"/>
                <w:szCs w:val="21"/>
              </w:rPr>
              <w:t>, ŠUBA, O., LUKOVICS, I.: PMMA surface structure within CO</w:t>
            </w:r>
            <w:r w:rsidRPr="004D68B1">
              <w:rPr>
                <w:b w:val="0"/>
                <w:sz w:val="21"/>
                <w:szCs w:val="21"/>
                <w:vertAlign w:val="subscript"/>
              </w:rPr>
              <w:t>2</w:t>
            </w:r>
            <w:r w:rsidRPr="004D68B1">
              <w:rPr>
                <w:b w:val="0"/>
                <w:sz w:val="21"/>
                <w:szCs w:val="21"/>
              </w:rPr>
              <w:t xml:space="preserve"> laser micro-machining. </w:t>
            </w:r>
            <w:r w:rsidRPr="004D68B1">
              <w:rPr>
                <w:b w:val="0"/>
                <w:i/>
                <w:sz w:val="21"/>
                <w:szCs w:val="21"/>
              </w:rPr>
              <w:t>Key Engineering Materials</w:t>
            </w:r>
            <w:r w:rsidRPr="004D68B1">
              <w:rPr>
                <w:b w:val="0"/>
                <w:caps/>
                <w:sz w:val="21"/>
                <w:szCs w:val="21"/>
              </w:rPr>
              <w:t xml:space="preserve"> 581, </w:t>
            </w:r>
            <w:r w:rsidRPr="004D68B1">
              <w:rPr>
                <w:b w:val="0"/>
                <w:sz w:val="21"/>
                <w:szCs w:val="21"/>
              </w:rPr>
              <w:t xml:space="preserve">397-402, </w:t>
            </w:r>
            <w:r w:rsidRPr="004D68B1">
              <w:rPr>
                <w:sz w:val="21"/>
                <w:szCs w:val="21"/>
              </w:rPr>
              <w:t>2014</w:t>
            </w:r>
            <w:r w:rsidRPr="004D68B1">
              <w:rPr>
                <w:b w:val="0"/>
                <w:sz w:val="21"/>
                <w:szCs w:val="21"/>
              </w:rPr>
              <w:t>. Zurich: Trans Tech Publications Ltd. ISSN 1013-9826. ISBN 978-3-03785-840-0.</w:t>
            </w:r>
            <w:r w:rsidRPr="004D68B1">
              <w:rPr>
                <w:bCs w:val="0"/>
                <w:sz w:val="21"/>
                <w:szCs w:val="21"/>
              </w:rPr>
              <w:t xml:space="preserve"> </w:t>
            </w:r>
          </w:p>
          <w:p w14:paraId="1227A274" w14:textId="77777777" w:rsidR="00DA49CD" w:rsidRPr="004D68B1" w:rsidRDefault="00DA49CD" w:rsidP="004D68B1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4D68B1">
              <w:rPr>
                <w:b/>
                <w:bCs/>
                <w:sz w:val="21"/>
                <w:szCs w:val="21"/>
              </w:rPr>
              <w:t>SÝKOROVÁ, L. (45%)</w:t>
            </w:r>
            <w:r w:rsidRPr="004D68B1">
              <w:rPr>
                <w:bCs/>
                <w:sz w:val="21"/>
                <w:szCs w:val="21"/>
              </w:rPr>
              <w:t>,</w:t>
            </w:r>
            <w:r w:rsidRPr="004D68B1">
              <w:rPr>
                <w:b/>
                <w:bCs/>
                <w:sz w:val="21"/>
                <w:szCs w:val="21"/>
              </w:rPr>
              <w:t xml:space="preserve"> </w:t>
            </w:r>
            <w:r w:rsidRPr="004D68B1">
              <w:rPr>
                <w:bCs/>
                <w:sz w:val="21"/>
                <w:szCs w:val="21"/>
              </w:rPr>
              <w:t xml:space="preserve">ŠUBA, O., KNEDLOVÁ, J.: Laser micro-machining and temperature field simulation. </w:t>
            </w:r>
            <w:r w:rsidRPr="004D68B1">
              <w:rPr>
                <w:bCs/>
                <w:i/>
                <w:sz w:val="21"/>
                <w:szCs w:val="21"/>
              </w:rPr>
              <w:t>Key Engineering Materials</w:t>
            </w:r>
            <w:r w:rsidRPr="004D68B1">
              <w:rPr>
                <w:bCs/>
                <w:caps/>
                <w:sz w:val="21"/>
                <w:szCs w:val="21"/>
              </w:rPr>
              <w:t xml:space="preserve"> 581, </w:t>
            </w:r>
            <w:r w:rsidRPr="004D68B1">
              <w:rPr>
                <w:bCs/>
                <w:sz w:val="21"/>
                <w:szCs w:val="21"/>
              </w:rPr>
              <w:t xml:space="preserve">322-325, </w:t>
            </w:r>
            <w:r w:rsidRPr="004D68B1">
              <w:rPr>
                <w:b/>
                <w:bCs/>
                <w:sz w:val="21"/>
                <w:szCs w:val="21"/>
              </w:rPr>
              <w:t>2014</w:t>
            </w:r>
            <w:r w:rsidRPr="004D68B1">
              <w:rPr>
                <w:bCs/>
                <w:sz w:val="21"/>
                <w:szCs w:val="21"/>
              </w:rPr>
              <w:t xml:space="preserve">. Zurich: Trans Tech Publications Ltd. ISSN 1013-9826. ISBN 978-3-03785-876-9. </w:t>
            </w:r>
          </w:p>
          <w:p w14:paraId="158FEAE6" w14:textId="77777777" w:rsidR="00DA49CD" w:rsidRDefault="00DA49CD" w:rsidP="004D68B1">
            <w:pPr>
              <w:pStyle w:val="Zkladntext"/>
              <w:tabs>
                <w:tab w:val="left" w:pos="9760"/>
              </w:tabs>
              <w:spacing w:before="120" w:after="120"/>
              <w:ind w:left="0"/>
              <w:rPr>
                <w:b/>
              </w:rPr>
            </w:pPr>
            <w:r w:rsidRPr="004D68B1">
              <w:rPr>
                <w:b/>
                <w:bCs/>
                <w:caps/>
                <w:sz w:val="21"/>
                <w:szCs w:val="21"/>
              </w:rPr>
              <w:t>SýKOROVá, L. (50%)</w:t>
            </w:r>
            <w:r w:rsidRPr="004D68B1">
              <w:rPr>
                <w:caps/>
                <w:sz w:val="21"/>
                <w:szCs w:val="21"/>
              </w:rPr>
              <w:t>,</w:t>
            </w:r>
            <w:r w:rsidRPr="004D68B1">
              <w:rPr>
                <w:b/>
                <w:bCs/>
                <w:caps/>
                <w:sz w:val="21"/>
                <w:szCs w:val="21"/>
              </w:rPr>
              <w:t xml:space="preserve"> </w:t>
            </w:r>
            <w:r w:rsidRPr="004D68B1">
              <w:rPr>
                <w:bCs/>
                <w:caps/>
                <w:sz w:val="21"/>
                <w:szCs w:val="21"/>
              </w:rPr>
              <w:t>šUBA, O.</w:t>
            </w:r>
            <w:r w:rsidRPr="004D68B1">
              <w:rPr>
                <w:caps/>
                <w:sz w:val="21"/>
                <w:szCs w:val="21"/>
              </w:rPr>
              <w:t>,</w:t>
            </w:r>
            <w:r w:rsidRPr="004D68B1">
              <w:rPr>
                <w:bCs/>
                <w:caps/>
                <w:sz w:val="21"/>
                <w:szCs w:val="21"/>
              </w:rPr>
              <w:t xml:space="preserve"> KNEDLOVá, J.:</w:t>
            </w:r>
            <w:r w:rsidRPr="004D68B1">
              <w:rPr>
                <w:bCs/>
                <w:sz w:val="21"/>
                <w:szCs w:val="21"/>
              </w:rPr>
              <w:t xml:space="preserve"> Practical use of laser technologies in field of plastics. </w:t>
            </w:r>
            <w:r w:rsidRPr="004D68B1">
              <w:rPr>
                <w:i/>
                <w:sz w:val="21"/>
                <w:szCs w:val="21"/>
              </w:rPr>
              <w:t>Chemicke Listy</w:t>
            </w:r>
            <w:r w:rsidRPr="004D68B1">
              <w:rPr>
                <w:caps/>
                <w:sz w:val="21"/>
                <w:szCs w:val="21"/>
              </w:rPr>
              <w:t xml:space="preserve"> </w:t>
            </w:r>
            <w:r w:rsidRPr="004D68B1">
              <w:rPr>
                <w:bCs/>
                <w:sz w:val="21"/>
                <w:szCs w:val="21"/>
              </w:rPr>
              <w:t xml:space="preserve">107, 183-185, </w:t>
            </w:r>
            <w:r w:rsidRPr="004D68B1">
              <w:rPr>
                <w:b/>
                <w:bCs/>
                <w:sz w:val="21"/>
                <w:szCs w:val="21"/>
              </w:rPr>
              <w:t>2013</w:t>
            </w:r>
            <w:r w:rsidRPr="004D68B1">
              <w:rPr>
                <w:bCs/>
                <w:sz w:val="21"/>
                <w:szCs w:val="21"/>
              </w:rPr>
              <w:t>. ISSN 0009-2770.</w:t>
            </w:r>
            <w:r w:rsidRPr="00B70F78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DA49CD" w14:paraId="4CA29CE9" w14:textId="77777777" w:rsidTr="00D53E52">
        <w:trPr>
          <w:gridBefore w:val="1"/>
          <w:wBefore w:w="80" w:type="dxa"/>
          <w:trHeight w:val="218"/>
          <w:trPrChange w:id="2477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478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414D46D1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</w:tc>
      </w:tr>
      <w:tr w:rsidR="00DA49CD" w14:paraId="60CF3987" w14:textId="77777777" w:rsidTr="00D53E52">
        <w:trPr>
          <w:gridBefore w:val="1"/>
          <w:wBefore w:w="80" w:type="dxa"/>
          <w:trHeight w:val="328"/>
          <w:trPrChange w:id="2479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PrChange w:id="2480" w:author="Simona Mrkvičková" w:date="2018-04-13T14:26:00Z">
              <w:tcPr>
                <w:tcW w:w="10081" w:type="dxa"/>
                <w:gridSpan w:val="62"/>
              </w:tcPr>
            </w:tcPrChange>
          </w:tcPr>
          <w:p w14:paraId="156A8072" w14:textId="77777777" w:rsidR="00DA49CD" w:rsidRDefault="00DA49CD" w:rsidP="00A86912">
            <w:r>
              <w:t>---</w:t>
            </w:r>
          </w:p>
          <w:p w14:paraId="31CE5B2C" w14:textId="77777777" w:rsidR="00DA49CD" w:rsidRDefault="00DA49CD" w:rsidP="00A86912"/>
          <w:p w14:paraId="548C84F2" w14:textId="77777777" w:rsidR="00DA49CD" w:rsidRDefault="00DA49CD" w:rsidP="00A86912"/>
          <w:p w14:paraId="2DD50936" w14:textId="77777777" w:rsidR="004D68B1" w:rsidRPr="00234A0E" w:rsidRDefault="004D68B1" w:rsidP="00A86912"/>
        </w:tc>
      </w:tr>
      <w:tr w:rsidR="00DA49CD" w14:paraId="7A16027C" w14:textId="77777777" w:rsidTr="00D53E52">
        <w:trPr>
          <w:gridBefore w:val="1"/>
          <w:wBefore w:w="80" w:type="dxa"/>
          <w:cantSplit/>
          <w:trHeight w:val="470"/>
          <w:trPrChange w:id="2481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482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08DED2E1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27"/>
            <w:tcPrChange w:id="2483" w:author="Simona Mrkvičková" w:date="2018-04-13T14:26:00Z">
              <w:tcPr>
                <w:tcW w:w="4539" w:type="dxa"/>
                <w:gridSpan w:val="27"/>
              </w:tcPr>
            </w:tcPrChange>
          </w:tcPr>
          <w:p w14:paraId="674CA541" w14:textId="77777777" w:rsidR="00DA49CD" w:rsidRDefault="00DA49CD" w:rsidP="00A86912">
            <w:pPr>
              <w:jc w:val="both"/>
            </w:pPr>
          </w:p>
        </w:tc>
        <w:tc>
          <w:tcPr>
            <w:tcW w:w="806" w:type="dxa"/>
            <w:gridSpan w:val="12"/>
            <w:shd w:val="clear" w:color="auto" w:fill="F7CAAC"/>
            <w:tcPrChange w:id="2484" w:author="Simona Mrkvičková" w:date="2018-04-13T14:26:00Z">
              <w:tcPr>
                <w:tcW w:w="806" w:type="dxa"/>
                <w:gridSpan w:val="12"/>
                <w:shd w:val="clear" w:color="auto" w:fill="F7CAAC"/>
              </w:tcPr>
            </w:tcPrChange>
          </w:tcPr>
          <w:p w14:paraId="026C8C34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33" w:type="dxa"/>
            <w:gridSpan w:val="20"/>
            <w:tcPrChange w:id="2485" w:author="Simona Mrkvičková" w:date="2018-04-13T14:26:00Z">
              <w:tcPr>
                <w:tcW w:w="2230" w:type="dxa"/>
                <w:gridSpan w:val="20"/>
              </w:tcPr>
            </w:tcPrChange>
          </w:tcPr>
          <w:p w14:paraId="194B5559" w14:textId="77777777" w:rsidR="00DA49CD" w:rsidRDefault="00DA49CD" w:rsidP="00A86912">
            <w:pPr>
              <w:jc w:val="both"/>
            </w:pPr>
          </w:p>
        </w:tc>
      </w:tr>
      <w:tr w:rsidR="00DA49CD" w14:paraId="3D32EA39" w14:textId="77777777" w:rsidTr="00D53E52">
        <w:trPr>
          <w:gridBefore w:val="1"/>
          <w:wBefore w:w="80" w:type="dxa"/>
          <w:trPrChange w:id="248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  <w:tcPrChange w:id="2487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BDD6EE"/>
                <w:hideMark/>
              </w:tcPr>
            </w:tcPrChange>
          </w:tcPr>
          <w:p w14:paraId="396A4702" w14:textId="77777777" w:rsidR="00DA49CD" w:rsidRDefault="00DA49CD" w:rsidP="00A86912">
            <w:pPr>
              <w:jc w:val="both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lastRenderedPageBreak/>
              <w:t>C-I – Personální zabezpečení</w:t>
            </w:r>
          </w:p>
        </w:tc>
      </w:tr>
      <w:tr w:rsidR="00DA49CD" w14:paraId="7831878F" w14:textId="77777777" w:rsidTr="00D53E52">
        <w:trPr>
          <w:gridBefore w:val="1"/>
          <w:wBefore w:w="80" w:type="dxa"/>
          <w:trPrChange w:id="2488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489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5506605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Vysoká škola</w:t>
            </w:r>
          </w:p>
        </w:tc>
        <w:tc>
          <w:tcPr>
            <w:tcW w:w="7575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90" w:author="Simona Mrkvičková" w:date="2018-04-13T14:26:00Z">
              <w:tcPr>
                <w:tcW w:w="7575" w:type="dxa"/>
                <w:gridSpan w:val="5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866BB6F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Univerzita Tomáše Bati ve Zlíně</w:t>
            </w:r>
          </w:p>
        </w:tc>
      </w:tr>
      <w:tr w:rsidR="00DA49CD" w14:paraId="7878C023" w14:textId="77777777" w:rsidTr="00D53E52">
        <w:trPr>
          <w:gridBefore w:val="1"/>
          <w:wBefore w:w="80" w:type="dxa"/>
          <w:trPrChange w:id="249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492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F2A6AEB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Součást vysoké školy</w:t>
            </w:r>
          </w:p>
        </w:tc>
        <w:tc>
          <w:tcPr>
            <w:tcW w:w="7575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93" w:author="Simona Mrkvičková" w:date="2018-04-13T14:26:00Z">
              <w:tcPr>
                <w:tcW w:w="7575" w:type="dxa"/>
                <w:gridSpan w:val="5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954777D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Fakulta technologická</w:t>
            </w:r>
          </w:p>
        </w:tc>
      </w:tr>
      <w:tr w:rsidR="00DA49CD" w14:paraId="72E6D120" w14:textId="77777777" w:rsidTr="00D53E52">
        <w:trPr>
          <w:gridBefore w:val="1"/>
          <w:wBefore w:w="80" w:type="dxa"/>
          <w:trPrChange w:id="249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495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B6FF4BA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Název studijního programu</w:t>
            </w:r>
          </w:p>
        </w:tc>
        <w:tc>
          <w:tcPr>
            <w:tcW w:w="7575" w:type="dxa"/>
            <w:gridSpan w:val="5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96" w:author="Simona Mrkvičková" w:date="2018-04-13T14:26:00Z">
              <w:tcPr>
                <w:tcW w:w="7575" w:type="dxa"/>
                <w:gridSpan w:val="5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10C60B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t>Výrobní inženýrství</w:t>
            </w:r>
          </w:p>
        </w:tc>
      </w:tr>
      <w:tr w:rsidR="00DA49CD" w14:paraId="5057CE93" w14:textId="77777777" w:rsidTr="00D53E52">
        <w:trPr>
          <w:gridBefore w:val="1"/>
          <w:wBefore w:w="80" w:type="dxa"/>
          <w:trPrChange w:id="249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498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BF19C82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Jméno a příjmení</w:t>
            </w:r>
          </w:p>
        </w:tc>
        <w:tc>
          <w:tcPr>
            <w:tcW w:w="453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99" w:author="Simona Mrkvičková" w:date="2018-04-13T14:26:00Z">
              <w:tcPr>
                <w:tcW w:w="4539" w:type="dxa"/>
                <w:gridSpan w:val="2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F0DDFA6" w14:textId="77777777" w:rsidR="00DA49CD" w:rsidRPr="008955CD" w:rsidRDefault="00DA49CD" w:rsidP="00A86912">
            <w:pPr>
              <w:jc w:val="both"/>
              <w:rPr>
                <w:b/>
                <w:lang w:eastAsia="en-US"/>
              </w:rPr>
            </w:pPr>
            <w:bookmarkStart w:id="2500" w:name="Šenkeřík"/>
            <w:bookmarkEnd w:id="2500"/>
            <w:r w:rsidRPr="008955CD">
              <w:rPr>
                <w:b/>
                <w:lang w:eastAsia="en-US"/>
              </w:rPr>
              <w:t>Vojtěch Šenkeřík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01" w:author="Simona Mrkvičková" w:date="2018-04-13T14:26:00Z">
              <w:tcPr>
                <w:tcW w:w="747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7249B486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Tituly</w:t>
            </w:r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02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109F74FD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Ing., Ph.D.</w:t>
            </w:r>
          </w:p>
        </w:tc>
      </w:tr>
      <w:tr w:rsidR="008D7110" w14:paraId="0F681DB1" w14:textId="77777777" w:rsidTr="00D53E52">
        <w:trPr>
          <w:gridBefore w:val="1"/>
          <w:wBefore w:w="80" w:type="dxa"/>
          <w:trPrChange w:id="250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04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39CADE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Rok narození</w:t>
            </w:r>
          </w:p>
        </w:tc>
        <w:tc>
          <w:tcPr>
            <w:tcW w:w="8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05" w:author="Simona Mrkvičková" w:date="2018-04-13T14:26:00Z">
              <w:tcPr>
                <w:tcW w:w="826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CC7475D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1985</w:t>
            </w:r>
          </w:p>
        </w:tc>
        <w:tc>
          <w:tcPr>
            <w:tcW w:w="17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06" w:author="Simona Mrkvičková" w:date="2018-04-13T14:26:00Z">
              <w:tcPr>
                <w:tcW w:w="1718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4097E38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 vztahu k VŠ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07" w:author="Simona Mrkvičková" w:date="2018-04-13T14:26:00Z">
              <w:tcPr>
                <w:tcW w:w="999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B3C167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pp.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08" w:author="Simona Mrkvičková" w:date="2018-04-13T14:26:00Z">
              <w:tcPr>
                <w:tcW w:w="996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B36B132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09" w:author="Simona Mrkvičková" w:date="2018-04-13T14:26:00Z">
              <w:tcPr>
                <w:tcW w:w="747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C387619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10" w:author="Simona Mrkvičková" w:date="2018-04-13T14:26:00Z">
              <w:tcPr>
                <w:tcW w:w="703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D1779FF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 kdy</w:t>
            </w:r>
          </w:p>
        </w:tc>
        <w:tc>
          <w:tcPr>
            <w:tcW w:w="15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11" w:author="Simona Mrkvičková" w:date="2018-04-13T14:26:00Z">
              <w:tcPr>
                <w:tcW w:w="1586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8AFE81A" w14:textId="77777777" w:rsidR="00DA49CD" w:rsidRDefault="00DA49CD" w:rsidP="00A86912">
            <w:pPr>
              <w:jc w:val="both"/>
              <w:rPr>
                <w:highlight w:val="green"/>
                <w:lang w:eastAsia="en-US"/>
              </w:rPr>
            </w:pPr>
            <w:r w:rsidRPr="00A6350A">
              <w:rPr>
                <w:lang w:eastAsia="en-US"/>
              </w:rPr>
              <w:t>N</w:t>
            </w:r>
          </w:p>
        </w:tc>
      </w:tr>
      <w:tr w:rsidR="00DA49CD" w14:paraId="2EB0C5B6" w14:textId="77777777" w:rsidTr="00D53E52">
        <w:trPr>
          <w:gridBefore w:val="1"/>
          <w:wBefore w:w="80" w:type="dxa"/>
          <w:trPrChange w:id="2512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13" w:author="Simona Mrkvičková" w:date="2018-04-13T14:26:00Z">
              <w:tcPr>
                <w:tcW w:w="5050" w:type="dxa"/>
                <w:gridSpan w:val="1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847C6AD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14" w:author="Simona Mrkvičková" w:date="2018-04-13T14:26:00Z">
              <w:tcPr>
                <w:tcW w:w="999" w:type="dxa"/>
                <w:gridSpan w:val="8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49D973D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9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15" w:author="Simona Mrkvičková" w:date="2018-04-13T14:26:00Z">
              <w:tcPr>
                <w:tcW w:w="996" w:type="dxa"/>
                <w:gridSpan w:val="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CBFE87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  <w:tc>
          <w:tcPr>
            <w:tcW w:w="7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16" w:author="Simona Mrkvičková" w:date="2018-04-13T14:26:00Z">
              <w:tcPr>
                <w:tcW w:w="747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3944CC08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7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17" w:author="Simona Mrkvičková" w:date="2018-04-13T14:26:00Z">
              <w:tcPr>
                <w:tcW w:w="703" w:type="dxa"/>
                <w:gridSpan w:val="1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F54235A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do kdy</w:t>
            </w:r>
          </w:p>
        </w:tc>
        <w:tc>
          <w:tcPr>
            <w:tcW w:w="15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18" w:author="Simona Mrkvičková" w:date="2018-04-13T14:26:00Z">
              <w:tcPr>
                <w:tcW w:w="1586" w:type="dxa"/>
                <w:gridSpan w:val="1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79DD025E" w14:textId="77777777" w:rsidR="00DA49CD" w:rsidRDefault="00DA49CD" w:rsidP="00A86912">
            <w:pPr>
              <w:jc w:val="both"/>
              <w:rPr>
                <w:highlight w:val="green"/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</w:tr>
      <w:tr w:rsidR="00DA49CD" w14:paraId="60D777FA" w14:textId="77777777" w:rsidTr="00D53E52">
        <w:trPr>
          <w:gridBefore w:val="1"/>
          <w:wBefore w:w="80" w:type="dxa"/>
          <w:trPrChange w:id="251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20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E9DB0CE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Další současná působení jako akademický pracovník na jiných VŠ</w:t>
            </w:r>
          </w:p>
        </w:tc>
        <w:tc>
          <w:tcPr>
            <w:tcW w:w="1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21" w:author="Simona Mrkvičková" w:date="2018-04-13T14:26:00Z">
              <w:tcPr>
                <w:tcW w:w="1743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294B8F0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typ prac. </w:t>
            </w:r>
            <w:proofErr w:type="gramStart"/>
            <w:r>
              <w:rPr>
                <w:b/>
                <w:lang w:eastAsia="en-US"/>
              </w:rPr>
              <w:t>vztahu</w:t>
            </w:r>
            <w:proofErr w:type="gramEnd"/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22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E878A74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rozsah</w:t>
            </w:r>
          </w:p>
        </w:tc>
      </w:tr>
      <w:tr w:rsidR="00DA49CD" w14:paraId="1E749311" w14:textId="77777777" w:rsidTr="00D53E52">
        <w:trPr>
          <w:gridBefore w:val="1"/>
          <w:wBefore w:w="80" w:type="dxa"/>
          <w:trPrChange w:id="252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24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522AB2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1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25" w:author="Simona Mrkvičková" w:date="2018-04-13T14:26:00Z">
              <w:tcPr>
                <w:tcW w:w="1743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E0BEDBF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26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AACB3A6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</w:tr>
      <w:tr w:rsidR="00DA49CD" w14:paraId="3A1C3CB7" w14:textId="77777777" w:rsidTr="00D53E52">
        <w:trPr>
          <w:gridBefore w:val="1"/>
          <w:wBefore w:w="80" w:type="dxa"/>
          <w:trPrChange w:id="252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28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793AA9A5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29" w:author="Simona Mrkvičková" w:date="2018-04-13T14:26:00Z">
              <w:tcPr>
                <w:tcW w:w="1743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5A8B212A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30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6843CC6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42ECECD8" w14:textId="77777777" w:rsidTr="00D53E52">
        <w:trPr>
          <w:gridBefore w:val="1"/>
          <w:wBefore w:w="80" w:type="dxa"/>
          <w:trPrChange w:id="253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32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8520894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33" w:author="Simona Mrkvičková" w:date="2018-04-13T14:26:00Z">
              <w:tcPr>
                <w:tcW w:w="1743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2E1FF646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34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B37B379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695D2C20" w14:textId="77777777" w:rsidTr="00D53E52">
        <w:trPr>
          <w:gridBefore w:val="1"/>
          <w:wBefore w:w="80" w:type="dxa"/>
          <w:trPrChange w:id="253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36" w:author="Simona Mrkvičková" w:date="2018-04-13T14:26:00Z">
              <w:tcPr>
                <w:tcW w:w="6049" w:type="dxa"/>
                <w:gridSpan w:val="25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646E3AD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17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37" w:author="Simona Mrkvičková" w:date="2018-04-13T14:26:00Z">
              <w:tcPr>
                <w:tcW w:w="1743" w:type="dxa"/>
                <w:gridSpan w:val="1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8992915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2292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38" w:author="Simona Mrkvičková" w:date="2018-04-13T14:26:00Z">
              <w:tcPr>
                <w:tcW w:w="2289" w:type="dxa"/>
                <w:gridSpan w:val="2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66C9DE2C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6C7A20E9" w14:textId="77777777" w:rsidTr="00D53E52">
        <w:trPr>
          <w:gridBefore w:val="1"/>
          <w:wBefore w:w="80" w:type="dxa"/>
          <w:trPrChange w:id="253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40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3672C847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4A0EA408" w14:textId="77777777" w:rsidTr="00D53E52">
        <w:trPr>
          <w:gridBefore w:val="1"/>
          <w:wBefore w:w="80" w:type="dxa"/>
          <w:trHeight w:val="323"/>
          <w:trPrChange w:id="2541" w:author="Simona Mrkvičková" w:date="2018-04-13T14:26:00Z">
            <w:trPr>
              <w:gridBefore w:val="1"/>
              <w:wBefore w:w="76" w:type="dxa"/>
              <w:trHeight w:val="323"/>
            </w:trPr>
          </w:trPrChange>
        </w:trPr>
        <w:tc>
          <w:tcPr>
            <w:tcW w:w="10077" w:type="dxa"/>
            <w:gridSpan w:val="6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42" w:author="Simona Mrkvičková" w:date="2018-04-13T14:26:00Z">
              <w:tcPr>
                <w:tcW w:w="10081" w:type="dxa"/>
                <w:gridSpan w:val="6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44D71AC" w14:textId="77777777" w:rsidR="00DA49CD" w:rsidRPr="0025734A" w:rsidRDefault="000D7787" w:rsidP="0025734A">
            <w:pPr>
              <w:pStyle w:val="Zkladntext"/>
              <w:spacing w:before="60" w:after="60"/>
              <w:ind w:left="0" w:right="108"/>
              <w:rPr>
                <w:sz w:val="21"/>
                <w:szCs w:val="21"/>
              </w:rPr>
            </w:pPr>
            <w:r w:rsidRPr="00485A1A">
              <w:rPr>
                <w:b/>
                <w:sz w:val="21"/>
                <w:szCs w:val="21"/>
              </w:rPr>
              <w:t>Výrobní stroje a zařízení I</w:t>
            </w:r>
            <w:r>
              <w:rPr>
                <w:sz w:val="21"/>
                <w:szCs w:val="21"/>
              </w:rPr>
              <w:t xml:space="preserve"> (100% p)</w:t>
            </w:r>
          </w:p>
        </w:tc>
      </w:tr>
      <w:tr w:rsidR="00DA49CD" w14:paraId="57229F99" w14:textId="77777777" w:rsidTr="00D53E52">
        <w:trPr>
          <w:gridBefore w:val="1"/>
          <w:wBefore w:w="80" w:type="dxa"/>
          <w:trPrChange w:id="254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44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2EB7AADD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Údaje o vzdělání na VŠ </w:t>
            </w:r>
          </w:p>
        </w:tc>
      </w:tr>
      <w:tr w:rsidR="00DA49CD" w14:paraId="6403E2B4" w14:textId="77777777" w:rsidTr="00D53E52">
        <w:trPr>
          <w:gridBefore w:val="1"/>
          <w:wBefore w:w="80" w:type="dxa"/>
          <w:trHeight w:val="372"/>
          <w:trPrChange w:id="2545" w:author="Simona Mrkvičková" w:date="2018-04-13T14:26:00Z">
            <w:trPr>
              <w:gridBefore w:val="1"/>
              <w:wBefore w:w="76" w:type="dxa"/>
              <w:trHeight w:val="372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46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66519D14" w14:textId="77777777" w:rsidR="00DA49CD" w:rsidRPr="0025734A" w:rsidRDefault="00DA49CD" w:rsidP="00A86912">
            <w:pPr>
              <w:spacing w:before="60" w:after="60"/>
              <w:jc w:val="both"/>
              <w:rPr>
                <w:b/>
                <w:sz w:val="21"/>
                <w:szCs w:val="21"/>
                <w:lang w:eastAsia="en-US"/>
              </w:rPr>
            </w:pPr>
            <w:r w:rsidRPr="0025734A">
              <w:rPr>
                <w:sz w:val="21"/>
                <w:szCs w:val="21"/>
                <w:lang w:eastAsia="en-US"/>
              </w:rPr>
              <w:t>2016</w:t>
            </w:r>
            <w:r w:rsidRPr="0025734A">
              <w:rPr>
                <w:rFonts w:eastAsia="Calibri"/>
                <w:sz w:val="21"/>
                <w:szCs w:val="21"/>
                <w:lang w:eastAsia="en-US"/>
              </w:rPr>
              <w:t xml:space="preserve">: UTB Zlín, FT, SP Procesní inženýrství, obor Nástroje a procesy, Ph.D. </w:t>
            </w:r>
          </w:p>
        </w:tc>
      </w:tr>
      <w:tr w:rsidR="00DA49CD" w14:paraId="66275232" w14:textId="77777777" w:rsidTr="00D53E52">
        <w:trPr>
          <w:gridBefore w:val="1"/>
          <w:wBefore w:w="80" w:type="dxa"/>
          <w:trPrChange w:id="254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48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41CF673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Údaje o odborném působení od absolvování VŠ</w:t>
            </w:r>
          </w:p>
        </w:tc>
      </w:tr>
      <w:tr w:rsidR="00DA49CD" w14:paraId="1B8C3341" w14:textId="77777777" w:rsidTr="00D53E52">
        <w:trPr>
          <w:gridBefore w:val="1"/>
          <w:wBefore w:w="80" w:type="dxa"/>
          <w:trHeight w:val="541"/>
          <w:trPrChange w:id="2549" w:author="Simona Mrkvičková" w:date="2018-04-13T14:26:00Z">
            <w:trPr>
              <w:gridBefore w:val="1"/>
              <w:wBefore w:w="76" w:type="dxa"/>
              <w:trHeight w:val="541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50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D893FC1" w14:textId="77777777" w:rsidR="00DA49CD" w:rsidRPr="0025734A" w:rsidRDefault="00DA49CD" w:rsidP="0025734A">
            <w:pPr>
              <w:shd w:val="clear" w:color="auto" w:fill="FFFFFF"/>
              <w:spacing w:before="60" w:after="60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25734A">
              <w:rPr>
                <w:color w:val="000000"/>
                <w:sz w:val="21"/>
                <w:szCs w:val="21"/>
                <w:shd w:val="clear" w:color="auto" w:fill="FFFFFF"/>
              </w:rPr>
              <w:t>2014 – 2016: UTB Zlín, FT, Ústav výrobního inženýrství, asistent</w:t>
            </w:r>
          </w:p>
          <w:p w14:paraId="655F7EB1" w14:textId="77777777" w:rsidR="00DA49CD" w:rsidRDefault="00DA49CD" w:rsidP="0025734A">
            <w:pPr>
              <w:shd w:val="clear" w:color="auto" w:fill="FFFFFF"/>
              <w:spacing w:before="60" w:after="60"/>
              <w:rPr>
                <w:lang w:eastAsia="en-US"/>
              </w:rPr>
            </w:pPr>
            <w:r w:rsidRPr="0025734A">
              <w:rPr>
                <w:color w:val="000000"/>
                <w:sz w:val="21"/>
                <w:szCs w:val="21"/>
              </w:rPr>
              <w:t>2016 </w:t>
            </w:r>
            <w:r w:rsidRPr="0025734A">
              <w:rPr>
                <w:color w:val="000000"/>
                <w:sz w:val="21"/>
                <w:szCs w:val="21"/>
                <w:shd w:val="clear" w:color="auto" w:fill="FFFFFF"/>
              </w:rPr>
              <w:t>– dosud: UTB Zlín, FT, Ústav výrobního inženýrství, odborný asistent</w:t>
            </w:r>
          </w:p>
        </w:tc>
      </w:tr>
      <w:tr w:rsidR="00DA49CD" w14:paraId="7A057601" w14:textId="77777777" w:rsidTr="00D53E52">
        <w:trPr>
          <w:gridBefore w:val="1"/>
          <w:wBefore w:w="80" w:type="dxa"/>
          <w:trHeight w:val="250"/>
          <w:trPrChange w:id="2551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52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C970E1E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Zkušenosti s vedením kvalifikačních a rigorózních prací</w:t>
            </w:r>
          </w:p>
        </w:tc>
      </w:tr>
      <w:tr w:rsidR="00DA49CD" w14:paraId="3F8B27BD" w14:textId="77777777" w:rsidTr="00D53E52">
        <w:trPr>
          <w:gridBefore w:val="1"/>
          <w:wBefore w:w="80" w:type="dxa"/>
          <w:trHeight w:val="184"/>
          <w:trPrChange w:id="2553" w:author="Simona Mrkvičková" w:date="2018-04-13T14:26:00Z">
            <w:trPr>
              <w:gridBefore w:val="1"/>
              <w:wBefore w:w="76" w:type="dxa"/>
              <w:trHeight w:val="184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54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3E8CEDCA" w14:textId="77777777" w:rsidR="00DA49CD" w:rsidRPr="0025734A" w:rsidRDefault="00DA49CD" w:rsidP="00A86912">
            <w:pPr>
              <w:spacing w:before="60" w:after="60"/>
              <w:jc w:val="both"/>
              <w:rPr>
                <w:sz w:val="21"/>
                <w:szCs w:val="21"/>
                <w:lang w:eastAsia="en-US"/>
              </w:rPr>
            </w:pPr>
            <w:r w:rsidRPr="0025734A">
              <w:rPr>
                <w:sz w:val="21"/>
                <w:szCs w:val="21"/>
                <w:lang w:eastAsia="en-US"/>
              </w:rPr>
              <w:t xml:space="preserve">Počet obhájených prací, které vyučující vedl v období 2013 </w:t>
            </w:r>
            <w:r w:rsidRPr="0025734A">
              <w:rPr>
                <w:rFonts w:eastAsia="Calibri"/>
                <w:sz w:val="21"/>
                <w:szCs w:val="21"/>
                <w:lang w:eastAsia="en-US"/>
              </w:rPr>
              <w:t xml:space="preserve">– </w:t>
            </w:r>
            <w:r w:rsidRPr="0025734A">
              <w:rPr>
                <w:sz w:val="21"/>
                <w:szCs w:val="21"/>
                <w:lang w:eastAsia="en-US"/>
              </w:rPr>
              <w:t>2017: 9 BP, 6 DP.</w:t>
            </w:r>
          </w:p>
        </w:tc>
      </w:tr>
      <w:tr w:rsidR="00DA49CD" w14:paraId="66655E5B" w14:textId="77777777" w:rsidTr="00D53E52">
        <w:trPr>
          <w:gridBefore w:val="1"/>
          <w:wBefore w:w="80" w:type="dxa"/>
          <w:cantSplit/>
          <w:trPrChange w:id="2555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56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88050D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57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DA9C6AE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  <w:tcPrChange w:id="2558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F7CAAC"/>
                <w:hideMark/>
              </w:tcPr>
            </w:tcPrChange>
          </w:tcPr>
          <w:p w14:paraId="0537F01C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59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E030F0E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Ohlasy publikací</w:t>
            </w:r>
          </w:p>
        </w:tc>
      </w:tr>
      <w:tr w:rsidR="00DA49CD" w14:paraId="5906739D" w14:textId="77777777" w:rsidTr="00D53E52">
        <w:trPr>
          <w:gridBefore w:val="1"/>
          <w:wBefore w:w="80" w:type="dxa"/>
          <w:cantSplit/>
          <w:trPrChange w:id="2560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61" w:author="Simona Mrkvičková" w:date="2018-04-13T14:26:00Z">
              <w:tcPr>
                <w:tcW w:w="3332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9E1B3D5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62" w:author="Simona Mrkvičková" w:date="2018-04-13T14:26:00Z">
              <w:tcPr>
                <w:tcW w:w="2244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2BCC600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7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  <w:tcPrChange w:id="2563" w:author="Simona Mrkvičková" w:date="2018-04-13T14:26:00Z">
              <w:tcPr>
                <w:tcW w:w="2275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</w:tcPrChange>
          </w:tcPr>
          <w:p w14:paraId="5F04BCC0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648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64" w:author="Simona Mrkvičková" w:date="2018-04-13T14:26:00Z">
              <w:tcPr>
                <w:tcW w:w="644" w:type="dxa"/>
                <w:gridSpan w:val="10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3C9E7E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WOS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65" w:author="Simona Mrkvičková" w:date="2018-04-13T14:26:00Z">
              <w:tcPr>
                <w:tcW w:w="696" w:type="dxa"/>
                <w:gridSpan w:val="6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03D2F7DE" w14:textId="77777777" w:rsidR="00DA49CD" w:rsidRDefault="00DA49CD" w:rsidP="00A86912">
            <w:pPr>
              <w:jc w:val="both"/>
              <w:rPr>
                <w:sz w:val="18"/>
                <w:lang w:eastAsia="en-US"/>
              </w:rPr>
            </w:pPr>
            <w:r>
              <w:rPr>
                <w:b/>
                <w:sz w:val="18"/>
                <w:lang w:eastAsia="en-US"/>
              </w:rPr>
              <w:t>Scopus</w:t>
            </w:r>
          </w:p>
        </w:tc>
        <w:tc>
          <w:tcPr>
            <w:tcW w:w="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66" w:author="Simona Mrkvičková" w:date="2018-04-13T14:26:00Z">
              <w:tcPr>
                <w:tcW w:w="890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F7BBCCA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sz w:val="18"/>
                <w:lang w:eastAsia="en-US"/>
              </w:rPr>
              <w:t>ostatní</w:t>
            </w:r>
          </w:p>
        </w:tc>
      </w:tr>
      <w:tr w:rsidR="00DA49CD" w14:paraId="36E93778" w14:textId="77777777" w:rsidTr="00D53E52">
        <w:trPr>
          <w:gridBefore w:val="1"/>
          <w:wBefore w:w="80" w:type="dxa"/>
          <w:cantSplit/>
          <w:trHeight w:val="70"/>
          <w:trPrChange w:id="2567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68" w:author="Simona Mrkvičková" w:date="2018-04-13T14:26:00Z">
              <w:tcPr>
                <w:tcW w:w="3332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78E2CE4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Obor jmenovacího řízení</w:t>
            </w:r>
          </w:p>
        </w:tc>
        <w:tc>
          <w:tcPr>
            <w:tcW w:w="2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69" w:author="Simona Mrkvičková" w:date="2018-04-13T14:26:00Z">
              <w:tcPr>
                <w:tcW w:w="2244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45D2562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7CAAC"/>
            <w:hideMark/>
            <w:tcPrChange w:id="2570" w:author="Simona Mrkvičková" w:date="2018-04-13T14:26:00Z">
              <w:tcPr>
                <w:tcW w:w="2275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shd w:val="clear" w:color="auto" w:fill="F7CAAC"/>
                <w:hideMark/>
              </w:tcPr>
            </w:tcPrChange>
          </w:tcPr>
          <w:p w14:paraId="146FF26D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  <w:tcPrChange w:id="2571" w:author="Simona Mrkvičková" w:date="2018-04-13T14:26:00Z">
              <w:tcPr>
                <w:tcW w:w="644" w:type="dxa"/>
                <w:gridSpan w:val="10"/>
                <w:vMerge w:val="restar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</w:tcPrChange>
          </w:tcPr>
          <w:p w14:paraId="25B40090" w14:textId="77777777" w:rsidR="00DA49CD" w:rsidRDefault="00DA49CD" w:rsidP="00A86912">
            <w:pPr>
              <w:jc w:val="both"/>
              <w:rPr>
                <w:b/>
                <w:highlight w:val="yellow"/>
                <w:lang w:eastAsia="en-US"/>
              </w:rPr>
            </w:pPr>
            <w:r w:rsidRPr="00545275">
              <w:rPr>
                <w:b/>
                <w:lang w:eastAsia="en-US"/>
              </w:rPr>
              <w:t>1</w:t>
            </w:r>
          </w:p>
        </w:tc>
        <w:tc>
          <w:tcPr>
            <w:tcW w:w="69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72" w:author="Simona Mrkvičková" w:date="2018-04-13T14:26:00Z">
              <w:tcPr>
                <w:tcW w:w="696" w:type="dxa"/>
                <w:gridSpan w:val="6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5865A4D" w14:textId="77777777" w:rsidR="00DA49CD" w:rsidRDefault="00DA49CD" w:rsidP="00A86912">
            <w:pPr>
              <w:jc w:val="both"/>
              <w:rPr>
                <w:b/>
                <w:highlight w:val="yellow"/>
                <w:lang w:eastAsia="en-US"/>
              </w:rPr>
            </w:pPr>
            <w:r w:rsidRPr="00AB5243">
              <w:rPr>
                <w:b/>
                <w:lang w:eastAsia="en-US"/>
              </w:rPr>
              <w:t>58</w:t>
            </w:r>
          </w:p>
        </w:tc>
        <w:tc>
          <w:tcPr>
            <w:tcW w:w="88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73" w:author="Simona Mrkvičková" w:date="2018-04-13T14:26:00Z">
              <w:tcPr>
                <w:tcW w:w="890" w:type="dxa"/>
                <w:gridSpan w:val="4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0E42E21D" w14:textId="77777777" w:rsidR="00DA49CD" w:rsidRDefault="00DA49CD" w:rsidP="00A86912">
            <w:pPr>
              <w:jc w:val="both"/>
              <w:rPr>
                <w:b/>
                <w:sz w:val="18"/>
                <w:szCs w:val="18"/>
                <w:highlight w:val="yellow"/>
                <w:lang w:eastAsia="en-US"/>
              </w:rPr>
            </w:pPr>
            <w:r w:rsidRPr="00A6350A">
              <w:rPr>
                <w:b/>
                <w:sz w:val="18"/>
                <w:szCs w:val="18"/>
                <w:lang w:eastAsia="en-US"/>
              </w:rPr>
              <w:t>neevid.</w:t>
            </w:r>
          </w:p>
        </w:tc>
      </w:tr>
      <w:tr w:rsidR="00DA49CD" w14:paraId="1B8F9BBD" w14:textId="77777777" w:rsidTr="00D53E52">
        <w:trPr>
          <w:gridBefore w:val="1"/>
          <w:wBefore w:w="80" w:type="dxa"/>
          <w:trHeight w:val="205"/>
          <w:trPrChange w:id="2574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75" w:author="Simona Mrkvičková" w:date="2018-04-13T14:26:00Z">
              <w:tcPr>
                <w:tcW w:w="3332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2C01D4A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4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76" w:author="Simona Mrkvičková" w:date="2018-04-13T14:26:00Z">
              <w:tcPr>
                <w:tcW w:w="2244" w:type="dxa"/>
                <w:gridSpan w:val="11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5D46FCC1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227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  <w:tcPrChange w:id="2577" w:author="Simona Mrkvičková" w:date="2018-04-13T14:26:00Z">
              <w:tcPr>
                <w:tcW w:w="2275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hideMark/>
              </w:tcPr>
            </w:tcPrChange>
          </w:tcPr>
          <w:p w14:paraId="075B50E8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---</w:t>
            </w:r>
          </w:p>
        </w:tc>
        <w:tc>
          <w:tcPr>
            <w:tcW w:w="648" w:type="dxa"/>
            <w:gridSpan w:val="10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  <w:tcPrChange w:id="2578" w:author="Simona Mrkvičková" w:date="2018-04-13T14:26:00Z">
              <w:tcPr>
                <w:tcW w:w="644" w:type="dxa"/>
                <w:gridSpan w:val="10"/>
                <w:vMerge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</w:tcPrChange>
          </w:tcPr>
          <w:p w14:paraId="553B911F" w14:textId="77777777" w:rsidR="00DA49CD" w:rsidRDefault="00DA49CD" w:rsidP="00A86912">
            <w:pPr>
              <w:rPr>
                <w:b/>
                <w:highlight w:val="yellow"/>
                <w:lang w:eastAsia="en-US"/>
              </w:rPr>
            </w:pPr>
          </w:p>
        </w:tc>
        <w:tc>
          <w:tcPr>
            <w:tcW w:w="69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579" w:author="Simona Mrkvičková" w:date="2018-04-13T14:26:00Z">
              <w:tcPr>
                <w:tcW w:w="696" w:type="dxa"/>
                <w:gridSpan w:val="6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693B3EFB" w14:textId="77777777" w:rsidR="00DA49CD" w:rsidRDefault="00DA49CD" w:rsidP="00A86912">
            <w:pPr>
              <w:rPr>
                <w:b/>
                <w:highlight w:val="yellow"/>
                <w:lang w:eastAsia="en-US"/>
              </w:rPr>
            </w:pPr>
          </w:p>
        </w:tc>
        <w:tc>
          <w:tcPr>
            <w:tcW w:w="88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2580" w:author="Simona Mrkvičková" w:date="2018-04-13T14:26:00Z">
              <w:tcPr>
                <w:tcW w:w="890" w:type="dxa"/>
                <w:gridSpan w:val="4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14:paraId="20EC1287" w14:textId="77777777" w:rsidR="00DA49CD" w:rsidRDefault="00DA49CD" w:rsidP="00A86912">
            <w:pPr>
              <w:rPr>
                <w:b/>
                <w:sz w:val="18"/>
                <w:szCs w:val="18"/>
                <w:highlight w:val="yellow"/>
                <w:lang w:eastAsia="en-US"/>
              </w:rPr>
            </w:pPr>
          </w:p>
        </w:tc>
      </w:tr>
      <w:tr w:rsidR="00DA49CD" w14:paraId="5EF5C6E9" w14:textId="77777777" w:rsidTr="00D53E52">
        <w:trPr>
          <w:gridBefore w:val="1"/>
          <w:wBefore w:w="80" w:type="dxa"/>
          <w:trPrChange w:id="258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82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6F565B34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5526EFF5" w14:textId="77777777" w:rsidTr="00D53E52">
        <w:trPr>
          <w:gridBefore w:val="1"/>
          <w:wBefore w:w="80" w:type="dxa"/>
          <w:trHeight w:val="283"/>
          <w:trPrChange w:id="2583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84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5DCBD93" w14:textId="77777777" w:rsidR="00DA49CD" w:rsidRPr="0025734A" w:rsidRDefault="00DA49CD" w:rsidP="0025734A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25734A">
              <w:rPr>
                <w:b/>
                <w:caps/>
                <w:sz w:val="21"/>
                <w:szCs w:val="21"/>
              </w:rPr>
              <w:t>Šenkeřík, V. (60%)</w:t>
            </w:r>
            <w:r w:rsidRPr="0025734A">
              <w:rPr>
                <w:caps/>
                <w:sz w:val="21"/>
                <w:szCs w:val="21"/>
              </w:rPr>
              <w:t>, Staněk, M., Maňas, D.,</w:t>
            </w:r>
            <w:r w:rsidRPr="0025734A">
              <w:rPr>
                <w:sz w:val="21"/>
                <w:szCs w:val="21"/>
              </w:rPr>
              <w:t xml:space="preserve"> et al.: Influence of length of glass fibers in recycled polypropylene on tensile properties. </w:t>
            </w:r>
            <w:r w:rsidRPr="0025734A">
              <w:rPr>
                <w:i/>
                <w:sz w:val="21"/>
                <w:szCs w:val="21"/>
              </w:rPr>
              <w:t xml:space="preserve">MATEC </w:t>
            </w:r>
            <w:r w:rsidRPr="0025734A">
              <w:rPr>
                <w:sz w:val="21"/>
                <w:szCs w:val="21"/>
              </w:rPr>
              <w:t>76</w:t>
            </w:r>
            <w:r w:rsidRPr="0025734A">
              <w:rPr>
                <w:rStyle w:val="databold"/>
                <w:sz w:val="21"/>
                <w:szCs w:val="21"/>
              </w:rPr>
              <w:t xml:space="preserve">, </w:t>
            </w:r>
            <w:r w:rsidRPr="0025734A">
              <w:rPr>
                <w:rStyle w:val="databold"/>
                <w:b/>
                <w:sz w:val="21"/>
                <w:szCs w:val="21"/>
              </w:rPr>
              <w:t>2016</w:t>
            </w:r>
            <w:r w:rsidRPr="0025734A">
              <w:rPr>
                <w:rStyle w:val="databold"/>
                <w:sz w:val="21"/>
                <w:szCs w:val="21"/>
              </w:rPr>
              <w:t xml:space="preserve">. </w:t>
            </w:r>
          </w:p>
          <w:p w14:paraId="50617D94" w14:textId="77777777" w:rsidR="00DA49CD" w:rsidRPr="0025734A" w:rsidRDefault="00DA49CD" w:rsidP="0025734A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25734A">
              <w:rPr>
                <w:b/>
                <w:caps/>
                <w:sz w:val="21"/>
                <w:szCs w:val="21"/>
              </w:rPr>
              <w:t>Šenkeřík, V. (60%)</w:t>
            </w:r>
            <w:r w:rsidRPr="0025734A">
              <w:rPr>
                <w:caps/>
                <w:sz w:val="21"/>
                <w:szCs w:val="21"/>
              </w:rPr>
              <w:t>, Staněk, M., Maňas, D.,</w:t>
            </w:r>
            <w:r w:rsidRPr="0025734A">
              <w:rPr>
                <w:sz w:val="21"/>
                <w:szCs w:val="21"/>
              </w:rPr>
              <w:t xml:space="preserve"> et al.: Effect of recycled particle size to micro-hardness properties of styrene acrylonitrile. </w:t>
            </w:r>
            <w:r w:rsidRPr="0025734A">
              <w:rPr>
                <w:i/>
                <w:sz w:val="21"/>
                <w:szCs w:val="21"/>
              </w:rPr>
              <w:t xml:space="preserve">Defect and Diffusion Forum </w:t>
            </w:r>
            <w:r w:rsidRPr="0025734A">
              <w:rPr>
                <w:sz w:val="21"/>
                <w:szCs w:val="21"/>
              </w:rPr>
              <w:t>368</w:t>
            </w:r>
            <w:r w:rsidRPr="0025734A">
              <w:rPr>
                <w:rStyle w:val="databold"/>
                <w:sz w:val="21"/>
                <w:szCs w:val="21"/>
              </w:rPr>
              <w:t xml:space="preserve">, 154-1157, </w:t>
            </w:r>
            <w:r w:rsidRPr="0025734A">
              <w:rPr>
                <w:rStyle w:val="databold"/>
                <w:b/>
                <w:sz w:val="21"/>
                <w:szCs w:val="21"/>
              </w:rPr>
              <w:t>2016</w:t>
            </w:r>
            <w:r w:rsidRPr="0025734A">
              <w:rPr>
                <w:rStyle w:val="databold"/>
                <w:sz w:val="21"/>
                <w:szCs w:val="21"/>
              </w:rPr>
              <w:t xml:space="preserve">. </w:t>
            </w:r>
          </w:p>
          <w:p w14:paraId="471B740D" w14:textId="77777777" w:rsidR="00DA49CD" w:rsidRPr="0025734A" w:rsidRDefault="00DA49CD" w:rsidP="0025734A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25734A">
              <w:rPr>
                <w:b/>
                <w:caps/>
                <w:sz w:val="21"/>
                <w:szCs w:val="21"/>
              </w:rPr>
              <w:t>Šenkeřík, V. (60%)</w:t>
            </w:r>
            <w:r w:rsidRPr="0025734A">
              <w:rPr>
                <w:caps/>
                <w:sz w:val="21"/>
                <w:szCs w:val="21"/>
              </w:rPr>
              <w:t>, Staněk, M., Maňas, D.,</w:t>
            </w:r>
            <w:r w:rsidRPr="0025734A">
              <w:rPr>
                <w:sz w:val="21"/>
                <w:szCs w:val="21"/>
              </w:rPr>
              <w:t xml:space="preserve"> et al.: The behaviour of recycled material with particles of various sizes of polyamide 6 to micro hardness. </w:t>
            </w:r>
            <w:r w:rsidRPr="0025734A">
              <w:rPr>
                <w:i/>
                <w:sz w:val="21"/>
                <w:szCs w:val="21"/>
              </w:rPr>
              <w:t xml:space="preserve">Key Engineering Materials </w:t>
            </w:r>
            <w:r w:rsidRPr="0025734A">
              <w:rPr>
                <w:sz w:val="21"/>
                <w:szCs w:val="21"/>
              </w:rPr>
              <w:t>662</w:t>
            </w:r>
            <w:r w:rsidRPr="0025734A">
              <w:rPr>
                <w:rStyle w:val="databold"/>
                <w:sz w:val="21"/>
                <w:szCs w:val="21"/>
              </w:rPr>
              <w:t xml:space="preserve">, 1225-288, </w:t>
            </w:r>
            <w:r w:rsidRPr="0025734A">
              <w:rPr>
                <w:rStyle w:val="databold"/>
                <w:b/>
                <w:sz w:val="21"/>
                <w:szCs w:val="21"/>
              </w:rPr>
              <w:t>2015</w:t>
            </w:r>
            <w:r w:rsidRPr="0025734A">
              <w:rPr>
                <w:rStyle w:val="databold"/>
                <w:sz w:val="21"/>
                <w:szCs w:val="21"/>
              </w:rPr>
              <w:t xml:space="preserve">. </w:t>
            </w:r>
          </w:p>
          <w:p w14:paraId="033FF609" w14:textId="77777777" w:rsidR="00DA49CD" w:rsidRPr="0025734A" w:rsidRDefault="00DA49CD" w:rsidP="0025734A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25734A">
              <w:rPr>
                <w:b/>
                <w:caps/>
                <w:sz w:val="21"/>
                <w:szCs w:val="21"/>
              </w:rPr>
              <w:t>Šenkeřík, V. (60%)</w:t>
            </w:r>
            <w:r w:rsidRPr="0025734A">
              <w:rPr>
                <w:caps/>
                <w:sz w:val="21"/>
                <w:szCs w:val="21"/>
              </w:rPr>
              <w:t>, Staněk, M., Maňas, D.,</w:t>
            </w:r>
            <w:r w:rsidRPr="0025734A">
              <w:rPr>
                <w:sz w:val="21"/>
                <w:szCs w:val="21"/>
              </w:rPr>
              <w:t xml:space="preserve"> et al.: Behavior of recycled material at higher temperature in compression test. </w:t>
            </w:r>
            <w:r w:rsidRPr="0025734A">
              <w:rPr>
                <w:i/>
                <w:sz w:val="21"/>
                <w:szCs w:val="21"/>
              </w:rPr>
              <w:t xml:space="preserve">Advanced Materials Research </w:t>
            </w:r>
            <w:r w:rsidRPr="0025734A">
              <w:rPr>
                <w:sz w:val="21"/>
                <w:szCs w:val="21"/>
              </w:rPr>
              <w:t>1025-1026</w:t>
            </w:r>
            <w:r w:rsidRPr="0025734A">
              <w:rPr>
                <w:rStyle w:val="databold"/>
                <w:sz w:val="21"/>
                <w:szCs w:val="21"/>
              </w:rPr>
              <w:t xml:space="preserve">, 274-277, </w:t>
            </w:r>
            <w:r w:rsidRPr="0025734A">
              <w:rPr>
                <w:rStyle w:val="databold"/>
                <w:b/>
                <w:sz w:val="21"/>
                <w:szCs w:val="21"/>
              </w:rPr>
              <w:t>2014</w:t>
            </w:r>
            <w:r w:rsidRPr="0025734A">
              <w:rPr>
                <w:rStyle w:val="databold"/>
                <w:sz w:val="21"/>
                <w:szCs w:val="21"/>
              </w:rPr>
              <w:t xml:space="preserve">. </w:t>
            </w:r>
          </w:p>
          <w:p w14:paraId="47CE6C8B" w14:textId="77777777" w:rsidR="00DA49CD" w:rsidRDefault="00DA49CD" w:rsidP="0025734A">
            <w:pPr>
              <w:spacing w:before="120" w:after="120"/>
              <w:jc w:val="both"/>
              <w:rPr>
                <w:b/>
              </w:rPr>
            </w:pPr>
            <w:r w:rsidRPr="0025734A">
              <w:rPr>
                <w:b/>
                <w:caps/>
                <w:sz w:val="21"/>
                <w:szCs w:val="21"/>
              </w:rPr>
              <w:t>Šenkeřík, V. (60%)</w:t>
            </w:r>
            <w:r w:rsidRPr="0025734A">
              <w:rPr>
                <w:caps/>
                <w:sz w:val="21"/>
                <w:szCs w:val="21"/>
              </w:rPr>
              <w:t>, Staněk, M., Maňas, D.,</w:t>
            </w:r>
            <w:r w:rsidRPr="0025734A">
              <w:rPr>
                <w:sz w:val="21"/>
                <w:szCs w:val="21"/>
              </w:rPr>
              <w:t xml:space="preserve"> et al.: Gate location and cooling system optimization. </w:t>
            </w:r>
            <w:r w:rsidRPr="0025734A">
              <w:rPr>
                <w:i/>
                <w:sz w:val="21"/>
                <w:szCs w:val="21"/>
              </w:rPr>
              <w:t xml:space="preserve">International Journal of Mathematics and Computers in Simulation </w:t>
            </w:r>
            <w:r w:rsidRPr="0025734A">
              <w:rPr>
                <w:sz w:val="21"/>
                <w:szCs w:val="21"/>
              </w:rPr>
              <w:t>6</w:t>
            </w:r>
            <w:r w:rsidRPr="0025734A">
              <w:rPr>
                <w:rStyle w:val="databold"/>
                <w:sz w:val="21"/>
                <w:szCs w:val="21"/>
              </w:rPr>
              <w:t xml:space="preserve">, 558-565, </w:t>
            </w:r>
            <w:r w:rsidRPr="0025734A">
              <w:rPr>
                <w:rStyle w:val="databold"/>
                <w:b/>
                <w:sz w:val="21"/>
                <w:szCs w:val="21"/>
              </w:rPr>
              <w:t>2012</w:t>
            </w:r>
            <w:r w:rsidRPr="0025734A">
              <w:rPr>
                <w:rStyle w:val="databold"/>
                <w:sz w:val="21"/>
                <w:szCs w:val="21"/>
              </w:rPr>
              <w:t>.</w:t>
            </w:r>
            <w:r w:rsidRPr="00A6350A">
              <w:rPr>
                <w:rStyle w:val="databold"/>
                <w:sz w:val="22"/>
                <w:szCs w:val="22"/>
              </w:rPr>
              <w:t xml:space="preserve"> </w:t>
            </w:r>
          </w:p>
        </w:tc>
      </w:tr>
      <w:tr w:rsidR="00DA49CD" w14:paraId="42A1867E" w14:textId="77777777" w:rsidTr="00D53E52">
        <w:trPr>
          <w:gridBefore w:val="1"/>
          <w:wBefore w:w="80" w:type="dxa"/>
          <w:trHeight w:val="218"/>
          <w:trPrChange w:id="2585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86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51D06438" w14:textId="77777777" w:rsidR="00DA49CD" w:rsidRDefault="00DA49CD" w:rsidP="00A8691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Působení v zahraničí</w:t>
            </w:r>
          </w:p>
        </w:tc>
      </w:tr>
      <w:tr w:rsidR="00DA49CD" w14:paraId="1048A029" w14:textId="77777777" w:rsidTr="00D53E52">
        <w:trPr>
          <w:gridBefore w:val="1"/>
          <w:wBefore w:w="80" w:type="dxa"/>
          <w:trHeight w:val="328"/>
          <w:trPrChange w:id="2587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88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</w:tcPrChange>
          </w:tcPr>
          <w:p w14:paraId="49B17AEC" w14:textId="77777777" w:rsidR="00DA49CD" w:rsidRPr="0025734A" w:rsidRDefault="00DA49CD" w:rsidP="00A86912">
            <w:pPr>
              <w:rPr>
                <w:b/>
                <w:lang w:eastAsia="en-US"/>
              </w:rPr>
            </w:pPr>
            <w:r w:rsidRPr="0025734A">
              <w:rPr>
                <w:rFonts w:ascii="TimesNewRomanPSMT" w:eastAsia="Calibri" w:hAnsi="TimesNewRomanPSMT" w:cs="TimesNewRomanPSMT"/>
                <w:b/>
                <w:sz w:val="22"/>
                <w:szCs w:val="22"/>
                <w:lang w:eastAsia="en-US"/>
              </w:rPr>
              <w:t>---</w:t>
            </w:r>
          </w:p>
          <w:p w14:paraId="38C57FD5" w14:textId="77777777" w:rsidR="00DA49CD" w:rsidRDefault="00DA49CD" w:rsidP="00A86912">
            <w:pPr>
              <w:rPr>
                <w:b/>
                <w:lang w:eastAsia="en-US"/>
              </w:rPr>
            </w:pPr>
          </w:p>
          <w:p w14:paraId="0BC5EEE4" w14:textId="77777777" w:rsidR="00DA49CD" w:rsidRDefault="00DA49CD" w:rsidP="00A86912">
            <w:pPr>
              <w:rPr>
                <w:b/>
                <w:lang w:eastAsia="en-US"/>
              </w:rPr>
            </w:pPr>
          </w:p>
          <w:p w14:paraId="436A5281" w14:textId="77777777" w:rsidR="00DA49CD" w:rsidRDefault="00DA49CD" w:rsidP="00A86912">
            <w:pPr>
              <w:rPr>
                <w:b/>
                <w:lang w:eastAsia="en-US"/>
              </w:rPr>
            </w:pPr>
          </w:p>
          <w:p w14:paraId="60EC091C" w14:textId="77777777" w:rsidR="00DA49CD" w:rsidRDefault="00DA49CD" w:rsidP="00A86912">
            <w:pPr>
              <w:rPr>
                <w:b/>
                <w:lang w:eastAsia="en-US"/>
              </w:rPr>
            </w:pPr>
          </w:p>
          <w:p w14:paraId="5A2666BD" w14:textId="77777777" w:rsidR="00DA49CD" w:rsidRDefault="00DA49CD" w:rsidP="00A86912">
            <w:pPr>
              <w:rPr>
                <w:b/>
                <w:lang w:eastAsia="en-US"/>
              </w:rPr>
            </w:pPr>
          </w:p>
          <w:p w14:paraId="0E404C43" w14:textId="77777777" w:rsidR="0025734A" w:rsidRDefault="0025734A" w:rsidP="00A86912">
            <w:pPr>
              <w:rPr>
                <w:b/>
                <w:lang w:eastAsia="en-US"/>
              </w:rPr>
            </w:pPr>
          </w:p>
          <w:p w14:paraId="53BA5385" w14:textId="77777777" w:rsidR="0025734A" w:rsidRDefault="0025734A" w:rsidP="00A86912">
            <w:pPr>
              <w:rPr>
                <w:b/>
                <w:lang w:eastAsia="en-US"/>
              </w:rPr>
            </w:pPr>
          </w:p>
          <w:p w14:paraId="2E230376" w14:textId="77777777" w:rsidR="00DA49CD" w:rsidRDefault="00DA49CD" w:rsidP="00A86912">
            <w:pPr>
              <w:rPr>
                <w:b/>
                <w:lang w:eastAsia="en-US"/>
              </w:rPr>
            </w:pPr>
          </w:p>
        </w:tc>
      </w:tr>
      <w:tr w:rsidR="00DA49CD" w14:paraId="7A4C4D02" w14:textId="77777777" w:rsidTr="00D53E52">
        <w:trPr>
          <w:gridBefore w:val="1"/>
          <w:wBefore w:w="80" w:type="dxa"/>
          <w:cantSplit/>
          <w:trHeight w:val="470"/>
          <w:trPrChange w:id="2589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90" w:author="Simona Mrkvičková" w:date="2018-04-13T14:26:00Z">
              <w:tcPr>
                <w:tcW w:w="2506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4D34F3A6" w14:textId="77777777" w:rsidR="00DA49CD" w:rsidRDefault="00DA49CD" w:rsidP="00A86912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Podpis </w:t>
            </w:r>
          </w:p>
        </w:tc>
        <w:tc>
          <w:tcPr>
            <w:tcW w:w="4536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91" w:author="Simona Mrkvičková" w:date="2018-04-13T14:26:00Z">
              <w:tcPr>
                <w:tcW w:w="4539" w:type="dxa"/>
                <w:gridSpan w:val="27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03740E56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  <w:tc>
          <w:tcPr>
            <w:tcW w:w="8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  <w:tcPrChange w:id="2592" w:author="Simona Mrkvičková" w:date="2018-04-13T14:26:00Z">
              <w:tcPr>
                <w:tcW w:w="806" w:type="dxa"/>
                <w:gridSpan w:val="1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7CAAC"/>
                <w:hideMark/>
              </w:tcPr>
            </w:tcPrChange>
          </w:tcPr>
          <w:p w14:paraId="1656A35B" w14:textId="77777777" w:rsidR="00DA49CD" w:rsidRDefault="00DA49CD" w:rsidP="00A86912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datum</w:t>
            </w:r>
          </w:p>
        </w:tc>
        <w:tc>
          <w:tcPr>
            <w:tcW w:w="22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PrChange w:id="2593" w:author="Simona Mrkvičková" w:date="2018-04-13T14:26:00Z">
              <w:tcPr>
                <w:tcW w:w="2230" w:type="dxa"/>
                <w:gridSpan w:val="20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</w:tcPrChange>
          </w:tcPr>
          <w:p w14:paraId="14C590AF" w14:textId="77777777" w:rsidR="00DA49CD" w:rsidRDefault="00DA49CD" w:rsidP="00A86912">
            <w:pPr>
              <w:jc w:val="both"/>
              <w:rPr>
                <w:lang w:eastAsia="en-US"/>
              </w:rPr>
            </w:pPr>
          </w:p>
        </w:tc>
      </w:tr>
      <w:tr w:rsidR="00DA49CD" w14:paraId="330C2FDE" w14:textId="77777777" w:rsidTr="00D53E52">
        <w:trPr>
          <w:gridBefore w:val="1"/>
          <w:wBefore w:w="80" w:type="dxa"/>
          <w:trPrChange w:id="259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bottom w:val="double" w:sz="4" w:space="0" w:color="auto"/>
            </w:tcBorders>
            <w:shd w:val="clear" w:color="auto" w:fill="BDD6EE"/>
            <w:tcPrChange w:id="2595" w:author="Simona Mrkvičková" w:date="2018-04-13T14:26:00Z">
              <w:tcPr>
                <w:tcW w:w="10081" w:type="dxa"/>
                <w:gridSpan w:val="62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5C3331D9" w14:textId="77777777" w:rsidR="00DA49CD" w:rsidRDefault="00DA49CD" w:rsidP="00A86912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C-I – Personální zabezpečení</w:t>
            </w:r>
          </w:p>
        </w:tc>
      </w:tr>
      <w:tr w:rsidR="00DA49CD" w14:paraId="1EFE0164" w14:textId="77777777" w:rsidTr="00D53E52">
        <w:trPr>
          <w:gridBefore w:val="1"/>
          <w:wBefore w:w="80" w:type="dxa"/>
          <w:trPrChange w:id="259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tcBorders>
              <w:top w:val="double" w:sz="4" w:space="0" w:color="auto"/>
            </w:tcBorders>
            <w:shd w:val="clear" w:color="auto" w:fill="F7CAAC"/>
            <w:tcPrChange w:id="2597" w:author="Simona Mrkvičková" w:date="2018-04-13T14:26:00Z">
              <w:tcPr>
                <w:tcW w:w="2506" w:type="dxa"/>
                <w:gridSpan w:val="3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75952FE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575" w:type="dxa"/>
            <w:gridSpan w:val="59"/>
            <w:tcPrChange w:id="2598" w:author="Simona Mrkvičková" w:date="2018-04-13T14:26:00Z">
              <w:tcPr>
                <w:tcW w:w="7575" w:type="dxa"/>
                <w:gridSpan w:val="59"/>
              </w:tcPr>
            </w:tcPrChange>
          </w:tcPr>
          <w:p w14:paraId="775BFCCB" w14:textId="77777777" w:rsidR="00DA49CD" w:rsidRPr="00A405B4" w:rsidRDefault="00DA49CD" w:rsidP="00A86912">
            <w:pPr>
              <w:jc w:val="both"/>
            </w:pPr>
            <w:r w:rsidRPr="00A405B4">
              <w:t>Univerzita Tomáše Bati ve Zlíně</w:t>
            </w:r>
          </w:p>
        </w:tc>
      </w:tr>
      <w:tr w:rsidR="00DA49CD" w14:paraId="29F7CECA" w14:textId="77777777" w:rsidTr="00D53E52">
        <w:trPr>
          <w:gridBefore w:val="1"/>
          <w:wBefore w:w="80" w:type="dxa"/>
          <w:trPrChange w:id="259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600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118826BB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575" w:type="dxa"/>
            <w:gridSpan w:val="59"/>
            <w:tcPrChange w:id="2601" w:author="Simona Mrkvičková" w:date="2018-04-13T14:26:00Z">
              <w:tcPr>
                <w:tcW w:w="7575" w:type="dxa"/>
                <w:gridSpan w:val="59"/>
              </w:tcPr>
            </w:tcPrChange>
          </w:tcPr>
          <w:p w14:paraId="2F429FC3" w14:textId="77777777" w:rsidR="00DA49CD" w:rsidRPr="00A405B4" w:rsidRDefault="00DA49CD" w:rsidP="00A86912">
            <w:pPr>
              <w:jc w:val="both"/>
            </w:pPr>
            <w:r w:rsidRPr="00A405B4">
              <w:t>Fakulta technologická</w:t>
            </w:r>
          </w:p>
        </w:tc>
      </w:tr>
      <w:tr w:rsidR="00DA49CD" w14:paraId="5DF18558" w14:textId="77777777" w:rsidTr="00D53E52">
        <w:trPr>
          <w:gridBefore w:val="1"/>
          <w:wBefore w:w="80" w:type="dxa"/>
          <w:trPrChange w:id="2602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603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22C4D1C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575" w:type="dxa"/>
            <w:gridSpan w:val="59"/>
            <w:tcPrChange w:id="2604" w:author="Simona Mrkvičková" w:date="2018-04-13T14:26:00Z">
              <w:tcPr>
                <w:tcW w:w="7575" w:type="dxa"/>
                <w:gridSpan w:val="59"/>
              </w:tcPr>
            </w:tcPrChange>
          </w:tcPr>
          <w:p w14:paraId="73B0BA8C" w14:textId="77777777" w:rsidR="00DA49CD" w:rsidRDefault="00DA49CD" w:rsidP="00A86912">
            <w:pPr>
              <w:jc w:val="both"/>
            </w:pPr>
            <w:r>
              <w:t>Výrobní inženýrství</w:t>
            </w:r>
          </w:p>
        </w:tc>
      </w:tr>
      <w:tr w:rsidR="00DA49CD" w14:paraId="094E6175" w14:textId="77777777" w:rsidTr="00D53E52">
        <w:trPr>
          <w:gridBefore w:val="1"/>
          <w:wBefore w:w="80" w:type="dxa"/>
          <w:trPrChange w:id="260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606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15955DCF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6" w:type="dxa"/>
            <w:gridSpan w:val="27"/>
            <w:tcPrChange w:id="2607" w:author="Simona Mrkvičková" w:date="2018-04-13T14:26:00Z">
              <w:tcPr>
                <w:tcW w:w="4539" w:type="dxa"/>
                <w:gridSpan w:val="27"/>
              </w:tcPr>
            </w:tcPrChange>
          </w:tcPr>
          <w:p w14:paraId="1E3C83B3" w14:textId="77777777" w:rsidR="00DA49CD" w:rsidRPr="008955CD" w:rsidRDefault="00DA49CD" w:rsidP="00A86912">
            <w:pPr>
              <w:jc w:val="both"/>
              <w:rPr>
                <w:b/>
              </w:rPr>
            </w:pPr>
            <w:bookmarkStart w:id="2608" w:name="Šuba"/>
            <w:bookmarkEnd w:id="2608"/>
            <w:r w:rsidRPr="008955CD">
              <w:rPr>
                <w:b/>
              </w:rPr>
              <w:t>Oldřich Šuba</w:t>
            </w:r>
          </w:p>
        </w:tc>
        <w:tc>
          <w:tcPr>
            <w:tcW w:w="747" w:type="dxa"/>
            <w:gridSpan w:val="9"/>
            <w:shd w:val="clear" w:color="auto" w:fill="F7CAAC"/>
            <w:tcPrChange w:id="2609" w:author="Simona Mrkvičková" w:date="2018-04-13T14:26:00Z">
              <w:tcPr>
                <w:tcW w:w="747" w:type="dxa"/>
                <w:gridSpan w:val="9"/>
                <w:shd w:val="clear" w:color="auto" w:fill="F7CAAC"/>
              </w:tcPr>
            </w:tcPrChange>
          </w:tcPr>
          <w:p w14:paraId="1295380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292" w:type="dxa"/>
            <w:gridSpan w:val="23"/>
            <w:tcPrChange w:id="2610" w:author="Simona Mrkvičková" w:date="2018-04-13T14:26:00Z">
              <w:tcPr>
                <w:tcW w:w="2289" w:type="dxa"/>
                <w:gridSpan w:val="23"/>
              </w:tcPr>
            </w:tcPrChange>
          </w:tcPr>
          <w:p w14:paraId="019341C2" w14:textId="77777777" w:rsidR="00DA49CD" w:rsidRDefault="00DA49CD" w:rsidP="00A86912">
            <w:pPr>
              <w:jc w:val="both"/>
            </w:pPr>
            <w:r>
              <w:t xml:space="preserve">doc. Ing., CSc. </w:t>
            </w:r>
          </w:p>
        </w:tc>
      </w:tr>
      <w:tr w:rsidR="008D7110" w14:paraId="46E9FE14" w14:textId="77777777" w:rsidTr="00D53E52">
        <w:trPr>
          <w:gridBefore w:val="1"/>
          <w:wBefore w:w="80" w:type="dxa"/>
          <w:trPrChange w:id="261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612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1EFD7EE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26" w:type="dxa"/>
            <w:gridSpan w:val="8"/>
            <w:tcPrChange w:id="2613" w:author="Simona Mrkvičková" w:date="2018-04-13T14:26:00Z">
              <w:tcPr>
                <w:tcW w:w="826" w:type="dxa"/>
                <w:gridSpan w:val="8"/>
              </w:tcPr>
            </w:tcPrChange>
          </w:tcPr>
          <w:p w14:paraId="7DFA2823" w14:textId="77777777" w:rsidR="00DA49CD" w:rsidRDefault="00DA49CD" w:rsidP="00A86912">
            <w:pPr>
              <w:jc w:val="both"/>
            </w:pPr>
            <w:r>
              <w:t>1948</w:t>
            </w:r>
          </w:p>
        </w:tc>
        <w:tc>
          <w:tcPr>
            <w:tcW w:w="1716" w:type="dxa"/>
            <w:gridSpan w:val="6"/>
            <w:shd w:val="clear" w:color="auto" w:fill="F7CAAC"/>
            <w:tcPrChange w:id="2614" w:author="Simona Mrkvičková" w:date="2018-04-13T14:26:00Z">
              <w:tcPr>
                <w:tcW w:w="1718" w:type="dxa"/>
                <w:gridSpan w:val="6"/>
                <w:shd w:val="clear" w:color="auto" w:fill="F7CAAC"/>
              </w:tcPr>
            </w:tcPrChange>
          </w:tcPr>
          <w:p w14:paraId="00E2C277" w14:textId="77777777" w:rsidR="00DA49CD" w:rsidRDefault="00DA49CD" w:rsidP="00A86912">
            <w:pPr>
              <w:rPr>
                <w:rFonts w:eastAsiaTheme="minorHAnsi"/>
                <w:sz w:val="24"/>
                <w:szCs w:val="24"/>
              </w:rPr>
            </w:pPr>
            <w:r>
              <w:rPr>
                <w:b/>
              </w:rPr>
              <w:t>typ vztahu k VŠ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</w:p>
          <w:p w14:paraId="164AEEC7" w14:textId="77777777" w:rsidR="00DA49CD" w:rsidRDefault="00DA49CD" w:rsidP="00A86912">
            <w:pPr>
              <w:jc w:val="both"/>
              <w:rPr>
                <w:b/>
              </w:rPr>
            </w:pPr>
          </w:p>
        </w:tc>
        <w:tc>
          <w:tcPr>
            <w:tcW w:w="999" w:type="dxa"/>
            <w:gridSpan w:val="8"/>
            <w:tcPrChange w:id="2615" w:author="Simona Mrkvičková" w:date="2018-04-13T14:26:00Z">
              <w:tcPr>
                <w:tcW w:w="999" w:type="dxa"/>
                <w:gridSpan w:val="8"/>
              </w:tcPr>
            </w:tcPrChange>
          </w:tcPr>
          <w:p w14:paraId="53B70DD4" w14:textId="77777777" w:rsidR="00DA49CD" w:rsidRDefault="00DA49CD" w:rsidP="00A86912">
            <w:pPr>
              <w:jc w:val="both"/>
            </w:pPr>
            <w:r w:rsidRPr="008904D2">
              <w:t>pp.</w:t>
            </w:r>
          </w:p>
        </w:tc>
        <w:tc>
          <w:tcPr>
            <w:tcW w:w="995" w:type="dxa"/>
            <w:gridSpan w:val="5"/>
            <w:shd w:val="clear" w:color="auto" w:fill="F7CAAC"/>
            <w:tcPrChange w:id="2616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309A5293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2617" w:author="Simona Mrkvičková" w:date="2018-04-13T14:26:00Z">
              <w:tcPr>
                <w:tcW w:w="747" w:type="dxa"/>
                <w:gridSpan w:val="9"/>
              </w:tcPr>
            </w:tcPrChange>
          </w:tcPr>
          <w:p w14:paraId="2B5E9763" w14:textId="77777777" w:rsidR="00DA49CD" w:rsidRDefault="00DA49CD" w:rsidP="00A86912">
            <w:pPr>
              <w:jc w:val="both"/>
            </w:pPr>
            <w:r w:rsidRPr="008904D2">
              <w:t>40</w:t>
            </w:r>
          </w:p>
        </w:tc>
        <w:tc>
          <w:tcPr>
            <w:tcW w:w="707" w:type="dxa"/>
            <w:gridSpan w:val="13"/>
            <w:shd w:val="clear" w:color="auto" w:fill="F7CAAC"/>
            <w:tcPrChange w:id="2618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66E27D77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2619" w:author="Simona Mrkvičková" w:date="2018-04-13T14:26:00Z">
              <w:tcPr>
                <w:tcW w:w="1586" w:type="dxa"/>
                <w:gridSpan w:val="10"/>
              </w:tcPr>
            </w:tcPrChange>
          </w:tcPr>
          <w:p w14:paraId="19F42988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8904D2">
              <w:t>N</w:t>
            </w:r>
          </w:p>
        </w:tc>
      </w:tr>
      <w:tr w:rsidR="008D7110" w14:paraId="6DB1FE61" w14:textId="77777777" w:rsidTr="00D53E52">
        <w:trPr>
          <w:gridBefore w:val="1"/>
          <w:wBefore w:w="80" w:type="dxa"/>
          <w:trPrChange w:id="2620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044" w:type="dxa"/>
            <w:gridSpan w:val="17"/>
            <w:shd w:val="clear" w:color="auto" w:fill="F7CAAC"/>
            <w:tcPrChange w:id="2621" w:author="Simona Mrkvičková" w:date="2018-04-13T14:26:00Z">
              <w:tcPr>
                <w:tcW w:w="5050" w:type="dxa"/>
                <w:gridSpan w:val="17"/>
                <w:shd w:val="clear" w:color="auto" w:fill="F7CAAC"/>
              </w:tcPr>
            </w:tcPrChange>
          </w:tcPr>
          <w:p w14:paraId="19C51D89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9" w:type="dxa"/>
            <w:gridSpan w:val="8"/>
            <w:tcPrChange w:id="2622" w:author="Simona Mrkvičková" w:date="2018-04-13T14:26:00Z">
              <w:tcPr>
                <w:tcW w:w="999" w:type="dxa"/>
                <w:gridSpan w:val="8"/>
              </w:tcPr>
            </w:tcPrChange>
          </w:tcPr>
          <w:p w14:paraId="3A0AC332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995" w:type="dxa"/>
            <w:gridSpan w:val="5"/>
            <w:shd w:val="clear" w:color="auto" w:fill="F7CAAC"/>
            <w:tcPrChange w:id="2623" w:author="Simona Mrkvičková" w:date="2018-04-13T14:26:00Z">
              <w:tcPr>
                <w:tcW w:w="996" w:type="dxa"/>
                <w:gridSpan w:val="5"/>
                <w:shd w:val="clear" w:color="auto" w:fill="F7CAAC"/>
              </w:tcPr>
            </w:tcPrChange>
          </w:tcPr>
          <w:p w14:paraId="49EF385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47" w:type="dxa"/>
            <w:gridSpan w:val="9"/>
            <w:tcPrChange w:id="2624" w:author="Simona Mrkvičková" w:date="2018-04-13T14:26:00Z">
              <w:tcPr>
                <w:tcW w:w="747" w:type="dxa"/>
                <w:gridSpan w:val="9"/>
              </w:tcPr>
            </w:tcPrChange>
          </w:tcPr>
          <w:p w14:paraId="79525ADE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707" w:type="dxa"/>
            <w:gridSpan w:val="13"/>
            <w:shd w:val="clear" w:color="auto" w:fill="F7CAAC"/>
            <w:tcPrChange w:id="2625" w:author="Simona Mrkvičková" w:date="2018-04-13T14:26:00Z">
              <w:tcPr>
                <w:tcW w:w="703" w:type="dxa"/>
                <w:gridSpan w:val="13"/>
                <w:shd w:val="clear" w:color="auto" w:fill="F7CAAC"/>
              </w:tcPr>
            </w:tcPrChange>
          </w:tcPr>
          <w:p w14:paraId="6774E5F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85" w:type="dxa"/>
            <w:gridSpan w:val="10"/>
            <w:tcPrChange w:id="2626" w:author="Simona Mrkvičková" w:date="2018-04-13T14:26:00Z">
              <w:tcPr>
                <w:tcW w:w="1586" w:type="dxa"/>
                <w:gridSpan w:val="10"/>
              </w:tcPr>
            </w:tcPrChange>
          </w:tcPr>
          <w:p w14:paraId="0AA8181E" w14:textId="77777777" w:rsidR="00DA49CD" w:rsidRPr="00C32277" w:rsidRDefault="00DA49CD" w:rsidP="00A86912">
            <w:pPr>
              <w:jc w:val="both"/>
              <w:rPr>
                <w:highlight w:val="green"/>
              </w:rPr>
            </w:pPr>
            <w:r w:rsidRPr="00142CA4">
              <w:t>---</w:t>
            </w:r>
          </w:p>
        </w:tc>
      </w:tr>
      <w:tr w:rsidR="00DA49CD" w14:paraId="17E8507D" w14:textId="77777777" w:rsidTr="00D53E52">
        <w:trPr>
          <w:gridBefore w:val="1"/>
          <w:wBefore w:w="80" w:type="dxa"/>
          <w:trPrChange w:id="262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shd w:val="clear" w:color="auto" w:fill="F7CAAC"/>
            <w:tcPrChange w:id="2628" w:author="Simona Mrkvičková" w:date="2018-04-13T14:26:00Z">
              <w:tcPr>
                <w:tcW w:w="6049" w:type="dxa"/>
                <w:gridSpan w:val="25"/>
                <w:shd w:val="clear" w:color="auto" w:fill="F7CAAC"/>
              </w:tcPr>
            </w:tcPrChange>
          </w:tcPr>
          <w:p w14:paraId="6078B404" w14:textId="77777777" w:rsidR="00DA49CD" w:rsidRDefault="00DA49CD" w:rsidP="00A86912">
            <w:r>
              <w:rPr>
                <w:b/>
              </w:rPr>
              <w:t>Další</w:t>
            </w:r>
            <w:r>
              <w:rPr>
                <w:rFonts w:eastAsiaTheme="minorHAnsi"/>
                <w:sz w:val="24"/>
                <w:szCs w:val="24"/>
              </w:rPr>
              <w:t xml:space="preserve"> </w:t>
            </w:r>
            <w:r>
              <w:rPr>
                <w:b/>
              </w:rPr>
              <w:t>současná působení jako akademický pracovník na jiných VŠ</w:t>
            </w:r>
          </w:p>
        </w:tc>
        <w:tc>
          <w:tcPr>
            <w:tcW w:w="1742" w:type="dxa"/>
            <w:gridSpan w:val="14"/>
            <w:shd w:val="clear" w:color="auto" w:fill="F7CAAC"/>
            <w:tcPrChange w:id="2629" w:author="Simona Mrkvičková" w:date="2018-04-13T14:26:00Z">
              <w:tcPr>
                <w:tcW w:w="1743" w:type="dxa"/>
                <w:gridSpan w:val="14"/>
                <w:shd w:val="clear" w:color="auto" w:fill="F7CAAC"/>
              </w:tcPr>
            </w:tcPrChange>
          </w:tcPr>
          <w:p w14:paraId="119EE32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typ prac.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292" w:type="dxa"/>
            <w:gridSpan w:val="23"/>
            <w:shd w:val="clear" w:color="auto" w:fill="F7CAAC"/>
            <w:tcPrChange w:id="2630" w:author="Simona Mrkvičková" w:date="2018-04-13T14:26:00Z">
              <w:tcPr>
                <w:tcW w:w="2289" w:type="dxa"/>
                <w:gridSpan w:val="23"/>
                <w:shd w:val="clear" w:color="auto" w:fill="F7CAAC"/>
              </w:tcPr>
            </w:tcPrChange>
          </w:tcPr>
          <w:p w14:paraId="177C557D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DA49CD" w14:paraId="080896FA" w14:textId="77777777" w:rsidTr="00D53E52">
        <w:trPr>
          <w:gridBefore w:val="1"/>
          <w:wBefore w:w="80" w:type="dxa"/>
          <w:trPrChange w:id="263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632" w:author="Simona Mrkvičková" w:date="2018-04-13T14:26:00Z">
              <w:tcPr>
                <w:tcW w:w="6049" w:type="dxa"/>
                <w:gridSpan w:val="25"/>
              </w:tcPr>
            </w:tcPrChange>
          </w:tcPr>
          <w:p w14:paraId="4664881A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1742" w:type="dxa"/>
            <w:gridSpan w:val="14"/>
            <w:tcPrChange w:id="2633" w:author="Simona Mrkvičková" w:date="2018-04-13T14:26:00Z">
              <w:tcPr>
                <w:tcW w:w="1743" w:type="dxa"/>
                <w:gridSpan w:val="14"/>
              </w:tcPr>
            </w:tcPrChange>
          </w:tcPr>
          <w:p w14:paraId="19C62C3B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92" w:type="dxa"/>
            <w:gridSpan w:val="23"/>
            <w:tcPrChange w:id="2634" w:author="Simona Mrkvičková" w:date="2018-04-13T14:26:00Z">
              <w:tcPr>
                <w:tcW w:w="2289" w:type="dxa"/>
                <w:gridSpan w:val="23"/>
              </w:tcPr>
            </w:tcPrChange>
          </w:tcPr>
          <w:p w14:paraId="629BA4A7" w14:textId="77777777" w:rsidR="00DA49CD" w:rsidRDefault="00DA49CD" w:rsidP="00A86912">
            <w:pPr>
              <w:jc w:val="both"/>
            </w:pPr>
            <w:r>
              <w:t>---</w:t>
            </w:r>
          </w:p>
        </w:tc>
      </w:tr>
      <w:tr w:rsidR="00DA49CD" w14:paraId="005EB893" w14:textId="77777777" w:rsidTr="00D53E52">
        <w:trPr>
          <w:gridBefore w:val="1"/>
          <w:wBefore w:w="80" w:type="dxa"/>
          <w:trPrChange w:id="263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636" w:author="Simona Mrkvičková" w:date="2018-04-13T14:26:00Z">
              <w:tcPr>
                <w:tcW w:w="6049" w:type="dxa"/>
                <w:gridSpan w:val="25"/>
              </w:tcPr>
            </w:tcPrChange>
          </w:tcPr>
          <w:p w14:paraId="4C94B568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637" w:author="Simona Mrkvičková" w:date="2018-04-13T14:26:00Z">
              <w:tcPr>
                <w:tcW w:w="1743" w:type="dxa"/>
                <w:gridSpan w:val="14"/>
              </w:tcPr>
            </w:tcPrChange>
          </w:tcPr>
          <w:p w14:paraId="000046A7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638" w:author="Simona Mrkvičková" w:date="2018-04-13T14:26:00Z">
              <w:tcPr>
                <w:tcW w:w="2289" w:type="dxa"/>
                <w:gridSpan w:val="23"/>
              </w:tcPr>
            </w:tcPrChange>
          </w:tcPr>
          <w:p w14:paraId="25A32F6A" w14:textId="77777777" w:rsidR="00DA49CD" w:rsidRDefault="00DA49CD" w:rsidP="00A86912">
            <w:pPr>
              <w:jc w:val="both"/>
            </w:pPr>
          </w:p>
        </w:tc>
      </w:tr>
      <w:tr w:rsidR="00DA49CD" w14:paraId="04CA31AA" w14:textId="77777777" w:rsidTr="00D53E52">
        <w:trPr>
          <w:gridBefore w:val="1"/>
          <w:wBefore w:w="80" w:type="dxa"/>
          <w:trPrChange w:id="263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640" w:author="Simona Mrkvičková" w:date="2018-04-13T14:26:00Z">
              <w:tcPr>
                <w:tcW w:w="6049" w:type="dxa"/>
                <w:gridSpan w:val="25"/>
              </w:tcPr>
            </w:tcPrChange>
          </w:tcPr>
          <w:p w14:paraId="4CDB901B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641" w:author="Simona Mrkvičková" w:date="2018-04-13T14:26:00Z">
              <w:tcPr>
                <w:tcW w:w="1743" w:type="dxa"/>
                <w:gridSpan w:val="14"/>
              </w:tcPr>
            </w:tcPrChange>
          </w:tcPr>
          <w:p w14:paraId="1E343833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642" w:author="Simona Mrkvičková" w:date="2018-04-13T14:26:00Z">
              <w:tcPr>
                <w:tcW w:w="2289" w:type="dxa"/>
                <w:gridSpan w:val="23"/>
              </w:tcPr>
            </w:tcPrChange>
          </w:tcPr>
          <w:p w14:paraId="545CBCF7" w14:textId="77777777" w:rsidR="00DA49CD" w:rsidRDefault="00DA49CD" w:rsidP="00A86912">
            <w:pPr>
              <w:jc w:val="both"/>
            </w:pPr>
          </w:p>
        </w:tc>
      </w:tr>
      <w:tr w:rsidR="00DA49CD" w14:paraId="5734D8BE" w14:textId="77777777" w:rsidTr="00D53E52">
        <w:trPr>
          <w:gridBefore w:val="1"/>
          <w:wBefore w:w="80" w:type="dxa"/>
          <w:trPrChange w:id="264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043" w:type="dxa"/>
            <w:gridSpan w:val="25"/>
            <w:tcPrChange w:id="2644" w:author="Simona Mrkvičková" w:date="2018-04-13T14:26:00Z">
              <w:tcPr>
                <w:tcW w:w="6049" w:type="dxa"/>
                <w:gridSpan w:val="25"/>
              </w:tcPr>
            </w:tcPrChange>
          </w:tcPr>
          <w:p w14:paraId="5BE009BE" w14:textId="77777777" w:rsidR="00DA49CD" w:rsidRDefault="00DA49CD" w:rsidP="00A86912">
            <w:pPr>
              <w:jc w:val="both"/>
            </w:pPr>
          </w:p>
        </w:tc>
        <w:tc>
          <w:tcPr>
            <w:tcW w:w="1742" w:type="dxa"/>
            <w:gridSpan w:val="14"/>
            <w:tcPrChange w:id="2645" w:author="Simona Mrkvičková" w:date="2018-04-13T14:26:00Z">
              <w:tcPr>
                <w:tcW w:w="1743" w:type="dxa"/>
                <w:gridSpan w:val="14"/>
              </w:tcPr>
            </w:tcPrChange>
          </w:tcPr>
          <w:p w14:paraId="3CE2A6B3" w14:textId="77777777" w:rsidR="00DA49CD" w:rsidRDefault="00DA49CD" w:rsidP="00A86912">
            <w:pPr>
              <w:jc w:val="both"/>
            </w:pPr>
          </w:p>
        </w:tc>
        <w:tc>
          <w:tcPr>
            <w:tcW w:w="2292" w:type="dxa"/>
            <w:gridSpan w:val="23"/>
            <w:tcPrChange w:id="2646" w:author="Simona Mrkvičková" w:date="2018-04-13T14:26:00Z">
              <w:tcPr>
                <w:tcW w:w="2289" w:type="dxa"/>
                <w:gridSpan w:val="23"/>
              </w:tcPr>
            </w:tcPrChange>
          </w:tcPr>
          <w:p w14:paraId="5E21F159" w14:textId="77777777" w:rsidR="00DA49CD" w:rsidRDefault="00DA49CD" w:rsidP="00A86912">
            <w:pPr>
              <w:jc w:val="both"/>
            </w:pPr>
          </w:p>
        </w:tc>
      </w:tr>
      <w:tr w:rsidR="00DA49CD" w14:paraId="42F2C82F" w14:textId="77777777" w:rsidTr="00D53E52">
        <w:trPr>
          <w:gridBefore w:val="1"/>
          <w:wBefore w:w="80" w:type="dxa"/>
          <w:trPrChange w:id="264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648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216BE311" w14:textId="77777777" w:rsidR="00DA49CD" w:rsidRDefault="00DA49CD" w:rsidP="00A86912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DA49CD" w14:paraId="6D350B68" w14:textId="77777777" w:rsidTr="00D53E52">
        <w:trPr>
          <w:gridBefore w:val="1"/>
          <w:wBefore w:w="80" w:type="dxa"/>
          <w:trHeight w:val="181"/>
          <w:trPrChange w:id="2649" w:author="Simona Mrkvičková" w:date="2018-04-13T14:26:00Z">
            <w:trPr>
              <w:gridBefore w:val="1"/>
              <w:wBefore w:w="76" w:type="dxa"/>
              <w:trHeight w:val="181"/>
            </w:trPr>
          </w:trPrChange>
        </w:trPr>
        <w:tc>
          <w:tcPr>
            <w:tcW w:w="10077" w:type="dxa"/>
            <w:gridSpan w:val="62"/>
            <w:tcBorders>
              <w:top w:val="nil"/>
            </w:tcBorders>
            <w:tcPrChange w:id="2650" w:author="Simona Mrkvičková" w:date="2018-04-13T14:26:00Z">
              <w:tcPr>
                <w:tcW w:w="10081" w:type="dxa"/>
                <w:gridSpan w:val="62"/>
                <w:tcBorders>
                  <w:top w:val="nil"/>
                </w:tcBorders>
              </w:tcPr>
            </w:tcPrChange>
          </w:tcPr>
          <w:p w14:paraId="76F69813" w14:textId="0FDD4891" w:rsidR="00DA49CD" w:rsidRPr="005451A3" w:rsidRDefault="000D7787" w:rsidP="006743C1">
            <w:pPr>
              <w:pStyle w:val="Zkladntext"/>
              <w:spacing w:before="60" w:after="60"/>
              <w:ind w:left="0" w:right="108"/>
              <w:rPr>
                <w:sz w:val="21"/>
                <w:szCs w:val="21"/>
                <w:lang w:val="cs-CZ"/>
              </w:rPr>
            </w:pPr>
            <w:r w:rsidRPr="005451A3">
              <w:rPr>
                <w:b/>
                <w:sz w:val="21"/>
                <w:szCs w:val="21"/>
                <w:lang w:val="cs-CZ"/>
              </w:rPr>
              <w:t>Dimenzování a navrhování výrobků</w:t>
            </w:r>
            <w:r w:rsidRPr="005451A3">
              <w:rPr>
                <w:sz w:val="21"/>
                <w:szCs w:val="21"/>
                <w:lang w:val="cs-CZ"/>
              </w:rPr>
              <w:t xml:space="preserve"> (</w:t>
            </w:r>
            <w:del w:id="2651" w:author="Simona Mrkvičková" w:date="2018-04-13T12:12:00Z">
              <w:r w:rsidRPr="005451A3" w:rsidDel="006743C1">
                <w:rPr>
                  <w:sz w:val="21"/>
                  <w:szCs w:val="21"/>
                  <w:lang w:val="cs-CZ"/>
                </w:rPr>
                <w:delText>100</w:delText>
              </w:r>
            </w:del>
            <w:ins w:id="2652" w:author="Simona Mrkvičková" w:date="2018-04-13T12:12:00Z">
              <w:r w:rsidR="006743C1">
                <w:rPr>
                  <w:sz w:val="21"/>
                  <w:szCs w:val="21"/>
                  <w:lang w:val="cs-CZ"/>
                </w:rPr>
                <w:t>50</w:t>
              </w:r>
            </w:ins>
            <w:r w:rsidRPr="005451A3">
              <w:rPr>
                <w:sz w:val="21"/>
                <w:szCs w:val="21"/>
                <w:lang w:val="cs-CZ"/>
              </w:rPr>
              <w:t>% p)</w:t>
            </w:r>
          </w:p>
        </w:tc>
      </w:tr>
      <w:tr w:rsidR="00DA49CD" w14:paraId="4F605A54" w14:textId="77777777" w:rsidTr="00D53E52">
        <w:trPr>
          <w:gridBefore w:val="1"/>
          <w:wBefore w:w="80" w:type="dxa"/>
          <w:trPrChange w:id="265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654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27039463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DA49CD" w14:paraId="553BECCA" w14:textId="77777777" w:rsidTr="00D53E52">
        <w:trPr>
          <w:gridBefore w:val="1"/>
          <w:wBefore w:w="80" w:type="dxa"/>
          <w:trHeight w:val="372"/>
          <w:trPrChange w:id="2655" w:author="Simona Mrkvičková" w:date="2018-04-13T14:26:00Z">
            <w:trPr>
              <w:gridBefore w:val="1"/>
              <w:wBefore w:w="76" w:type="dxa"/>
              <w:trHeight w:val="372"/>
            </w:trPr>
          </w:trPrChange>
        </w:trPr>
        <w:tc>
          <w:tcPr>
            <w:tcW w:w="10077" w:type="dxa"/>
            <w:gridSpan w:val="62"/>
            <w:tcPrChange w:id="2656" w:author="Simona Mrkvičková" w:date="2018-04-13T14:26:00Z">
              <w:tcPr>
                <w:tcW w:w="10081" w:type="dxa"/>
                <w:gridSpan w:val="62"/>
              </w:tcPr>
            </w:tcPrChange>
          </w:tcPr>
          <w:p w14:paraId="3E76237B" w14:textId="77777777" w:rsidR="00DA49CD" w:rsidRPr="00EC7C93" w:rsidRDefault="00DA49CD" w:rsidP="00A86912">
            <w:pPr>
              <w:spacing w:before="60" w:after="60"/>
              <w:rPr>
                <w:b/>
                <w:sz w:val="21"/>
                <w:szCs w:val="21"/>
              </w:rPr>
            </w:pPr>
            <w:r w:rsidRPr="00EC7C93">
              <w:rPr>
                <w:sz w:val="21"/>
                <w:szCs w:val="21"/>
              </w:rPr>
              <w:t>1985: VUT Brno, FT, obor Technologie makromolekulárních látek, CSc.</w:t>
            </w:r>
          </w:p>
        </w:tc>
      </w:tr>
      <w:tr w:rsidR="00DA49CD" w14:paraId="1FCCB26C" w14:textId="77777777" w:rsidTr="00D53E52">
        <w:trPr>
          <w:gridBefore w:val="1"/>
          <w:wBefore w:w="80" w:type="dxa"/>
          <w:trPrChange w:id="265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658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76F7E9AE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DA49CD" w14:paraId="17F285EC" w14:textId="77777777" w:rsidTr="00D53E52">
        <w:trPr>
          <w:gridBefore w:val="1"/>
          <w:wBefore w:w="80" w:type="dxa"/>
          <w:trHeight w:val="718"/>
          <w:trPrChange w:id="2659" w:author="Simona Mrkvičková" w:date="2018-04-13T14:26:00Z">
            <w:trPr>
              <w:gridBefore w:val="1"/>
              <w:wBefore w:w="76" w:type="dxa"/>
              <w:trHeight w:val="718"/>
            </w:trPr>
          </w:trPrChange>
        </w:trPr>
        <w:tc>
          <w:tcPr>
            <w:tcW w:w="10077" w:type="dxa"/>
            <w:gridSpan w:val="62"/>
            <w:tcPrChange w:id="2660" w:author="Simona Mrkvičková" w:date="2018-04-13T14:26:00Z">
              <w:tcPr>
                <w:tcW w:w="10081" w:type="dxa"/>
                <w:gridSpan w:val="62"/>
              </w:tcPr>
            </w:tcPrChange>
          </w:tcPr>
          <w:p w14:paraId="0AE5969B" w14:textId="77777777" w:rsidR="00DA49CD" w:rsidRPr="00EC7C93" w:rsidRDefault="00DA49CD" w:rsidP="00EC7C9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1"/>
                <w:szCs w:val="21"/>
              </w:rPr>
            </w:pPr>
            <w:r w:rsidRPr="00EC7C93">
              <w:rPr>
                <w:rFonts w:eastAsia="Calibri"/>
                <w:sz w:val="21"/>
                <w:szCs w:val="21"/>
              </w:rPr>
              <w:t xml:space="preserve">1972 </w:t>
            </w:r>
            <w:r w:rsidRPr="00EC7C93">
              <w:rPr>
                <w:sz w:val="21"/>
                <w:szCs w:val="21"/>
              </w:rPr>
              <w:t>–</w:t>
            </w:r>
            <w:r w:rsidRPr="00EC7C93">
              <w:rPr>
                <w:rFonts w:eastAsia="Calibri"/>
                <w:sz w:val="21"/>
                <w:szCs w:val="21"/>
              </w:rPr>
              <w:t xml:space="preserve"> 1979: VÚGPT Zlín, sam. konstruktér </w:t>
            </w:r>
            <w:r w:rsidRPr="00EC7C93">
              <w:rPr>
                <w:sz w:val="21"/>
                <w:szCs w:val="21"/>
              </w:rPr>
              <w:t xml:space="preserve">– </w:t>
            </w:r>
            <w:r w:rsidRPr="00EC7C93">
              <w:rPr>
                <w:rFonts w:eastAsia="Calibri"/>
                <w:sz w:val="21"/>
                <w:szCs w:val="21"/>
              </w:rPr>
              <w:t>projektant specialista</w:t>
            </w:r>
          </w:p>
          <w:p w14:paraId="24CF62B8" w14:textId="77777777" w:rsidR="00DA49CD" w:rsidRPr="00EC7C93" w:rsidRDefault="00DA49CD" w:rsidP="00EC7C93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1"/>
                <w:szCs w:val="21"/>
              </w:rPr>
            </w:pPr>
            <w:r w:rsidRPr="00EC7C93">
              <w:rPr>
                <w:rFonts w:eastAsia="Calibri"/>
                <w:sz w:val="21"/>
                <w:szCs w:val="21"/>
              </w:rPr>
              <w:t xml:space="preserve">1980 </w:t>
            </w:r>
            <w:r w:rsidRPr="00EC7C93">
              <w:rPr>
                <w:sz w:val="21"/>
                <w:szCs w:val="21"/>
              </w:rPr>
              <w:t xml:space="preserve">– </w:t>
            </w:r>
            <w:r w:rsidRPr="00EC7C93">
              <w:rPr>
                <w:rFonts w:eastAsia="Calibri"/>
                <w:sz w:val="21"/>
                <w:szCs w:val="21"/>
              </w:rPr>
              <w:t>1991: VUT Brno, FT, odborný asistent</w:t>
            </w:r>
          </w:p>
          <w:p w14:paraId="430AFF57" w14:textId="77777777" w:rsidR="00DA49CD" w:rsidRDefault="00DA49CD" w:rsidP="00EC7C93">
            <w:pPr>
              <w:spacing w:before="60" w:after="60"/>
              <w:jc w:val="both"/>
            </w:pPr>
            <w:r w:rsidRPr="00EC7C93">
              <w:rPr>
                <w:rFonts w:eastAsia="Calibri"/>
                <w:sz w:val="21"/>
                <w:szCs w:val="21"/>
              </w:rPr>
              <w:t xml:space="preserve">1992 </w:t>
            </w:r>
            <w:r w:rsidRPr="00EC7C93">
              <w:rPr>
                <w:sz w:val="21"/>
                <w:szCs w:val="21"/>
              </w:rPr>
              <w:t xml:space="preserve">– </w:t>
            </w:r>
            <w:r w:rsidRPr="00EC7C93">
              <w:rPr>
                <w:rFonts w:eastAsia="Calibri"/>
                <w:sz w:val="21"/>
                <w:szCs w:val="21"/>
              </w:rPr>
              <w:t>dosud: UTB Zlín, FT, docent</w:t>
            </w:r>
          </w:p>
        </w:tc>
      </w:tr>
      <w:tr w:rsidR="00DA49CD" w14:paraId="35A36126" w14:textId="77777777" w:rsidTr="00D53E52">
        <w:trPr>
          <w:gridBefore w:val="1"/>
          <w:wBefore w:w="80" w:type="dxa"/>
          <w:trHeight w:val="250"/>
          <w:trPrChange w:id="2661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662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4E0875FE" w14:textId="77777777" w:rsidR="00DA49CD" w:rsidRDefault="00DA49CD" w:rsidP="00A86912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DA49CD" w14:paraId="4A460C2F" w14:textId="77777777" w:rsidTr="00D53E52">
        <w:trPr>
          <w:gridBefore w:val="1"/>
          <w:wBefore w:w="80" w:type="dxa"/>
          <w:trHeight w:val="184"/>
          <w:trPrChange w:id="2663" w:author="Simona Mrkvičková" w:date="2018-04-13T14:26:00Z">
            <w:trPr>
              <w:gridBefore w:val="1"/>
              <w:wBefore w:w="76" w:type="dxa"/>
              <w:trHeight w:val="184"/>
            </w:trPr>
          </w:trPrChange>
        </w:trPr>
        <w:tc>
          <w:tcPr>
            <w:tcW w:w="10077" w:type="dxa"/>
            <w:gridSpan w:val="62"/>
            <w:tcPrChange w:id="2664" w:author="Simona Mrkvičková" w:date="2018-04-13T14:26:00Z">
              <w:tcPr>
                <w:tcW w:w="10081" w:type="dxa"/>
                <w:gridSpan w:val="62"/>
              </w:tcPr>
            </w:tcPrChange>
          </w:tcPr>
          <w:p w14:paraId="57D2BA68" w14:textId="77777777" w:rsidR="00DA49CD" w:rsidRPr="00EC7C93" w:rsidRDefault="00DA49CD" w:rsidP="00A86912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EC7C93">
              <w:rPr>
                <w:sz w:val="21"/>
                <w:szCs w:val="21"/>
              </w:rPr>
              <w:t>Počet obhájených prací, které vyučující vedl v období 2013 – 2017: 3 BP, 5 DP.</w:t>
            </w:r>
          </w:p>
        </w:tc>
      </w:tr>
      <w:tr w:rsidR="00DA49CD" w14:paraId="3F4DE6CB" w14:textId="77777777" w:rsidTr="00D53E52">
        <w:trPr>
          <w:gridBefore w:val="1"/>
          <w:wBefore w:w="80" w:type="dxa"/>
          <w:cantSplit/>
          <w:trPrChange w:id="2665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2666" w:author="Simona Mrkvičková" w:date="2018-04-13T14:26:00Z">
              <w:tcPr>
                <w:tcW w:w="3332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7C4E5032" w14:textId="77777777" w:rsidR="00DA49CD" w:rsidRDefault="00DA49CD" w:rsidP="00A86912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2" w:type="dxa"/>
            <w:gridSpan w:val="11"/>
            <w:tcBorders>
              <w:top w:val="single" w:sz="12" w:space="0" w:color="auto"/>
            </w:tcBorders>
            <w:shd w:val="clear" w:color="auto" w:fill="F7CAAC"/>
            <w:tcPrChange w:id="2667" w:author="Simona Mrkvičková" w:date="2018-04-13T14:26:00Z">
              <w:tcPr>
                <w:tcW w:w="2244" w:type="dxa"/>
                <w:gridSpan w:val="11"/>
                <w:tcBorders>
                  <w:top w:val="single" w:sz="12" w:space="0" w:color="auto"/>
                </w:tcBorders>
                <w:shd w:val="clear" w:color="auto" w:fill="F7CAAC"/>
              </w:tcPr>
            </w:tcPrChange>
          </w:tcPr>
          <w:p w14:paraId="6367884C" w14:textId="77777777" w:rsidR="00DA49CD" w:rsidRDefault="00DA49CD" w:rsidP="00A86912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  <w:tcPrChange w:id="2668" w:author="Simona Mrkvičková" w:date="2018-04-13T14:26:00Z">
              <w:tcPr>
                <w:tcW w:w="2275" w:type="dxa"/>
                <w:gridSpan w:val="20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15E4A873" w14:textId="77777777" w:rsidR="00DA49CD" w:rsidRDefault="00DA49CD" w:rsidP="00A86912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233" w:type="dxa"/>
            <w:gridSpan w:val="20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  <w:tcPrChange w:id="2669" w:author="Simona Mrkvičková" w:date="2018-04-13T14:26:00Z">
              <w:tcPr>
                <w:tcW w:w="2230" w:type="dxa"/>
                <w:gridSpan w:val="20"/>
                <w:tcBorders>
                  <w:top w:val="single" w:sz="12" w:space="0" w:color="auto"/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001EF948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DA49CD" w14:paraId="553A86E1" w14:textId="77777777" w:rsidTr="00D53E52">
        <w:trPr>
          <w:gridBefore w:val="1"/>
          <w:wBefore w:w="80" w:type="dxa"/>
          <w:cantSplit/>
          <w:trPrChange w:id="2670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328" w:type="dxa"/>
            <w:gridSpan w:val="11"/>
            <w:tcPrChange w:id="2671" w:author="Simona Mrkvičková" w:date="2018-04-13T14:26:00Z">
              <w:tcPr>
                <w:tcW w:w="3332" w:type="dxa"/>
                <w:gridSpan w:val="11"/>
              </w:tcPr>
            </w:tcPrChange>
          </w:tcPr>
          <w:p w14:paraId="2A9BD6F6" w14:textId="77777777" w:rsidR="00DA49CD" w:rsidRPr="00EC7C93" w:rsidRDefault="00DA49CD" w:rsidP="00EC7C93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EC7C93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Plastikářská technologie</w:t>
            </w:r>
          </w:p>
        </w:tc>
        <w:tc>
          <w:tcPr>
            <w:tcW w:w="2242" w:type="dxa"/>
            <w:gridSpan w:val="11"/>
            <w:tcPrChange w:id="2672" w:author="Simona Mrkvičková" w:date="2018-04-13T14:26:00Z">
              <w:tcPr>
                <w:tcW w:w="2244" w:type="dxa"/>
                <w:gridSpan w:val="11"/>
              </w:tcPr>
            </w:tcPrChange>
          </w:tcPr>
          <w:p w14:paraId="37925BBB" w14:textId="77777777" w:rsidR="00DA49CD" w:rsidRPr="00EC7C93" w:rsidRDefault="00DA49CD" w:rsidP="00EC7C93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EC7C93">
              <w:rPr>
                <w:sz w:val="21"/>
                <w:szCs w:val="21"/>
              </w:rPr>
              <w:t>1992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2673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04D5EFE7" w14:textId="77777777" w:rsidR="00DA49CD" w:rsidRPr="00EC7C93" w:rsidRDefault="00DA49CD" w:rsidP="00EC7C93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EC7C93">
              <w:rPr>
                <w:sz w:val="21"/>
                <w:szCs w:val="21"/>
              </w:rPr>
              <w:t>VUT Brno</w:t>
            </w:r>
          </w:p>
        </w:tc>
        <w:tc>
          <w:tcPr>
            <w:tcW w:w="648" w:type="dxa"/>
            <w:gridSpan w:val="10"/>
            <w:tcBorders>
              <w:left w:val="single" w:sz="12" w:space="0" w:color="auto"/>
            </w:tcBorders>
            <w:shd w:val="clear" w:color="auto" w:fill="F7CAAC"/>
            <w:tcPrChange w:id="2674" w:author="Simona Mrkvičková" w:date="2018-04-13T14:26:00Z">
              <w:tcPr>
                <w:tcW w:w="644" w:type="dxa"/>
                <w:gridSpan w:val="10"/>
                <w:tcBorders>
                  <w:left w:val="single" w:sz="12" w:space="0" w:color="auto"/>
                </w:tcBorders>
                <w:shd w:val="clear" w:color="auto" w:fill="F7CAAC"/>
              </w:tcPr>
            </w:tcPrChange>
          </w:tcPr>
          <w:p w14:paraId="1E6111AA" w14:textId="77777777" w:rsidR="00DA49CD" w:rsidRDefault="00DA49CD" w:rsidP="00A86912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6" w:type="dxa"/>
            <w:gridSpan w:val="6"/>
            <w:shd w:val="clear" w:color="auto" w:fill="F7CAAC"/>
            <w:tcPrChange w:id="2675" w:author="Simona Mrkvičková" w:date="2018-04-13T14:26:00Z">
              <w:tcPr>
                <w:tcW w:w="696" w:type="dxa"/>
                <w:gridSpan w:val="6"/>
                <w:shd w:val="clear" w:color="auto" w:fill="F7CAAC"/>
              </w:tcPr>
            </w:tcPrChange>
          </w:tcPr>
          <w:p w14:paraId="0CEF68B3" w14:textId="77777777" w:rsidR="00DA49CD" w:rsidRDefault="00DA49CD" w:rsidP="00A86912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889" w:type="dxa"/>
            <w:gridSpan w:val="4"/>
            <w:shd w:val="clear" w:color="auto" w:fill="F7CAAC"/>
            <w:tcPrChange w:id="2676" w:author="Simona Mrkvičková" w:date="2018-04-13T14:26:00Z">
              <w:tcPr>
                <w:tcW w:w="890" w:type="dxa"/>
                <w:gridSpan w:val="4"/>
                <w:shd w:val="clear" w:color="auto" w:fill="F7CAAC"/>
              </w:tcPr>
            </w:tcPrChange>
          </w:tcPr>
          <w:p w14:paraId="57904882" w14:textId="77777777" w:rsidR="00DA49CD" w:rsidRDefault="00DA49CD" w:rsidP="00A86912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DA49CD" w14:paraId="4D4B2829" w14:textId="77777777" w:rsidTr="00D53E52">
        <w:trPr>
          <w:gridBefore w:val="1"/>
          <w:wBefore w:w="80" w:type="dxa"/>
          <w:cantSplit/>
          <w:trHeight w:val="70"/>
          <w:trPrChange w:id="2677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328" w:type="dxa"/>
            <w:gridSpan w:val="11"/>
            <w:shd w:val="clear" w:color="auto" w:fill="F7CAAC"/>
            <w:tcPrChange w:id="2678" w:author="Simona Mrkvičková" w:date="2018-04-13T14:26:00Z">
              <w:tcPr>
                <w:tcW w:w="3332" w:type="dxa"/>
                <w:gridSpan w:val="11"/>
                <w:shd w:val="clear" w:color="auto" w:fill="F7CAAC"/>
              </w:tcPr>
            </w:tcPrChange>
          </w:tcPr>
          <w:p w14:paraId="415555E8" w14:textId="77777777" w:rsidR="00DA49CD" w:rsidRDefault="00DA49CD" w:rsidP="00EC7C93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2" w:type="dxa"/>
            <w:gridSpan w:val="11"/>
            <w:shd w:val="clear" w:color="auto" w:fill="F7CAAC"/>
            <w:tcPrChange w:id="2679" w:author="Simona Mrkvičková" w:date="2018-04-13T14:26:00Z">
              <w:tcPr>
                <w:tcW w:w="2244" w:type="dxa"/>
                <w:gridSpan w:val="11"/>
                <w:shd w:val="clear" w:color="auto" w:fill="F7CAAC"/>
              </w:tcPr>
            </w:tcPrChange>
          </w:tcPr>
          <w:p w14:paraId="01CD7BE7" w14:textId="77777777" w:rsidR="00DA49CD" w:rsidRDefault="00DA49CD" w:rsidP="00EC7C93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shd w:val="clear" w:color="auto" w:fill="F7CAAC"/>
            <w:tcPrChange w:id="2680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  <w:shd w:val="clear" w:color="auto" w:fill="F7CAAC"/>
              </w:tcPr>
            </w:tcPrChange>
          </w:tcPr>
          <w:p w14:paraId="4316FF7F" w14:textId="77777777" w:rsidR="00DA49CD" w:rsidRDefault="00DA49CD" w:rsidP="00EC7C93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48" w:type="dxa"/>
            <w:gridSpan w:val="10"/>
            <w:vMerge w:val="restart"/>
            <w:tcBorders>
              <w:left w:val="single" w:sz="12" w:space="0" w:color="auto"/>
            </w:tcBorders>
            <w:tcPrChange w:id="2681" w:author="Simona Mrkvičková" w:date="2018-04-13T14:26:00Z">
              <w:tcPr>
                <w:tcW w:w="644" w:type="dxa"/>
                <w:gridSpan w:val="10"/>
                <w:vMerge w:val="restart"/>
                <w:tcBorders>
                  <w:left w:val="single" w:sz="12" w:space="0" w:color="auto"/>
                </w:tcBorders>
              </w:tcPr>
            </w:tcPrChange>
          </w:tcPr>
          <w:p w14:paraId="645475EA" w14:textId="77777777" w:rsidR="00DA49CD" w:rsidRPr="00665A81" w:rsidRDefault="00DA49CD" w:rsidP="00A86912">
            <w:pPr>
              <w:jc w:val="both"/>
              <w:rPr>
                <w:b/>
              </w:rPr>
            </w:pPr>
            <w:r w:rsidRPr="00665A81">
              <w:rPr>
                <w:b/>
              </w:rPr>
              <w:t>3</w:t>
            </w:r>
          </w:p>
        </w:tc>
        <w:tc>
          <w:tcPr>
            <w:tcW w:w="696" w:type="dxa"/>
            <w:gridSpan w:val="6"/>
            <w:vMerge w:val="restart"/>
            <w:tcPrChange w:id="2682" w:author="Simona Mrkvičková" w:date="2018-04-13T14:26:00Z">
              <w:tcPr>
                <w:tcW w:w="696" w:type="dxa"/>
                <w:gridSpan w:val="6"/>
                <w:vMerge w:val="restart"/>
              </w:tcPr>
            </w:tcPrChange>
          </w:tcPr>
          <w:p w14:paraId="173C8D7E" w14:textId="77777777" w:rsidR="00DA49CD" w:rsidRPr="00665A81" w:rsidRDefault="00DA49CD" w:rsidP="00A86912">
            <w:pPr>
              <w:jc w:val="both"/>
              <w:rPr>
                <w:b/>
              </w:rPr>
            </w:pPr>
            <w:r w:rsidRPr="00665A81">
              <w:rPr>
                <w:b/>
              </w:rPr>
              <w:t>119</w:t>
            </w:r>
          </w:p>
        </w:tc>
        <w:tc>
          <w:tcPr>
            <w:tcW w:w="889" w:type="dxa"/>
            <w:gridSpan w:val="4"/>
            <w:vMerge w:val="restart"/>
            <w:tcPrChange w:id="2683" w:author="Simona Mrkvičková" w:date="2018-04-13T14:26:00Z">
              <w:tcPr>
                <w:tcW w:w="890" w:type="dxa"/>
                <w:gridSpan w:val="4"/>
                <w:vMerge w:val="restart"/>
              </w:tcPr>
            </w:tcPrChange>
          </w:tcPr>
          <w:p w14:paraId="090CDB71" w14:textId="77777777" w:rsidR="00DA49CD" w:rsidRPr="00665A81" w:rsidRDefault="00DA49CD" w:rsidP="00A86912">
            <w:pPr>
              <w:jc w:val="both"/>
              <w:rPr>
                <w:b/>
                <w:sz w:val="18"/>
                <w:szCs w:val="18"/>
              </w:rPr>
            </w:pPr>
            <w:r w:rsidRPr="00665A81">
              <w:rPr>
                <w:b/>
                <w:sz w:val="18"/>
                <w:szCs w:val="18"/>
              </w:rPr>
              <w:t>neevid.</w:t>
            </w:r>
          </w:p>
        </w:tc>
      </w:tr>
      <w:tr w:rsidR="00DA49CD" w14:paraId="213C7718" w14:textId="77777777" w:rsidTr="00D53E52">
        <w:trPr>
          <w:gridBefore w:val="1"/>
          <w:wBefore w:w="80" w:type="dxa"/>
          <w:trHeight w:val="205"/>
          <w:trPrChange w:id="2684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328" w:type="dxa"/>
            <w:gridSpan w:val="11"/>
            <w:tcPrChange w:id="2685" w:author="Simona Mrkvičková" w:date="2018-04-13T14:26:00Z">
              <w:tcPr>
                <w:tcW w:w="3332" w:type="dxa"/>
                <w:gridSpan w:val="11"/>
              </w:tcPr>
            </w:tcPrChange>
          </w:tcPr>
          <w:p w14:paraId="575089E1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42" w:type="dxa"/>
            <w:gridSpan w:val="11"/>
            <w:tcPrChange w:id="2686" w:author="Simona Mrkvičková" w:date="2018-04-13T14:26:00Z">
              <w:tcPr>
                <w:tcW w:w="2244" w:type="dxa"/>
                <w:gridSpan w:val="11"/>
              </w:tcPr>
            </w:tcPrChange>
          </w:tcPr>
          <w:p w14:paraId="47C66689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2274" w:type="dxa"/>
            <w:gridSpan w:val="20"/>
            <w:tcBorders>
              <w:right w:val="single" w:sz="12" w:space="0" w:color="auto"/>
            </w:tcBorders>
            <w:tcPrChange w:id="2687" w:author="Simona Mrkvičková" w:date="2018-04-13T14:26:00Z">
              <w:tcPr>
                <w:tcW w:w="2275" w:type="dxa"/>
                <w:gridSpan w:val="20"/>
                <w:tcBorders>
                  <w:right w:val="single" w:sz="12" w:space="0" w:color="auto"/>
                </w:tcBorders>
              </w:tcPr>
            </w:tcPrChange>
          </w:tcPr>
          <w:p w14:paraId="215881E5" w14:textId="77777777" w:rsidR="00DA49CD" w:rsidRDefault="00DA49CD" w:rsidP="00A86912">
            <w:pPr>
              <w:jc w:val="both"/>
            </w:pPr>
            <w:r>
              <w:t>---</w:t>
            </w:r>
          </w:p>
        </w:tc>
        <w:tc>
          <w:tcPr>
            <w:tcW w:w="648" w:type="dxa"/>
            <w:gridSpan w:val="10"/>
            <w:vMerge/>
            <w:tcBorders>
              <w:left w:val="single" w:sz="12" w:space="0" w:color="auto"/>
            </w:tcBorders>
            <w:vAlign w:val="center"/>
            <w:tcPrChange w:id="2688" w:author="Simona Mrkvičková" w:date="2018-04-13T14:26:00Z">
              <w:tcPr>
                <w:tcW w:w="644" w:type="dxa"/>
                <w:gridSpan w:val="10"/>
                <w:vMerge/>
                <w:tcBorders>
                  <w:left w:val="single" w:sz="12" w:space="0" w:color="auto"/>
                </w:tcBorders>
                <w:vAlign w:val="center"/>
              </w:tcPr>
            </w:tcPrChange>
          </w:tcPr>
          <w:p w14:paraId="5B7BE5C9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696" w:type="dxa"/>
            <w:gridSpan w:val="6"/>
            <w:vMerge/>
            <w:vAlign w:val="center"/>
            <w:tcPrChange w:id="2689" w:author="Simona Mrkvičková" w:date="2018-04-13T14:26:00Z">
              <w:tcPr>
                <w:tcW w:w="696" w:type="dxa"/>
                <w:gridSpan w:val="6"/>
                <w:vMerge/>
                <w:vAlign w:val="center"/>
              </w:tcPr>
            </w:tcPrChange>
          </w:tcPr>
          <w:p w14:paraId="3B2B47AE" w14:textId="77777777" w:rsidR="00DA49CD" w:rsidRDefault="00DA49CD" w:rsidP="00A86912">
            <w:pPr>
              <w:rPr>
                <w:b/>
              </w:rPr>
            </w:pPr>
          </w:p>
        </w:tc>
        <w:tc>
          <w:tcPr>
            <w:tcW w:w="889" w:type="dxa"/>
            <w:gridSpan w:val="4"/>
            <w:vMerge/>
            <w:vAlign w:val="center"/>
            <w:tcPrChange w:id="2690" w:author="Simona Mrkvičková" w:date="2018-04-13T14:26:00Z">
              <w:tcPr>
                <w:tcW w:w="890" w:type="dxa"/>
                <w:gridSpan w:val="4"/>
                <w:vMerge/>
                <w:vAlign w:val="center"/>
              </w:tcPr>
            </w:tcPrChange>
          </w:tcPr>
          <w:p w14:paraId="0669BB20" w14:textId="77777777" w:rsidR="00DA49CD" w:rsidRDefault="00DA49CD" w:rsidP="00A86912">
            <w:pPr>
              <w:rPr>
                <w:b/>
              </w:rPr>
            </w:pPr>
          </w:p>
        </w:tc>
      </w:tr>
      <w:tr w:rsidR="00DA49CD" w14:paraId="63F7D42A" w14:textId="77777777" w:rsidTr="00D53E52">
        <w:trPr>
          <w:gridBefore w:val="1"/>
          <w:wBefore w:w="80" w:type="dxa"/>
          <w:trPrChange w:id="269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692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27B19D9A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DA49CD" w14:paraId="07147E4D" w14:textId="77777777" w:rsidTr="00D53E52">
        <w:trPr>
          <w:gridBefore w:val="1"/>
          <w:wBefore w:w="80" w:type="dxa"/>
          <w:trHeight w:val="283"/>
          <w:trPrChange w:id="2693" w:author="Simona Mrkvičková" w:date="2018-04-13T14:26:00Z">
            <w:trPr>
              <w:gridBefore w:val="1"/>
              <w:wBefore w:w="76" w:type="dxa"/>
              <w:trHeight w:val="283"/>
            </w:trPr>
          </w:trPrChange>
        </w:trPr>
        <w:tc>
          <w:tcPr>
            <w:tcW w:w="10077" w:type="dxa"/>
            <w:gridSpan w:val="62"/>
            <w:tcPrChange w:id="2694" w:author="Simona Mrkvičková" w:date="2018-04-13T14:26:00Z">
              <w:tcPr>
                <w:tcW w:w="10081" w:type="dxa"/>
                <w:gridSpan w:val="62"/>
              </w:tcPr>
            </w:tcPrChange>
          </w:tcPr>
          <w:p w14:paraId="35934A71" w14:textId="77777777" w:rsidR="00DA49CD" w:rsidRPr="00EC7C93" w:rsidRDefault="00DA49CD" w:rsidP="00EC7C93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EC7C93">
              <w:rPr>
                <w:b/>
                <w:bCs/>
                <w:caps/>
                <w:sz w:val="21"/>
                <w:szCs w:val="21"/>
              </w:rPr>
              <w:t>ŠUBA, O. (75%)</w:t>
            </w:r>
            <w:r w:rsidRPr="00EC7C93">
              <w:rPr>
                <w:bCs/>
                <w:caps/>
                <w:sz w:val="21"/>
                <w:szCs w:val="21"/>
              </w:rPr>
              <w:t>, Fojtl, L., Šuba J</w:t>
            </w:r>
            <w:r w:rsidRPr="00EC7C93">
              <w:rPr>
                <w:bCs/>
                <w:sz w:val="21"/>
                <w:szCs w:val="21"/>
              </w:rPr>
              <w:t>r</w:t>
            </w:r>
            <w:r w:rsidRPr="00EC7C93">
              <w:rPr>
                <w:bCs/>
                <w:caps/>
                <w:sz w:val="21"/>
                <w:szCs w:val="21"/>
              </w:rPr>
              <w:t>., O., Sýkorová, L., Rusnáková, S.:</w:t>
            </w:r>
            <w:r w:rsidRPr="00EC7C93">
              <w:rPr>
                <w:bCs/>
                <w:sz w:val="21"/>
                <w:szCs w:val="21"/>
              </w:rPr>
              <w:t xml:space="preserve"> On flexural stiffness of polymer sandwich walls. </w:t>
            </w:r>
            <w:r w:rsidRPr="00EC7C93">
              <w:rPr>
                <w:bCs/>
                <w:i/>
                <w:sz w:val="21"/>
                <w:szCs w:val="21"/>
              </w:rPr>
              <w:t xml:space="preserve">Materials Science Forum </w:t>
            </w:r>
            <w:r w:rsidRPr="00EC7C93">
              <w:rPr>
                <w:bCs/>
                <w:sz w:val="21"/>
                <w:szCs w:val="21"/>
              </w:rPr>
              <w:t xml:space="preserve">862, 115-122, </w:t>
            </w:r>
            <w:r w:rsidRPr="00EC7C93">
              <w:rPr>
                <w:b/>
                <w:bCs/>
                <w:sz w:val="21"/>
                <w:szCs w:val="21"/>
              </w:rPr>
              <w:t>2016</w:t>
            </w:r>
            <w:r w:rsidRPr="00EC7C93">
              <w:rPr>
                <w:bCs/>
                <w:sz w:val="21"/>
                <w:szCs w:val="21"/>
              </w:rPr>
              <w:t xml:space="preserve">. ISSN 0255-5476. </w:t>
            </w:r>
          </w:p>
          <w:p w14:paraId="6E9B9C34" w14:textId="77777777" w:rsidR="00DA49CD" w:rsidRPr="00EC7C93" w:rsidRDefault="00DA49CD" w:rsidP="00EC7C93">
            <w:pPr>
              <w:spacing w:before="120" w:after="120"/>
              <w:jc w:val="both"/>
              <w:rPr>
                <w:bCs/>
                <w:caps/>
                <w:sz w:val="21"/>
                <w:szCs w:val="21"/>
              </w:rPr>
            </w:pPr>
            <w:r w:rsidRPr="00EC7C93">
              <w:rPr>
                <w:b/>
                <w:bCs/>
                <w:caps/>
                <w:sz w:val="21"/>
                <w:szCs w:val="21"/>
              </w:rPr>
              <w:t>ŠUBA, O. (85%)</w:t>
            </w:r>
            <w:r w:rsidRPr="00EC7C93">
              <w:rPr>
                <w:bCs/>
                <w:caps/>
                <w:sz w:val="21"/>
                <w:szCs w:val="21"/>
              </w:rPr>
              <w:t>, Šuba, O., Sýkorová, L.:</w:t>
            </w:r>
            <w:r w:rsidRPr="00EC7C93">
              <w:rPr>
                <w:bCs/>
                <w:sz w:val="21"/>
                <w:szCs w:val="21"/>
              </w:rPr>
              <w:t xml:space="preserve"> On stability capacity of underground plastic tanks made by rotomolding technology. </w:t>
            </w:r>
            <w:r w:rsidRPr="00EC7C93">
              <w:rPr>
                <w:bCs/>
                <w:i/>
                <w:sz w:val="21"/>
                <w:szCs w:val="21"/>
              </w:rPr>
              <w:t>Development in Machining Technology, Scientific – Research Reports</w:t>
            </w:r>
            <w:r w:rsidRPr="00EC7C93">
              <w:rPr>
                <w:bCs/>
                <w:caps/>
                <w:sz w:val="21"/>
                <w:szCs w:val="21"/>
              </w:rPr>
              <w:t>.</w:t>
            </w:r>
            <w:r w:rsidRPr="00EC7C93">
              <w:rPr>
                <w:bCs/>
                <w:sz w:val="21"/>
                <w:szCs w:val="21"/>
              </w:rPr>
              <w:t xml:space="preserve"> Cracow: Cracow University of Technology 96-103, </w:t>
            </w:r>
            <w:r w:rsidRPr="00EC7C93">
              <w:rPr>
                <w:b/>
                <w:bCs/>
                <w:sz w:val="21"/>
                <w:szCs w:val="21"/>
              </w:rPr>
              <w:t>2016</w:t>
            </w:r>
            <w:r w:rsidRPr="00EC7C93">
              <w:rPr>
                <w:bCs/>
                <w:sz w:val="21"/>
                <w:szCs w:val="21"/>
              </w:rPr>
              <w:t xml:space="preserve">. ISBN 978-80-553-2576-7. </w:t>
            </w:r>
          </w:p>
          <w:p w14:paraId="62C457D9" w14:textId="77777777" w:rsidR="00DA49CD" w:rsidRPr="00EC7C93" w:rsidRDefault="00DA49CD" w:rsidP="00EC7C93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EC7C93">
              <w:rPr>
                <w:bCs/>
                <w:caps/>
                <w:sz w:val="21"/>
                <w:szCs w:val="21"/>
              </w:rPr>
              <w:t xml:space="preserve">Sýkorová, L., </w:t>
            </w:r>
            <w:r w:rsidRPr="00EC7C93">
              <w:rPr>
                <w:b/>
                <w:bCs/>
                <w:caps/>
                <w:sz w:val="21"/>
                <w:szCs w:val="21"/>
              </w:rPr>
              <w:t>Šuba, O. (45%)</w:t>
            </w:r>
            <w:r w:rsidRPr="00EC7C93">
              <w:rPr>
                <w:bCs/>
                <w:caps/>
                <w:sz w:val="21"/>
                <w:szCs w:val="21"/>
              </w:rPr>
              <w:t>, Knedlová, J.:</w:t>
            </w:r>
            <w:r w:rsidRPr="00EC7C93">
              <w:rPr>
                <w:bCs/>
                <w:sz w:val="21"/>
                <w:szCs w:val="21"/>
              </w:rPr>
              <w:t xml:space="preserve"> Laser micro-machining and temperature field simulation. </w:t>
            </w:r>
            <w:r w:rsidRPr="00EC7C93">
              <w:rPr>
                <w:bCs/>
                <w:i/>
                <w:sz w:val="21"/>
                <w:szCs w:val="21"/>
              </w:rPr>
              <w:t>Key Engineering Materials</w:t>
            </w:r>
            <w:r w:rsidRPr="00EC7C93">
              <w:rPr>
                <w:bCs/>
                <w:sz w:val="21"/>
                <w:szCs w:val="21"/>
              </w:rPr>
              <w:t xml:space="preserve"> 322-325, </w:t>
            </w:r>
            <w:r w:rsidRPr="00EC7C93">
              <w:rPr>
                <w:b/>
                <w:bCs/>
                <w:sz w:val="21"/>
                <w:szCs w:val="21"/>
              </w:rPr>
              <w:t>2014</w:t>
            </w:r>
            <w:r w:rsidRPr="00EC7C93">
              <w:rPr>
                <w:bCs/>
                <w:caps/>
                <w:sz w:val="21"/>
                <w:szCs w:val="21"/>
              </w:rPr>
              <w:t>.</w:t>
            </w:r>
            <w:r w:rsidRPr="00EC7C93">
              <w:rPr>
                <w:bCs/>
                <w:sz w:val="21"/>
                <w:szCs w:val="21"/>
              </w:rPr>
              <w:t xml:space="preserve"> Zurich: Trans Tech Publications Ltd. ISSN 1013-9826. ISBN 978-3-03785-876-9. </w:t>
            </w:r>
          </w:p>
          <w:p w14:paraId="216AFB79" w14:textId="77777777" w:rsidR="00DA49CD" w:rsidRPr="00EC7C93" w:rsidRDefault="00DA49CD" w:rsidP="00EC7C93">
            <w:pPr>
              <w:spacing w:before="120" w:after="120"/>
              <w:jc w:val="both"/>
              <w:rPr>
                <w:bCs/>
                <w:sz w:val="21"/>
                <w:szCs w:val="21"/>
              </w:rPr>
            </w:pPr>
            <w:r w:rsidRPr="00EC7C93">
              <w:rPr>
                <w:b/>
                <w:bCs/>
                <w:sz w:val="21"/>
                <w:szCs w:val="21"/>
              </w:rPr>
              <w:t>ŠUBA, O. (45%)</w:t>
            </w:r>
            <w:r w:rsidRPr="00EC7C93">
              <w:rPr>
                <w:bCs/>
                <w:sz w:val="21"/>
                <w:szCs w:val="21"/>
              </w:rPr>
              <w:t>,</w:t>
            </w:r>
            <w:r w:rsidRPr="00EC7C93">
              <w:rPr>
                <w:b/>
                <w:bCs/>
                <w:sz w:val="21"/>
                <w:szCs w:val="21"/>
              </w:rPr>
              <w:t xml:space="preserve"> </w:t>
            </w:r>
            <w:r w:rsidRPr="00EC7C93">
              <w:rPr>
                <w:bCs/>
                <w:sz w:val="21"/>
                <w:szCs w:val="21"/>
              </w:rPr>
              <w:t xml:space="preserve">SÝKOROVÁ, L., </w:t>
            </w:r>
            <w:r w:rsidRPr="00EC7C93">
              <w:rPr>
                <w:bCs/>
                <w:caps/>
                <w:sz w:val="21"/>
                <w:szCs w:val="21"/>
              </w:rPr>
              <w:t>Bílek</w:t>
            </w:r>
            <w:r w:rsidRPr="00EC7C93">
              <w:rPr>
                <w:bCs/>
                <w:sz w:val="21"/>
                <w:szCs w:val="21"/>
              </w:rPr>
              <w:t xml:space="preserve">, O.: Stress modelling in curved parts of short fibres reinforced plastic products. </w:t>
            </w:r>
            <w:r w:rsidRPr="00EC7C93">
              <w:rPr>
                <w:bCs/>
                <w:i/>
                <w:iCs/>
                <w:sz w:val="21"/>
                <w:szCs w:val="21"/>
              </w:rPr>
              <w:t>Key Engineering Materials</w:t>
            </w:r>
            <w:r w:rsidRPr="00EC7C93">
              <w:rPr>
                <w:bCs/>
                <w:iCs/>
                <w:caps/>
                <w:sz w:val="21"/>
                <w:szCs w:val="21"/>
              </w:rPr>
              <w:t xml:space="preserve"> </w:t>
            </w:r>
            <w:r w:rsidRPr="00EC7C93">
              <w:rPr>
                <w:bCs/>
                <w:sz w:val="21"/>
                <w:szCs w:val="21"/>
              </w:rPr>
              <w:t xml:space="preserve">497-500, </w:t>
            </w:r>
            <w:r w:rsidRPr="00EC7C93">
              <w:rPr>
                <w:b/>
                <w:bCs/>
                <w:sz w:val="21"/>
                <w:szCs w:val="21"/>
              </w:rPr>
              <w:t>2014</w:t>
            </w:r>
            <w:r w:rsidRPr="00EC7C93">
              <w:rPr>
                <w:bCs/>
                <w:caps/>
                <w:sz w:val="21"/>
                <w:szCs w:val="21"/>
              </w:rPr>
              <w:t>.</w:t>
            </w:r>
            <w:r w:rsidRPr="00EC7C93">
              <w:rPr>
                <w:bCs/>
                <w:sz w:val="21"/>
                <w:szCs w:val="21"/>
              </w:rPr>
              <w:t xml:space="preserve"> Zurich: Trans Tech Publications Ltd. ISSN 1013-9826. ISBN 978-3-03785-840-0. </w:t>
            </w:r>
          </w:p>
          <w:p w14:paraId="203E0A0E" w14:textId="77777777" w:rsidR="00DA49CD" w:rsidRDefault="00DA49CD" w:rsidP="00EC7C93">
            <w:pPr>
              <w:pStyle w:val="Zkladntext"/>
              <w:spacing w:before="120" w:after="120"/>
              <w:ind w:left="0"/>
              <w:rPr>
                <w:b/>
              </w:rPr>
            </w:pPr>
            <w:r w:rsidRPr="00EC7C93">
              <w:rPr>
                <w:b/>
                <w:caps/>
                <w:sz w:val="21"/>
                <w:szCs w:val="21"/>
              </w:rPr>
              <w:t>šuba, O. (50%)</w:t>
            </w:r>
            <w:r w:rsidRPr="00EC7C93">
              <w:rPr>
                <w:caps/>
                <w:sz w:val="21"/>
                <w:szCs w:val="21"/>
              </w:rPr>
              <w:t xml:space="preserve">, Sýkorová, L., BíLEK, </w:t>
            </w:r>
            <w:proofErr w:type="gramStart"/>
            <w:r w:rsidRPr="00EC7C93">
              <w:rPr>
                <w:caps/>
                <w:sz w:val="21"/>
                <w:szCs w:val="21"/>
              </w:rPr>
              <w:t>O</w:t>
            </w:r>
            <w:proofErr w:type="gramEnd"/>
            <w:r w:rsidRPr="00EC7C93">
              <w:rPr>
                <w:caps/>
                <w:sz w:val="21"/>
                <w:szCs w:val="21"/>
              </w:rPr>
              <w:t xml:space="preserve">.: </w:t>
            </w:r>
            <w:r w:rsidRPr="00EC7C93">
              <w:rPr>
                <w:sz w:val="21"/>
                <w:szCs w:val="21"/>
              </w:rPr>
              <w:t xml:space="preserve">FEM modelling of mechanical properties of injection-moulded cylindrical parts reinforced with short fibres. </w:t>
            </w:r>
            <w:r w:rsidRPr="00EC7C93">
              <w:rPr>
                <w:i/>
                <w:sz w:val="21"/>
                <w:szCs w:val="21"/>
              </w:rPr>
              <w:t xml:space="preserve">Chemicke listy </w:t>
            </w:r>
            <w:r w:rsidRPr="00EC7C93">
              <w:rPr>
                <w:sz w:val="21"/>
                <w:szCs w:val="21"/>
              </w:rPr>
              <w:t xml:space="preserve">107, 185-187, </w:t>
            </w:r>
            <w:r w:rsidRPr="00EC7C93">
              <w:rPr>
                <w:b/>
                <w:bCs/>
                <w:sz w:val="21"/>
                <w:szCs w:val="21"/>
              </w:rPr>
              <w:t>2013</w:t>
            </w:r>
            <w:r w:rsidRPr="00EC7C93">
              <w:rPr>
                <w:bCs/>
                <w:sz w:val="21"/>
                <w:szCs w:val="21"/>
              </w:rPr>
              <w:t>.</w:t>
            </w:r>
            <w:r w:rsidRPr="00EC7C93">
              <w:rPr>
                <w:b/>
                <w:bCs/>
                <w:sz w:val="21"/>
                <w:szCs w:val="21"/>
              </w:rPr>
              <w:t xml:space="preserve"> </w:t>
            </w:r>
            <w:r w:rsidRPr="00EC7C93">
              <w:rPr>
                <w:iCs/>
                <w:sz w:val="21"/>
                <w:szCs w:val="21"/>
              </w:rPr>
              <w:t>PMA 2013 - SRC 2013.</w:t>
            </w:r>
            <w:r w:rsidRPr="00EC7C93">
              <w:rPr>
                <w:sz w:val="21"/>
                <w:szCs w:val="21"/>
              </w:rPr>
              <w:t xml:space="preserve"> ISSN 0009-2770.</w:t>
            </w:r>
            <w:r w:rsidRPr="000C310B">
              <w:rPr>
                <w:sz w:val="22"/>
                <w:szCs w:val="22"/>
              </w:rPr>
              <w:t xml:space="preserve"> </w:t>
            </w:r>
          </w:p>
        </w:tc>
      </w:tr>
      <w:tr w:rsidR="00DA49CD" w14:paraId="3DB288FA" w14:textId="77777777" w:rsidTr="00D53E52">
        <w:trPr>
          <w:gridBefore w:val="1"/>
          <w:wBefore w:w="80" w:type="dxa"/>
          <w:trHeight w:val="218"/>
          <w:trPrChange w:id="2695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696" w:author="Simona Mrkvičková" w:date="2018-04-13T14:26:00Z">
              <w:tcPr>
                <w:tcW w:w="10081" w:type="dxa"/>
                <w:gridSpan w:val="62"/>
                <w:shd w:val="clear" w:color="auto" w:fill="F7CAAC"/>
              </w:tcPr>
            </w:tcPrChange>
          </w:tcPr>
          <w:p w14:paraId="383E00D4" w14:textId="77777777" w:rsidR="00DA49CD" w:rsidRDefault="00DA49CD" w:rsidP="00A86912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DA49CD" w14:paraId="1E7C74BF" w14:textId="77777777" w:rsidTr="00D53E52">
        <w:trPr>
          <w:gridBefore w:val="1"/>
          <w:wBefore w:w="80" w:type="dxa"/>
          <w:trHeight w:val="328"/>
          <w:trPrChange w:id="2697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PrChange w:id="2698" w:author="Simona Mrkvičková" w:date="2018-04-13T14:26:00Z">
              <w:tcPr>
                <w:tcW w:w="10081" w:type="dxa"/>
                <w:gridSpan w:val="62"/>
              </w:tcPr>
            </w:tcPrChange>
          </w:tcPr>
          <w:p w14:paraId="053DAEFF" w14:textId="77777777" w:rsidR="00DA49CD" w:rsidRDefault="00DA49CD" w:rsidP="00A86912">
            <w:r>
              <w:t>---</w:t>
            </w:r>
          </w:p>
          <w:p w14:paraId="2A6F2DC0" w14:textId="77777777" w:rsidR="00DA49CD" w:rsidRDefault="00DA49CD" w:rsidP="00A86912"/>
          <w:p w14:paraId="063AF2AC" w14:textId="77777777" w:rsidR="00EC7C93" w:rsidRPr="00F81DD4" w:rsidRDefault="00EC7C93" w:rsidP="00A86912"/>
        </w:tc>
      </w:tr>
      <w:tr w:rsidR="00DA49CD" w14:paraId="309BB2DE" w14:textId="77777777" w:rsidTr="00D53E52">
        <w:trPr>
          <w:gridBefore w:val="1"/>
          <w:wBefore w:w="80" w:type="dxa"/>
          <w:cantSplit/>
          <w:trHeight w:val="470"/>
          <w:trPrChange w:id="2699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502" w:type="dxa"/>
            <w:gridSpan w:val="3"/>
            <w:shd w:val="clear" w:color="auto" w:fill="F7CAAC"/>
            <w:tcPrChange w:id="2700" w:author="Simona Mrkvičková" w:date="2018-04-13T14:26:00Z">
              <w:tcPr>
                <w:tcW w:w="2506" w:type="dxa"/>
                <w:gridSpan w:val="3"/>
                <w:shd w:val="clear" w:color="auto" w:fill="F7CAAC"/>
              </w:tcPr>
            </w:tcPrChange>
          </w:tcPr>
          <w:p w14:paraId="27978912" w14:textId="77777777" w:rsidR="00DA49CD" w:rsidRDefault="00DA49CD" w:rsidP="00A86912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27"/>
            <w:tcPrChange w:id="2701" w:author="Simona Mrkvičková" w:date="2018-04-13T14:26:00Z">
              <w:tcPr>
                <w:tcW w:w="4539" w:type="dxa"/>
                <w:gridSpan w:val="27"/>
              </w:tcPr>
            </w:tcPrChange>
          </w:tcPr>
          <w:p w14:paraId="7B724E87" w14:textId="77777777" w:rsidR="00DA49CD" w:rsidRDefault="00DA49CD" w:rsidP="00A86912">
            <w:pPr>
              <w:jc w:val="both"/>
            </w:pPr>
          </w:p>
        </w:tc>
        <w:tc>
          <w:tcPr>
            <w:tcW w:w="806" w:type="dxa"/>
            <w:gridSpan w:val="12"/>
            <w:shd w:val="clear" w:color="auto" w:fill="F7CAAC"/>
            <w:tcPrChange w:id="2702" w:author="Simona Mrkvičková" w:date="2018-04-13T14:26:00Z">
              <w:tcPr>
                <w:tcW w:w="806" w:type="dxa"/>
                <w:gridSpan w:val="12"/>
                <w:shd w:val="clear" w:color="auto" w:fill="F7CAAC"/>
              </w:tcPr>
            </w:tcPrChange>
          </w:tcPr>
          <w:p w14:paraId="6B3B8CD2" w14:textId="77777777" w:rsidR="00DA49CD" w:rsidRDefault="00DA49CD" w:rsidP="00A86912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233" w:type="dxa"/>
            <w:gridSpan w:val="20"/>
            <w:tcPrChange w:id="2703" w:author="Simona Mrkvičková" w:date="2018-04-13T14:26:00Z">
              <w:tcPr>
                <w:tcW w:w="2230" w:type="dxa"/>
                <w:gridSpan w:val="20"/>
              </w:tcPr>
            </w:tcPrChange>
          </w:tcPr>
          <w:p w14:paraId="66965730" w14:textId="77777777" w:rsidR="00DA49CD" w:rsidRDefault="00DA49CD" w:rsidP="00A86912">
            <w:pPr>
              <w:jc w:val="both"/>
            </w:pPr>
          </w:p>
        </w:tc>
      </w:tr>
      <w:tr w:rsidR="00184DF2" w:rsidRPr="00BB7669" w14:paraId="39FB0341" w14:textId="77777777" w:rsidTr="00D53E52">
        <w:trPr>
          <w:gridBefore w:val="1"/>
          <w:wBefore w:w="80" w:type="dxa"/>
          <w:trPrChange w:id="270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tcPrChange w:id="2705" w:author="Simona Mrkvičková" w:date="2018-04-13T14:26:00Z">
              <w:tcPr>
                <w:tcW w:w="10081" w:type="dxa"/>
                <w:gridSpan w:val="62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BDD6EE"/>
              </w:tcPr>
            </w:tcPrChange>
          </w:tcPr>
          <w:p w14:paraId="6029ADBD" w14:textId="77777777" w:rsidR="00184DF2" w:rsidRPr="00184DF2" w:rsidRDefault="00184DF2" w:rsidP="00184DF2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Pr="00184DF2">
              <w:rPr>
                <w:b/>
                <w:sz w:val="28"/>
              </w:rPr>
              <w:t>C-I – Personální zabezpečení</w:t>
            </w:r>
          </w:p>
        </w:tc>
      </w:tr>
      <w:tr w:rsidR="00184DF2" w:rsidRPr="00BB7669" w14:paraId="39EEF118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0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07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673" w:type="dxa"/>
            <w:gridSpan w:val="7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08" w:author="Simona Mrkvičková" w:date="2018-04-13T14:26:00Z">
              <w:tcPr>
                <w:tcW w:w="2677" w:type="dxa"/>
                <w:gridSpan w:val="7"/>
                <w:tcBorders>
                  <w:top w:val="doub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DB8950D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Vysoká škola</w:t>
            </w:r>
          </w:p>
        </w:tc>
        <w:tc>
          <w:tcPr>
            <w:tcW w:w="7404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tcPrChange w:id="2709" w:author="Simona Mrkvičková" w:date="2018-04-13T14:26:00Z">
              <w:tcPr>
                <w:tcW w:w="7404" w:type="dxa"/>
                <w:gridSpan w:val="5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vAlign w:val="center"/>
              </w:tcPr>
            </w:tcPrChange>
          </w:tcPr>
          <w:p w14:paraId="5D3AF5A7" w14:textId="77777777" w:rsidR="00184DF2" w:rsidRPr="00BB1D91" w:rsidRDefault="00184DF2" w:rsidP="00570B6C">
            <w:r w:rsidRPr="00BB1D91">
              <w:t>Univerzita Tomáše Bati ve Zlíně</w:t>
            </w:r>
          </w:p>
        </w:tc>
      </w:tr>
      <w:tr w:rsidR="00184DF2" w:rsidRPr="00BB7669" w14:paraId="3C2C5D51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10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1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6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12" w:author="Simona Mrkvičková" w:date="2018-04-13T14:26:00Z">
              <w:tcPr>
                <w:tcW w:w="2677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EA3EF00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Součást vysoké školy</w:t>
            </w:r>
          </w:p>
        </w:tc>
        <w:tc>
          <w:tcPr>
            <w:tcW w:w="7404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13" w:author="Simona Mrkvičková" w:date="2018-04-13T14:26:00Z">
              <w:tcPr>
                <w:tcW w:w="7404" w:type="dxa"/>
                <w:gridSpan w:val="5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2149F35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kern w:val="1"/>
              </w:rPr>
              <w:t>Fakulta technologická</w:t>
            </w:r>
          </w:p>
        </w:tc>
      </w:tr>
      <w:tr w:rsidR="00184DF2" w:rsidRPr="00BB7669" w14:paraId="2CC6CE12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1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1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6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16" w:author="Simona Mrkvičková" w:date="2018-04-13T14:26:00Z">
              <w:tcPr>
                <w:tcW w:w="2677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D04B496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Název studijního programu</w:t>
            </w:r>
          </w:p>
        </w:tc>
        <w:tc>
          <w:tcPr>
            <w:tcW w:w="7404" w:type="dxa"/>
            <w:gridSpan w:val="5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17" w:author="Simona Mrkvičková" w:date="2018-04-13T14:26:00Z">
              <w:tcPr>
                <w:tcW w:w="7404" w:type="dxa"/>
                <w:gridSpan w:val="5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8908EE6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>
              <w:rPr>
                <w:kern w:val="1"/>
              </w:rPr>
              <w:t>Výrobní inženýrství</w:t>
            </w:r>
          </w:p>
        </w:tc>
      </w:tr>
      <w:tr w:rsidR="00184DF2" w:rsidRPr="00BB7669" w14:paraId="38100322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1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1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6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20" w:author="Simona Mrkvičková" w:date="2018-04-13T14:26:00Z">
              <w:tcPr>
                <w:tcW w:w="2677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1DC4B13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Jméno a příjmení</w:t>
            </w:r>
          </w:p>
        </w:tc>
        <w:tc>
          <w:tcPr>
            <w:tcW w:w="452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21" w:author="Simona Mrkvičková" w:date="2018-04-13T14:26:00Z">
              <w:tcPr>
                <w:tcW w:w="4532" w:type="dxa"/>
                <w:gridSpan w:val="2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B38FD21" w14:textId="77777777" w:rsidR="00184DF2" w:rsidRPr="006D7E62" w:rsidRDefault="00184DF2" w:rsidP="00570B6C">
            <w:pPr>
              <w:spacing w:before="100" w:beforeAutospacing="1"/>
              <w:jc w:val="both"/>
              <w:rPr>
                <w:b/>
              </w:rPr>
            </w:pPr>
            <w:bookmarkStart w:id="2722" w:name="Zatloukal"/>
            <w:bookmarkEnd w:id="2722"/>
            <w:r w:rsidRPr="006D7E62">
              <w:rPr>
                <w:b/>
              </w:rPr>
              <w:t>Martin Zatloukal</w:t>
            </w:r>
          </w:p>
        </w:tc>
        <w:tc>
          <w:tcPr>
            <w:tcW w:w="70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23" w:author="Simona Mrkvičková" w:date="2018-04-13T14:26:00Z">
              <w:tcPr>
                <w:tcW w:w="709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453C40A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Tituly</w:t>
            </w:r>
          </w:p>
        </w:tc>
        <w:tc>
          <w:tcPr>
            <w:tcW w:w="216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24" w:author="Simona Mrkvičková" w:date="2018-04-13T14:26:00Z">
              <w:tcPr>
                <w:tcW w:w="2163" w:type="dxa"/>
                <w:gridSpan w:val="1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C948070" w14:textId="77777777" w:rsidR="00184DF2" w:rsidRPr="00BB1D91" w:rsidRDefault="00184DF2" w:rsidP="00570B6C">
            <w:pPr>
              <w:spacing w:before="100" w:beforeAutospacing="1"/>
              <w:jc w:val="both"/>
            </w:pPr>
            <w:r w:rsidRPr="00BB1D91">
              <w:t>prof. Ing., Ph.D. DSc.</w:t>
            </w:r>
          </w:p>
        </w:tc>
      </w:tr>
      <w:tr w:rsidR="00184DF2" w:rsidRPr="00BB7669" w14:paraId="61CCAD65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25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2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26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27" w:author="Simona Mrkvičková" w:date="2018-04-13T14:26:00Z">
              <w:tcPr>
                <w:tcW w:w="2677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954FCE7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Rok narození</w:t>
            </w:r>
          </w:p>
        </w:tc>
        <w:tc>
          <w:tcPr>
            <w:tcW w:w="829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28" w:author="Simona Mrkvičková" w:date="2018-04-13T14:26:00Z">
              <w:tcPr>
                <w:tcW w:w="829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C7703AF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kern w:val="1"/>
              </w:rPr>
              <w:t>1974</w:t>
            </w:r>
          </w:p>
        </w:tc>
        <w:tc>
          <w:tcPr>
            <w:tcW w:w="171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29" w:author="Simona Mrkvičková" w:date="2018-04-13T14:26:00Z">
              <w:tcPr>
                <w:tcW w:w="1717" w:type="dxa"/>
                <w:gridSpan w:val="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CD51B46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typ vztahu k VŠ</w:t>
            </w:r>
          </w:p>
        </w:tc>
        <w:tc>
          <w:tcPr>
            <w:tcW w:w="99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30" w:author="Simona Mrkvičková" w:date="2018-04-13T14:26:00Z">
              <w:tcPr>
                <w:tcW w:w="992" w:type="dxa"/>
                <w:gridSpan w:val="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684504E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>
              <w:rPr>
                <w:kern w:val="1"/>
              </w:rPr>
              <w:t>pp.</w:t>
            </w:r>
          </w:p>
        </w:tc>
        <w:tc>
          <w:tcPr>
            <w:tcW w:w="9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31" w:author="Simona Mrkvičková" w:date="2018-04-13T14:26:00Z">
              <w:tcPr>
                <w:tcW w:w="994" w:type="dxa"/>
                <w:gridSpan w:val="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D098E2F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rozsah</w:t>
            </w:r>
          </w:p>
        </w:tc>
        <w:tc>
          <w:tcPr>
            <w:tcW w:w="70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32" w:author="Simona Mrkvičková" w:date="2018-04-13T14:26:00Z">
              <w:tcPr>
                <w:tcW w:w="709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2A096B6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kern w:val="1"/>
              </w:rPr>
              <w:t>40</w:t>
            </w:r>
          </w:p>
        </w:tc>
        <w:tc>
          <w:tcPr>
            <w:tcW w:w="72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33" w:author="Simona Mrkvičková" w:date="2018-04-13T14:26:00Z">
              <w:tcPr>
                <w:tcW w:w="720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75C2A4B2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do kdy</w:t>
            </w:r>
          </w:p>
        </w:tc>
        <w:tc>
          <w:tcPr>
            <w:tcW w:w="144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34" w:author="Simona Mrkvičková" w:date="2018-04-13T14:26:00Z">
              <w:tcPr>
                <w:tcW w:w="1443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7354609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kern w:val="1"/>
              </w:rPr>
              <w:t>N</w:t>
            </w:r>
          </w:p>
        </w:tc>
      </w:tr>
      <w:tr w:rsidR="00184DF2" w:rsidRPr="00BB7669" w14:paraId="257BD018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35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36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5217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37" w:author="Simona Mrkvičková" w:date="2018-04-13T14:26:00Z">
              <w:tcPr>
                <w:tcW w:w="5223" w:type="dxa"/>
                <w:gridSpan w:val="1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424EBA3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Typ vztahu na součásti VŠ, která uskutečňuje st. program</w:t>
            </w:r>
          </w:p>
        </w:tc>
        <w:tc>
          <w:tcPr>
            <w:tcW w:w="99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38" w:author="Simona Mrkvičková" w:date="2018-04-13T14:26:00Z">
              <w:tcPr>
                <w:tcW w:w="992" w:type="dxa"/>
                <w:gridSpan w:val="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7708DEE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kern w:val="1"/>
              </w:rPr>
              <w:t>---</w:t>
            </w:r>
          </w:p>
        </w:tc>
        <w:tc>
          <w:tcPr>
            <w:tcW w:w="99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39" w:author="Simona Mrkvičková" w:date="2018-04-13T14:26:00Z">
              <w:tcPr>
                <w:tcW w:w="994" w:type="dxa"/>
                <w:gridSpan w:val="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401A266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rozsah</w:t>
            </w:r>
          </w:p>
        </w:tc>
        <w:tc>
          <w:tcPr>
            <w:tcW w:w="70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40" w:author="Simona Mrkvičková" w:date="2018-04-13T14:26:00Z">
              <w:tcPr>
                <w:tcW w:w="709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DC01312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kern w:val="1"/>
              </w:rPr>
              <w:t>---</w:t>
            </w:r>
          </w:p>
        </w:tc>
        <w:tc>
          <w:tcPr>
            <w:tcW w:w="72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41" w:author="Simona Mrkvičková" w:date="2018-04-13T14:26:00Z">
              <w:tcPr>
                <w:tcW w:w="720" w:type="dxa"/>
                <w:gridSpan w:val="11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CA88896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do kdy</w:t>
            </w:r>
          </w:p>
        </w:tc>
        <w:tc>
          <w:tcPr>
            <w:tcW w:w="1446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42" w:author="Simona Mrkvičková" w:date="2018-04-13T14:26:00Z">
              <w:tcPr>
                <w:tcW w:w="1443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88C9D4F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kern w:val="1"/>
              </w:rPr>
              <w:t>---</w:t>
            </w:r>
          </w:p>
        </w:tc>
      </w:tr>
      <w:tr w:rsidR="00184DF2" w:rsidRPr="00BB7669" w14:paraId="335A886E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43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4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20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45" w:author="Simona Mrkvičková" w:date="2018-04-13T14:26:00Z">
              <w:tcPr>
                <w:tcW w:w="6215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9EAEDE1" w14:textId="77777777" w:rsidR="00184DF2" w:rsidRPr="00BB1D91" w:rsidRDefault="00184DF2" w:rsidP="00570B6C">
            <w:pPr>
              <w:suppressAutoHyphens/>
              <w:jc w:val="both"/>
              <w:rPr>
                <w:b/>
                <w:kern w:val="1"/>
              </w:rPr>
            </w:pPr>
            <w:r w:rsidRPr="00BB1D91">
              <w:rPr>
                <w:b/>
                <w:kern w:val="1"/>
              </w:rPr>
              <w:t>Další současná působení jako akademický pracovník na jiných VŠ</w:t>
            </w:r>
          </w:p>
        </w:tc>
        <w:tc>
          <w:tcPr>
            <w:tcW w:w="170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46" w:author="Simona Mrkvičková" w:date="2018-04-13T14:26:00Z">
              <w:tcPr>
                <w:tcW w:w="1703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4B49D50" w14:textId="77777777" w:rsidR="00184DF2" w:rsidRPr="00BB1D91" w:rsidRDefault="00184DF2" w:rsidP="00570B6C">
            <w:pPr>
              <w:suppressAutoHyphens/>
              <w:jc w:val="both"/>
              <w:rPr>
                <w:b/>
                <w:kern w:val="1"/>
              </w:rPr>
            </w:pPr>
            <w:r w:rsidRPr="00BB1D91">
              <w:rPr>
                <w:b/>
                <w:kern w:val="1"/>
              </w:rPr>
              <w:t xml:space="preserve">typ prac. </w:t>
            </w:r>
            <w:proofErr w:type="gramStart"/>
            <w:r w:rsidRPr="00BB1D91">
              <w:rPr>
                <w:b/>
                <w:kern w:val="1"/>
              </w:rPr>
              <w:t>vztahu</w:t>
            </w:r>
            <w:proofErr w:type="gramEnd"/>
          </w:p>
        </w:tc>
        <w:tc>
          <w:tcPr>
            <w:tcW w:w="216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47" w:author="Simona Mrkvičková" w:date="2018-04-13T14:26:00Z">
              <w:tcPr>
                <w:tcW w:w="2163" w:type="dxa"/>
                <w:gridSpan w:val="1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003F855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rozsah</w:t>
            </w:r>
          </w:p>
        </w:tc>
      </w:tr>
      <w:tr w:rsidR="00184DF2" w:rsidRPr="00BB7669" w14:paraId="3B5A663A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4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4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20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50" w:author="Simona Mrkvičková" w:date="2018-04-13T14:26:00Z">
              <w:tcPr>
                <w:tcW w:w="6215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330BC9B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kern w:val="1"/>
              </w:rPr>
              <w:t>---</w:t>
            </w:r>
          </w:p>
        </w:tc>
        <w:tc>
          <w:tcPr>
            <w:tcW w:w="170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51" w:author="Simona Mrkvičková" w:date="2018-04-13T14:26:00Z">
              <w:tcPr>
                <w:tcW w:w="1703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6FC04309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kern w:val="1"/>
              </w:rPr>
              <w:t>---</w:t>
            </w:r>
          </w:p>
        </w:tc>
        <w:tc>
          <w:tcPr>
            <w:tcW w:w="216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52" w:author="Simona Mrkvičková" w:date="2018-04-13T14:26:00Z">
              <w:tcPr>
                <w:tcW w:w="2163" w:type="dxa"/>
                <w:gridSpan w:val="1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DD8A5B8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kern w:val="1"/>
              </w:rPr>
              <w:t>---</w:t>
            </w:r>
          </w:p>
        </w:tc>
      </w:tr>
      <w:tr w:rsidR="00184DF2" w:rsidRPr="00BB7669" w14:paraId="59CC1BA2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53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5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20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55" w:author="Simona Mrkvičková" w:date="2018-04-13T14:26:00Z">
              <w:tcPr>
                <w:tcW w:w="6215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6108581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</w:p>
        </w:tc>
        <w:tc>
          <w:tcPr>
            <w:tcW w:w="170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56" w:author="Simona Mrkvičková" w:date="2018-04-13T14:26:00Z">
              <w:tcPr>
                <w:tcW w:w="1703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2DE75D1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</w:p>
        </w:tc>
        <w:tc>
          <w:tcPr>
            <w:tcW w:w="216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57" w:author="Simona Mrkvičková" w:date="2018-04-13T14:26:00Z">
              <w:tcPr>
                <w:tcW w:w="2163" w:type="dxa"/>
                <w:gridSpan w:val="1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B5A7F21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</w:p>
        </w:tc>
      </w:tr>
      <w:tr w:rsidR="00184DF2" w:rsidRPr="00BB7669" w14:paraId="206CFCA4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5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5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20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60" w:author="Simona Mrkvičková" w:date="2018-04-13T14:26:00Z">
              <w:tcPr>
                <w:tcW w:w="6215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64CFF6E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</w:p>
        </w:tc>
        <w:tc>
          <w:tcPr>
            <w:tcW w:w="170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61" w:author="Simona Mrkvičková" w:date="2018-04-13T14:26:00Z">
              <w:tcPr>
                <w:tcW w:w="1703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2EFCFD0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</w:p>
        </w:tc>
        <w:tc>
          <w:tcPr>
            <w:tcW w:w="216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62" w:author="Simona Mrkvičková" w:date="2018-04-13T14:26:00Z">
              <w:tcPr>
                <w:tcW w:w="2163" w:type="dxa"/>
                <w:gridSpan w:val="1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50448E3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</w:p>
        </w:tc>
      </w:tr>
      <w:tr w:rsidR="00A058BA" w:rsidRPr="00BB7669" w14:paraId="60934FDA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63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64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620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65" w:author="Simona Mrkvičková" w:date="2018-04-13T14:26:00Z">
              <w:tcPr>
                <w:tcW w:w="6215" w:type="dxa"/>
                <w:gridSpan w:val="2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024E0B2" w14:textId="77777777" w:rsidR="00A058BA" w:rsidRPr="00BB1D91" w:rsidRDefault="00A058BA" w:rsidP="00570B6C">
            <w:pPr>
              <w:suppressAutoHyphens/>
              <w:jc w:val="both"/>
              <w:rPr>
                <w:kern w:val="1"/>
              </w:rPr>
            </w:pPr>
          </w:p>
        </w:tc>
        <w:tc>
          <w:tcPr>
            <w:tcW w:w="1702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66" w:author="Simona Mrkvičková" w:date="2018-04-13T14:26:00Z">
              <w:tcPr>
                <w:tcW w:w="1703" w:type="dxa"/>
                <w:gridSpan w:val="1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1CCBA38" w14:textId="77777777" w:rsidR="00A058BA" w:rsidRPr="00BB1D91" w:rsidRDefault="00A058BA" w:rsidP="00570B6C">
            <w:pPr>
              <w:suppressAutoHyphens/>
              <w:jc w:val="both"/>
              <w:rPr>
                <w:kern w:val="1"/>
              </w:rPr>
            </w:pPr>
          </w:p>
        </w:tc>
        <w:tc>
          <w:tcPr>
            <w:tcW w:w="2166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67" w:author="Simona Mrkvičková" w:date="2018-04-13T14:26:00Z">
              <w:tcPr>
                <w:tcW w:w="2163" w:type="dxa"/>
                <w:gridSpan w:val="19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610E0F7" w14:textId="77777777" w:rsidR="00A058BA" w:rsidRPr="00BB1D91" w:rsidRDefault="00A058BA" w:rsidP="00570B6C">
            <w:pPr>
              <w:suppressAutoHyphens/>
              <w:jc w:val="both"/>
              <w:rPr>
                <w:kern w:val="1"/>
              </w:rPr>
            </w:pPr>
          </w:p>
        </w:tc>
      </w:tr>
      <w:tr w:rsidR="00184DF2" w:rsidRPr="00BB7669" w14:paraId="42EF9BD4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6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69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70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E6B3C29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184DF2" w:rsidRPr="00BB7669" w14:paraId="32DC96EE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71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Height w:val="278"/>
          <w:trPrChange w:id="2772" w:author="Simona Mrkvičková" w:date="2018-04-13T14:26:00Z">
            <w:trPr>
              <w:gridBefore w:val="1"/>
              <w:wBefore w:w="76" w:type="dxa"/>
              <w:trHeight w:val="278"/>
            </w:trPr>
          </w:trPrChange>
        </w:trPr>
        <w:tc>
          <w:tcPr>
            <w:tcW w:w="10077" w:type="dxa"/>
            <w:gridSpan w:val="6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73" w:author="Simona Mrkvičková" w:date="2018-04-13T14:26:00Z">
              <w:tcPr>
                <w:tcW w:w="10081" w:type="dxa"/>
                <w:gridSpan w:val="62"/>
                <w:tcBorders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7D39F0EC" w14:textId="77777777" w:rsidR="00184DF2" w:rsidRPr="00B63CE9" w:rsidRDefault="00AB574B" w:rsidP="00570B6C">
            <w:pPr>
              <w:suppressAutoHyphens/>
              <w:spacing w:before="60" w:after="60"/>
              <w:jc w:val="both"/>
              <w:rPr>
                <w:kern w:val="1"/>
                <w:sz w:val="21"/>
                <w:szCs w:val="21"/>
              </w:rPr>
            </w:pPr>
            <w:r w:rsidRPr="00C4674A">
              <w:rPr>
                <w:b/>
                <w:kern w:val="1"/>
                <w:sz w:val="21"/>
                <w:szCs w:val="21"/>
              </w:rPr>
              <w:t>Aplikovaná makromolekulární fyzika</w:t>
            </w:r>
            <w:r w:rsidR="00C4674A">
              <w:rPr>
                <w:kern w:val="1"/>
                <w:sz w:val="21"/>
                <w:szCs w:val="21"/>
              </w:rPr>
              <w:t xml:space="preserve"> (50% p)</w:t>
            </w:r>
            <w:r>
              <w:rPr>
                <w:kern w:val="1"/>
                <w:sz w:val="21"/>
                <w:szCs w:val="21"/>
              </w:rPr>
              <w:t xml:space="preserve"> </w:t>
            </w:r>
          </w:p>
        </w:tc>
      </w:tr>
      <w:tr w:rsidR="00184DF2" w:rsidRPr="00BB7669" w14:paraId="60DEB10F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7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75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76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396F26A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 xml:space="preserve">Údaje o vzdělání na VŠ </w:t>
            </w:r>
          </w:p>
        </w:tc>
      </w:tr>
      <w:tr w:rsidR="00184DF2" w:rsidRPr="00BB7669" w14:paraId="4B77D055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77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Height w:val="503"/>
          <w:trPrChange w:id="2778" w:author="Simona Mrkvičková" w:date="2018-04-13T14:26:00Z">
            <w:trPr>
              <w:gridBefore w:val="1"/>
              <w:wBefore w:w="76" w:type="dxa"/>
              <w:trHeight w:val="503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79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A3B8382" w14:textId="77777777" w:rsidR="00184DF2" w:rsidRPr="00B63CE9" w:rsidRDefault="00184DF2" w:rsidP="00570B6C">
            <w:pPr>
              <w:suppressAutoHyphens/>
              <w:spacing w:before="60" w:after="60"/>
              <w:jc w:val="both"/>
              <w:rPr>
                <w:kern w:val="1"/>
                <w:sz w:val="21"/>
                <w:szCs w:val="21"/>
              </w:rPr>
            </w:pPr>
            <w:r w:rsidRPr="00B63CE9">
              <w:rPr>
                <w:kern w:val="1"/>
                <w:sz w:val="21"/>
                <w:szCs w:val="21"/>
              </w:rPr>
              <w:t xml:space="preserve">2000: VUT Brno, FT Zlín, SP Chemie a technologie materiálů, obor Technologie makromolekulárních látek, Ph.D. </w:t>
            </w:r>
          </w:p>
          <w:p w14:paraId="3831041E" w14:textId="77777777" w:rsidR="00184DF2" w:rsidRPr="00493052" w:rsidRDefault="00184DF2" w:rsidP="00570B6C">
            <w:pPr>
              <w:suppressAutoHyphens/>
              <w:spacing w:before="60" w:after="60"/>
              <w:jc w:val="both"/>
              <w:rPr>
                <w:kern w:val="1"/>
              </w:rPr>
            </w:pPr>
            <w:r w:rsidRPr="00B63CE9">
              <w:rPr>
                <w:kern w:val="1"/>
                <w:sz w:val="21"/>
                <w:szCs w:val="21"/>
              </w:rPr>
              <w:t>2014: AV ČR</w:t>
            </w:r>
            <w:r w:rsidRPr="00CC4519">
              <w:rPr>
                <w:kern w:val="1"/>
                <w:sz w:val="21"/>
                <w:szCs w:val="21"/>
              </w:rPr>
              <w:t>, Skupina věd Chemické,</w:t>
            </w:r>
            <w:r w:rsidRPr="00B63CE9">
              <w:rPr>
                <w:kern w:val="1"/>
                <w:sz w:val="21"/>
                <w:szCs w:val="21"/>
              </w:rPr>
              <w:t xml:space="preserve"> vědní obor Makromolekulární chemie, DSc.</w:t>
            </w:r>
          </w:p>
        </w:tc>
      </w:tr>
      <w:tr w:rsidR="00184DF2" w:rsidRPr="00BB7669" w14:paraId="2842B106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80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781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82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4E803A20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Údaje o odborném působení od absolvování VŠ</w:t>
            </w:r>
          </w:p>
        </w:tc>
      </w:tr>
      <w:tr w:rsidR="00184DF2" w:rsidRPr="00BB7669" w14:paraId="5CCAE1B5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83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Height w:val="410"/>
          <w:trPrChange w:id="2784" w:author="Simona Mrkvičková" w:date="2018-04-13T14:26:00Z">
            <w:trPr>
              <w:gridBefore w:val="1"/>
              <w:wBefore w:w="76" w:type="dxa"/>
              <w:trHeight w:val="410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85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18DED07" w14:textId="77777777" w:rsidR="00184DF2" w:rsidRPr="00B63CE9" w:rsidRDefault="00184DF2" w:rsidP="00570B6C">
            <w:pPr>
              <w:suppressAutoHyphens/>
              <w:spacing w:before="60" w:after="60"/>
              <w:jc w:val="both"/>
              <w:rPr>
                <w:kern w:val="1"/>
                <w:sz w:val="21"/>
                <w:szCs w:val="21"/>
              </w:rPr>
            </w:pPr>
            <w:r w:rsidRPr="00B63CE9">
              <w:rPr>
                <w:kern w:val="1"/>
                <w:sz w:val="21"/>
                <w:szCs w:val="21"/>
              </w:rPr>
              <w:t xml:space="preserve">1999 – dosud: UTB Zlín, FT, Centrum polymerních materiálů, vědecko-výzkumný pracovník, od r. 2003 docent, od r. 2007 profesor </w:t>
            </w:r>
          </w:p>
        </w:tc>
      </w:tr>
      <w:tr w:rsidR="00184DF2" w:rsidRPr="00BB7669" w14:paraId="6EF49E1D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8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Height w:val="250"/>
          <w:trPrChange w:id="2787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88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E41D77C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Zkušenosti s vedením kvalifikačních a rigorózních prací</w:t>
            </w:r>
          </w:p>
        </w:tc>
      </w:tr>
      <w:tr w:rsidR="00184DF2" w:rsidRPr="00BB7669" w14:paraId="1B44F588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89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Height w:val="250"/>
          <w:trPrChange w:id="2790" w:author="Simona Mrkvičková" w:date="2018-04-13T14:26:00Z">
            <w:trPr>
              <w:gridBefore w:val="1"/>
              <w:wBefore w:w="76" w:type="dxa"/>
              <w:trHeight w:val="250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791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962B84B" w14:textId="77777777" w:rsidR="00184DF2" w:rsidRPr="00B63CE9" w:rsidRDefault="00184DF2" w:rsidP="00570B6C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B63CE9">
              <w:rPr>
                <w:sz w:val="21"/>
                <w:szCs w:val="21"/>
              </w:rPr>
              <w:t>Počet obhájených prací, které vyučující vedl v období 2013 – 2017: 1 DP.</w:t>
            </w:r>
          </w:p>
        </w:tc>
      </w:tr>
      <w:tr w:rsidR="00184DF2" w:rsidRPr="00BB7669" w14:paraId="2515AE25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9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cantSplit/>
          <w:trPrChange w:id="2793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400" w:type="dxa"/>
            <w:gridSpan w:val="13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94" w:author="Simona Mrkvičková" w:date="2018-04-13T14:26:00Z">
              <w:tcPr>
                <w:tcW w:w="3404" w:type="dxa"/>
                <w:gridSpan w:val="13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F8C258B" w14:textId="77777777" w:rsidR="00184DF2" w:rsidRPr="00BB1D91" w:rsidRDefault="00184DF2" w:rsidP="00570B6C">
            <w:pPr>
              <w:suppressAutoHyphens/>
              <w:jc w:val="both"/>
              <w:rPr>
                <w:b/>
                <w:kern w:val="1"/>
              </w:rPr>
            </w:pPr>
            <w:r w:rsidRPr="00BB1D91">
              <w:rPr>
                <w:b/>
                <w:kern w:val="1"/>
              </w:rPr>
              <w:t xml:space="preserve">Obor habilitačního řízení </w:t>
            </w:r>
          </w:p>
        </w:tc>
        <w:tc>
          <w:tcPr>
            <w:tcW w:w="2123" w:type="dxa"/>
            <w:gridSpan w:val="8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95" w:author="Simona Mrkvičková" w:date="2018-04-13T14:26:00Z">
              <w:tcPr>
                <w:tcW w:w="2125" w:type="dxa"/>
                <w:gridSpan w:val="8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7E8915BE" w14:textId="77777777" w:rsidR="00184DF2" w:rsidRPr="00BB1D91" w:rsidRDefault="00184DF2" w:rsidP="00570B6C">
            <w:pPr>
              <w:suppressAutoHyphens/>
              <w:jc w:val="both"/>
              <w:rPr>
                <w:b/>
                <w:kern w:val="1"/>
              </w:rPr>
            </w:pPr>
            <w:r w:rsidRPr="00BB1D91">
              <w:rPr>
                <w:b/>
                <w:kern w:val="1"/>
              </w:rPr>
              <w:t>Rok udělení hodnosti</w:t>
            </w:r>
          </w:p>
        </w:tc>
        <w:tc>
          <w:tcPr>
            <w:tcW w:w="1989" w:type="dxa"/>
            <w:gridSpan w:val="14"/>
            <w:tcBorders>
              <w:top w:val="single" w:sz="12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  <w:tcPrChange w:id="2796" w:author="Simona Mrkvičková" w:date="2018-04-13T14:26:00Z">
              <w:tcPr>
                <w:tcW w:w="1990" w:type="dxa"/>
                <w:gridSpan w:val="14"/>
                <w:tcBorders>
                  <w:top w:val="single" w:sz="12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F7CAAC"/>
              </w:tcPr>
            </w:tcPrChange>
          </w:tcPr>
          <w:p w14:paraId="6C140877" w14:textId="77777777" w:rsidR="00184DF2" w:rsidRPr="00BB1D91" w:rsidRDefault="00184DF2" w:rsidP="00570B6C">
            <w:pPr>
              <w:suppressAutoHyphens/>
              <w:jc w:val="both"/>
              <w:rPr>
                <w:b/>
                <w:kern w:val="1"/>
              </w:rPr>
            </w:pPr>
            <w:r w:rsidRPr="00BB1D91">
              <w:rPr>
                <w:b/>
                <w:kern w:val="1"/>
              </w:rPr>
              <w:t>Řízení konáno na VŠ</w:t>
            </w:r>
          </w:p>
        </w:tc>
        <w:tc>
          <w:tcPr>
            <w:tcW w:w="2565" w:type="dxa"/>
            <w:gridSpan w:val="27"/>
            <w:tcBorders>
              <w:top w:val="single" w:sz="12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797" w:author="Simona Mrkvičková" w:date="2018-04-13T14:26:00Z">
              <w:tcPr>
                <w:tcW w:w="2562" w:type="dxa"/>
                <w:gridSpan w:val="27"/>
                <w:tcBorders>
                  <w:top w:val="single" w:sz="12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795B38B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Ohlasy publikací</w:t>
            </w:r>
          </w:p>
        </w:tc>
      </w:tr>
      <w:tr w:rsidR="00184DF2" w:rsidRPr="00BB7669" w14:paraId="62CCBED7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79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cantSplit/>
          <w:trPrChange w:id="2799" w:author="Simona Mrkvičková" w:date="2018-04-13T14:26:00Z">
            <w:trPr>
              <w:gridBefore w:val="1"/>
              <w:wBefore w:w="76" w:type="dxa"/>
              <w:cantSplit/>
            </w:trPr>
          </w:trPrChange>
        </w:trPr>
        <w:tc>
          <w:tcPr>
            <w:tcW w:w="340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00" w:author="Simona Mrkvičková" w:date="2018-04-13T14:26:00Z">
              <w:tcPr>
                <w:tcW w:w="3404" w:type="dxa"/>
                <w:gridSpan w:val="1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BC68254" w14:textId="77777777" w:rsidR="00184DF2" w:rsidRPr="00BB1D91" w:rsidRDefault="00184DF2" w:rsidP="00570B6C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BB1D91">
              <w:t>Technologie makromolekulárních látek</w:t>
            </w:r>
          </w:p>
        </w:tc>
        <w:tc>
          <w:tcPr>
            <w:tcW w:w="212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01" w:author="Simona Mrkvičková" w:date="2018-04-13T14:26:00Z">
              <w:tcPr>
                <w:tcW w:w="2125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1982B5E5" w14:textId="77777777" w:rsidR="00184DF2" w:rsidRPr="00BB1D91" w:rsidRDefault="00184DF2" w:rsidP="00570B6C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BB1D91">
              <w:t>2003</w:t>
            </w:r>
          </w:p>
        </w:tc>
        <w:tc>
          <w:tcPr>
            <w:tcW w:w="198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PrChange w:id="2802" w:author="Simona Mrkvičková" w:date="2018-04-13T14:26:00Z">
              <w:tcPr>
                <w:tcW w:w="1990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auto"/>
              </w:tcPr>
            </w:tcPrChange>
          </w:tcPr>
          <w:p w14:paraId="4688E2D0" w14:textId="77777777" w:rsidR="00184DF2" w:rsidRPr="00BB1D91" w:rsidRDefault="00184DF2" w:rsidP="00570B6C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BB1D91">
              <w:rPr>
                <w:rFonts w:ascii="serif" w:hAnsi="serif"/>
              </w:rPr>
              <w:t>UTB Zlín</w:t>
            </w:r>
          </w:p>
        </w:tc>
        <w:tc>
          <w:tcPr>
            <w:tcW w:w="708" w:type="dxa"/>
            <w:gridSpan w:val="14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803" w:author="Simona Mrkvičková" w:date="2018-04-13T14:26:00Z">
              <w:tcPr>
                <w:tcW w:w="708" w:type="dxa"/>
                <w:gridSpan w:val="14"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C72307D" w14:textId="77777777" w:rsidR="00184DF2" w:rsidRPr="00BB1D91" w:rsidRDefault="00184DF2" w:rsidP="00570B6C">
            <w:pPr>
              <w:suppressAutoHyphens/>
              <w:jc w:val="both"/>
              <w:rPr>
                <w:b/>
                <w:kern w:val="1"/>
              </w:rPr>
            </w:pPr>
            <w:r w:rsidRPr="00BB1D91">
              <w:rPr>
                <w:b/>
                <w:kern w:val="1"/>
              </w:rPr>
              <w:t>WOS</w:t>
            </w:r>
          </w:p>
        </w:tc>
        <w:tc>
          <w:tcPr>
            <w:tcW w:w="851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804" w:author="Simona Mrkvičková" w:date="2018-04-13T14:26:00Z">
              <w:tcPr>
                <w:tcW w:w="851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13BAE69B" w14:textId="77777777" w:rsidR="00184DF2" w:rsidRPr="00BB1D91" w:rsidRDefault="00184DF2" w:rsidP="00570B6C">
            <w:pPr>
              <w:suppressAutoHyphens/>
              <w:jc w:val="both"/>
              <w:rPr>
                <w:b/>
                <w:kern w:val="1"/>
              </w:rPr>
            </w:pPr>
            <w:r w:rsidRPr="00BB1D91">
              <w:rPr>
                <w:b/>
                <w:kern w:val="1"/>
              </w:rPr>
              <w:t>Scopus</w:t>
            </w:r>
          </w:p>
        </w:tc>
        <w:tc>
          <w:tcPr>
            <w:tcW w:w="1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805" w:author="Simona Mrkvičková" w:date="2018-04-13T14:26:00Z">
              <w:tcPr>
                <w:tcW w:w="1003" w:type="dxa"/>
                <w:gridSpan w:val="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042D8ED2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ostatní</w:t>
            </w:r>
          </w:p>
        </w:tc>
      </w:tr>
      <w:tr w:rsidR="00184DF2" w:rsidRPr="00BB7669" w14:paraId="7B24367B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806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cantSplit/>
          <w:trHeight w:val="70"/>
          <w:trPrChange w:id="2807" w:author="Simona Mrkvičková" w:date="2018-04-13T14:26:00Z">
            <w:trPr>
              <w:gridBefore w:val="1"/>
              <w:wBefore w:w="76" w:type="dxa"/>
              <w:cantSplit/>
              <w:trHeight w:val="70"/>
            </w:trPr>
          </w:trPrChange>
        </w:trPr>
        <w:tc>
          <w:tcPr>
            <w:tcW w:w="340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808" w:author="Simona Mrkvičková" w:date="2018-04-13T14:26:00Z">
              <w:tcPr>
                <w:tcW w:w="3404" w:type="dxa"/>
                <w:gridSpan w:val="1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3C232EB" w14:textId="77777777" w:rsidR="00184DF2" w:rsidRPr="00BB1D91" w:rsidRDefault="00184DF2" w:rsidP="00570B6C">
            <w:pPr>
              <w:suppressAutoHyphens/>
              <w:jc w:val="both"/>
              <w:rPr>
                <w:b/>
                <w:kern w:val="1"/>
              </w:rPr>
            </w:pPr>
            <w:r w:rsidRPr="00BB1D91">
              <w:rPr>
                <w:b/>
                <w:kern w:val="1"/>
              </w:rPr>
              <w:t>Obor jmenovacího řízení</w:t>
            </w:r>
          </w:p>
        </w:tc>
        <w:tc>
          <w:tcPr>
            <w:tcW w:w="212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809" w:author="Simona Mrkvičková" w:date="2018-04-13T14:26:00Z">
              <w:tcPr>
                <w:tcW w:w="2125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2C284208" w14:textId="77777777" w:rsidR="00184DF2" w:rsidRPr="00BB1D91" w:rsidRDefault="00184DF2" w:rsidP="00570B6C">
            <w:pPr>
              <w:suppressAutoHyphens/>
              <w:jc w:val="both"/>
              <w:rPr>
                <w:b/>
                <w:kern w:val="1"/>
              </w:rPr>
            </w:pPr>
            <w:r w:rsidRPr="00BB1D91">
              <w:rPr>
                <w:b/>
                <w:kern w:val="1"/>
              </w:rPr>
              <w:t>Rok udělení hodnosti</w:t>
            </w:r>
          </w:p>
        </w:tc>
        <w:tc>
          <w:tcPr>
            <w:tcW w:w="198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7CAAC"/>
            <w:tcPrChange w:id="2810" w:author="Simona Mrkvičková" w:date="2018-04-13T14:26:00Z">
              <w:tcPr>
                <w:tcW w:w="1990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F7CAAC"/>
              </w:tcPr>
            </w:tcPrChange>
          </w:tcPr>
          <w:p w14:paraId="1F79EC86" w14:textId="77777777" w:rsidR="00184DF2" w:rsidRPr="00BB1D91" w:rsidRDefault="00184DF2" w:rsidP="00570B6C">
            <w:pPr>
              <w:suppressAutoHyphens/>
              <w:jc w:val="both"/>
              <w:rPr>
                <w:b/>
                <w:kern w:val="1"/>
              </w:rPr>
            </w:pPr>
            <w:r w:rsidRPr="00BB1D91">
              <w:rPr>
                <w:b/>
                <w:kern w:val="1"/>
              </w:rPr>
              <w:t>Řízení konáno na VŠ</w:t>
            </w:r>
          </w:p>
        </w:tc>
        <w:tc>
          <w:tcPr>
            <w:tcW w:w="708" w:type="dxa"/>
            <w:gridSpan w:val="14"/>
            <w:vMerge w:val="restart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11" w:author="Simona Mrkvičková" w:date="2018-04-13T14:26:00Z">
              <w:tcPr>
                <w:tcW w:w="708" w:type="dxa"/>
                <w:gridSpan w:val="14"/>
                <w:vMerge w:val="restart"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3738C53" w14:textId="77777777" w:rsidR="00184DF2" w:rsidRPr="0024674A" w:rsidRDefault="00184DF2" w:rsidP="00570B6C">
            <w:pPr>
              <w:spacing w:before="100" w:beforeAutospacing="1" w:line="288" w:lineRule="auto"/>
              <w:jc w:val="both"/>
              <w:rPr>
                <w:b/>
                <w:sz w:val="24"/>
                <w:szCs w:val="24"/>
                <w:highlight w:val="yellow"/>
              </w:rPr>
            </w:pPr>
            <w:r w:rsidRPr="0024674A">
              <w:rPr>
                <w:b/>
              </w:rPr>
              <w:t>556</w:t>
            </w:r>
          </w:p>
        </w:tc>
        <w:tc>
          <w:tcPr>
            <w:tcW w:w="851" w:type="dxa"/>
            <w:gridSpan w:val="8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12" w:author="Simona Mrkvičková" w:date="2018-04-13T14:26:00Z">
              <w:tcPr>
                <w:tcW w:w="851" w:type="dxa"/>
                <w:gridSpan w:val="8"/>
                <w:vMerge w:val="restart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2DB161C" w14:textId="77777777" w:rsidR="00184DF2" w:rsidRPr="0024674A" w:rsidRDefault="00184DF2" w:rsidP="00570B6C">
            <w:pPr>
              <w:spacing w:before="100" w:beforeAutospacing="1" w:line="288" w:lineRule="auto"/>
              <w:jc w:val="both"/>
              <w:rPr>
                <w:b/>
                <w:sz w:val="24"/>
                <w:szCs w:val="24"/>
                <w:highlight w:val="yellow"/>
                <w:lang w:val="en-US"/>
              </w:rPr>
            </w:pPr>
            <w:r w:rsidRPr="0024674A">
              <w:rPr>
                <w:b/>
              </w:rPr>
              <w:t>732</w:t>
            </w:r>
          </w:p>
        </w:tc>
        <w:tc>
          <w:tcPr>
            <w:tcW w:w="1006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13" w:author="Simona Mrkvičková" w:date="2018-04-13T14:26:00Z">
              <w:tcPr>
                <w:tcW w:w="1003" w:type="dxa"/>
                <w:gridSpan w:val="5"/>
                <w:vMerge w:val="restart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49EBEE5D" w14:textId="77777777" w:rsidR="00184DF2" w:rsidRPr="0024674A" w:rsidRDefault="00184DF2" w:rsidP="00570B6C">
            <w:pPr>
              <w:spacing w:before="100" w:beforeAutospacing="1" w:line="288" w:lineRule="auto"/>
              <w:jc w:val="both"/>
              <w:rPr>
                <w:b/>
                <w:sz w:val="24"/>
                <w:szCs w:val="24"/>
                <w:highlight w:val="yellow"/>
              </w:rPr>
            </w:pPr>
            <w:r w:rsidRPr="0024674A">
              <w:rPr>
                <w:b/>
              </w:rPr>
              <w:t>neevid.</w:t>
            </w:r>
          </w:p>
        </w:tc>
      </w:tr>
      <w:tr w:rsidR="00184DF2" w:rsidRPr="00BB7669" w14:paraId="3C59C6CE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81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Height w:val="205"/>
          <w:trPrChange w:id="2815" w:author="Simona Mrkvičková" w:date="2018-04-13T14:26:00Z">
            <w:trPr>
              <w:gridBefore w:val="1"/>
              <w:wBefore w:w="76" w:type="dxa"/>
              <w:trHeight w:val="205"/>
            </w:trPr>
          </w:trPrChange>
        </w:trPr>
        <w:tc>
          <w:tcPr>
            <w:tcW w:w="3400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16" w:author="Simona Mrkvičková" w:date="2018-04-13T14:26:00Z">
              <w:tcPr>
                <w:tcW w:w="3404" w:type="dxa"/>
                <w:gridSpan w:val="1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374AFE93" w14:textId="77777777" w:rsidR="00184DF2" w:rsidRPr="00BB1D91" w:rsidRDefault="00184DF2" w:rsidP="00570B6C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BB1D91">
              <w:t>Technologie makromolekulárních látek</w:t>
            </w:r>
          </w:p>
        </w:tc>
        <w:tc>
          <w:tcPr>
            <w:tcW w:w="2123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17" w:author="Simona Mrkvičková" w:date="2018-04-13T14:26:00Z">
              <w:tcPr>
                <w:tcW w:w="2125" w:type="dxa"/>
                <w:gridSpan w:val="8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53152AD6" w14:textId="77777777" w:rsidR="00184DF2" w:rsidRPr="00BB1D91" w:rsidRDefault="00184DF2" w:rsidP="00570B6C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BB1D91">
              <w:t>2007</w:t>
            </w:r>
          </w:p>
        </w:tc>
        <w:tc>
          <w:tcPr>
            <w:tcW w:w="198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PrChange w:id="2818" w:author="Simona Mrkvičková" w:date="2018-04-13T14:26:00Z">
              <w:tcPr>
                <w:tcW w:w="1990" w:type="dxa"/>
                <w:gridSpan w:val="14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12" w:space="0" w:color="00000A"/>
                </w:tcBorders>
                <w:shd w:val="clear" w:color="auto" w:fill="auto"/>
              </w:tcPr>
            </w:tcPrChange>
          </w:tcPr>
          <w:p w14:paraId="6E1940FC" w14:textId="77777777" w:rsidR="00184DF2" w:rsidRPr="00BB1D91" w:rsidRDefault="00184DF2" w:rsidP="00570B6C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BB1D91">
              <w:t>UTB Zlín</w:t>
            </w:r>
          </w:p>
        </w:tc>
        <w:tc>
          <w:tcPr>
            <w:tcW w:w="708" w:type="dxa"/>
            <w:gridSpan w:val="14"/>
            <w:vMerge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tcPrChange w:id="2819" w:author="Simona Mrkvičková" w:date="2018-04-13T14:26:00Z">
              <w:tcPr>
                <w:tcW w:w="708" w:type="dxa"/>
                <w:gridSpan w:val="14"/>
                <w:vMerge/>
                <w:tcBorders>
                  <w:top w:val="single" w:sz="4" w:space="0" w:color="00000A"/>
                  <w:left w:val="single" w:sz="12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vAlign w:val="center"/>
              </w:tcPr>
            </w:tcPrChange>
          </w:tcPr>
          <w:p w14:paraId="59DEFD4E" w14:textId="77777777" w:rsidR="00184DF2" w:rsidRPr="00BB1D91" w:rsidRDefault="00184DF2" w:rsidP="00570B6C">
            <w:pPr>
              <w:suppressAutoHyphens/>
              <w:rPr>
                <w:b/>
                <w:kern w:val="1"/>
              </w:rPr>
            </w:pPr>
          </w:p>
        </w:tc>
        <w:tc>
          <w:tcPr>
            <w:tcW w:w="851" w:type="dxa"/>
            <w:gridSpan w:val="8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tcPrChange w:id="2820" w:author="Simona Mrkvičková" w:date="2018-04-13T14:26:00Z">
              <w:tcPr>
                <w:tcW w:w="851" w:type="dxa"/>
                <w:gridSpan w:val="8"/>
                <w:vMerge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vAlign w:val="center"/>
              </w:tcPr>
            </w:tcPrChange>
          </w:tcPr>
          <w:p w14:paraId="5AA8799E" w14:textId="77777777" w:rsidR="00184DF2" w:rsidRPr="00BB1D91" w:rsidRDefault="00184DF2" w:rsidP="00570B6C">
            <w:pPr>
              <w:suppressAutoHyphens/>
              <w:rPr>
                <w:b/>
                <w:kern w:val="1"/>
              </w:rPr>
            </w:pPr>
          </w:p>
        </w:tc>
        <w:tc>
          <w:tcPr>
            <w:tcW w:w="1006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  <w:tcPrChange w:id="2821" w:author="Simona Mrkvičková" w:date="2018-04-13T14:26:00Z">
              <w:tcPr>
                <w:tcW w:w="1003" w:type="dxa"/>
                <w:gridSpan w:val="5"/>
                <w:vMerge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  <w:vAlign w:val="center"/>
              </w:tcPr>
            </w:tcPrChange>
          </w:tcPr>
          <w:p w14:paraId="0C4E8BE7" w14:textId="77777777" w:rsidR="00184DF2" w:rsidRPr="00BB1D91" w:rsidRDefault="00184DF2" w:rsidP="00570B6C">
            <w:pPr>
              <w:suppressAutoHyphens/>
              <w:rPr>
                <w:b/>
                <w:kern w:val="1"/>
              </w:rPr>
            </w:pPr>
          </w:p>
        </w:tc>
      </w:tr>
      <w:tr w:rsidR="00184DF2" w:rsidRPr="00BB7669" w14:paraId="5859CB2B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822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PrChange w:id="2823" w:author="Simona Mrkvičková" w:date="2018-04-13T14:26:00Z">
            <w:trPr>
              <w:gridBefore w:val="1"/>
              <w:wBefore w:w="76" w:type="dxa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824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5B2C94EA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184DF2" w:rsidRPr="00BB7669" w14:paraId="0692F99B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825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Height w:val="560"/>
          <w:trPrChange w:id="2826" w:author="Simona Mrkvičková" w:date="2018-04-13T14:26:00Z">
            <w:trPr>
              <w:gridBefore w:val="1"/>
              <w:wBefore w:w="76" w:type="dxa"/>
              <w:trHeight w:val="560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27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7D41B9F" w14:textId="77777777" w:rsidR="00184DF2" w:rsidRPr="00B63CE9" w:rsidRDefault="00184DF2" w:rsidP="00570B6C">
            <w:pPr>
              <w:shd w:val="clear" w:color="auto" w:fill="FFFFFF"/>
              <w:spacing w:before="120" w:after="120"/>
              <w:jc w:val="both"/>
              <w:rPr>
                <w:b/>
                <w:bCs/>
                <w:caps/>
                <w:sz w:val="21"/>
                <w:szCs w:val="21"/>
              </w:rPr>
            </w:pPr>
            <w:r w:rsidRPr="00B63CE9">
              <w:rPr>
                <w:b/>
                <w:bCs/>
                <w:caps/>
                <w:sz w:val="21"/>
                <w:szCs w:val="21"/>
              </w:rPr>
              <w:t>Zatloukal</w:t>
            </w:r>
            <w:r w:rsidRPr="00B63CE9">
              <w:rPr>
                <w:b/>
                <w:bCs/>
                <w:sz w:val="21"/>
                <w:szCs w:val="21"/>
              </w:rPr>
              <w:t>, M. (100%)</w:t>
            </w:r>
            <w:r w:rsidRPr="00B63CE9">
              <w:rPr>
                <w:sz w:val="21"/>
                <w:szCs w:val="21"/>
              </w:rPr>
              <w:t>: Measurements and modeling of temperature-strain rate dependent uniaxial and planar extensional viscosities for branched LDPE polymer melt. </w:t>
            </w:r>
            <w:r w:rsidRPr="00B63CE9">
              <w:rPr>
                <w:i/>
                <w:sz w:val="21"/>
                <w:szCs w:val="21"/>
              </w:rPr>
              <w:t>Polymer</w:t>
            </w:r>
            <w:r w:rsidRPr="00B63CE9">
              <w:rPr>
                <w:sz w:val="21"/>
                <w:szCs w:val="21"/>
              </w:rPr>
              <w:t xml:space="preserve"> 104, 258-267, </w:t>
            </w:r>
            <w:r w:rsidRPr="00B63CE9">
              <w:rPr>
                <w:b/>
                <w:bCs/>
                <w:sz w:val="21"/>
                <w:szCs w:val="21"/>
              </w:rPr>
              <w:t>2016</w:t>
            </w:r>
            <w:r w:rsidRPr="00B63CE9">
              <w:rPr>
                <w:sz w:val="21"/>
                <w:szCs w:val="21"/>
              </w:rPr>
              <w:t xml:space="preserve">. </w:t>
            </w:r>
          </w:p>
          <w:p w14:paraId="6F3464EC" w14:textId="77777777" w:rsidR="00184DF2" w:rsidRPr="00B63CE9" w:rsidRDefault="00184DF2" w:rsidP="00570B6C">
            <w:pPr>
              <w:shd w:val="clear" w:color="auto" w:fill="FFFFFF"/>
              <w:spacing w:before="120" w:after="120"/>
              <w:jc w:val="both"/>
              <w:rPr>
                <w:sz w:val="21"/>
                <w:szCs w:val="21"/>
              </w:rPr>
            </w:pPr>
            <w:r w:rsidRPr="00B63CE9">
              <w:rPr>
                <w:b/>
                <w:bCs/>
                <w:caps/>
                <w:sz w:val="21"/>
                <w:szCs w:val="21"/>
              </w:rPr>
              <w:t>Zatloukal, M. (65%)</w:t>
            </w:r>
            <w:r w:rsidRPr="00B63CE9">
              <w:rPr>
                <w:caps/>
                <w:sz w:val="21"/>
                <w:szCs w:val="21"/>
              </w:rPr>
              <w:t xml:space="preserve">, Kolařík, R.: </w:t>
            </w:r>
            <w:r w:rsidRPr="00B63CE9">
              <w:rPr>
                <w:sz w:val="21"/>
                <w:szCs w:val="21"/>
              </w:rPr>
              <w:t xml:space="preserve">Investigation of convective heat transfer in 9-layer film blowing process by using variational principles. </w:t>
            </w:r>
            <w:r w:rsidRPr="00B63CE9">
              <w:rPr>
                <w:i/>
                <w:sz w:val="21"/>
                <w:szCs w:val="21"/>
              </w:rPr>
              <w:t>International Journal of Heat And Mass Transfer</w:t>
            </w:r>
            <w:r w:rsidRPr="00B63CE9">
              <w:rPr>
                <w:sz w:val="21"/>
                <w:szCs w:val="21"/>
              </w:rPr>
              <w:t> 86, 258-267, </w:t>
            </w:r>
            <w:r w:rsidRPr="00B63CE9">
              <w:rPr>
                <w:b/>
                <w:bCs/>
                <w:sz w:val="21"/>
                <w:szCs w:val="21"/>
              </w:rPr>
              <w:t>2015</w:t>
            </w:r>
            <w:r w:rsidRPr="00B63CE9">
              <w:rPr>
                <w:sz w:val="21"/>
                <w:szCs w:val="21"/>
              </w:rPr>
              <w:t xml:space="preserve">. </w:t>
            </w:r>
          </w:p>
          <w:p w14:paraId="48109A7C" w14:textId="77777777" w:rsidR="00184DF2" w:rsidRPr="00B63CE9" w:rsidRDefault="00184DF2" w:rsidP="00570B6C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63CE9">
              <w:rPr>
                <w:caps/>
                <w:sz w:val="21"/>
                <w:szCs w:val="21"/>
              </w:rPr>
              <w:t xml:space="preserve">Musil, J., </w:t>
            </w:r>
            <w:r w:rsidRPr="00B63CE9">
              <w:rPr>
                <w:b/>
                <w:bCs/>
                <w:caps/>
                <w:sz w:val="21"/>
                <w:szCs w:val="21"/>
              </w:rPr>
              <w:t>Zatloukal, M. (50%)</w:t>
            </w:r>
            <w:r w:rsidRPr="00B63CE9">
              <w:rPr>
                <w:caps/>
                <w:sz w:val="21"/>
                <w:szCs w:val="21"/>
              </w:rPr>
              <w:t xml:space="preserve">: </w:t>
            </w:r>
            <w:r w:rsidRPr="00B63CE9">
              <w:rPr>
                <w:sz w:val="21"/>
                <w:szCs w:val="21"/>
              </w:rPr>
              <w:t>Historical review of die drool phenomenon in plastics extrusion. </w:t>
            </w:r>
            <w:r w:rsidRPr="00B63CE9">
              <w:rPr>
                <w:i/>
                <w:sz w:val="21"/>
                <w:szCs w:val="21"/>
              </w:rPr>
              <w:t>Polymer Reviews</w:t>
            </w:r>
            <w:r w:rsidRPr="00B63CE9">
              <w:rPr>
                <w:sz w:val="21"/>
                <w:szCs w:val="21"/>
              </w:rPr>
              <w:t xml:space="preserve"> 54(1), 139-184, </w:t>
            </w:r>
            <w:r w:rsidRPr="00B63CE9">
              <w:rPr>
                <w:b/>
                <w:bCs/>
                <w:sz w:val="21"/>
                <w:szCs w:val="21"/>
              </w:rPr>
              <w:t>2014</w:t>
            </w:r>
            <w:r w:rsidRPr="00B63CE9">
              <w:rPr>
                <w:sz w:val="21"/>
                <w:szCs w:val="21"/>
              </w:rPr>
              <w:t xml:space="preserve">. </w:t>
            </w:r>
          </w:p>
          <w:p w14:paraId="40035E7D" w14:textId="77777777" w:rsidR="00184DF2" w:rsidRPr="00B63CE9" w:rsidRDefault="00184DF2" w:rsidP="00570B6C">
            <w:pPr>
              <w:spacing w:before="120" w:after="120"/>
              <w:jc w:val="both"/>
              <w:rPr>
                <w:sz w:val="21"/>
                <w:szCs w:val="21"/>
              </w:rPr>
            </w:pPr>
            <w:r w:rsidRPr="00B63CE9">
              <w:rPr>
                <w:caps/>
                <w:sz w:val="21"/>
                <w:szCs w:val="21"/>
              </w:rPr>
              <w:t>Musil, J.</w:t>
            </w:r>
            <w:r w:rsidRPr="00B63CE9">
              <w:rPr>
                <w:sz w:val="21"/>
                <w:szCs w:val="21"/>
              </w:rPr>
              <w:t xml:space="preserve">, </w:t>
            </w:r>
            <w:r w:rsidRPr="00B63CE9">
              <w:rPr>
                <w:b/>
                <w:bCs/>
                <w:caps/>
                <w:sz w:val="21"/>
                <w:szCs w:val="21"/>
              </w:rPr>
              <w:t>Zatloukal</w:t>
            </w:r>
            <w:r w:rsidRPr="00B63CE9">
              <w:rPr>
                <w:b/>
                <w:bCs/>
                <w:sz w:val="21"/>
                <w:szCs w:val="21"/>
              </w:rPr>
              <w:t>, M. (</w:t>
            </w:r>
            <w:r w:rsidRPr="00B63CE9">
              <w:rPr>
                <w:b/>
                <w:bCs/>
                <w:caps/>
                <w:sz w:val="21"/>
                <w:szCs w:val="21"/>
              </w:rPr>
              <w:t>50%)</w:t>
            </w:r>
            <w:r w:rsidRPr="00B63CE9">
              <w:rPr>
                <w:caps/>
                <w:sz w:val="21"/>
                <w:szCs w:val="21"/>
              </w:rPr>
              <w:t xml:space="preserve">: </w:t>
            </w:r>
            <w:r w:rsidRPr="00B63CE9">
              <w:rPr>
                <w:sz w:val="21"/>
                <w:szCs w:val="21"/>
              </w:rPr>
              <w:t>Effect of die exit geometry on internal die drool phenomenon during linear HDPE melt extrusion. </w:t>
            </w:r>
            <w:r w:rsidRPr="00B63CE9">
              <w:rPr>
                <w:i/>
                <w:sz w:val="21"/>
                <w:szCs w:val="21"/>
              </w:rPr>
              <w:t>International Journal of Heat And Mass Transfer</w:t>
            </w:r>
            <w:r w:rsidRPr="00B63CE9">
              <w:rPr>
                <w:sz w:val="21"/>
                <w:szCs w:val="21"/>
              </w:rPr>
              <w:t xml:space="preserve"> 56(1-2), 667-673, </w:t>
            </w:r>
            <w:r w:rsidRPr="00B63CE9">
              <w:rPr>
                <w:b/>
                <w:bCs/>
                <w:sz w:val="21"/>
                <w:szCs w:val="21"/>
              </w:rPr>
              <w:t>2013</w:t>
            </w:r>
            <w:r w:rsidRPr="00B63CE9">
              <w:rPr>
                <w:sz w:val="21"/>
                <w:szCs w:val="21"/>
              </w:rPr>
              <w:t xml:space="preserve">. </w:t>
            </w:r>
          </w:p>
          <w:p w14:paraId="5C4CBA46" w14:textId="77777777" w:rsidR="00184DF2" w:rsidRPr="00BB1D91" w:rsidRDefault="00184DF2" w:rsidP="00570B6C">
            <w:pPr>
              <w:spacing w:before="120" w:after="120"/>
              <w:jc w:val="both"/>
              <w:rPr>
                <w:lang w:val="en-US"/>
              </w:rPr>
            </w:pPr>
            <w:r w:rsidRPr="00B63CE9">
              <w:rPr>
                <w:caps/>
                <w:sz w:val="21"/>
                <w:szCs w:val="21"/>
                <w:lang w:val="en-US"/>
              </w:rPr>
              <w:t xml:space="preserve">Musil, J., </w:t>
            </w:r>
            <w:r w:rsidRPr="00B63CE9">
              <w:rPr>
                <w:b/>
                <w:bCs/>
                <w:caps/>
                <w:sz w:val="21"/>
                <w:szCs w:val="21"/>
                <w:lang w:val="en-US"/>
              </w:rPr>
              <w:t xml:space="preserve">Zatloukal, </w:t>
            </w:r>
            <w:proofErr w:type="gramStart"/>
            <w:r w:rsidRPr="00B63CE9">
              <w:rPr>
                <w:b/>
                <w:bCs/>
                <w:caps/>
                <w:sz w:val="21"/>
                <w:szCs w:val="21"/>
                <w:lang w:val="en-US"/>
              </w:rPr>
              <w:t>M</w:t>
            </w:r>
            <w:proofErr w:type="gramEnd"/>
            <w:r w:rsidRPr="00B63CE9">
              <w:rPr>
                <w:b/>
                <w:bCs/>
                <w:caps/>
                <w:sz w:val="21"/>
                <w:szCs w:val="21"/>
                <w:lang w:val="en-US"/>
              </w:rPr>
              <w:t>. (50%)</w:t>
            </w:r>
            <w:r w:rsidRPr="00B63CE9">
              <w:rPr>
                <w:caps/>
                <w:sz w:val="21"/>
                <w:szCs w:val="21"/>
                <w:lang w:val="en-US"/>
              </w:rPr>
              <w:t>:</w:t>
            </w:r>
            <w:r w:rsidRPr="00B63CE9">
              <w:rPr>
                <w:sz w:val="21"/>
                <w:szCs w:val="21"/>
                <w:lang w:val="en-US"/>
              </w:rPr>
              <w:t xml:space="preserve"> Experimental investigation of flow induced molecular weight fractionation phenomenon for two linear HDPE polymer melts having same M</w:t>
            </w:r>
            <w:r w:rsidRPr="00B63CE9">
              <w:rPr>
                <w:sz w:val="21"/>
                <w:szCs w:val="21"/>
                <w:vertAlign w:val="subscript"/>
                <w:lang w:val="en-US"/>
              </w:rPr>
              <w:t>n</w:t>
            </w:r>
            <w:r w:rsidRPr="00B63CE9">
              <w:rPr>
                <w:sz w:val="21"/>
                <w:szCs w:val="21"/>
                <w:lang w:val="en-US"/>
              </w:rPr>
              <w:t xml:space="preserve"> and M</w:t>
            </w:r>
            <w:r w:rsidRPr="00B63CE9">
              <w:rPr>
                <w:sz w:val="21"/>
                <w:szCs w:val="21"/>
                <w:vertAlign w:val="subscript"/>
                <w:lang w:val="en-US"/>
              </w:rPr>
              <w:t>w</w:t>
            </w:r>
            <w:r w:rsidRPr="00B63CE9">
              <w:rPr>
                <w:sz w:val="21"/>
                <w:szCs w:val="21"/>
                <w:lang w:val="en-US"/>
              </w:rPr>
              <w:t xml:space="preserve"> but different M</w:t>
            </w:r>
            <w:r w:rsidRPr="00B63CE9">
              <w:rPr>
                <w:sz w:val="21"/>
                <w:szCs w:val="21"/>
                <w:vertAlign w:val="subscript"/>
                <w:lang w:val="en-US"/>
              </w:rPr>
              <w:t>z</w:t>
            </w:r>
            <w:r w:rsidRPr="00B63CE9">
              <w:rPr>
                <w:sz w:val="21"/>
                <w:szCs w:val="21"/>
                <w:lang w:val="en-US"/>
              </w:rPr>
              <w:t xml:space="preserve"> and M</w:t>
            </w:r>
            <w:r w:rsidRPr="00B63CE9">
              <w:rPr>
                <w:sz w:val="21"/>
                <w:szCs w:val="21"/>
                <w:vertAlign w:val="subscript"/>
                <w:lang w:val="en-US"/>
              </w:rPr>
              <w:t>z+1</w:t>
            </w:r>
            <w:r w:rsidRPr="00B63CE9">
              <w:rPr>
                <w:sz w:val="21"/>
                <w:szCs w:val="21"/>
                <w:lang w:val="en-US"/>
              </w:rPr>
              <w:t xml:space="preserve"> average molecular weights</w:t>
            </w:r>
            <w:r w:rsidRPr="00B63CE9">
              <w:rPr>
                <w:i/>
                <w:sz w:val="21"/>
                <w:szCs w:val="21"/>
                <w:lang w:val="en-US"/>
              </w:rPr>
              <w:t>. Chemical Engineering Science</w:t>
            </w:r>
            <w:r w:rsidRPr="00B63CE9">
              <w:rPr>
                <w:sz w:val="21"/>
                <w:szCs w:val="21"/>
                <w:lang w:val="en-US"/>
              </w:rPr>
              <w:t xml:space="preserve"> 81, 146-156, </w:t>
            </w:r>
            <w:r w:rsidRPr="00B63CE9">
              <w:rPr>
                <w:b/>
                <w:bCs/>
                <w:sz w:val="21"/>
                <w:szCs w:val="21"/>
                <w:lang w:val="en-US"/>
              </w:rPr>
              <w:t>2012</w:t>
            </w:r>
            <w:r w:rsidRPr="00B63CE9">
              <w:rPr>
                <w:sz w:val="21"/>
                <w:szCs w:val="21"/>
                <w:lang w:val="en-US"/>
              </w:rPr>
              <w:t>.</w:t>
            </w:r>
            <w:r w:rsidRPr="00BB1D91">
              <w:rPr>
                <w:lang w:val="en-US"/>
              </w:rPr>
              <w:t xml:space="preserve"> </w:t>
            </w:r>
          </w:p>
        </w:tc>
      </w:tr>
      <w:tr w:rsidR="00184DF2" w:rsidRPr="00BB7669" w14:paraId="40D6D137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828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Height w:val="218"/>
          <w:trPrChange w:id="2829" w:author="Simona Mrkvičková" w:date="2018-04-13T14:26:00Z">
            <w:trPr>
              <w:gridBefore w:val="1"/>
              <w:wBefore w:w="76" w:type="dxa"/>
              <w:trHeight w:val="218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830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4F7E718B" w14:textId="77777777" w:rsidR="00184DF2" w:rsidRPr="00BB1D91" w:rsidRDefault="00184DF2" w:rsidP="00570B6C">
            <w:pPr>
              <w:suppressAutoHyphens/>
              <w:rPr>
                <w:kern w:val="1"/>
              </w:rPr>
            </w:pPr>
            <w:r w:rsidRPr="00BB1D91">
              <w:rPr>
                <w:b/>
                <w:kern w:val="1"/>
              </w:rPr>
              <w:t>Působení v zahraničí</w:t>
            </w:r>
          </w:p>
        </w:tc>
      </w:tr>
      <w:tr w:rsidR="00184DF2" w:rsidRPr="00BB7669" w14:paraId="3BCCD90B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831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trHeight w:val="328"/>
          <w:trPrChange w:id="2832" w:author="Simona Mrkvičková" w:date="2018-04-13T14:26:00Z">
            <w:trPr>
              <w:gridBefore w:val="1"/>
              <w:wBefore w:w="76" w:type="dxa"/>
              <w:trHeight w:val="328"/>
            </w:trPr>
          </w:trPrChange>
        </w:trPr>
        <w:tc>
          <w:tcPr>
            <w:tcW w:w="10077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33" w:author="Simona Mrkvičková" w:date="2018-04-13T14:26:00Z">
              <w:tcPr>
                <w:tcW w:w="10081" w:type="dxa"/>
                <w:gridSpan w:val="62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C24FE28" w14:textId="77777777" w:rsidR="00184DF2" w:rsidRPr="00B63CE9" w:rsidRDefault="00184DF2" w:rsidP="00570B6C">
            <w:pPr>
              <w:suppressAutoHyphens/>
              <w:spacing w:before="60" w:after="60"/>
              <w:rPr>
                <w:kern w:val="1"/>
                <w:sz w:val="21"/>
                <w:szCs w:val="21"/>
              </w:rPr>
            </w:pPr>
            <w:r w:rsidRPr="00B63CE9">
              <w:rPr>
                <w:kern w:val="1"/>
                <w:sz w:val="21"/>
                <w:szCs w:val="21"/>
              </w:rPr>
              <w:t>1998 – 1999: University of Waterloo, Waterloo, Kanada (8 měsíců)</w:t>
            </w:r>
          </w:p>
          <w:p w14:paraId="0236E97A" w14:textId="77777777" w:rsidR="00184DF2" w:rsidRPr="00B63CE9" w:rsidRDefault="00184DF2" w:rsidP="00570B6C">
            <w:pPr>
              <w:suppressAutoHyphens/>
              <w:spacing w:before="60" w:after="60"/>
              <w:rPr>
                <w:kern w:val="1"/>
                <w:sz w:val="21"/>
                <w:szCs w:val="21"/>
              </w:rPr>
            </w:pPr>
            <w:r w:rsidRPr="00B63CE9">
              <w:rPr>
                <w:kern w:val="1"/>
                <w:sz w:val="21"/>
                <w:szCs w:val="21"/>
              </w:rPr>
              <w:t>2002 – 2008: University of Bradford, Bradford, Anglie (7 měsíců)</w:t>
            </w:r>
          </w:p>
          <w:p w14:paraId="0FA78F7E" w14:textId="77777777" w:rsidR="00184DF2" w:rsidRDefault="00184DF2" w:rsidP="00570B6C">
            <w:pPr>
              <w:suppressAutoHyphens/>
              <w:rPr>
                <w:kern w:val="1"/>
              </w:rPr>
            </w:pPr>
          </w:p>
          <w:p w14:paraId="2A3881A9" w14:textId="77777777" w:rsidR="00184DF2" w:rsidRDefault="00184DF2" w:rsidP="00570B6C">
            <w:pPr>
              <w:suppressAutoHyphens/>
              <w:rPr>
                <w:kern w:val="1"/>
              </w:rPr>
            </w:pPr>
          </w:p>
          <w:p w14:paraId="54D2F34E" w14:textId="77777777" w:rsidR="00184DF2" w:rsidRPr="00BB1D91" w:rsidRDefault="00184DF2" w:rsidP="00570B6C">
            <w:pPr>
              <w:suppressAutoHyphens/>
              <w:rPr>
                <w:kern w:val="1"/>
              </w:rPr>
            </w:pPr>
          </w:p>
        </w:tc>
      </w:tr>
      <w:tr w:rsidR="00184DF2" w:rsidRPr="00BB7669" w14:paraId="6F1E18D7" w14:textId="77777777" w:rsidTr="00D53E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5" w:type="dxa"/>
          </w:tblCellMar>
          <w:tblLook w:val="0000" w:firstRow="0" w:lastRow="0" w:firstColumn="0" w:lastColumn="0" w:noHBand="0" w:noVBand="0"/>
          <w:tblPrExChange w:id="2834" w:author="Simona Mrkvičková" w:date="2018-04-13T14:26:00Z">
            <w:tblPrEx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75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Before w:val="1"/>
          <w:wBefore w:w="80" w:type="dxa"/>
          <w:cantSplit/>
          <w:trHeight w:val="470"/>
          <w:trPrChange w:id="2835" w:author="Simona Mrkvičková" w:date="2018-04-13T14:26:00Z">
            <w:trPr>
              <w:gridBefore w:val="1"/>
              <w:wBefore w:w="76" w:type="dxa"/>
              <w:cantSplit/>
              <w:trHeight w:val="470"/>
            </w:trPr>
          </w:trPrChange>
        </w:trPr>
        <w:tc>
          <w:tcPr>
            <w:tcW w:w="26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836" w:author="Simona Mrkvičková" w:date="2018-04-13T14:26:00Z">
              <w:tcPr>
                <w:tcW w:w="2677" w:type="dxa"/>
                <w:gridSpan w:val="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3CAF4F71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 xml:space="preserve">Podpis </w:t>
            </w:r>
          </w:p>
        </w:tc>
        <w:tc>
          <w:tcPr>
            <w:tcW w:w="4529" w:type="dxa"/>
            <w:gridSpan w:val="2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37" w:author="Simona Mrkvičková" w:date="2018-04-13T14:26:00Z">
              <w:tcPr>
                <w:tcW w:w="4532" w:type="dxa"/>
                <w:gridSpan w:val="25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2C8770BA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</w:p>
        </w:tc>
        <w:tc>
          <w:tcPr>
            <w:tcW w:w="785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7CAAC"/>
            <w:tcPrChange w:id="2838" w:author="Simona Mrkvičková" w:date="2018-04-13T14:26:00Z">
              <w:tcPr>
                <w:tcW w:w="785" w:type="dxa"/>
                <w:gridSpan w:val="13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F7CAAC"/>
              </w:tcPr>
            </w:tcPrChange>
          </w:tcPr>
          <w:p w14:paraId="62FC5EC5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  <w:r w:rsidRPr="00BB1D91">
              <w:rPr>
                <w:b/>
                <w:kern w:val="1"/>
              </w:rPr>
              <w:t>datum</w:t>
            </w:r>
          </w:p>
        </w:tc>
        <w:tc>
          <w:tcPr>
            <w:tcW w:w="2090" w:type="dxa"/>
            <w:gridSpan w:val="1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PrChange w:id="2839" w:author="Simona Mrkvičková" w:date="2018-04-13T14:26:00Z">
              <w:tcPr>
                <w:tcW w:w="2087" w:type="dxa"/>
                <w:gridSpan w:val="17"/>
                <w:tcBorders>
                  <w:top w:val="single" w:sz="4" w:space="0" w:color="00000A"/>
                  <w:left w:val="single" w:sz="4" w:space="0" w:color="00000A"/>
                  <w:bottom w:val="single" w:sz="4" w:space="0" w:color="00000A"/>
                  <w:right w:val="single" w:sz="4" w:space="0" w:color="00000A"/>
                </w:tcBorders>
                <w:shd w:val="clear" w:color="auto" w:fill="auto"/>
              </w:tcPr>
            </w:tcPrChange>
          </w:tcPr>
          <w:p w14:paraId="06CC852F" w14:textId="77777777" w:rsidR="00184DF2" w:rsidRPr="00BB1D91" w:rsidRDefault="00184DF2" w:rsidP="00570B6C">
            <w:pPr>
              <w:suppressAutoHyphens/>
              <w:jc w:val="both"/>
              <w:rPr>
                <w:kern w:val="1"/>
              </w:rPr>
            </w:pPr>
          </w:p>
        </w:tc>
      </w:tr>
      <w:tr w:rsidR="00B3104B" w14:paraId="0B38262D" w14:textId="77777777" w:rsidTr="00D53E52">
        <w:trPr>
          <w:gridBefore w:val="1"/>
          <w:gridAfter w:val="1"/>
          <w:wBefore w:w="80" w:type="dxa"/>
          <w:wAfter w:w="20" w:type="dxa"/>
          <w:trPrChange w:id="2840" w:author="Simona Mrkvičková" w:date="2018-04-13T14:26:00Z">
            <w:trPr>
              <w:gridBefore w:val="1"/>
              <w:gridAfter w:val="1"/>
              <w:wBefore w:w="81" w:type="dxa"/>
              <w:wAfter w:w="11" w:type="dxa"/>
            </w:trPr>
          </w:trPrChange>
        </w:trPr>
        <w:tc>
          <w:tcPr>
            <w:tcW w:w="10057" w:type="dxa"/>
            <w:gridSpan w:val="6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tcPrChange w:id="2841" w:author="Simona Mrkvičková" w:date="2018-04-13T14:26:00Z">
              <w:tcPr>
                <w:tcW w:w="10065" w:type="dxa"/>
                <w:gridSpan w:val="61"/>
                <w:tcBorders>
                  <w:top w:val="sing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BDD6EE"/>
              </w:tcPr>
            </w:tcPrChange>
          </w:tcPr>
          <w:p w14:paraId="70ABD5DB" w14:textId="77777777" w:rsidR="00B3104B" w:rsidRDefault="00B3104B" w:rsidP="00B3104B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C-II – Související tvůrčí, resp. vědecká a umělecká činnost</w:t>
            </w:r>
          </w:p>
        </w:tc>
      </w:tr>
      <w:tr w:rsidR="00B3104B" w14:paraId="72B8C137" w14:textId="77777777" w:rsidTr="00D53E52">
        <w:trPr>
          <w:gridBefore w:val="1"/>
          <w:gridAfter w:val="1"/>
          <w:wBefore w:w="80" w:type="dxa"/>
          <w:wAfter w:w="20" w:type="dxa"/>
          <w:trPrChange w:id="2842" w:author="Simona Mrkvičková" w:date="2018-04-13T14:26:00Z">
            <w:trPr>
              <w:gridBefore w:val="1"/>
              <w:gridAfter w:val="1"/>
              <w:wBefore w:w="81" w:type="dxa"/>
              <w:wAfter w:w="11" w:type="dxa"/>
            </w:trPr>
          </w:trPrChange>
        </w:trPr>
        <w:tc>
          <w:tcPr>
            <w:tcW w:w="10057" w:type="dxa"/>
            <w:gridSpan w:val="61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BD4B4" w:themeFill="accent6" w:themeFillTint="66"/>
            <w:tcPrChange w:id="2843" w:author="Simona Mrkvičková" w:date="2018-04-13T14:26:00Z">
              <w:tcPr>
                <w:tcW w:w="10065" w:type="dxa"/>
                <w:gridSpan w:val="61"/>
                <w:tcBorders>
                  <w:top w:val="double" w:sz="4" w:space="0" w:color="auto"/>
                  <w:left w:val="single" w:sz="4" w:space="0" w:color="auto"/>
                  <w:bottom w:val="double" w:sz="4" w:space="0" w:color="auto"/>
                  <w:right w:val="single" w:sz="4" w:space="0" w:color="auto"/>
                </w:tcBorders>
                <w:shd w:val="clear" w:color="auto" w:fill="FBD4B4" w:themeFill="accent6" w:themeFillTint="66"/>
              </w:tcPr>
            </w:tcPrChange>
          </w:tcPr>
          <w:p w14:paraId="041D4A51" w14:textId="77777777" w:rsidR="00B3104B" w:rsidRPr="00646D76" w:rsidRDefault="00B3104B" w:rsidP="00B3104B">
            <w:pPr>
              <w:jc w:val="both"/>
              <w:rPr>
                <w:b/>
              </w:rPr>
            </w:pPr>
            <w:r w:rsidRPr="00646D76">
              <w:rPr>
                <w:b/>
              </w:rPr>
              <w:t xml:space="preserve">Přehled řešených grantů a projektů u akademicky zaměřeného bakalářského studijního programu a u magisterského a doktorského studijního programu  </w:t>
            </w:r>
          </w:p>
        </w:tc>
      </w:tr>
      <w:tr w:rsidR="00B3104B" w14:paraId="7EBBEF50" w14:textId="77777777" w:rsidTr="00D53E52">
        <w:trPr>
          <w:gridBefore w:val="1"/>
          <w:wBefore w:w="80" w:type="dxa"/>
          <w:cantSplit/>
          <w:trPrChange w:id="2844" w:author="Simona Mrkvičková" w:date="2018-04-13T14:26:00Z">
            <w:trPr>
              <w:gridBefore w:val="1"/>
              <w:wBefore w:w="81" w:type="dxa"/>
              <w:cantSplit/>
            </w:trPr>
          </w:trPrChange>
        </w:trPr>
        <w:tc>
          <w:tcPr>
            <w:tcW w:w="2832" w:type="dxa"/>
            <w:gridSpan w:val="9"/>
            <w:shd w:val="clear" w:color="auto" w:fill="F7CAAC"/>
            <w:tcPrChange w:id="2845" w:author="Simona Mrkvičková" w:date="2018-04-13T14:26:00Z">
              <w:tcPr>
                <w:tcW w:w="2836" w:type="dxa"/>
                <w:gridSpan w:val="9"/>
                <w:shd w:val="clear" w:color="auto" w:fill="F7CAAC"/>
              </w:tcPr>
            </w:tcPrChange>
          </w:tcPr>
          <w:p w14:paraId="34D9593C" w14:textId="77777777" w:rsidR="00B3104B" w:rsidRDefault="00B3104B" w:rsidP="00B3104B">
            <w:pPr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094" w:type="dxa"/>
            <w:gridSpan w:val="35"/>
            <w:shd w:val="clear" w:color="auto" w:fill="F7CAAC"/>
            <w:tcPrChange w:id="2846" w:author="Simona Mrkvičková" w:date="2018-04-13T14:26:00Z">
              <w:tcPr>
                <w:tcW w:w="5097" w:type="dxa"/>
                <w:gridSpan w:val="35"/>
                <w:shd w:val="clear" w:color="auto" w:fill="F7CAAC"/>
              </w:tcPr>
            </w:tcPrChange>
          </w:tcPr>
          <w:p w14:paraId="11412F30" w14:textId="77777777" w:rsidR="00B3104B" w:rsidRDefault="00B3104B" w:rsidP="00B3104B">
            <w:pPr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760" w:type="dxa"/>
            <w:gridSpan w:val="11"/>
            <w:shd w:val="clear" w:color="auto" w:fill="F7CAAC"/>
            <w:tcPrChange w:id="2847" w:author="Simona Mrkvičková" w:date="2018-04-13T14:26:00Z">
              <w:tcPr>
                <w:tcW w:w="760" w:type="dxa"/>
                <w:gridSpan w:val="11"/>
                <w:shd w:val="clear" w:color="auto" w:fill="F7CAAC"/>
              </w:tcPr>
            </w:tcPrChange>
          </w:tcPr>
          <w:p w14:paraId="0CBBF67E" w14:textId="77777777" w:rsidR="00B3104B" w:rsidRDefault="00B3104B" w:rsidP="00B3104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391" w:type="dxa"/>
            <w:gridSpan w:val="7"/>
            <w:shd w:val="clear" w:color="auto" w:fill="F7CAAC"/>
            <w:tcPrChange w:id="2848" w:author="Simona Mrkvičková" w:date="2018-04-13T14:26:00Z">
              <w:tcPr>
                <w:tcW w:w="1383" w:type="dxa"/>
                <w:gridSpan w:val="7"/>
                <w:shd w:val="clear" w:color="auto" w:fill="F7CAAC"/>
              </w:tcPr>
            </w:tcPrChange>
          </w:tcPr>
          <w:p w14:paraId="21EC0024" w14:textId="77777777" w:rsidR="00B3104B" w:rsidRDefault="00B3104B" w:rsidP="00B3104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75CE19AD" w14:textId="77777777" w:rsidR="00B3104B" w:rsidRDefault="00B3104B" w:rsidP="00B3104B">
            <w:pPr>
              <w:jc w:val="center"/>
              <w:rPr>
                <w:b/>
                <w:sz w:val="24"/>
              </w:rPr>
            </w:pPr>
          </w:p>
        </w:tc>
      </w:tr>
      <w:tr w:rsidR="00B3104B" w:rsidRPr="00F2736F" w14:paraId="4AD13800" w14:textId="77777777" w:rsidTr="00D53E52">
        <w:trPr>
          <w:gridBefore w:val="1"/>
          <w:wBefore w:w="80" w:type="dxa"/>
          <w:trPrChange w:id="2849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2832" w:type="dxa"/>
            <w:gridSpan w:val="9"/>
            <w:tcPrChange w:id="2850" w:author="Simona Mrkvičková" w:date="2018-04-13T14:26:00Z">
              <w:tcPr>
                <w:tcW w:w="2836" w:type="dxa"/>
                <w:gridSpan w:val="9"/>
              </w:tcPr>
            </w:tcPrChange>
          </w:tcPr>
          <w:p w14:paraId="0AD8DECE" w14:textId="77777777" w:rsidR="00B3104B" w:rsidRPr="00F2736F" w:rsidRDefault="00B3104B" w:rsidP="00646D76">
            <w:pPr>
              <w:jc w:val="both"/>
            </w:pPr>
            <w:r w:rsidRPr="00F2736F">
              <w:t>prof. Ing. Zatloukal, Ph.D. DSc.</w:t>
            </w:r>
          </w:p>
        </w:tc>
        <w:tc>
          <w:tcPr>
            <w:tcW w:w="5094" w:type="dxa"/>
            <w:gridSpan w:val="35"/>
            <w:tcPrChange w:id="2851" w:author="Simona Mrkvičková" w:date="2018-04-13T14:26:00Z">
              <w:tcPr>
                <w:tcW w:w="5097" w:type="dxa"/>
                <w:gridSpan w:val="35"/>
              </w:tcPr>
            </w:tcPrChange>
          </w:tcPr>
          <w:p w14:paraId="3CE8395C" w14:textId="77777777" w:rsidR="00B3104B" w:rsidRPr="00F2736F" w:rsidRDefault="00B3104B" w:rsidP="00492759">
            <w:pPr>
              <w:tabs>
                <w:tab w:val="left" w:pos="4253"/>
              </w:tabs>
              <w:jc w:val="both"/>
            </w:pPr>
            <w:r w:rsidRPr="00F2736F">
              <w:rPr>
                <w:color w:val="000000"/>
              </w:rPr>
              <w:t>Výzkum vlivu smykové a tahové reologie polymerních tavenin na stabilitu produkce meltblown nanovláken a fólií</w:t>
            </w:r>
          </w:p>
        </w:tc>
        <w:tc>
          <w:tcPr>
            <w:tcW w:w="760" w:type="dxa"/>
            <w:gridSpan w:val="11"/>
            <w:tcPrChange w:id="2852" w:author="Simona Mrkvičková" w:date="2018-04-13T14:26:00Z">
              <w:tcPr>
                <w:tcW w:w="760" w:type="dxa"/>
                <w:gridSpan w:val="11"/>
              </w:tcPr>
            </w:tcPrChange>
          </w:tcPr>
          <w:p w14:paraId="33ED64ED" w14:textId="77777777" w:rsidR="00B3104B" w:rsidRPr="00F2736F" w:rsidRDefault="001F74B4" w:rsidP="00B3104B">
            <w:pPr>
              <w:jc w:val="center"/>
            </w:pPr>
            <w:r>
              <w:t>B</w:t>
            </w:r>
          </w:p>
        </w:tc>
        <w:tc>
          <w:tcPr>
            <w:tcW w:w="1391" w:type="dxa"/>
            <w:gridSpan w:val="7"/>
            <w:tcPrChange w:id="2853" w:author="Simona Mrkvičková" w:date="2018-04-13T14:26:00Z">
              <w:tcPr>
                <w:tcW w:w="1383" w:type="dxa"/>
                <w:gridSpan w:val="7"/>
              </w:tcPr>
            </w:tcPrChange>
          </w:tcPr>
          <w:p w14:paraId="35459E28" w14:textId="77777777" w:rsidR="00B3104B" w:rsidRPr="00F2736F" w:rsidRDefault="00B3104B" w:rsidP="00B3104B">
            <w:pPr>
              <w:jc w:val="center"/>
              <w:rPr>
                <w:color w:val="0000FF"/>
              </w:rPr>
            </w:pPr>
            <w:r w:rsidRPr="00F2736F">
              <w:rPr>
                <w:color w:val="000000"/>
              </w:rPr>
              <w:t xml:space="preserve">2016 </w:t>
            </w:r>
            <w:r w:rsidR="001F74B4" w:rsidRPr="00F2736F">
              <w:t>-</w:t>
            </w:r>
            <w:r w:rsidRPr="00F2736F">
              <w:rPr>
                <w:color w:val="000000"/>
              </w:rPr>
              <w:t xml:space="preserve"> 2018</w:t>
            </w:r>
          </w:p>
        </w:tc>
      </w:tr>
      <w:tr w:rsidR="00B3104B" w:rsidRPr="00F2736F" w14:paraId="3A668265" w14:textId="77777777" w:rsidTr="00D53E52">
        <w:trPr>
          <w:gridBefore w:val="1"/>
          <w:wBefore w:w="80" w:type="dxa"/>
          <w:trPrChange w:id="2854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2832" w:type="dxa"/>
            <w:gridSpan w:val="9"/>
            <w:tcPrChange w:id="2855" w:author="Simona Mrkvičková" w:date="2018-04-13T14:26:00Z">
              <w:tcPr>
                <w:tcW w:w="2836" w:type="dxa"/>
                <w:gridSpan w:val="9"/>
              </w:tcPr>
            </w:tcPrChange>
          </w:tcPr>
          <w:p w14:paraId="575E3F2D" w14:textId="77777777" w:rsidR="00B3104B" w:rsidRPr="00F2736F" w:rsidRDefault="00B3104B" w:rsidP="00646D76">
            <w:pPr>
              <w:tabs>
                <w:tab w:val="left" w:pos="505"/>
              </w:tabs>
              <w:jc w:val="both"/>
            </w:pPr>
            <w:r w:rsidRPr="00F2736F">
              <w:t>doc. Ing. Rusnáková, Ph.D.</w:t>
            </w:r>
          </w:p>
        </w:tc>
        <w:tc>
          <w:tcPr>
            <w:tcW w:w="5094" w:type="dxa"/>
            <w:gridSpan w:val="35"/>
            <w:tcPrChange w:id="2856" w:author="Simona Mrkvičková" w:date="2018-04-13T14:26:00Z">
              <w:tcPr>
                <w:tcW w:w="5097" w:type="dxa"/>
                <w:gridSpan w:val="35"/>
              </w:tcPr>
            </w:tcPrChange>
          </w:tcPr>
          <w:p w14:paraId="55AA7FC2" w14:textId="77777777" w:rsidR="00B3104B" w:rsidRPr="00F2736F" w:rsidRDefault="00B3104B" w:rsidP="00492759">
            <w:pPr>
              <w:jc w:val="both"/>
            </w:pPr>
            <w:r w:rsidRPr="00F2736F">
              <w:t>Příprava a charakterizace kompozitů s polymerní matricí - elastomer, reaktoplast (7AMB12SK109)</w:t>
            </w:r>
          </w:p>
        </w:tc>
        <w:tc>
          <w:tcPr>
            <w:tcW w:w="760" w:type="dxa"/>
            <w:gridSpan w:val="11"/>
            <w:tcPrChange w:id="2857" w:author="Simona Mrkvičková" w:date="2018-04-13T14:26:00Z">
              <w:tcPr>
                <w:tcW w:w="760" w:type="dxa"/>
                <w:gridSpan w:val="11"/>
              </w:tcPr>
            </w:tcPrChange>
          </w:tcPr>
          <w:p w14:paraId="08F40A39" w14:textId="77777777" w:rsidR="00B3104B" w:rsidRPr="00F2736F" w:rsidRDefault="001F74B4" w:rsidP="001F74B4">
            <w:pPr>
              <w:jc w:val="center"/>
            </w:pPr>
            <w:r>
              <w:t>B</w:t>
            </w:r>
          </w:p>
        </w:tc>
        <w:tc>
          <w:tcPr>
            <w:tcW w:w="1391" w:type="dxa"/>
            <w:gridSpan w:val="7"/>
            <w:tcPrChange w:id="2858" w:author="Simona Mrkvičková" w:date="2018-04-13T14:26:00Z">
              <w:tcPr>
                <w:tcW w:w="1383" w:type="dxa"/>
                <w:gridSpan w:val="7"/>
              </w:tcPr>
            </w:tcPrChange>
          </w:tcPr>
          <w:p w14:paraId="1538F0E5" w14:textId="77777777" w:rsidR="00B3104B" w:rsidRPr="00F2736F" w:rsidRDefault="00B3104B" w:rsidP="00B3104B">
            <w:pPr>
              <w:jc w:val="center"/>
            </w:pPr>
            <w:r w:rsidRPr="00F2736F">
              <w:t>2012</w:t>
            </w:r>
            <w:r w:rsidR="001F74B4">
              <w:t xml:space="preserve"> </w:t>
            </w:r>
            <w:r w:rsidRPr="00F2736F">
              <w:t>-</w:t>
            </w:r>
            <w:r w:rsidR="001F74B4">
              <w:t xml:space="preserve"> </w:t>
            </w:r>
            <w:r w:rsidRPr="00F2736F">
              <w:t>2013</w:t>
            </w:r>
          </w:p>
          <w:p w14:paraId="447E3FE8" w14:textId="77777777" w:rsidR="00B3104B" w:rsidRPr="00F2736F" w:rsidRDefault="00B3104B" w:rsidP="00B3104B">
            <w:pPr>
              <w:jc w:val="center"/>
            </w:pPr>
          </w:p>
        </w:tc>
      </w:tr>
      <w:tr w:rsidR="00B3104B" w:rsidRPr="00F2736F" w14:paraId="25F0B41E" w14:textId="77777777" w:rsidTr="00D53E52">
        <w:trPr>
          <w:gridBefore w:val="1"/>
          <w:wBefore w:w="80" w:type="dxa"/>
          <w:trPrChange w:id="2859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2832" w:type="dxa"/>
            <w:gridSpan w:val="9"/>
            <w:tcPrChange w:id="2860" w:author="Simona Mrkvičková" w:date="2018-04-13T14:26:00Z">
              <w:tcPr>
                <w:tcW w:w="2836" w:type="dxa"/>
                <w:gridSpan w:val="9"/>
              </w:tcPr>
            </w:tcPrChange>
          </w:tcPr>
          <w:p w14:paraId="09A531BD" w14:textId="77777777" w:rsidR="00B3104B" w:rsidRPr="00F2736F" w:rsidRDefault="00B3104B" w:rsidP="00646D76">
            <w:pPr>
              <w:jc w:val="both"/>
            </w:pPr>
            <w:r w:rsidRPr="00F2736F">
              <w:t>doc. Ing. Měř</w:t>
            </w:r>
            <w:r w:rsidR="00646D76">
              <w:t>í</w:t>
            </w:r>
            <w:r w:rsidRPr="00F2736F">
              <w:t>nská, Ph.D.</w:t>
            </w:r>
          </w:p>
        </w:tc>
        <w:tc>
          <w:tcPr>
            <w:tcW w:w="5094" w:type="dxa"/>
            <w:gridSpan w:val="35"/>
            <w:tcPrChange w:id="2861" w:author="Simona Mrkvičková" w:date="2018-04-13T14:26:00Z">
              <w:tcPr>
                <w:tcW w:w="5097" w:type="dxa"/>
                <w:gridSpan w:val="35"/>
              </w:tcPr>
            </w:tcPrChange>
          </w:tcPr>
          <w:p w14:paraId="2171D95B" w14:textId="77777777" w:rsidR="00B3104B" w:rsidRPr="00F2736F" w:rsidRDefault="00B3104B" w:rsidP="00492759">
            <w:pPr>
              <w:tabs>
                <w:tab w:val="left" w:pos="4253"/>
              </w:tabs>
              <w:jc w:val="both"/>
            </w:pPr>
            <w:r w:rsidRPr="00F2736F">
              <w:t>Možnosti zpracování odpadní PES cupaniny a dalšího technologického odpadu</w:t>
            </w:r>
          </w:p>
        </w:tc>
        <w:tc>
          <w:tcPr>
            <w:tcW w:w="760" w:type="dxa"/>
            <w:gridSpan w:val="11"/>
            <w:tcPrChange w:id="2862" w:author="Simona Mrkvičková" w:date="2018-04-13T14:26:00Z">
              <w:tcPr>
                <w:tcW w:w="760" w:type="dxa"/>
                <w:gridSpan w:val="11"/>
              </w:tcPr>
            </w:tcPrChange>
          </w:tcPr>
          <w:p w14:paraId="27AC4CA8" w14:textId="77777777" w:rsidR="00B3104B" w:rsidRPr="00F2736F" w:rsidRDefault="001F74B4" w:rsidP="00B3104B">
            <w:pPr>
              <w:ind w:left="708" w:hanging="708"/>
              <w:jc w:val="center"/>
            </w:pPr>
            <w:r>
              <w:t>B</w:t>
            </w:r>
          </w:p>
        </w:tc>
        <w:tc>
          <w:tcPr>
            <w:tcW w:w="1391" w:type="dxa"/>
            <w:gridSpan w:val="7"/>
            <w:tcPrChange w:id="2863" w:author="Simona Mrkvičková" w:date="2018-04-13T14:26:00Z">
              <w:tcPr>
                <w:tcW w:w="1383" w:type="dxa"/>
                <w:gridSpan w:val="7"/>
              </w:tcPr>
            </w:tcPrChange>
          </w:tcPr>
          <w:p w14:paraId="18057F48" w14:textId="77777777" w:rsidR="00B3104B" w:rsidRPr="00F2736F" w:rsidRDefault="00B3104B" w:rsidP="00B3104B">
            <w:pPr>
              <w:jc w:val="center"/>
            </w:pPr>
            <w:r w:rsidRPr="00F2736F">
              <w:t>2015</w:t>
            </w:r>
            <w:r w:rsidR="001F74B4">
              <w:t xml:space="preserve"> </w:t>
            </w:r>
            <w:r w:rsidRPr="00F2736F">
              <w:t>-</w:t>
            </w:r>
            <w:r w:rsidR="001F74B4">
              <w:t xml:space="preserve"> </w:t>
            </w:r>
            <w:r w:rsidRPr="00F2736F">
              <w:t>2017</w:t>
            </w:r>
          </w:p>
        </w:tc>
      </w:tr>
      <w:tr w:rsidR="00B3104B" w14:paraId="0B0F96A9" w14:textId="77777777" w:rsidTr="00D53E52">
        <w:trPr>
          <w:gridBefore w:val="1"/>
          <w:wBefore w:w="80" w:type="dxa"/>
          <w:trPrChange w:id="2864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2832" w:type="dxa"/>
            <w:gridSpan w:val="9"/>
            <w:tcPrChange w:id="2865" w:author="Simona Mrkvičková" w:date="2018-04-13T14:26:00Z">
              <w:tcPr>
                <w:tcW w:w="2836" w:type="dxa"/>
                <w:gridSpan w:val="9"/>
              </w:tcPr>
            </w:tcPrChange>
          </w:tcPr>
          <w:p w14:paraId="1E3A96E7" w14:textId="77777777" w:rsidR="00B3104B" w:rsidRDefault="00B3104B" w:rsidP="00B3104B">
            <w:pPr>
              <w:jc w:val="both"/>
              <w:rPr>
                <w:sz w:val="24"/>
              </w:rPr>
            </w:pPr>
          </w:p>
        </w:tc>
        <w:tc>
          <w:tcPr>
            <w:tcW w:w="5094" w:type="dxa"/>
            <w:gridSpan w:val="35"/>
            <w:tcPrChange w:id="2866" w:author="Simona Mrkvičková" w:date="2018-04-13T14:26:00Z">
              <w:tcPr>
                <w:tcW w:w="5097" w:type="dxa"/>
                <w:gridSpan w:val="35"/>
              </w:tcPr>
            </w:tcPrChange>
          </w:tcPr>
          <w:p w14:paraId="48BBD1A4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  <w:gridSpan w:val="11"/>
            <w:tcPrChange w:id="2867" w:author="Simona Mrkvičková" w:date="2018-04-13T14:26:00Z">
              <w:tcPr>
                <w:tcW w:w="760" w:type="dxa"/>
                <w:gridSpan w:val="11"/>
              </w:tcPr>
            </w:tcPrChange>
          </w:tcPr>
          <w:p w14:paraId="6866637B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  <w:tc>
          <w:tcPr>
            <w:tcW w:w="1391" w:type="dxa"/>
            <w:gridSpan w:val="7"/>
            <w:tcPrChange w:id="2868" w:author="Simona Mrkvičková" w:date="2018-04-13T14:26:00Z">
              <w:tcPr>
                <w:tcW w:w="1383" w:type="dxa"/>
                <w:gridSpan w:val="7"/>
              </w:tcPr>
            </w:tcPrChange>
          </w:tcPr>
          <w:p w14:paraId="3B035CE5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</w:tr>
      <w:tr w:rsidR="00B3104B" w14:paraId="532558E1" w14:textId="77777777" w:rsidTr="00D53E52">
        <w:trPr>
          <w:gridBefore w:val="1"/>
          <w:wBefore w:w="80" w:type="dxa"/>
          <w:trPrChange w:id="2869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2832" w:type="dxa"/>
            <w:gridSpan w:val="9"/>
            <w:tcPrChange w:id="2870" w:author="Simona Mrkvičková" w:date="2018-04-13T14:26:00Z">
              <w:tcPr>
                <w:tcW w:w="2836" w:type="dxa"/>
                <w:gridSpan w:val="9"/>
              </w:tcPr>
            </w:tcPrChange>
          </w:tcPr>
          <w:p w14:paraId="70138039" w14:textId="77777777" w:rsidR="00B3104B" w:rsidRDefault="00B3104B" w:rsidP="00B3104B">
            <w:pPr>
              <w:jc w:val="both"/>
              <w:rPr>
                <w:sz w:val="24"/>
              </w:rPr>
            </w:pPr>
          </w:p>
        </w:tc>
        <w:tc>
          <w:tcPr>
            <w:tcW w:w="5094" w:type="dxa"/>
            <w:gridSpan w:val="35"/>
            <w:tcPrChange w:id="2871" w:author="Simona Mrkvičková" w:date="2018-04-13T14:26:00Z">
              <w:tcPr>
                <w:tcW w:w="5097" w:type="dxa"/>
                <w:gridSpan w:val="35"/>
              </w:tcPr>
            </w:tcPrChange>
          </w:tcPr>
          <w:p w14:paraId="372AF8B4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  <w:gridSpan w:val="11"/>
            <w:tcPrChange w:id="2872" w:author="Simona Mrkvičková" w:date="2018-04-13T14:26:00Z">
              <w:tcPr>
                <w:tcW w:w="760" w:type="dxa"/>
                <w:gridSpan w:val="11"/>
              </w:tcPr>
            </w:tcPrChange>
          </w:tcPr>
          <w:p w14:paraId="0693DDBF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  <w:tc>
          <w:tcPr>
            <w:tcW w:w="1391" w:type="dxa"/>
            <w:gridSpan w:val="7"/>
            <w:tcPrChange w:id="2873" w:author="Simona Mrkvičková" w:date="2018-04-13T14:26:00Z">
              <w:tcPr>
                <w:tcW w:w="1383" w:type="dxa"/>
                <w:gridSpan w:val="7"/>
              </w:tcPr>
            </w:tcPrChange>
          </w:tcPr>
          <w:p w14:paraId="71AE9F62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</w:tr>
      <w:tr w:rsidR="00646D76" w14:paraId="59C4EF9B" w14:textId="77777777" w:rsidTr="00D53E52">
        <w:trPr>
          <w:gridBefore w:val="1"/>
          <w:wBefore w:w="80" w:type="dxa"/>
          <w:trPrChange w:id="2874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2832" w:type="dxa"/>
            <w:gridSpan w:val="9"/>
            <w:tcPrChange w:id="2875" w:author="Simona Mrkvičková" w:date="2018-04-13T14:26:00Z">
              <w:tcPr>
                <w:tcW w:w="2836" w:type="dxa"/>
                <w:gridSpan w:val="9"/>
              </w:tcPr>
            </w:tcPrChange>
          </w:tcPr>
          <w:p w14:paraId="5ACF8754" w14:textId="77777777" w:rsidR="00646D76" w:rsidRDefault="00646D76" w:rsidP="00B3104B">
            <w:pPr>
              <w:jc w:val="both"/>
              <w:rPr>
                <w:sz w:val="24"/>
              </w:rPr>
            </w:pPr>
          </w:p>
        </w:tc>
        <w:tc>
          <w:tcPr>
            <w:tcW w:w="5094" w:type="dxa"/>
            <w:gridSpan w:val="35"/>
            <w:tcPrChange w:id="2876" w:author="Simona Mrkvičková" w:date="2018-04-13T14:26:00Z">
              <w:tcPr>
                <w:tcW w:w="5097" w:type="dxa"/>
                <w:gridSpan w:val="35"/>
              </w:tcPr>
            </w:tcPrChange>
          </w:tcPr>
          <w:p w14:paraId="66878851" w14:textId="77777777" w:rsidR="00646D76" w:rsidRDefault="00646D76" w:rsidP="00B3104B">
            <w:pPr>
              <w:jc w:val="center"/>
              <w:rPr>
                <w:sz w:val="24"/>
              </w:rPr>
            </w:pPr>
          </w:p>
        </w:tc>
        <w:tc>
          <w:tcPr>
            <w:tcW w:w="760" w:type="dxa"/>
            <w:gridSpan w:val="11"/>
            <w:tcPrChange w:id="2877" w:author="Simona Mrkvičková" w:date="2018-04-13T14:26:00Z">
              <w:tcPr>
                <w:tcW w:w="760" w:type="dxa"/>
                <w:gridSpan w:val="11"/>
              </w:tcPr>
            </w:tcPrChange>
          </w:tcPr>
          <w:p w14:paraId="78856D5B" w14:textId="77777777" w:rsidR="00646D76" w:rsidRDefault="00646D76" w:rsidP="00B3104B">
            <w:pPr>
              <w:jc w:val="center"/>
              <w:rPr>
                <w:sz w:val="24"/>
              </w:rPr>
            </w:pPr>
          </w:p>
        </w:tc>
        <w:tc>
          <w:tcPr>
            <w:tcW w:w="1391" w:type="dxa"/>
            <w:gridSpan w:val="7"/>
            <w:tcPrChange w:id="2878" w:author="Simona Mrkvičková" w:date="2018-04-13T14:26:00Z">
              <w:tcPr>
                <w:tcW w:w="1383" w:type="dxa"/>
                <w:gridSpan w:val="7"/>
              </w:tcPr>
            </w:tcPrChange>
          </w:tcPr>
          <w:p w14:paraId="31C12569" w14:textId="77777777" w:rsidR="00646D76" w:rsidRDefault="00646D76" w:rsidP="00B3104B">
            <w:pPr>
              <w:jc w:val="center"/>
              <w:rPr>
                <w:sz w:val="24"/>
              </w:rPr>
            </w:pPr>
          </w:p>
        </w:tc>
      </w:tr>
      <w:tr w:rsidR="00B3104B" w14:paraId="03E206DA" w14:textId="77777777" w:rsidTr="00D53E52">
        <w:trPr>
          <w:gridBefore w:val="1"/>
          <w:wBefore w:w="80" w:type="dxa"/>
          <w:trHeight w:val="318"/>
          <w:trPrChange w:id="2879" w:author="Simona Mrkvičková" w:date="2018-04-13T14:26:00Z">
            <w:trPr>
              <w:gridBefore w:val="1"/>
              <w:wBefore w:w="81" w:type="dxa"/>
              <w:trHeight w:val="318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880" w:author="Simona Mrkvičková" w:date="2018-04-13T14:26:00Z">
              <w:tcPr>
                <w:tcW w:w="10076" w:type="dxa"/>
                <w:gridSpan w:val="62"/>
                <w:shd w:val="clear" w:color="auto" w:fill="F7CAAC"/>
              </w:tcPr>
            </w:tcPrChange>
          </w:tcPr>
          <w:p w14:paraId="7328EB91" w14:textId="77777777" w:rsidR="00B3104B" w:rsidRDefault="00B3104B" w:rsidP="00646D76">
            <w:pPr>
              <w:jc w:val="both"/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B3104B" w14:paraId="78AB96DD" w14:textId="77777777" w:rsidTr="00D53E52">
        <w:trPr>
          <w:gridBefore w:val="1"/>
          <w:wBefore w:w="80" w:type="dxa"/>
          <w:cantSplit/>
          <w:trHeight w:val="283"/>
          <w:trPrChange w:id="2881" w:author="Simona Mrkvičková" w:date="2018-04-13T14:26:00Z">
            <w:trPr>
              <w:gridBefore w:val="1"/>
              <w:wBefore w:w="81" w:type="dxa"/>
              <w:cantSplit/>
              <w:trHeight w:val="283"/>
            </w:trPr>
          </w:trPrChange>
        </w:trPr>
        <w:tc>
          <w:tcPr>
            <w:tcW w:w="2832" w:type="dxa"/>
            <w:gridSpan w:val="9"/>
            <w:shd w:val="clear" w:color="auto" w:fill="F7CAAC"/>
            <w:tcPrChange w:id="2882" w:author="Simona Mrkvičková" w:date="2018-04-13T14:26:00Z">
              <w:tcPr>
                <w:tcW w:w="2836" w:type="dxa"/>
                <w:gridSpan w:val="9"/>
                <w:shd w:val="clear" w:color="auto" w:fill="F7CAAC"/>
              </w:tcPr>
            </w:tcPrChange>
          </w:tcPr>
          <w:p w14:paraId="112D7F56" w14:textId="77777777" w:rsidR="00B3104B" w:rsidRDefault="00B3104B" w:rsidP="00B3104B">
            <w:pPr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094" w:type="dxa"/>
            <w:gridSpan w:val="35"/>
            <w:shd w:val="clear" w:color="auto" w:fill="F7CAAC"/>
            <w:tcPrChange w:id="2883" w:author="Simona Mrkvičková" w:date="2018-04-13T14:26:00Z">
              <w:tcPr>
                <w:tcW w:w="5097" w:type="dxa"/>
                <w:gridSpan w:val="35"/>
                <w:shd w:val="clear" w:color="auto" w:fill="F7CAAC"/>
              </w:tcPr>
            </w:tcPrChange>
          </w:tcPr>
          <w:p w14:paraId="197ACB2E" w14:textId="77777777" w:rsidR="00B3104B" w:rsidRDefault="00B3104B" w:rsidP="00B3104B">
            <w:pPr>
              <w:jc w:val="both"/>
              <w:rPr>
                <w:b/>
              </w:rPr>
            </w:pPr>
            <w:r>
              <w:rPr>
                <w:b/>
              </w:rPr>
              <w:t xml:space="preserve">Název či popis projektu uskutečňovaného ve spolupráci s praxí </w:t>
            </w:r>
          </w:p>
        </w:tc>
        <w:tc>
          <w:tcPr>
            <w:tcW w:w="2151" w:type="dxa"/>
            <w:gridSpan w:val="18"/>
            <w:shd w:val="clear" w:color="auto" w:fill="F7CAAC"/>
            <w:tcPrChange w:id="2884" w:author="Simona Mrkvičková" w:date="2018-04-13T14:26:00Z">
              <w:tcPr>
                <w:tcW w:w="2143" w:type="dxa"/>
                <w:gridSpan w:val="18"/>
                <w:shd w:val="clear" w:color="auto" w:fill="F7CAAC"/>
              </w:tcPr>
            </w:tcPrChange>
          </w:tcPr>
          <w:p w14:paraId="16D15B63" w14:textId="77777777" w:rsidR="00B3104B" w:rsidRDefault="00B3104B" w:rsidP="00B3104B">
            <w:pPr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B3104B" w14:paraId="7075F917" w14:textId="77777777" w:rsidTr="00D53E52">
        <w:trPr>
          <w:gridBefore w:val="1"/>
          <w:wBefore w:w="80" w:type="dxa"/>
          <w:trPrChange w:id="2885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2832" w:type="dxa"/>
            <w:gridSpan w:val="9"/>
            <w:tcPrChange w:id="2886" w:author="Simona Mrkvičková" w:date="2018-04-13T14:26:00Z">
              <w:tcPr>
                <w:tcW w:w="2836" w:type="dxa"/>
                <w:gridSpan w:val="9"/>
              </w:tcPr>
            </w:tcPrChange>
          </w:tcPr>
          <w:p w14:paraId="69C79B70" w14:textId="77777777" w:rsidR="00B3104B" w:rsidRDefault="00B3104B" w:rsidP="00B3104B">
            <w:pPr>
              <w:jc w:val="both"/>
              <w:rPr>
                <w:sz w:val="24"/>
              </w:rPr>
            </w:pPr>
          </w:p>
        </w:tc>
        <w:tc>
          <w:tcPr>
            <w:tcW w:w="5094" w:type="dxa"/>
            <w:gridSpan w:val="35"/>
            <w:tcPrChange w:id="2887" w:author="Simona Mrkvičková" w:date="2018-04-13T14:26:00Z">
              <w:tcPr>
                <w:tcW w:w="5097" w:type="dxa"/>
                <w:gridSpan w:val="35"/>
              </w:tcPr>
            </w:tcPrChange>
          </w:tcPr>
          <w:p w14:paraId="29A2FAF8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  <w:tc>
          <w:tcPr>
            <w:tcW w:w="2151" w:type="dxa"/>
            <w:gridSpan w:val="18"/>
            <w:tcPrChange w:id="2888" w:author="Simona Mrkvičková" w:date="2018-04-13T14:26:00Z">
              <w:tcPr>
                <w:tcW w:w="2143" w:type="dxa"/>
                <w:gridSpan w:val="18"/>
              </w:tcPr>
            </w:tcPrChange>
          </w:tcPr>
          <w:p w14:paraId="6C82C96B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</w:tr>
      <w:tr w:rsidR="00B3104B" w14:paraId="35E97BDB" w14:textId="77777777" w:rsidTr="00D53E52">
        <w:trPr>
          <w:gridBefore w:val="1"/>
          <w:wBefore w:w="80" w:type="dxa"/>
          <w:trPrChange w:id="2889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2832" w:type="dxa"/>
            <w:gridSpan w:val="9"/>
            <w:tcPrChange w:id="2890" w:author="Simona Mrkvičková" w:date="2018-04-13T14:26:00Z">
              <w:tcPr>
                <w:tcW w:w="2836" w:type="dxa"/>
                <w:gridSpan w:val="9"/>
              </w:tcPr>
            </w:tcPrChange>
          </w:tcPr>
          <w:p w14:paraId="78E1E4DB" w14:textId="77777777" w:rsidR="00B3104B" w:rsidRDefault="00B3104B" w:rsidP="00B3104B">
            <w:pPr>
              <w:jc w:val="both"/>
              <w:rPr>
                <w:sz w:val="24"/>
              </w:rPr>
            </w:pPr>
          </w:p>
        </w:tc>
        <w:tc>
          <w:tcPr>
            <w:tcW w:w="5094" w:type="dxa"/>
            <w:gridSpan w:val="35"/>
            <w:tcPrChange w:id="2891" w:author="Simona Mrkvičková" w:date="2018-04-13T14:26:00Z">
              <w:tcPr>
                <w:tcW w:w="5097" w:type="dxa"/>
                <w:gridSpan w:val="35"/>
              </w:tcPr>
            </w:tcPrChange>
          </w:tcPr>
          <w:p w14:paraId="0D15AF5B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  <w:tc>
          <w:tcPr>
            <w:tcW w:w="2151" w:type="dxa"/>
            <w:gridSpan w:val="18"/>
            <w:tcPrChange w:id="2892" w:author="Simona Mrkvičková" w:date="2018-04-13T14:26:00Z">
              <w:tcPr>
                <w:tcW w:w="2143" w:type="dxa"/>
                <w:gridSpan w:val="18"/>
              </w:tcPr>
            </w:tcPrChange>
          </w:tcPr>
          <w:p w14:paraId="13F4EB09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</w:tr>
      <w:tr w:rsidR="00B3104B" w14:paraId="5EB3FEF7" w14:textId="77777777" w:rsidTr="00D53E52">
        <w:trPr>
          <w:gridBefore w:val="1"/>
          <w:wBefore w:w="80" w:type="dxa"/>
          <w:trPrChange w:id="2893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2832" w:type="dxa"/>
            <w:gridSpan w:val="9"/>
            <w:tcPrChange w:id="2894" w:author="Simona Mrkvičková" w:date="2018-04-13T14:26:00Z">
              <w:tcPr>
                <w:tcW w:w="2836" w:type="dxa"/>
                <w:gridSpan w:val="9"/>
              </w:tcPr>
            </w:tcPrChange>
          </w:tcPr>
          <w:p w14:paraId="59415441" w14:textId="77777777" w:rsidR="00B3104B" w:rsidRDefault="00B3104B" w:rsidP="00B3104B">
            <w:pPr>
              <w:jc w:val="both"/>
              <w:rPr>
                <w:sz w:val="24"/>
              </w:rPr>
            </w:pPr>
          </w:p>
        </w:tc>
        <w:tc>
          <w:tcPr>
            <w:tcW w:w="5094" w:type="dxa"/>
            <w:gridSpan w:val="35"/>
            <w:tcPrChange w:id="2895" w:author="Simona Mrkvičková" w:date="2018-04-13T14:26:00Z">
              <w:tcPr>
                <w:tcW w:w="5097" w:type="dxa"/>
                <w:gridSpan w:val="35"/>
              </w:tcPr>
            </w:tcPrChange>
          </w:tcPr>
          <w:p w14:paraId="3A4A1755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  <w:tc>
          <w:tcPr>
            <w:tcW w:w="2151" w:type="dxa"/>
            <w:gridSpan w:val="18"/>
            <w:tcPrChange w:id="2896" w:author="Simona Mrkvičková" w:date="2018-04-13T14:26:00Z">
              <w:tcPr>
                <w:tcW w:w="2143" w:type="dxa"/>
                <w:gridSpan w:val="18"/>
              </w:tcPr>
            </w:tcPrChange>
          </w:tcPr>
          <w:p w14:paraId="476DE9ED" w14:textId="77777777" w:rsidR="00B3104B" w:rsidRDefault="00B3104B" w:rsidP="00B3104B">
            <w:pPr>
              <w:jc w:val="center"/>
              <w:rPr>
                <w:sz w:val="24"/>
              </w:rPr>
            </w:pPr>
          </w:p>
        </w:tc>
      </w:tr>
      <w:tr w:rsidR="00AF3C35" w14:paraId="552CAE14" w14:textId="77777777" w:rsidTr="00D53E52">
        <w:trPr>
          <w:gridBefore w:val="1"/>
          <w:wBefore w:w="80" w:type="dxa"/>
          <w:trPrChange w:id="2897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2832" w:type="dxa"/>
            <w:gridSpan w:val="9"/>
            <w:tcPrChange w:id="2898" w:author="Simona Mrkvičková" w:date="2018-04-13T14:26:00Z">
              <w:tcPr>
                <w:tcW w:w="2836" w:type="dxa"/>
                <w:gridSpan w:val="9"/>
              </w:tcPr>
            </w:tcPrChange>
          </w:tcPr>
          <w:p w14:paraId="3A4929B7" w14:textId="77777777" w:rsidR="00AF3C35" w:rsidRDefault="00AF3C35" w:rsidP="00B3104B">
            <w:pPr>
              <w:jc w:val="both"/>
              <w:rPr>
                <w:sz w:val="24"/>
              </w:rPr>
            </w:pPr>
          </w:p>
        </w:tc>
        <w:tc>
          <w:tcPr>
            <w:tcW w:w="5094" w:type="dxa"/>
            <w:gridSpan w:val="35"/>
            <w:tcPrChange w:id="2899" w:author="Simona Mrkvičková" w:date="2018-04-13T14:26:00Z">
              <w:tcPr>
                <w:tcW w:w="5097" w:type="dxa"/>
                <w:gridSpan w:val="35"/>
              </w:tcPr>
            </w:tcPrChange>
          </w:tcPr>
          <w:p w14:paraId="23D21F1C" w14:textId="77777777" w:rsidR="00AF3C35" w:rsidRDefault="00AF3C35" w:rsidP="00B3104B">
            <w:pPr>
              <w:jc w:val="center"/>
              <w:rPr>
                <w:sz w:val="24"/>
              </w:rPr>
            </w:pPr>
          </w:p>
        </w:tc>
        <w:tc>
          <w:tcPr>
            <w:tcW w:w="2151" w:type="dxa"/>
            <w:gridSpan w:val="18"/>
            <w:tcPrChange w:id="2900" w:author="Simona Mrkvičková" w:date="2018-04-13T14:26:00Z">
              <w:tcPr>
                <w:tcW w:w="2143" w:type="dxa"/>
                <w:gridSpan w:val="18"/>
              </w:tcPr>
            </w:tcPrChange>
          </w:tcPr>
          <w:p w14:paraId="4F002F8A" w14:textId="77777777" w:rsidR="00AF3C35" w:rsidRDefault="00AF3C35" w:rsidP="00B3104B">
            <w:pPr>
              <w:jc w:val="center"/>
              <w:rPr>
                <w:sz w:val="24"/>
              </w:rPr>
            </w:pPr>
          </w:p>
        </w:tc>
      </w:tr>
      <w:tr w:rsidR="00B3104B" w14:paraId="792E897E" w14:textId="77777777" w:rsidTr="00D53E52">
        <w:trPr>
          <w:gridBefore w:val="1"/>
          <w:wBefore w:w="80" w:type="dxa"/>
          <w:trPrChange w:id="2901" w:author="Simona Mrkvičková" w:date="2018-04-13T14:26:00Z">
            <w:trPr>
              <w:gridBefore w:val="1"/>
              <w:wBefore w:w="81" w:type="dxa"/>
            </w:trPr>
          </w:trPrChange>
        </w:trPr>
        <w:tc>
          <w:tcPr>
            <w:tcW w:w="10077" w:type="dxa"/>
            <w:gridSpan w:val="62"/>
            <w:shd w:val="clear" w:color="auto" w:fill="F7CAAC"/>
            <w:tcPrChange w:id="2902" w:author="Simona Mrkvičková" w:date="2018-04-13T14:26:00Z">
              <w:tcPr>
                <w:tcW w:w="10076" w:type="dxa"/>
                <w:gridSpan w:val="62"/>
                <w:shd w:val="clear" w:color="auto" w:fill="F7CAAC"/>
              </w:tcPr>
            </w:tcPrChange>
          </w:tcPr>
          <w:p w14:paraId="2E1F1327" w14:textId="77777777" w:rsidR="00B3104B" w:rsidRDefault="00B3104B" w:rsidP="00B3104B">
            <w:pPr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B3104B" w:rsidRPr="00C92363" w14:paraId="2593CE8A" w14:textId="77777777" w:rsidTr="00D53E52">
        <w:trPr>
          <w:gridBefore w:val="1"/>
          <w:wBefore w:w="80" w:type="dxa"/>
          <w:trHeight w:val="2422"/>
          <w:trPrChange w:id="2903" w:author="Simona Mrkvičková" w:date="2018-04-13T14:26:00Z">
            <w:trPr>
              <w:gridBefore w:val="1"/>
              <w:wBefore w:w="81" w:type="dxa"/>
              <w:trHeight w:val="2422"/>
            </w:trPr>
          </w:trPrChange>
        </w:trPr>
        <w:tc>
          <w:tcPr>
            <w:tcW w:w="10077" w:type="dxa"/>
            <w:gridSpan w:val="62"/>
            <w:shd w:val="clear" w:color="auto" w:fill="FFFFFF"/>
            <w:tcPrChange w:id="2904" w:author="Simona Mrkvičková" w:date="2018-04-13T14:26:00Z">
              <w:tcPr>
                <w:tcW w:w="10076" w:type="dxa"/>
                <w:gridSpan w:val="62"/>
                <w:shd w:val="clear" w:color="auto" w:fill="FFFFFF"/>
              </w:tcPr>
            </w:tcPrChange>
          </w:tcPr>
          <w:p w14:paraId="095DAE2C" w14:textId="77777777" w:rsidR="00B3104B" w:rsidRPr="00F96D14" w:rsidRDefault="00B3104B" w:rsidP="00AF3C35">
            <w:pPr>
              <w:spacing w:before="60" w:after="60" w:line="252" w:lineRule="auto"/>
              <w:jc w:val="both"/>
            </w:pPr>
            <w:r w:rsidRPr="00C92363">
              <w:t>Ústav výrobního inženýrství, který program realizuje</w:t>
            </w:r>
            <w:r w:rsidR="00492759">
              <w:t>,</w:t>
            </w:r>
            <w:r w:rsidRPr="00C92363">
              <w:t xml:space="preserve"> je </w:t>
            </w:r>
            <w:r>
              <w:t xml:space="preserve">aktivní </w:t>
            </w:r>
            <w:r w:rsidRPr="00C92363">
              <w:t xml:space="preserve">člen </w:t>
            </w:r>
            <w:r>
              <w:t xml:space="preserve">odborných </w:t>
            </w:r>
            <w:r w:rsidRPr="00C92363">
              <w:t>sítí programu CEEPUS</w:t>
            </w:r>
            <w:r>
              <w:t xml:space="preserve"> </w:t>
            </w:r>
            <w:r w:rsidR="00492759">
              <w:t>-</w:t>
            </w:r>
            <w:r>
              <w:t xml:space="preserve"> po více než </w:t>
            </w:r>
            <w:r w:rsidRPr="009A62B0">
              <w:t>10</w:t>
            </w:r>
            <w:r>
              <w:t xml:space="preserve"> let probíhá realizace výměnných pedagogických stáží (v 2016 19/14, v 2017 28/26 - příjezdy/výjezdy) v rámci </w:t>
            </w:r>
            <w:r w:rsidRPr="00C92363">
              <w:t xml:space="preserve">CIII-RO-0013-13-1718 - Teaching </w:t>
            </w:r>
            <w:r>
              <w:t>and research of environment-oriented technologies in m</w:t>
            </w:r>
            <w:r w:rsidRPr="00C92363">
              <w:t>anufacturing</w:t>
            </w:r>
            <w:r>
              <w:t xml:space="preserve">, </w:t>
            </w:r>
            <w:r w:rsidRPr="00C92363">
              <w:t>CIII-PL-0033-13-1718 - Development of mechanical engineering (design, technology and production management) as an essential base for progress in the area of small and medium companies’ logistics - research, preparation and implementatio</w:t>
            </w:r>
            <w:r>
              <w:t xml:space="preserve">n of joint programs of study, </w:t>
            </w:r>
            <w:r w:rsidRPr="00C92363">
              <w:t>CIII-PL-0901-04-1718 - Teaching and research in advanced manufacturing</w:t>
            </w:r>
            <w:r>
              <w:t xml:space="preserve">, </w:t>
            </w:r>
            <w:r w:rsidRPr="00C92363">
              <w:t>CIII-RO-0202-11-1718 - Implementation and utilization of e-learning systems in study area of production engineering in Cen</w:t>
            </w:r>
            <w:r>
              <w:t xml:space="preserve">tral European Region, </w:t>
            </w:r>
            <w:r w:rsidRPr="00C92363">
              <w:t>CIII-SK-0067-</w:t>
            </w:r>
            <w:r>
              <w:t xml:space="preserve">13-1718 </w:t>
            </w:r>
            <w:r w:rsidR="00492759">
              <w:t>-</w:t>
            </w:r>
            <w:r>
              <w:t xml:space="preserve"> Advances in machining</w:t>
            </w:r>
            <w:r w:rsidRPr="00C92363">
              <w:t>: skills and competencies for the future - part 2</w:t>
            </w:r>
            <w:r>
              <w:t xml:space="preserve">, </w:t>
            </w:r>
            <w:r w:rsidRPr="00C92363">
              <w:t>CII</w:t>
            </w:r>
            <w:r>
              <w:t>I-HR-0108-11-1718 - Concurrent product and technology development - teaching, research and implementation of joint p</w:t>
            </w:r>
            <w:r w:rsidRPr="00C92363">
              <w:t>rog</w:t>
            </w:r>
            <w:r>
              <w:t xml:space="preserve">rams </w:t>
            </w:r>
            <w:r w:rsidRPr="00F96D14">
              <w:t>oriented in production and industrial engineering.</w:t>
            </w:r>
          </w:p>
          <w:p w14:paraId="69EF8A26" w14:textId="77777777" w:rsidR="00B3104B" w:rsidRPr="00C92363" w:rsidRDefault="00B3104B" w:rsidP="00492759">
            <w:pPr>
              <w:pStyle w:val="Bezmezer"/>
              <w:numPr>
                <w:ilvl w:val="0"/>
                <w:numId w:val="0"/>
              </w:numPr>
              <w:spacing w:before="60" w:after="60" w:line="252" w:lineRule="auto"/>
              <w:jc w:val="both"/>
            </w:pPr>
            <w:r w:rsidRPr="00F96D14">
              <w:rPr>
                <w:sz w:val="20"/>
                <w:szCs w:val="20"/>
              </w:rPr>
              <w:t>Fakulta technologická (odborný garant pro</w:t>
            </w:r>
            <w:r w:rsidR="00492759">
              <w:rPr>
                <w:sz w:val="20"/>
                <w:szCs w:val="20"/>
              </w:rPr>
              <w:t xml:space="preserve">f. Ing. Martin Zatloukal, Ph.D. </w:t>
            </w:r>
            <w:r w:rsidRPr="00F96D14">
              <w:rPr>
                <w:sz w:val="20"/>
                <w:szCs w:val="20"/>
              </w:rPr>
              <w:t xml:space="preserve">DSc.) pořádá od </w:t>
            </w:r>
            <w:r w:rsidRPr="005B4E79">
              <w:rPr>
                <w:sz w:val="20"/>
                <w:szCs w:val="20"/>
              </w:rPr>
              <w:t>r. 2005 mezinárodní konference Novel Trends in Rheology a od r. 2011 spolupořádá odbornou gumárenskou</w:t>
            </w:r>
            <w:r w:rsidRPr="005B4E79">
              <w:rPr>
                <w:sz w:val="20"/>
                <w:szCs w:val="20"/>
                <w:shd w:val="clear" w:color="auto" w:fill="FFFFFF"/>
              </w:rPr>
              <w:t xml:space="preserve"> konferenci</w:t>
            </w:r>
            <w:r w:rsidRPr="00F96D14">
              <w:rPr>
                <w:sz w:val="20"/>
                <w:szCs w:val="20"/>
                <w:shd w:val="clear" w:color="auto" w:fill="FFFFFF"/>
              </w:rPr>
              <w:t xml:space="preserve"> GUMFERENCE.</w:t>
            </w:r>
          </w:p>
        </w:tc>
      </w:tr>
      <w:tr w:rsidR="00B3104B" w14:paraId="3FD54A6D" w14:textId="77777777" w:rsidTr="00D53E52">
        <w:trPr>
          <w:gridBefore w:val="1"/>
          <w:wBefore w:w="80" w:type="dxa"/>
          <w:trHeight w:val="306"/>
          <w:trPrChange w:id="2905" w:author="Simona Mrkvičková" w:date="2018-04-13T14:26:00Z">
            <w:trPr>
              <w:gridBefore w:val="1"/>
              <w:wBefore w:w="81" w:type="dxa"/>
              <w:trHeight w:val="306"/>
            </w:trPr>
          </w:trPrChange>
        </w:trPr>
        <w:tc>
          <w:tcPr>
            <w:tcW w:w="10077" w:type="dxa"/>
            <w:gridSpan w:val="62"/>
            <w:shd w:val="clear" w:color="auto" w:fill="F7CAAC"/>
            <w:vAlign w:val="center"/>
            <w:tcPrChange w:id="2906" w:author="Simona Mrkvičková" w:date="2018-04-13T14:26:00Z">
              <w:tcPr>
                <w:tcW w:w="10076" w:type="dxa"/>
                <w:gridSpan w:val="62"/>
                <w:shd w:val="clear" w:color="auto" w:fill="F7CAAC"/>
                <w:vAlign w:val="center"/>
              </w:tcPr>
            </w:tcPrChange>
          </w:tcPr>
          <w:p w14:paraId="32674BD7" w14:textId="77777777" w:rsidR="00B3104B" w:rsidRDefault="00B3104B" w:rsidP="00B3104B">
            <w:pPr>
              <w:rPr>
                <w:b/>
              </w:rPr>
            </w:pPr>
            <w:r>
              <w:rPr>
                <w:b/>
              </w:rPr>
              <w:t>Informace o spolupráci s praxí vztahující se ke studijnímu programu</w:t>
            </w:r>
          </w:p>
        </w:tc>
      </w:tr>
      <w:tr w:rsidR="00B3104B" w:rsidRPr="009F00A5" w14:paraId="17A950E9" w14:textId="77777777" w:rsidTr="00D53E52">
        <w:trPr>
          <w:gridBefore w:val="1"/>
          <w:wBefore w:w="80" w:type="dxa"/>
          <w:trHeight w:val="1700"/>
          <w:trPrChange w:id="2907" w:author="Simona Mrkvičková" w:date="2018-04-13T14:26:00Z">
            <w:trPr>
              <w:gridBefore w:val="1"/>
              <w:wBefore w:w="81" w:type="dxa"/>
              <w:trHeight w:val="1700"/>
            </w:trPr>
          </w:trPrChange>
        </w:trPr>
        <w:tc>
          <w:tcPr>
            <w:tcW w:w="10077" w:type="dxa"/>
            <w:gridSpan w:val="62"/>
            <w:shd w:val="clear" w:color="auto" w:fill="FFFFFF"/>
            <w:tcPrChange w:id="2908" w:author="Simona Mrkvičková" w:date="2018-04-13T14:26:00Z">
              <w:tcPr>
                <w:tcW w:w="10076" w:type="dxa"/>
                <w:gridSpan w:val="62"/>
                <w:shd w:val="clear" w:color="auto" w:fill="FFFFFF"/>
              </w:tcPr>
            </w:tcPrChange>
          </w:tcPr>
          <w:p w14:paraId="749510D6" w14:textId="77777777" w:rsidR="00B3104B" w:rsidRDefault="00B3104B" w:rsidP="00646D76">
            <w:pPr>
              <w:spacing w:before="60" w:after="60" w:line="252" w:lineRule="auto"/>
              <w:jc w:val="both"/>
            </w:pPr>
            <w:r>
              <w:t xml:space="preserve">Pro studijní </w:t>
            </w:r>
            <w:r w:rsidR="002033FB">
              <w:t>program</w:t>
            </w:r>
            <w:r>
              <w:t xml:space="preserve"> Výrobní inženýrství je významná spolupráce s</w:t>
            </w:r>
            <w:r w:rsidR="00492759">
              <w:t> firmami sdruženými v Moravskos</w:t>
            </w:r>
            <w:r>
              <w:t>lezském automobilovém klastru (MAK) a Plastikářském klastru</w:t>
            </w:r>
            <w:r w:rsidR="00492759">
              <w:t xml:space="preserve"> (PLASTR)</w:t>
            </w:r>
            <w:r>
              <w:t>. Ústav výrobního inženýrství, který výuku v programu zajišťuje</w:t>
            </w:r>
            <w:r w:rsidR="0031296F">
              <w:t>,</w:t>
            </w:r>
            <w:r>
              <w:t xml:space="preserve"> se významně podílí na rozvojových projektech klastrů (pro období 2016</w:t>
            </w:r>
            <w:r w:rsidR="0031296F">
              <w:t xml:space="preserve"> </w:t>
            </w:r>
            <w:r>
              <w:t>-</w:t>
            </w:r>
            <w:r w:rsidR="0031296F">
              <w:t xml:space="preserve"> </w:t>
            </w:r>
            <w:r>
              <w:t xml:space="preserve">2019 projekty CORNET - </w:t>
            </w:r>
            <w:r w:rsidRPr="00747F06">
              <w:t xml:space="preserve">Smart coating systems for process control and increased wear resistance in processing of natural fibre reinforces polymers </w:t>
            </w:r>
            <w:r>
              <w:t>(P</w:t>
            </w:r>
            <w:r w:rsidR="0031296F">
              <w:t>LASTR</w:t>
            </w:r>
            <w:r>
              <w:t>), PLAKOTECH - Silnostěnné výstřiky, Chlazení forem (MAK).</w:t>
            </w:r>
          </w:p>
          <w:p w14:paraId="15B3C866" w14:textId="77777777" w:rsidR="00B3104B" w:rsidRDefault="00B3104B" w:rsidP="00646D76">
            <w:pPr>
              <w:spacing w:before="60" w:after="60" w:line="252" w:lineRule="auto"/>
              <w:jc w:val="both"/>
            </w:pPr>
            <w:r>
              <w:t>Ino</w:t>
            </w:r>
            <w:r w:rsidR="0031296F">
              <w:t xml:space="preserve">vační vouchery Zlínského kraje: </w:t>
            </w:r>
            <w:r>
              <w:t>Vývoj jednoúčelového stroje pro řezání pi</w:t>
            </w:r>
            <w:r w:rsidR="0031296F">
              <w:t xml:space="preserve">lových pásů pomocí laseru (Dudr </w:t>
            </w:r>
            <w:r>
              <w:t>Tools</w:t>
            </w:r>
            <w:r w:rsidR="0031296F">
              <w:t xml:space="preserve"> </w:t>
            </w:r>
            <w:r>
              <w:t>s.r.o.), Návrh automatizované manipulace polotovarů a výrobků (Suityou s.r.o.), Analýza mechanického chování pro inovaci stínících plachet (ISTECH s.r.o.), Návrh konstrukce a analytické hodnocení pilových kotoučů (Dudr Company s.r.o.), Inovace bandážování motorů synchronních generátorů (TES VSETÍN s.r.o.), Optimalizace vlivu technologických podmínek na strukturální změny při inovaci nekonvenčníc</w:t>
            </w:r>
            <w:r w:rsidR="0031296F">
              <w:t>h technologií (MRB Sazovice, s.</w:t>
            </w:r>
            <w:r>
              <w:t>r.o.), Databáze mechani</w:t>
            </w:r>
            <w:r w:rsidR="0031296F">
              <w:t xml:space="preserve">ckých vlastností lepených spojů </w:t>
            </w:r>
            <w:r>
              <w:t xml:space="preserve">(G 3 s.r.o.) a další. </w:t>
            </w:r>
          </w:p>
          <w:p w14:paraId="2D1B9ED6" w14:textId="77777777" w:rsidR="00B3104B" w:rsidRPr="009F00A5" w:rsidRDefault="00B3104B" w:rsidP="003A7E7A">
            <w:pPr>
              <w:spacing w:before="60" w:after="60" w:line="252" w:lineRule="auto"/>
              <w:jc w:val="both"/>
            </w:pPr>
            <w:r>
              <w:t xml:space="preserve">V roce 2017 byla zahájena spolupráce s Kovárnou Viva, a.s. a společností ABB v oblasti implementace a propagace robotického systému YuMi. Kovárna Viva je dlouhodobým partnerem Ústavu výrobního inženýrství v realizaci společných propagačních aktivit, a především projektu Týden vysokoškolákem podporovaným Zlínským krajem </w:t>
            </w:r>
            <w:r w:rsidR="0031296F">
              <w:t>-</w:t>
            </w:r>
            <w:r>
              <w:t xml:space="preserve"> v ak. r. 2017/18 proběhne již třetí ročník týdenních stáží skupin studentů 13 technicky zaměřených středních škol ze Zlínského kraje</w:t>
            </w:r>
            <w:r w:rsidR="003A7E7A">
              <w:t>;</w:t>
            </w:r>
            <w:r>
              <w:t xml:space="preserve"> v prvních dvou letech absolvovalo stáž 222 studentů.</w:t>
            </w:r>
          </w:p>
        </w:tc>
      </w:tr>
      <w:tr w:rsidR="00DB729B" w14:paraId="51B1E2D8" w14:textId="77777777" w:rsidTr="00D53E52">
        <w:trPr>
          <w:gridBefore w:val="2"/>
          <w:gridAfter w:val="1"/>
          <w:wBefore w:w="221" w:type="dxa"/>
          <w:wAfter w:w="20" w:type="dxa"/>
          <w:trPrChange w:id="2909" w:author="Simona Mrkvičková" w:date="2018-04-13T14:26:00Z">
            <w:trPr>
              <w:gridBefore w:val="2"/>
              <w:gridAfter w:val="1"/>
              <w:wBefore w:w="223" w:type="dxa"/>
              <w:wAfter w:w="11" w:type="dxa"/>
            </w:trPr>
          </w:trPrChange>
        </w:trPr>
        <w:tc>
          <w:tcPr>
            <w:tcW w:w="9916" w:type="dxa"/>
            <w:gridSpan w:val="60"/>
            <w:tcBorders>
              <w:bottom w:val="double" w:sz="4" w:space="0" w:color="auto"/>
            </w:tcBorders>
            <w:shd w:val="clear" w:color="auto" w:fill="BDD6EE"/>
            <w:tcPrChange w:id="2910" w:author="Simona Mrkvičková" w:date="2018-04-13T14:26:00Z">
              <w:tcPr>
                <w:tcW w:w="9923" w:type="dxa"/>
                <w:gridSpan w:val="60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5591B3F7" w14:textId="77777777" w:rsidR="00DB729B" w:rsidRDefault="00646D76" w:rsidP="00570B6C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DB729B">
              <w:rPr>
                <w:b/>
                <w:sz w:val="28"/>
              </w:rPr>
              <w:t>C-III – Informační zabezpečení studijního programu</w:t>
            </w:r>
          </w:p>
        </w:tc>
      </w:tr>
      <w:tr w:rsidR="00DB729B" w14:paraId="4ADB4A05" w14:textId="77777777" w:rsidTr="00D53E52">
        <w:trPr>
          <w:gridBefore w:val="2"/>
          <w:gridAfter w:val="1"/>
          <w:wBefore w:w="221" w:type="dxa"/>
          <w:wAfter w:w="20" w:type="dxa"/>
          <w:trHeight w:val="283"/>
          <w:trPrChange w:id="2911" w:author="Simona Mrkvičková" w:date="2018-04-13T14:26:00Z">
            <w:trPr>
              <w:gridBefore w:val="2"/>
              <w:gridAfter w:val="1"/>
              <w:wBefore w:w="223" w:type="dxa"/>
              <w:wAfter w:w="11" w:type="dxa"/>
              <w:trHeight w:val="283"/>
            </w:trPr>
          </w:trPrChange>
        </w:trPr>
        <w:tc>
          <w:tcPr>
            <w:tcW w:w="9916" w:type="dxa"/>
            <w:gridSpan w:val="6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vAlign w:val="center"/>
            <w:tcPrChange w:id="2912" w:author="Simona Mrkvičková" w:date="2018-04-13T14:26:00Z">
              <w:tcPr>
                <w:tcW w:w="9923" w:type="dxa"/>
                <w:gridSpan w:val="60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F7CAAC"/>
                <w:vAlign w:val="center"/>
              </w:tcPr>
            </w:tcPrChange>
          </w:tcPr>
          <w:p w14:paraId="305869B0" w14:textId="77777777" w:rsidR="00DB729B" w:rsidRDefault="00DB729B" w:rsidP="00570B6C"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DB729B" w14:paraId="58534E68" w14:textId="77777777" w:rsidTr="00D53E52">
        <w:trPr>
          <w:gridBefore w:val="2"/>
          <w:gridAfter w:val="1"/>
          <w:wBefore w:w="221" w:type="dxa"/>
          <w:wAfter w:w="20" w:type="dxa"/>
          <w:trHeight w:val="2268"/>
          <w:trPrChange w:id="2913" w:author="Simona Mrkvičková" w:date="2018-04-13T14:26:00Z">
            <w:trPr>
              <w:gridBefore w:val="2"/>
              <w:gridAfter w:val="1"/>
              <w:wBefore w:w="223" w:type="dxa"/>
              <w:wAfter w:w="11" w:type="dxa"/>
              <w:trHeight w:val="2268"/>
            </w:trPr>
          </w:trPrChange>
        </w:trPr>
        <w:tc>
          <w:tcPr>
            <w:tcW w:w="9916" w:type="dxa"/>
            <w:gridSpan w:val="6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PrChange w:id="2914" w:author="Simona Mrkvičková" w:date="2018-04-13T14:26:00Z">
              <w:tcPr>
                <w:tcW w:w="9923" w:type="dxa"/>
                <w:gridSpan w:val="60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</w:tcPr>
            </w:tcPrChange>
          </w:tcPr>
          <w:p w14:paraId="59B38DC9" w14:textId="77777777" w:rsidR="00DB729B" w:rsidRDefault="00DB729B" w:rsidP="00570B6C">
            <w:pPr>
              <w:spacing w:before="60" w:after="60" w:line="252" w:lineRule="auto"/>
              <w:jc w:val="both"/>
            </w:pPr>
            <w:r>
              <w:t>IS/STAG. Informační systém studijní agendy IS/STAG slouží především k evidenci a správě: studijních programů, jejich oborů, plánů a předmětů studentů, jejich registrací na předměty (rozvrhů) a zkoušek, známek, studovaných oborů místností a jejich rozvrhů. Uživatelské rozhraní IS/STAG je tvořeno klientskými aplikacemi dvojího druhu: webovým portálem a nativním klientem. Webový portál je přístupný webovým prohlížečem (</w:t>
            </w:r>
            <w:r w:rsidR="006743C1">
              <w:fldChar w:fldCharType="begin"/>
            </w:r>
            <w:r w:rsidR="006743C1">
              <w:instrText xml:space="preserve"> HYPERLINK "https://stag.utb.cz/portal/" </w:instrText>
            </w:r>
            <w:r w:rsidR="006743C1">
              <w:fldChar w:fldCharType="separate"/>
            </w:r>
            <w:r w:rsidRPr="00F1112A">
              <w:rPr>
                <w:rStyle w:val="Hypertextovodkaz"/>
              </w:rPr>
              <w:t>https://stag.utb.cz/portal/</w:t>
            </w:r>
            <w:r w:rsidR="006743C1">
              <w:rPr>
                <w:rStyle w:val="Hypertextovodkaz"/>
              </w:rPr>
              <w:fldChar w:fldCharType="end"/>
            </w:r>
            <w:r>
              <w:t>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 ZČU, například Courseware. Proti nativnímu klientovi má méně funkcí a je určen k provádění rutinních úkonů - prohlížení rozvrhů, vypisování termínů, zadávání známek atp. Po přihlášení se do portálu je umožněn uživateli přístup do těch aplikací, které pro něj mají smysl a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ZČU (tedy i pro učitele). Nativní klient IS/STAG využívá technologii Oracle Forms. Jeho instalace není triviální a vyžaduje pravidelnou aktualizaci. Proto se s ním setkáte zejména na stanicích OrionXP udržovaných CIVem. Obsahuje řadu specializovaných formulářů a tiskových sestav, pro část úkonů je jeho použití nevyhnutelné.</w:t>
            </w:r>
          </w:p>
        </w:tc>
      </w:tr>
      <w:tr w:rsidR="00DB729B" w14:paraId="38E5B6F4" w14:textId="77777777" w:rsidTr="00D53E52">
        <w:trPr>
          <w:gridBefore w:val="2"/>
          <w:gridAfter w:val="1"/>
          <w:wBefore w:w="221" w:type="dxa"/>
          <w:wAfter w:w="20" w:type="dxa"/>
          <w:trHeight w:val="283"/>
          <w:trPrChange w:id="2915" w:author="Simona Mrkvičková" w:date="2018-04-13T14:26:00Z">
            <w:trPr>
              <w:gridBefore w:val="2"/>
              <w:gridAfter w:val="1"/>
              <w:wBefore w:w="223" w:type="dxa"/>
              <w:wAfter w:w="11" w:type="dxa"/>
              <w:trHeight w:val="283"/>
            </w:trPr>
          </w:trPrChange>
        </w:trPr>
        <w:tc>
          <w:tcPr>
            <w:tcW w:w="9916" w:type="dxa"/>
            <w:gridSpan w:val="60"/>
            <w:shd w:val="clear" w:color="auto" w:fill="F7CAAC"/>
            <w:vAlign w:val="center"/>
            <w:tcPrChange w:id="2916" w:author="Simona Mrkvičková" w:date="2018-04-13T14:26:00Z">
              <w:tcPr>
                <w:tcW w:w="9923" w:type="dxa"/>
                <w:gridSpan w:val="60"/>
                <w:shd w:val="clear" w:color="auto" w:fill="F7CAAC"/>
                <w:vAlign w:val="center"/>
              </w:tcPr>
            </w:tcPrChange>
          </w:tcPr>
          <w:p w14:paraId="0EF3C553" w14:textId="77777777" w:rsidR="00DB729B" w:rsidRDefault="00DB729B" w:rsidP="00570B6C">
            <w:pPr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DB729B" w14:paraId="3AB84108" w14:textId="77777777" w:rsidTr="00D53E52">
        <w:trPr>
          <w:gridBefore w:val="2"/>
          <w:gridAfter w:val="1"/>
          <w:wBefore w:w="221" w:type="dxa"/>
          <w:wAfter w:w="20" w:type="dxa"/>
          <w:trHeight w:val="2268"/>
          <w:trPrChange w:id="2917" w:author="Simona Mrkvičková" w:date="2018-04-13T14:26:00Z">
            <w:trPr>
              <w:gridBefore w:val="2"/>
              <w:gridAfter w:val="1"/>
              <w:wBefore w:w="223" w:type="dxa"/>
              <w:wAfter w:w="11" w:type="dxa"/>
              <w:trHeight w:val="2268"/>
            </w:trPr>
          </w:trPrChange>
        </w:trPr>
        <w:tc>
          <w:tcPr>
            <w:tcW w:w="9916" w:type="dxa"/>
            <w:gridSpan w:val="60"/>
            <w:tcPrChange w:id="2918" w:author="Simona Mrkvičková" w:date="2018-04-13T14:26:00Z">
              <w:tcPr>
                <w:tcW w:w="9923" w:type="dxa"/>
                <w:gridSpan w:val="60"/>
              </w:tcPr>
            </w:tcPrChange>
          </w:tcPr>
          <w:p w14:paraId="5FA87226" w14:textId="77777777" w:rsidR="00DB729B" w:rsidRDefault="00DB729B" w:rsidP="00570B6C">
            <w:pPr>
              <w:spacing w:before="60" w:after="60" w:line="252" w:lineRule="auto"/>
              <w:jc w:val="both"/>
            </w:pPr>
            <w:r>
              <w:t xml:space="preserve">Informační zdroje a informační služby pro všechny studijní programy realizované na UTB ve Zlíně zabezpečuje centrálně Knihovna UTB (dále jen „knihovna“). Ta sídlí v moderních prostorách Univerzitního centra a je navštěvována studenty a pedagogy ze všech fakult, ale i čtenáři z řad odborné veřejnosti, neboť se jedná o největší univerzální odbornou knihovnu ve Zlínském kraji. Kromě centrálního pracoviště ve Zlíně, provozuje Knihovna UTB ještě i areálovou studovnu v Uherském Hradišti. </w:t>
            </w:r>
          </w:p>
          <w:p w14:paraId="5C300EE5" w14:textId="77777777" w:rsidR="00DB729B" w:rsidRDefault="00DB729B" w:rsidP="00570B6C">
            <w:pPr>
              <w:spacing w:before="60" w:after="60" w:line="252" w:lineRule="auto"/>
              <w:jc w:val="both"/>
              <w:rPr>
                <w:b/>
              </w:rPr>
            </w:pPr>
            <w:r>
              <w:t xml:space="preserve">K dispozici je zhruba 500 studijních míst, 230 počítačů a dostatečné množství přípojných míst pro notebooky. Knihovna je vybavena virtuální technologií WMware s klientskými stanicemi Zero Client DZ22-2. Uživatelé mohou používat při své práci 3 multifunkční tiskárny pro kopírování, tisk a skenování. K dispozici je také speciální knižní skener. Knihovna disponuje také dostatečným počtem individuálních studoven pro práci v 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 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 databázích nebo publikační a citační etikou. V knihovním fondu je více než 130 000 knih, přičemž roční přírůstek každoročně přesahuje 5 000 knižních jednotek. Stále více knih je dostupných v elektronické podobě. Důležitá je zejména vysoká aktuálnost knihovního fondu, který je neustále doplňován. Knihovna odebírá více než 200 periodik v tištěné podobě. Mimo tištěné časopisy knihovna zpřístupňuje cca 50 000 elektronických periodik. Vysoce transparentní je proces nákupu nových knih, které jsou doporučovány pedagogy buď přímo ve spolupráci s pracovníky knihovny, nebo prostým vyplněním požadované studijní literatury do karet předmětů v studijním systému STAG. Studenti mohou knihovně podávat návrhy na nákup literatury, která jim ve fondu chybí, skrze online formulář v katalogu knihovny. Knihovna dále zajišťuje i přístup k bakalářským, diplomovým a disertačním pracím absolventů univerzity, a to v rámci digitální knihovny na adrese </w:t>
            </w:r>
            <w:r w:rsidR="006743C1">
              <w:fldChar w:fldCharType="begin"/>
            </w:r>
            <w:r w:rsidR="006743C1">
              <w:instrText xml:space="preserve"> HYPERLINK "http://digilib.k.utb.cz" </w:instrText>
            </w:r>
            <w:r w:rsidR="006743C1">
              <w:fldChar w:fldCharType="separate"/>
            </w:r>
            <w:r>
              <w:rPr>
                <w:rStyle w:val="Hypertextovodkaz"/>
              </w:rPr>
              <w:t>http://digilib.k.utb.cz</w:t>
            </w:r>
            <w:r w:rsidR="006743C1">
              <w:rPr>
                <w:rStyle w:val="Hypertextovodkaz"/>
              </w:rPr>
              <w:fldChar w:fldCharType="end"/>
            </w:r>
            <w:r>
              <w:t xml:space="preserve">. Práce jsou zde zpravidla dostupné volně v plném textu. Kromě toho provozuje knihovna také repozitář publikační činnosti akademických pracovníků univerzity na adrese </w:t>
            </w:r>
            <w:r w:rsidR="006743C1">
              <w:fldChar w:fldCharType="begin"/>
            </w:r>
            <w:r w:rsidR="006743C1">
              <w:instrText xml:space="preserve"> HYPERLINK "http://publikace.k.utb.cz" </w:instrText>
            </w:r>
            <w:r w:rsidR="006743C1">
              <w:fldChar w:fldCharType="separate"/>
            </w:r>
            <w:r>
              <w:rPr>
                <w:rStyle w:val="Hypertextovodkaz"/>
              </w:rPr>
              <w:t>http://publikace.k.utb.cz</w:t>
            </w:r>
            <w:r w:rsidR="006743C1">
              <w:rPr>
                <w:rStyle w:val="Hypertextovodkaz"/>
              </w:rPr>
              <w:fldChar w:fldCharType="end"/>
            </w:r>
            <w:r>
              <w:t>.</w:t>
            </w:r>
          </w:p>
        </w:tc>
      </w:tr>
      <w:tr w:rsidR="00DB729B" w14:paraId="257A8428" w14:textId="77777777" w:rsidTr="00D53E52">
        <w:trPr>
          <w:gridBefore w:val="2"/>
          <w:gridAfter w:val="1"/>
          <w:wBefore w:w="221" w:type="dxa"/>
          <w:wAfter w:w="20" w:type="dxa"/>
          <w:trHeight w:val="283"/>
          <w:trPrChange w:id="2919" w:author="Simona Mrkvičková" w:date="2018-04-13T14:26:00Z">
            <w:trPr>
              <w:gridBefore w:val="2"/>
              <w:gridAfter w:val="1"/>
              <w:wBefore w:w="223" w:type="dxa"/>
              <w:wAfter w:w="11" w:type="dxa"/>
              <w:trHeight w:val="283"/>
            </w:trPr>
          </w:trPrChange>
        </w:trPr>
        <w:tc>
          <w:tcPr>
            <w:tcW w:w="9916" w:type="dxa"/>
            <w:gridSpan w:val="60"/>
            <w:shd w:val="clear" w:color="auto" w:fill="F7CAAC"/>
            <w:vAlign w:val="center"/>
            <w:tcPrChange w:id="2920" w:author="Simona Mrkvičková" w:date="2018-04-13T14:26:00Z">
              <w:tcPr>
                <w:tcW w:w="9923" w:type="dxa"/>
                <w:gridSpan w:val="60"/>
                <w:shd w:val="clear" w:color="auto" w:fill="F7CAAC"/>
                <w:vAlign w:val="center"/>
              </w:tcPr>
            </w:tcPrChange>
          </w:tcPr>
          <w:p w14:paraId="49A3A194" w14:textId="77777777" w:rsidR="00DB729B" w:rsidRDefault="00DB729B" w:rsidP="00570B6C">
            <w:r>
              <w:rPr>
                <w:b/>
              </w:rPr>
              <w:t>Přehled zpřístupněných databází</w:t>
            </w:r>
          </w:p>
        </w:tc>
      </w:tr>
      <w:tr w:rsidR="00DB729B" w14:paraId="1A0AD596" w14:textId="77777777" w:rsidTr="00D53E52">
        <w:trPr>
          <w:gridBefore w:val="2"/>
          <w:gridAfter w:val="1"/>
          <w:wBefore w:w="221" w:type="dxa"/>
          <w:wAfter w:w="20" w:type="dxa"/>
          <w:trHeight w:val="2268"/>
          <w:trPrChange w:id="2921" w:author="Simona Mrkvičková" w:date="2018-04-13T14:26:00Z">
            <w:trPr>
              <w:gridBefore w:val="2"/>
              <w:gridAfter w:val="1"/>
              <w:wBefore w:w="223" w:type="dxa"/>
              <w:wAfter w:w="11" w:type="dxa"/>
              <w:trHeight w:val="2268"/>
            </w:trPr>
          </w:trPrChange>
        </w:trPr>
        <w:tc>
          <w:tcPr>
            <w:tcW w:w="9916" w:type="dxa"/>
            <w:gridSpan w:val="60"/>
            <w:tcPrChange w:id="2922" w:author="Simona Mrkvičková" w:date="2018-04-13T14:26:00Z">
              <w:tcPr>
                <w:tcW w:w="9923" w:type="dxa"/>
                <w:gridSpan w:val="60"/>
              </w:tcPr>
            </w:tcPrChange>
          </w:tcPr>
          <w:p w14:paraId="682CC0C1" w14:textId="77777777" w:rsidR="00DB729B" w:rsidRPr="00AE1C59" w:rsidRDefault="00DB729B" w:rsidP="00570B6C">
            <w:pPr>
              <w:spacing w:before="60" w:after="60" w:line="21" w:lineRule="atLeast"/>
              <w:jc w:val="both"/>
            </w:pPr>
            <w:r w:rsidRPr="00AE1C59">
              <w:rPr>
                <w:iCs/>
              </w:rPr>
              <w:t xml:space="preserve">Knihovna UTB si dlouhodobě zakládá na široké nabídce elektronických informačních zdrojů pro účely výuky, ale i podpory vědeckovýzkumného procesu. Zdroje jsou nabízeny prostřednictvím špičkových technologií, které podporují komfortní práci a vysoké využití nabízených databází. </w:t>
            </w:r>
            <w:r w:rsidRPr="00AE1C59">
              <w:t xml:space="preserve">Veškeré informační zdroje jsou dostupné skrze moderní centrální portál Xerxes </w:t>
            </w:r>
            <w:r w:rsidR="006743C1">
              <w:fldChar w:fldCharType="begin"/>
            </w:r>
            <w:r w:rsidR="006743C1">
              <w:instrText xml:space="preserve"> HYPERLINK "http://portal.k.utb.cz" </w:instrText>
            </w:r>
            <w:r w:rsidR="006743C1">
              <w:fldChar w:fldCharType="separate"/>
            </w:r>
            <w:r w:rsidRPr="00AE1C59">
              <w:rPr>
                <w:rStyle w:val="Hypertextovodkaz"/>
              </w:rPr>
              <w:t>http://portal.k.utb.cz</w:t>
            </w:r>
            <w:r w:rsidR="006743C1">
              <w:rPr>
                <w:rStyle w:val="Hypertextovodkaz"/>
              </w:rPr>
              <w:fldChar w:fldCharType="end"/>
            </w:r>
            <w:r w:rsidRPr="00AE1C59">
              <w:t xml:space="preserve">, který je postaven na bázi známého discovery systému Summon. Jednotlivé databáze tedy není potřeba prohledávat separátně. K dispozici je také technologie SFX, která značně ulehčuje uživatelům práci zejména při dohledávání plných textů dokumentů. Veškeré elektronické zdroje jsou přístupné 24 hodin denně a to i z počítačů mimo univerzitní síť UTB formou tzv. vzdáleného přístupu. </w:t>
            </w:r>
          </w:p>
          <w:p w14:paraId="17EB9E3B" w14:textId="77777777" w:rsidR="00DB729B" w:rsidRPr="00AE1C59" w:rsidRDefault="00DB729B" w:rsidP="00570B6C">
            <w:pPr>
              <w:spacing w:before="60" w:after="60" w:line="21" w:lineRule="atLeast"/>
            </w:pPr>
            <w:r w:rsidRPr="00AE1C59">
              <w:t>Konkrétní dostupné databáze:</w:t>
            </w:r>
          </w:p>
          <w:p w14:paraId="45220969" w14:textId="77777777" w:rsidR="00DB729B" w:rsidRPr="00AE1C59" w:rsidRDefault="00DB729B" w:rsidP="00C77552">
            <w:pPr>
              <w:pStyle w:val="Odstavecseseznamem"/>
              <w:numPr>
                <w:ilvl w:val="0"/>
                <w:numId w:val="39"/>
              </w:numPr>
              <w:spacing w:line="21" w:lineRule="atLeast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Citační databáze Web of Science a Scopus</w:t>
            </w:r>
          </w:p>
          <w:p w14:paraId="45CFE207" w14:textId="77777777" w:rsidR="00DB729B" w:rsidRPr="00AE1C59" w:rsidRDefault="00DB729B" w:rsidP="00C77552">
            <w:pPr>
              <w:pStyle w:val="Odstavecseseznamem"/>
              <w:numPr>
                <w:ilvl w:val="0"/>
                <w:numId w:val="39"/>
              </w:numPr>
              <w:spacing w:line="21" w:lineRule="atLeast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kolekce elektronických časopisů Elsevier ScienceDirect, Wiley Online Library, SpringerLink</w:t>
            </w:r>
            <w:r>
              <w:rPr>
                <w:iCs/>
              </w:rPr>
              <w:t xml:space="preserve"> a další</w:t>
            </w:r>
          </w:p>
          <w:p w14:paraId="531EFB10" w14:textId="77777777" w:rsidR="00DB729B" w:rsidRPr="00AE1C59" w:rsidRDefault="00DB729B" w:rsidP="00C77552">
            <w:pPr>
              <w:pStyle w:val="Odstavecseseznamem"/>
              <w:numPr>
                <w:ilvl w:val="0"/>
                <w:numId w:val="39"/>
              </w:numPr>
              <w:spacing w:line="21" w:lineRule="atLeast"/>
              <w:ind w:left="714" w:hanging="357"/>
              <w:jc w:val="both"/>
              <w:rPr>
                <w:iCs/>
              </w:rPr>
            </w:pPr>
            <w:r w:rsidRPr="00AE1C59">
              <w:rPr>
                <w:iCs/>
              </w:rPr>
              <w:t>Multioborové plnotextové databáze Ebsco a ProQuest</w:t>
            </w:r>
          </w:p>
          <w:p w14:paraId="66926A74" w14:textId="77777777" w:rsidR="00DB729B" w:rsidRDefault="00DB729B" w:rsidP="00C77552">
            <w:pPr>
              <w:pStyle w:val="Odstavecseseznamem"/>
              <w:numPr>
                <w:ilvl w:val="0"/>
                <w:numId w:val="39"/>
              </w:numPr>
              <w:spacing w:line="21" w:lineRule="atLeast"/>
              <w:ind w:left="714" w:hanging="357"/>
              <w:jc w:val="both"/>
            </w:pPr>
            <w:r w:rsidRPr="00AE1C59">
              <w:rPr>
                <w:iCs/>
              </w:rPr>
              <w:t xml:space="preserve">Seznam všech databází: </w:t>
            </w:r>
            <w:r w:rsidR="006743C1">
              <w:fldChar w:fldCharType="begin"/>
            </w:r>
            <w:r w:rsidR="006743C1">
              <w:instrText xml:space="preserve"> HYPERLINK "http://portal.k.utb.cz/databases/alphabetical/" </w:instrText>
            </w:r>
            <w:r w:rsidR="006743C1">
              <w:fldChar w:fldCharType="separate"/>
            </w:r>
            <w:r w:rsidRPr="00AE1C59">
              <w:rPr>
                <w:rStyle w:val="Hypertextovodkaz"/>
              </w:rPr>
              <w:t>http://portal.k.utb.cz/databases/alphabetical/</w:t>
            </w:r>
            <w:r w:rsidR="006743C1">
              <w:rPr>
                <w:rStyle w:val="Hypertextovodkaz"/>
              </w:rPr>
              <w:fldChar w:fldCharType="end"/>
            </w:r>
          </w:p>
        </w:tc>
      </w:tr>
      <w:tr w:rsidR="00DB729B" w14:paraId="0C6F5183" w14:textId="77777777" w:rsidTr="00D53E52">
        <w:trPr>
          <w:gridBefore w:val="2"/>
          <w:gridAfter w:val="1"/>
          <w:wBefore w:w="221" w:type="dxa"/>
          <w:wAfter w:w="20" w:type="dxa"/>
          <w:trHeight w:val="284"/>
          <w:trPrChange w:id="2923" w:author="Simona Mrkvičková" w:date="2018-04-13T14:26:00Z">
            <w:trPr>
              <w:gridBefore w:val="2"/>
              <w:gridAfter w:val="1"/>
              <w:wBefore w:w="223" w:type="dxa"/>
              <w:wAfter w:w="11" w:type="dxa"/>
              <w:trHeight w:val="284"/>
            </w:trPr>
          </w:trPrChange>
        </w:trPr>
        <w:tc>
          <w:tcPr>
            <w:tcW w:w="9916" w:type="dxa"/>
            <w:gridSpan w:val="60"/>
            <w:shd w:val="clear" w:color="auto" w:fill="F7CAAC"/>
            <w:vAlign w:val="center"/>
            <w:tcPrChange w:id="2924" w:author="Simona Mrkvičková" w:date="2018-04-13T14:26:00Z">
              <w:tcPr>
                <w:tcW w:w="9923" w:type="dxa"/>
                <w:gridSpan w:val="60"/>
                <w:shd w:val="clear" w:color="auto" w:fill="F7CAAC"/>
                <w:vAlign w:val="center"/>
              </w:tcPr>
            </w:tcPrChange>
          </w:tcPr>
          <w:p w14:paraId="2CB08F1F" w14:textId="77777777" w:rsidR="00DB729B" w:rsidRDefault="00DB729B" w:rsidP="00570B6C">
            <w:pPr>
              <w:rPr>
                <w:b/>
              </w:rPr>
            </w:pPr>
            <w:r>
              <w:rPr>
                <w:b/>
              </w:rPr>
              <w:lastRenderedPageBreak/>
              <w:t>Název a stručný popis používaného antiplagiátorského systému</w:t>
            </w:r>
          </w:p>
        </w:tc>
      </w:tr>
      <w:tr w:rsidR="00DB729B" w14:paraId="35104B03" w14:textId="77777777" w:rsidTr="00D53E52">
        <w:trPr>
          <w:gridBefore w:val="2"/>
          <w:gridAfter w:val="1"/>
          <w:wBefore w:w="221" w:type="dxa"/>
          <w:wAfter w:w="20" w:type="dxa"/>
          <w:trHeight w:val="2268"/>
          <w:trPrChange w:id="2925" w:author="Simona Mrkvičková" w:date="2018-04-13T14:26:00Z">
            <w:trPr>
              <w:gridBefore w:val="2"/>
              <w:gridAfter w:val="1"/>
              <w:wBefore w:w="223" w:type="dxa"/>
              <w:wAfter w:w="11" w:type="dxa"/>
              <w:trHeight w:val="2268"/>
            </w:trPr>
          </w:trPrChange>
        </w:trPr>
        <w:tc>
          <w:tcPr>
            <w:tcW w:w="9916" w:type="dxa"/>
            <w:gridSpan w:val="60"/>
            <w:shd w:val="clear" w:color="auto" w:fill="FFFFFF"/>
            <w:tcPrChange w:id="2926" w:author="Simona Mrkvičková" w:date="2018-04-13T14:26:00Z">
              <w:tcPr>
                <w:tcW w:w="9923" w:type="dxa"/>
                <w:gridSpan w:val="60"/>
                <w:shd w:val="clear" w:color="auto" w:fill="FFFFFF"/>
              </w:tcPr>
            </w:tcPrChange>
          </w:tcPr>
          <w:p w14:paraId="2596B960" w14:textId="77777777" w:rsidR="00DB729B" w:rsidRDefault="00DB729B" w:rsidP="00570B6C">
            <w:pPr>
              <w:spacing w:before="60" w:after="60" w:line="252" w:lineRule="auto"/>
              <w:jc w:val="both"/>
            </w:pPr>
            <w:r>
              <w:t xml:space="preserve">V rámci předcházení a zamezování plagiátorství UTB ve Zlíně efektivně využívá po několik let antiplagiátorský systém </w:t>
            </w:r>
            <w:r w:rsidRPr="00462131">
              <w:rPr>
                <w:i/>
              </w:rPr>
              <w:t>Theses.cz</w:t>
            </w:r>
            <w:r>
              <w:t xml:space="preserve"> (vyvíjen a provozován Masarykovou univerzitou v Brně), který je považován za jeden z nejúčinnějších systémů pro odhalování plagiátů mezi závěrečnými pracemi dostupných v ČR. Tento systém slouží UTB ve Zlíně, stejně jako dalším univerzitám (nejen v ČR), jako národní registr závěrečných prací (informací o pracích - název, autor, ...) a 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užívaný UTB jako centrální informační systém o studiu a úložiště absolventských prací, je přímo napojen na tento systém pro odhalování plagiátů, uložené práce se do něj automaticky zasílají a po vyhodnocení se vrací jako výsledek zpět do IS/STAG.</w:t>
            </w:r>
          </w:p>
          <w:p w14:paraId="225266DA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4E407DE7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1B2AF66A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5A3BFEC6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4AA9C998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6EA7B9FC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3396FCB9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426A0891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78D787D3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7F82B218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53F73A14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4E7BF8BE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050264F2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47E75C2C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11C7F009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3E5039E6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26CA01FA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2EBA89FF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454CBBA0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2BC6C79C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03E48763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712AA107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0B706F00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735F0460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1F37CB9E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3A8B1FE0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0652A60D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2BB8F3C0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716BDAF9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51BC7492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45D0F774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7CB204FD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547654AC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5A9B2093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0C3D9C4B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32A1AA83" w14:textId="77777777" w:rsidR="00DB729B" w:rsidRDefault="00DB729B" w:rsidP="00570B6C">
            <w:pPr>
              <w:spacing w:before="60" w:after="60" w:line="252" w:lineRule="auto"/>
              <w:jc w:val="both"/>
            </w:pPr>
          </w:p>
          <w:p w14:paraId="7F171F14" w14:textId="77777777" w:rsidR="00DB729B" w:rsidRDefault="00DB729B" w:rsidP="00570B6C">
            <w:pPr>
              <w:spacing w:before="60" w:after="60" w:line="252" w:lineRule="auto"/>
              <w:jc w:val="both"/>
            </w:pPr>
          </w:p>
        </w:tc>
      </w:tr>
    </w:tbl>
    <w:p w14:paraId="4D1A7899" w14:textId="77777777" w:rsidR="00DA49CD" w:rsidRPr="002A2811" w:rsidRDefault="00DA49CD" w:rsidP="00DA49CD"/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01"/>
        <w:gridCol w:w="127"/>
        <w:gridCol w:w="74"/>
        <w:gridCol w:w="676"/>
        <w:gridCol w:w="598"/>
        <w:gridCol w:w="52"/>
        <w:gridCol w:w="2269"/>
        <w:gridCol w:w="78"/>
        <w:gridCol w:w="2848"/>
      </w:tblGrid>
      <w:tr w:rsidR="00C30CFA" w14:paraId="629668F3" w14:textId="77777777" w:rsidTr="00C30CFA"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</w:tcPr>
          <w:p w14:paraId="0B915C81" w14:textId="77777777" w:rsidR="00C30CFA" w:rsidRDefault="002270AD" w:rsidP="007B2524">
            <w:pPr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 w:rsidR="00C30CFA">
              <w:rPr>
                <w:b/>
                <w:sz w:val="28"/>
              </w:rPr>
              <w:t xml:space="preserve">C-IV – </w:t>
            </w:r>
            <w:r w:rsidR="00C30CFA" w:rsidRPr="00C30CFA">
              <w:rPr>
                <w:b/>
                <w:sz w:val="28"/>
              </w:rPr>
              <w:t>Materiální zabezpečení studijního programu</w:t>
            </w:r>
          </w:p>
        </w:tc>
      </w:tr>
      <w:tr w:rsidR="00C30CFA" w14:paraId="3BEBFD44" w14:textId="77777777" w:rsidTr="00C30CFA">
        <w:tc>
          <w:tcPr>
            <w:tcW w:w="32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F4512EF" w14:textId="77777777" w:rsidR="00C30CFA" w:rsidRDefault="00C30CFA" w:rsidP="007B2524">
            <w:pPr>
              <w:jc w:val="both"/>
              <w:rPr>
                <w:b/>
              </w:rPr>
            </w:pPr>
            <w:r>
              <w:rPr>
                <w:b/>
              </w:rPr>
              <w:t>Místo uskutečňování studijního programu</w:t>
            </w:r>
          </w:p>
        </w:tc>
        <w:tc>
          <w:tcPr>
            <w:tcW w:w="6722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440CD" w14:textId="77777777" w:rsidR="00C30CFA" w:rsidRDefault="00C30CFA" w:rsidP="00C30CFA">
            <w:pPr>
              <w:spacing w:before="60"/>
            </w:pPr>
            <w:r>
              <w:t>Univerzita Tomáše Bati ve Zlíně</w:t>
            </w:r>
          </w:p>
          <w:p w14:paraId="5066DA7A" w14:textId="77777777" w:rsidR="00C30CFA" w:rsidRDefault="00C30CFA" w:rsidP="007B2524">
            <w:r>
              <w:t>Fakulta technologická</w:t>
            </w:r>
          </w:p>
          <w:p w14:paraId="14D86AA4" w14:textId="77777777" w:rsidR="00C30CFA" w:rsidRDefault="00C30CFA" w:rsidP="007B2524">
            <w:r>
              <w:t>Vavrečkova 275</w:t>
            </w:r>
          </w:p>
          <w:p w14:paraId="4D7FD3C5" w14:textId="77777777" w:rsidR="00C30CFA" w:rsidRDefault="00C30CFA" w:rsidP="00C30CFA">
            <w:pPr>
              <w:spacing w:after="60"/>
            </w:pPr>
            <w:r>
              <w:t>760 01 Zlín</w:t>
            </w:r>
          </w:p>
        </w:tc>
      </w:tr>
      <w:tr w:rsidR="00C30CFA" w14:paraId="64E9E5DE" w14:textId="77777777" w:rsidTr="00C30CFA">
        <w:tc>
          <w:tcPr>
            <w:tcW w:w="9923" w:type="dxa"/>
            <w:gridSpan w:val="9"/>
            <w:shd w:val="clear" w:color="auto" w:fill="F7CAAC"/>
          </w:tcPr>
          <w:p w14:paraId="675FE53B" w14:textId="77777777" w:rsidR="00C30CFA" w:rsidRDefault="00C30CFA" w:rsidP="007B2524">
            <w:pPr>
              <w:jc w:val="both"/>
              <w:rPr>
                <w:b/>
              </w:rPr>
            </w:pPr>
            <w:r>
              <w:rPr>
                <w:b/>
              </w:rPr>
              <w:t>Kapacita výukových místností pro teoretickou výuku</w:t>
            </w:r>
          </w:p>
        </w:tc>
      </w:tr>
      <w:tr w:rsidR="00C30CFA" w14:paraId="1AF2BE97" w14:textId="77777777" w:rsidTr="00C30CFA">
        <w:trPr>
          <w:trHeight w:val="1781"/>
        </w:trPr>
        <w:tc>
          <w:tcPr>
            <w:tcW w:w="9923" w:type="dxa"/>
            <w:gridSpan w:val="9"/>
          </w:tcPr>
          <w:p w14:paraId="7C2462E4" w14:textId="77777777" w:rsidR="00C30CFA" w:rsidRDefault="00C30CFA" w:rsidP="008D284E">
            <w:pPr>
              <w:spacing w:before="120" w:after="120" w:line="252" w:lineRule="auto"/>
              <w:jc w:val="both"/>
            </w:pPr>
            <w:r w:rsidRPr="00341813">
              <w:t>Univerzita Tomáše Bati ve Zlíně</w:t>
            </w:r>
            <w:r>
              <w:t xml:space="preserve"> disponuje 28 velkými posluchárnami o celkové kapacitě 3103 míst. Z toho Fakulta technologická využívá 7 poslucháren s kapacitou 765 míst. Všechny posluchárny jsou vybaveny moderní audiovizuální prezentační technikou a </w:t>
            </w:r>
            <w:r w:rsidR="008D284E">
              <w:t>tabulemi pro popis stíratelnými fixy</w:t>
            </w:r>
            <w:r>
              <w:t>. Největší posluchárna umístěná na budově U1 má kapacitu 180 studentů, další 3 posluchárny mají kapacitu kolem 130 studentů, z toho dvě se nachází v moderní budově Laboratorního centra Fakulty technologické (LCFT). Na LCFT se taktéž nachází středn</w:t>
            </w:r>
            <w:r w:rsidR="008D284E">
              <w:t>ě velká</w:t>
            </w:r>
            <w:r>
              <w:t xml:space="preserve"> posluchárna s kapacitou 94 a dvě menší posluchárny s kapacitou 48</w:t>
            </w:r>
            <w:r w:rsidR="007E4666">
              <w:t xml:space="preserve"> míst</w:t>
            </w:r>
            <w:r>
              <w:t>. Fakulta technologická má k dispozici 14 seminárních místnost</w:t>
            </w:r>
            <w:r w:rsidR="007E4666">
              <w:t xml:space="preserve">í s celkovou kapacitou 374 míst, </w:t>
            </w:r>
            <w:r>
              <w:t>6 PC učeben s celkovou kapacitou 90 míst a 63 laboratoří s celkovou kapacitou 720 míst.</w:t>
            </w:r>
          </w:p>
        </w:tc>
      </w:tr>
      <w:tr w:rsidR="00C30CFA" w14:paraId="40849AD4" w14:textId="77777777" w:rsidTr="00C30CFA">
        <w:trPr>
          <w:trHeight w:val="202"/>
        </w:trPr>
        <w:tc>
          <w:tcPr>
            <w:tcW w:w="3402" w:type="dxa"/>
            <w:gridSpan w:val="3"/>
            <w:shd w:val="clear" w:color="auto" w:fill="F7CAAC"/>
          </w:tcPr>
          <w:p w14:paraId="6D8660C6" w14:textId="77777777" w:rsidR="00C30CFA" w:rsidRDefault="00C30CFA" w:rsidP="007B2524">
            <w:pPr>
              <w:rPr>
                <w:b/>
              </w:rPr>
            </w:pPr>
            <w:r w:rsidRPr="004D3AA2">
              <w:rPr>
                <w:b/>
              </w:rPr>
              <w:t>Z 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  <w:gridSpan w:val="2"/>
          </w:tcPr>
          <w:p w14:paraId="573B756D" w14:textId="77777777" w:rsidR="00C30CFA" w:rsidRDefault="00C30CFA" w:rsidP="007B2524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1F14CD36" w14:textId="77777777" w:rsidR="00C30CFA" w:rsidRDefault="00C30CFA" w:rsidP="007B2524">
            <w:pPr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26" w:type="dxa"/>
            <w:gridSpan w:val="2"/>
          </w:tcPr>
          <w:p w14:paraId="7C1158B2" w14:textId="77777777" w:rsidR="00C30CFA" w:rsidRDefault="00C30CFA" w:rsidP="007B2524"/>
        </w:tc>
      </w:tr>
      <w:tr w:rsidR="00C30CFA" w14:paraId="0A7B57B4" w14:textId="77777777" w:rsidTr="00C30CFA">
        <w:trPr>
          <w:trHeight w:val="139"/>
        </w:trPr>
        <w:tc>
          <w:tcPr>
            <w:tcW w:w="9923" w:type="dxa"/>
            <w:gridSpan w:val="9"/>
            <w:shd w:val="clear" w:color="auto" w:fill="F7CAAC"/>
          </w:tcPr>
          <w:p w14:paraId="3A347BBA" w14:textId="77777777" w:rsidR="00C30CFA" w:rsidRDefault="00C30CFA" w:rsidP="007B2524">
            <w:r>
              <w:rPr>
                <w:b/>
              </w:rPr>
              <w:t>Kapacita a popis odborné učebny</w:t>
            </w:r>
          </w:p>
        </w:tc>
      </w:tr>
      <w:tr w:rsidR="00C30CFA" w14:paraId="10CFCEB3" w14:textId="77777777" w:rsidTr="00C30CFA">
        <w:trPr>
          <w:trHeight w:val="437"/>
        </w:trPr>
        <w:tc>
          <w:tcPr>
            <w:tcW w:w="9923" w:type="dxa"/>
            <w:gridSpan w:val="9"/>
          </w:tcPr>
          <w:p w14:paraId="38E052A8" w14:textId="77777777" w:rsidR="00C30CFA" w:rsidRDefault="00C30CFA" w:rsidP="00C30CFA">
            <w:pPr>
              <w:spacing w:before="120" w:after="120" w:line="252" w:lineRule="auto"/>
              <w:jc w:val="both"/>
            </w:pPr>
            <w:r>
              <w:t>Počítačové a multimediální učebny - celková kapacita 60 míst, učebny jsou vybaveny počítači s konfigurací umožňující práci s CAD, CAE a CAM aplikacemi.</w:t>
            </w:r>
          </w:p>
        </w:tc>
      </w:tr>
      <w:tr w:rsidR="00C30CFA" w14:paraId="6E20832A" w14:textId="77777777" w:rsidTr="00C30CFA">
        <w:trPr>
          <w:trHeight w:val="166"/>
        </w:trPr>
        <w:tc>
          <w:tcPr>
            <w:tcW w:w="3402" w:type="dxa"/>
            <w:gridSpan w:val="3"/>
            <w:shd w:val="clear" w:color="auto" w:fill="F7CAAC"/>
          </w:tcPr>
          <w:p w14:paraId="0F397070" w14:textId="77777777" w:rsidR="00C30CFA" w:rsidRDefault="00C30CFA" w:rsidP="007B2524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  <w:gridSpan w:val="2"/>
          </w:tcPr>
          <w:p w14:paraId="299B3023" w14:textId="77777777" w:rsidR="00C30CFA" w:rsidRDefault="00C30CFA" w:rsidP="007B2524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41927213" w14:textId="77777777" w:rsidR="00C30CFA" w:rsidRDefault="00C30CFA" w:rsidP="007B2524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26" w:type="dxa"/>
            <w:gridSpan w:val="2"/>
          </w:tcPr>
          <w:p w14:paraId="2A2F280F" w14:textId="77777777" w:rsidR="00C30CFA" w:rsidRDefault="00C30CFA" w:rsidP="007B2524"/>
        </w:tc>
      </w:tr>
      <w:tr w:rsidR="00C30CFA" w14:paraId="022A89EF" w14:textId="77777777" w:rsidTr="006C755B">
        <w:trPr>
          <w:trHeight w:val="166"/>
        </w:trPr>
        <w:tc>
          <w:tcPr>
            <w:tcW w:w="9923" w:type="dxa"/>
            <w:gridSpan w:val="9"/>
            <w:shd w:val="clear" w:color="auto" w:fill="FBD4B4" w:themeFill="accent6" w:themeFillTint="66"/>
          </w:tcPr>
          <w:p w14:paraId="7054D98B" w14:textId="77777777" w:rsidR="00C30CFA" w:rsidRDefault="00C30CFA" w:rsidP="007B2524">
            <w:r>
              <w:rPr>
                <w:b/>
              </w:rPr>
              <w:t>Kapacita a popis odborné učebny</w:t>
            </w:r>
          </w:p>
        </w:tc>
      </w:tr>
      <w:tr w:rsidR="00C30CFA" w14:paraId="7F8D6FA5" w14:textId="77777777" w:rsidTr="00C30CFA">
        <w:trPr>
          <w:trHeight w:val="707"/>
        </w:trPr>
        <w:tc>
          <w:tcPr>
            <w:tcW w:w="9923" w:type="dxa"/>
            <w:gridSpan w:val="9"/>
            <w:shd w:val="clear" w:color="auto" w:fill="auto"/>
          </w:tcPr>
          <w:p w14:paraId="34FA409C" w14:textId="77777777" w:rsidR="00C30CFA" w:rsidRDefault="00C30CFA" w:rsidP="00C30CFA">
            <w:pPr>
              <w:spacing w:before="120" w:after="120" w:line="252" w:lineRule="auto"/>
              <w:jc w:val="both"/>
            </w:pPr>
            <w:r w:rsidRPr="00951F85">
              <w:t xml:space="preserve">Specializované metrologické laboratoře </w:t>
            </w:r>
            <w:r>
              <w:t>-</w:t>
            </w:r>
            <w:r w:rsidRPr="00951F85">
              <w:t xml:space="preserve"> celková kapacita 36 míst, laboratoře jsou vybaveny zařízením pro měření mechanických vlastností, povrchových a strukturálních vlastností polymerních i ko</w:t>
            </w:r>
            <w:r>
              <w:t>v</w:t>
            </w:r>
            <w:r w:rsidRPr="00951F85">
              <w:t>ových výrobků až do oblasti nanometrie, destrukční zkoušky s možností záznamu vysokorychlostní kamerou.</w:t>
            </w:r>
            <w:r>
              <w:t xml:space="preserve"> V roce 2018 bude zakoupen p</w:t>
            </w:r>
            <w:r w:rsidRPr="008A7913">
              <w:t>řístroj pro měření mechanických vlastností materiálů při statickém a cyklickém namáhání</w:t>
            </w:r>
            <w:r>
              <w:t>.</w:t>
            </w:r>
          </w:p>
        </w:tc>
      </w:tr>
      <w:tr w:rsidR="00C30CFA" w14:paraId="40983EE4" w14:textId="77777777" w:rsidTr="00C30CFA">
        <w:trPr>
          <w:trHeight w:val="166"/>
        </w:trPr>
        <w:tc>
          <w:tcPr>
            <w:tcW w:w="3402" w:type="dxa"/>
            <w:gridSpan w:val="3"/>
            <w:shd w:val="clear" w:color="auto" w:fill="F7CAAC"/>
          </w:tcPr>
          <w:p w14:paraId="70010F04" w14:textId="77777777" w:rsidR="00C30CFA" w:rsidRDefault="00C30CFA" w:rsidP="007B2524"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274" w:type="dxa"/>
            <w:gridSpan w:val="2"/>
          </w:tcPr>
          <w:p w14:paraId="73A9F2E1" w14:textId="77777777" w:rsidR="00C30CFA" w:rsidRDefault="00C30CFA" w:rsidP="007B2524">
            <w:r>
              <w:t>0</w:t>
            </w:r>
          </w:p>
        </w:tc>
        <w:tc>
          <w:tcPr>
            <w:tcW w:w="2321" w:type="dxa"/>
            <w:gridSpan w:val="2"/>
            <w:shd w:val="clear" w:color="auto" w:fill="F7CAAC"/>
          </w:tcPr>
          <w:p w14:paraId="59D78744" w14:textId="77777777" w:rsidR="00C30CFA" w:rsidRDefault="00C30CFA" w:rsidP="007B2524"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926" w:type="dxa"/>
            <w:gridSpan w:val="2"/>
          </w:tcPr>
          <w:p w14:paraId="3C6D1A57" w14:textId="77777777" w:rsidR="00C30CFA" w:rsidRDefault="00C30CFA" w:rsidP="007B2524"/>
        </w:tc>
      </w:tr>
      <w:tr w:rsidR="00C30CFA" w14:paraId="55C84C4B" w14:textId="77777777" w:rsidTr="00C30CFA">
        <w:trPr>
          <w:trHeight w:val="135"/>
        </w:trPr>
        <w:tc>
          <w:tcPr>
            <w:tcW w:w="9923" w:type="dxa"/>
            <w:gridSpan w:val="9"/>
            <w:shd w:val="clear" w:color="auto" w:fill="F7CAAC"/>
          </w:tcPr>
          <w:p w14:paraId="2BB18F04" w14:textId="77777777" w:rsidR="00C30CFA" w:rsidRDefault="00C30CFA" w:rsidP="007B2524">
            <w:r>
              <w:rPr>
                <w:b/>
              </w:rPr>
              <w:t>Kapacita a popis odborné učebny</w:t>
            </w:r>
          </w:p>
        </w:tc>
      </w:tr>
      <w:tr w:rsidR="00C30CFA" w:rsidRPr="001B0CAE" w14:paraId="7335B4B3" w14:textId="77777777" w:rsidTr="00C30CFA">
        <w:trPr>
          <w:trHeight w:val="685"/>
        </w:trPr>
        <w:tc>
          <w:tcPr>
            <w:tcW w:w="9923" w:type="dxa"/>
            <w:gridSpan w:val="9"/>
          </w:tcPr>
          <w:p w14:paraId="0023A9CC" w14:textId="77777777" w:rsidR="00C30CFA" w:rsidRPr="001B0CAE" w:rsidRDefault="00C30CFA" w:rsidP="00C30CFA">
            <w:pPr>
              <w:spacing w:before="120" w:after="120" w:line="252" w:lineRule="auto"/>
              <w:jc w:val="both"/>
            </w:pPr>
            <w:r>
              <w:t>Specializované laboratoře - kapacita 12 míst, studenti mají možnost se seznámit s moderními technologiemi typu rapid prototyping, reverzní inženýrství, laserové pracoviště, robotické pracoviště (průmyslový robot Wittmann, výukové robotické pracoviště Festo). V roce 2018 bude zakoupeno zařízení pro m</w:t>
            </w:r>
            <w:r w:rsidRPr="008A7913">
              <w:t>ěření deformací pomocí digitální korelace obrazů</w:t>
            </w:r>
            <w:r>
              <w:t>.</w:t>
            </w:r>
          </w:p>
        </w:tc>
      </w:tr>
      <w:tr w:rsidR="00C30CFA" w14:paraId="10013345" w14:textId="77777777" w:rsidTr="00C30CFA">
        <w:trPr>
          <w:trHeight w:val="135"/>
        </w:trPr>
        <w:tc>
          <w:tcPr>
            <w:tcW w:w="3328" w:type="dxa"/>
            <w:gridSpan w:val="2"/>
            <w:shd w:val="clear" w:color="auto" w:fill="F7CAAC"/>
          </w:tcPr>
          <w:p w14:paraId="6E621CB4" w14:textId="77777777" w:rsidR="00C30CFA" w:rsidRDefault="00C30CFA" w:rsidP="007B2524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4"/>
          </w:tcPr>
          <w:p w14:paraId="44F42059" w14:textId="77777777" w:rsidR="00C30CFA" w:rsidRPr="00767202" w:rsidRDefault="00C30CFA" w:rsidP="007B2524">
            <w:r w:rsidRPr="00767202"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14:paraId="6489D304" w14:textId="77777777" w:rsidR="00C30CFA" w:rsidRDefault="00C30CFA" w:rsidP="007B2524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848" w:type="dxa"/>
          </w:tcPr>
          <w:p w14:paraId="167134BF" w14:textId="77777777" w:rsidR="00C30CFA" w:rsidRDefault="00C30CFA" w:rsidP="007B2524">
            <w:pPr>
              <w:rPr>
                <w:b/>
              </w:rPr>
            </w:pPr>
          </w:p>
        </w:tc>
      </w:tr>
      <w:tr w:rsidR="00C30CFA" w14:paraId="5EF8EEA4" w14:textId="77777777" w:rsidTr="00C30CFA">
        <w:trPr>
          <w:trHeight w:val="135"/>
        </w:trPr>
        <w:tc>
          <w:tcPr>
            <w:tcW w:w="9923" w:type="dxa"/>
            <w:gridSpan w:val="9"/>
            <w:shd w:val="clear" w:color="auto" w:fill="F7CAAC"/>
          </w:tcPr>
          <w:p w14:paraId="1918942B" w14:textId="77777777" w:rsidR="00C30CFA" w:rsidRDefault="00C30CFA" w:rsidP="007B2524">
            <w:pPr>
              <w:rPr>
                <w:b/>
              </w:rPr>
            </w:pPr>
            <w:r w:rsidRPr="00374047">
              <w:rPr>
                <w:b/>
              </w:rPr>
              <w:t>Kapacita a popis odborné učebny</w:t>
            </w:r>
          </w:p>
        </w:tc>
      </w:tr>
      <w:tr w:rsidR="00C30CFA" w:rsidRPr="00374047" w14:paraId="725CA269" w14:textId="77777777" w:rsidTr="00C30CFA">
        <w:trPr>
          <w:trHeight w:val="695"/>
        </w:trPr>
        <w:tc>
          <w:tcPr>
            <w:tcW w:w="9923" w:type="dxa"/>
            <w:gridSpan w:val="9"/>
            <w:shd w:val="clear" w:color="auto" w:fill="FFFFFF" w:themeFill="background1"/>
          </w:tcPr>
          <w:p w14:paraId="0EE7EC30" w14:textId="77777777" w:rsidR="00C30CFA" w:rsidRPr="00374047" w:rsidRDefault="00C30CFA" w:rsidP="007E4666">
            <w:pPr>
              <w:spacing w:before="120" w:after="120" w:line="252" w:lineRule="auto"/>
              <w:jc w:val="both"/>
            </w:pPr>
            <w:r>
              <w:t xml:space="preserve">Výrobní laboratoře - kapacita 24 míst, tyto laboratoře jsou vybaveny </w:t>
            </w:r>
            <w:r w:rsidR="007E4666">
              <w:t>množstvím průmyslových zařízení</w:t>
            </w:r>
            <w:r>
              <w:t>, která umožňují</w:t>
            </w:r>
            <w:r w:rsidR="007E4666">
              <w:t xml:space="preserve"> kusovou a malosériovou výrobu (</w:t>
            </w:r>
            <w:r>
              <w:t xml:space="preserve">např. </w:t>
            </w:r>
            <w:r w:rsidR="007E4666">
              <w:t>v</w:t>
            </w:r>
            <w:r w:rsidRPr="00752BD5">
              <w:t>střikovací stro</w:t>
            </w:r>
            <w:r>
              <w:t xml:space="preserve">j pro výrobu dílů z termoplastů Arburg nebo vstřikovací stroj na výrobu dílů z pryže REP, obráběcí stroje, dále zařízení vhodná pro přípravu laboratorních vzorků a běžné laboratorní měření. V roce 2018 bude zakoupeno </w:t>
            </w:r>
            <w:r w:rsidRPr="008A7913">
              <w:t>CNC soustružnicko-frézovací zařízení</w:t>
            </w:r>
            <w:r>
              <w:t>, CNC frézovací zařízení a z</w:t>
            </w:r>
            <w:r w:rsidRPr="008A7913">
              <w:t>kušební zařízení pro tváření plechů</w:t>
            </w:r>
            <w:r>
              <w:t>.</w:t>
            </w:r>
          </w:p>
        </w:tc>
      </w:tr>
      <w:tr w:rsidR="00C30CFA" w14:paraId="3AEAA02C" w14:textId="77777777" w:rsidTr="00C30CFA">
        <w:trPr>
          <w:trHeight w:val="135"/>
        </w:trPr>
        <w:tc>
          <w:tcPr>
            <w:tcW w:w="3328" w:type="dxa"/>
            <w:gridSpan w:val="2"/>
            <w:shd w:val="clear" w:color="auto" w:fill="F7CAAC"/>
          </w:tcPr>
          <w:p w14:paraId="66CF8017" w14:textId="77777777" w:rsidR="00C30CFA" w:rsidRDefault="00C30CFA" w:rsidP="007B2524">
            <w:pPr>
              <w:rPr>
                <w:b/>
              </w:rPr>
            </w:pPr>
            <w:r w:rsidRPr="004D3AA2">
              <w:rPr>
                <w:b/>
              </w:rPr>
              <w:t>Z toho kapacita</w:t>
            </w:r>
            <w:r>
              <w:rPr>
                <w:b/>
              </w:rPr>
              <w:t xml:space="preserve"> v prostorách v nájmu</w:t>
            </w:r>
          </w:p>
        </w:tc>
        <w:tc>
          <w:tcPr>
            <w:tcW w:w="1400" w:type="dxa"/>
            <w:gridSpan w:val="4"/>
          </w:tcPr>
          <w:p w14:paraId="4171EC90" w14:textId="77777777" w:rsidR="00C30CFA" w:rsidRPr="00767202" w:rsidRDefault="00C30CFA" w:rsidP="007B2524">
            <w:r w:rsidRPr="00767202">
              <w:t>0</w:t>
            </w:r>
          </w:p>
        </w:tc>
        <w:tc>
          <w:tcPr>
            <w:tcW w:w="2347" w:type="dxa"/>
            <w:gridSpan w:val="2"/>
            <w:shd w:val="clear" w:color="auto" w:fill="F7CAAC"/>
          </w:tcPr>
          <w:p w14:paraId="4A8D33F8" w14:textId="77777777" w:rsidR="00C30CFA" w:rsidRDefault="00C30CFA" w:rsidP="007B2524">
            <w:pPr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848" w:type="dxa"/>
          </w:tcPr>
          <w:p w14:paraId="260F7AE6" w14:textId="77777777" w:rsidR="00C30CFA" w:rsidRDefault="00C30CFA" w:rsidP="007B2524">
            <w:pPr>
              <w:rPr>
                <w:b/>
              </w:rPr>
            </w:pPr>
          </w:p>
        </w:tc>
      </w:tr>
      <w:tr w:rsidR="00C30CFA" w14:paraId="2E379EE1" w14:textId="77777777" w:rsidTr="00C30CFA">
        <w:trPr>
          <w:trHeight w:val="135"/>
        </w:trPr>
        <w:tc>
          <w:tcPr>
            <w:tcW w:w="9923" w:type="dxa"/>
            <w:gridSpan w:val="9"/>
            <w:shd w:val="clear" w:color="auto" w:fill="F7CAAC"/>
          </w:tcPr>
          <w:p w14:paraId="560F90EC" w14:textId="77777777" w:rsidR="00C30CFA" w:rsidRDefault="00C30CFA" w:rsidP="007B2524">
            <w:pPr>
              <w:rPr>
                <w:b/>
              </w:rPr>
            </w:pPr>
            <w:r>
              <w:rPr>
                <w:b/>
              </w:rPr>
              <w:t xml:space="preserve">Vyjádření orgánu </w:t>
            </w:r>
            <w:r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C30CFA" w14:paraId="430C2888" w14:textId="77777777" w:rsidTr="00C30CFA">
        <w:trPr>
          <w:trHeight w:val="288"/>
        </w:trPr>
        <w:tc>
          <w:tcPr>
            <w:tcW w:w="9923" w:type="dxa"/>
            <w:gridSpan w:val="9"/>
          </w:tcPr>
          <w:p w14:paraId="26D6DBDB" w14:textId="77777777" w:rsidR="00C30CFA" w:rsidRDefault="00C30CFA" w:rsidP="007B2524">
            <w:r>
              <w:t>---</w:t>
            </w:r>
          </w:p>
          <w:p w14:paraId="1BBD2A4A" w14:textId="77777777" w:rsidR="00C30CFA" w:rsidRDefault="00C30CFA" w:rsidP="007B2524"/>
        </w:tc>
      </w:tr>
      <w:tr w:rsidR="00C30CFA" w14:paraId="5B79B3FF" w14:textId="77777777" w:rsidTr="00C30CFA">
        <w:trPr>
          <w:trHeight w:val="205"/>
        </w:trPr>
        <w:tc>
          <w:tcPr>
            <w:tcW w:w="9923" w:type="dxa"/>
            <w:gridSpan w:val="9"/>
            <w:shd w:val="clear" w:color="auto" w:fill="F7CAAC"/>
          </w:tcPr>
          <w:p w14:paraId="447BC678" w14:textId="77777777" w:rsidR="00C30CFA" w:rsidRDefault="00C30CFA" w:rsidP="007B2524">
            <w:pPr>
              <w:rPr>
                <w:b/>
              </w:rPr>
            </w:pPr>
            <w:r>
              <w:rPr>
                <w:b/>
              </w:rPr>
              <w:t>Opatření a podmínky k zajištění rovného přístupu</w:t>
            </w:r>
          </w:p>
        </w:tc>
      </w:tr>
      <w:tr w:rsidR="00C30CFA" w14:paraId="61513AFF" w14:textId="77777777" w:rsidTr="00C30CFA">
        <w:trPr>
          <w:trHeight w:val="1558"/>
        </w:trPr>
        <w:tc>
          <w:tcPr>
            <w:tcW w:w="9923" w:type="dxa"/>
            <w:gridSpan w:val="9"/>
          </w:tcPr>
          <w:p w14:paraId="66FB25A3" w14:textId="77777777" w:rsidR="00C30CFA" w:rsidRDefault="00C30CFA" w:rsidP="00C30CFA">
            <w:pPr>
              <w:spacing w:before="120" w:after="120" w:line="252" w:lineRule="auto"/>
              <w:jc w:val="both"/>
            </w:pPr>
            <w:r>
              <w:t xml:space="preserve">Na Fakultě technologické je vybudováno sociální a technické zázemí dostupné pro studenty i zaměstnance vysoké školy. </w:t>
            </w:r>
            <w:r w:rsidRPr="00402A65">
              <w:t xml:space="preserve">Stravování </w:t>
            </w:r>
            <w:r>
              <w:t xml:space="preserve">je </w:t>
            </w:r>
            <w:r w:rsidRPr="00402A65">
              <w:t>zajiš</w:t>
            </w:r>
            <w:r>
              <w:t>těno</w:t>
            </w:r>
            <w:r w:rsidRPr="00402A65">
              <w:t xml:space="preserve"> ve dvou menzách, restauraci a bufetu. </w:t>
            </w:r>
            <w:r w:rsidR="008D284E">
              <w:t xml:space="preserve">Na </w:t>
            </w:r>
            <w:r w:rsidR="008D284E" w:rsidRPr="00B646DE">
              <w:t>FT jsou vybudovány ku</w:t>
            </w:r>
            <w:r w:rsidR="008D284E">
              <w:t xml:space="preserve">chyňky, které jsou dostupné i studentům. Laboratorní centrum Fakulty technologické je </w:t>
            </w:r>
            <w:r>
              <w:t>moderně vybaven</w:t>
            </w:r>
            <w:r w:rsidR="008D284E">
              <w:t>o</w:t>
            </w:r>
            <w:r>
              <w:t xml:space="preserve"> a je zajištěn bezbariérový přístup pro handicapované studenty a zaměstnance. </w:t>
            </w:r>
            <w:r w:rsidRPr="001C564C">
              <w:t>V budovách FT jsou umístěny klidové zóny pro studenty, kde mohou trávit čas mezi výukou, jsou k dispozici PC včetn</w:t>
            </w:r>
            <w:r w:rsidR="008D284E">
              <w:t xml:space="preserve">ě tiskáren pro tisk dokumentů. </w:t>
            </w:r>
            <w:r w:rsidRPr="001C564C">
              <w:t>Na UTB je taktéž vybudováno zázemí pro studenty a zaměstnance pro odpočinek, trávení volného času a jiné mimostudijní aktivity.</w:t>
            </w:r>
          </w:p>
          <w:p w14:paraId="4BDFBC8D" w14:textId="77777777" w:rsidR="00C30CFA" w:rsidRDefault="00C30CFA" w:rsidP="00C30CFA">
            <w:pPr>
              <w:spacing w:before="120" w:after="120" w:line="252" w:lineRule="auto"/>
              <w:jc w:val="both"/>
            </w:pPr>
          </w:p>
        </w:tc>
      </w:tr>
      <w:tr w:rsidR="00DB729B" w14:paraId="3AC3900A" w14:textId="77777777" w:rsidTr="00C30CFA">
        <w:tc>
          <w:tcPr>
            <w:tcW w:w="9923" w:type="dxa"/>
            <w:gridSpan w:val="9"/>
            <w:tcBorders>
              <w:bottom w:val="double" w:sz="4" w:space="0" w:color="auto"/>
            </w:tcBorders>
            <w:shd w:val="clear" w:color="auto" w:fill="BDD6EE"/>
          </w:tcPr>
          <w:p w14:paraId="0451374F" w14:textId="77777777" w:rsidR="00DB729B" w:rsidRDefault="00DB729B" w:rsidP="00570B6C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C-V – Finanční zabezpečení studijního programu</w:t>
            </w:r>
          </w:p>
        </w:tc>
      </w:tr>
      <w:tr w:rsidR="00DB729B" w14:paraId="7A5A6B07" w14:textId="77777777" w:rsidTr="00C30CFA">
        <w:tc>
          <w:tcPr>
            <w:tcW w:w="4078" w:type="dxa"/>
            <w:gridSpan w:val="4"/>
            <w:tcBorders>
              <w:top w:val="single" w:sz="12" w:space="0" w:color="auto"/>
            </w:tcBorders>
            <w:shd w:val="clear" w:color="auto" w:fill="F7CAAC"/>
          </w:tcPr>
          <w:p w14:paraId="7B79AE44" w14:textId="77777777" w:rsidR="00DB729B" w:rsidRDefault="00DB729B" w:rsidP="00570B6C">
            <w:pPr>
              <w:jc w:val="both"/>
              <w:rPr>
                <w:b/>
              </w:rPr>
            </w:pPr>
            <w:r w:rsidRPr="004D3AA2">
              <w:rPr>
                <w:b/>
              </w:rPr>
              <w:t>Vzdělávací činnost vysoké školy</w:t>
            </w:r>
            <w:r>
              <w:rPr>
                <w:b/>
              </w:rPr>
              <w:t xml:space="preserve"> financovaná ze státního rozpočtu</w:t>
            </w:r>
          </w:p>
        </w:tc>
        <w:tc>
          <w:tcPr>
            <w:tcW w:w="5845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061F505B" w14:textId="77777777" w:rsidR="00DB729B" w:rsidRDefault="00DB729B" w:rsidP="00570B6C">
            <w:pPr>
              <w:jc w:val="both"/>
              <w:rPr>
                <w:bCs/>
              </w:rPr>
            </w:pPr>
            <w:r>
              <w:rPr>
                <w:bCs/>
              </w:rPr>
              <w:t>ano</w:t>
            </w:r>
          </w:p>
        </w:tc>
      </w:tr>
      <w:tr w:rsidR="00DB729B" w14:paraId="2A3A0508" w14:textId="77777777" w:rsidTr="00C30CFA">
        <w:tc>
          <w:tcPr>
            <w:tcW w:w="9923" w:type="dxa"/>
            <w:gridSpan w:val="9"/>
            <w:shd w:val="clear" w:color="auto" w:fill="F7CAAC"/>
          </w:tcPr>
          <w:p w14:paraId="79C8DFAE" w14:textId="77777777" w:rsidR="00DB729B" w:rsidRDefault="00DB729B" w:rsidP="00570B6C">
            <w:pPr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DB729B" w14:paraId="2B64E471" w14:textId="77777777" w:rsidTr="00C30CFA">
        <w:trPr>
          <w:trHeight w:val="5398"/>
        </w:trPr>
        <w:tc>
          <w:tcPr>
            <w:tcW w:w="9923" w:type="dxa"/>
            <w:gridSpan w:val="9"/>
          </w:tcPr>
          <w:p w14:paraId="0EDFD043" w14:textId="77777777" w:rsidR="00DB729B" w:rsidRDefault="00DB729B" w:rsidP="00570B6C">
            <w:pPr>
              <w:jc w:val="both"/>
            </w:pPr>
          </w:p>
          <w:p w14:paraId="3B455156" w14:textId="77777777" w:rsidR="00DB729B" w:rsidRDefault="00DB729B" w:rsidP="00570B6C">
            <w:pPr>
              <w:jc w:val="both"/>
            </w:pPr>
          </w:p>
          <w:p w14:paraId="6D4E3684" w14:textId="77777777" w:rsidR="00DB729B" w:rsidRDefault="00DB729B" w:rsidP="00570B6C">
            <w:pPr>
              <w:jc w:val="both"/>
            </w:pPr>
          </w:p>
          <w:p w14:paraId="6C8E63D5" w14:textId="77777777" w:rsidR="00DB729B" w:rsidRDefault="00DB729B" w:rsidP="00570B6C">
            <w:pPr>
              <w:jc w:val="both"/>
            </w:pPr>
          </w:p>
          <w:p w14:paraId="2D98C237" w14:textId="77777777" w:rsidR="00DB729B" w:rsidRDefault="00DB729B" w:rsidP="00570B6C">
            <w:pPr>
              <w:jc w:val="both"/>
            </w:pPr>
          </w:p>
          <w:p w14:paraId="585F77BE" w14:textId="77777777" w:rsidR="00DB729B" w:rsidRDefault="00DB729B" w:rsidP="00570B6C">
            <w:pPr>
              <w:jc w:val="both"/>
            </w:pPr>
          </w:p>
          <w:p w14:paraId="6181A3F7" w14:textId="77777777" w:rsidR="00DB729B" w:rsidRDefault="00DB729B" w:rsidP="00570B6C">
            <w:pPr>
              <w:jc w:val="both"/>
            </w:pPr>
          </w:p>
          <w:p w14:paraId="457C22CE" w14:textId="77777777" w:rsidR="00DB729B" w:rsidRDefault="00DB729B" w:rsidP="00570B6C">
            <w:pPr>
              <w:jc w:val="both"/>
            </w:pPr>
          </w:p>
          <w:p w14:paraId="46501E24" w14:textId="77777777" w:rsidR="00DB729B" w:rsidRDefault="00DB729B" w:rsidP="00570B6C">
            <w:pPr>
              <w:jc w:val="both"/>
            </w:pPr>
          </w:p>
          <w:p w14:paraId="0AA114BC" w14:textId="77777777" w:rsidR="00DB729B" w:rsidRDefault="00DB729B" w:rsidP="00570B6C">
            <w:pPr>
              <w:jc w:val="both"/>
            </w:pPr>
          </w:p>
          <w:p w14:paraId="60A538FA" w14:textId="77777777" w:rsidR="00DB729B" w:rsidRDefault="00DB729B" w:rsidP="00570B6C">
            <w:pPr>
              <w:jc w:val="both"/>
            </w:pPr>
          </w:p>
          <w:p w14:paraId="3D87B001" w14:textId="77777777" w:rsidR="00DB729B" w:rsidRDefault="00DB729B" w:rsidP="00570B6C">
            <w:pPr>
              <w:jc w:val="both"/>
            </w:pPr>
          </w:p>
          <w:p w14:paraId="1977E065" w14:textId="77777777" w:rsidR="00DB729B" w:rsidRDefault="00DB729B" w:rsidP="00570B6C">
            <w:pPr>
              <w:jc w:val="both"/>
            </w:pPr>
          </w:p>
          <w:p w14:paraId="26E847DA" w14:textId="77777777" w:rsidR="00DB729B" w:rsidRDefault="00DB729B" w:rsidP="00570B6C">
            <w:pPr>
              <w:jc w:val="both"/>
            </w:pPr>
          </w:p>
          <w:p w14:paraId="381942C6" w14:textId="77777777" w:rsidR="00DB729B" w:rsidRDefault="00DB729B" w:rsidP="00570B6C">
            <w:pPr>
              <w:jc w:val="both"/>
            </w:pPr>
          </w:p>
          <w:p w14:paraId="3C2371D5" w14:textId="77777777" w:rsidR="00DB729B" w:rsidRDefault="00DB729B" w:rsidP="00570B6C">
            <w:pPr>
              <w:jc w:val="both"/>
            </w:pPr>
          </w:p>
          <w:p w14:paraId="36D2D24B" w14:textId="77777777" w:rsidR="00DB729B" w:rsidRDefault="00DB729B" w:rsidP="00570B6C">
            <w:pPr>
              <w:jc w:val="both"/>
            </w:pPr>
          </w:p>
          <w:p w14:paraId="50DA5FE3" w14:textId="77777777" w:rsidR="00DB729B" w:rsidRDefault="00DB729B" w:rsidP="00570B6C">
            <w:pPr>
              <w:jc w:val="both"/>
            </w:pPr>
          </w:p>
          <w:p w14:paraId="649D5CBB" w14:textId="77777777" w:rsidR="00DB729B" w:rsidRDefault="00DB729B" w:rsidP="00570B6C">
            <w:pPr>
              <w:jc w:val="both"/>
            </w:pPr>
          </w:p>
          <w:p w14:paraId="03FB66E7" w14:textId="77777777" w:rsidR="00DB729B" w:rsidRDefault="00DB729B" w:rsidP="00570B6C">
            <w:pPr>
              <w:jc w:val="both"/>
            </w:pPr>
          </w:p>
          <w:p w14:paraId="5EA74DC9" w14:textId="77777777" w:rsidR="00DB729B" w:rsidRDefault="00DB729B" w:rsidP="00570B6C">
            <w:pPr>
              <w:jc w:val="both"/>
            </w:pPr>
          </w:p>
          <w:p w14:paraId="535FF5C1" w14:textId="77777777" w:rsidR="00DB729B" w:rsidRDefault="00DB729B" w:rsidP="00570B6C">
            <w:pPr>
              <w:jc w:val="both"/>
            </w:pPr>
          </w:p>
          <w:p w14:paraId="2363CFDF" w14:textId="77777777" w:rsidR="00DB729B" w:rsidRDefault="00DB729B" w:rsidP="00570B6C">
            <w:pPr>
              <w:jc w:val="both"/>
            </w:pPr>
          </w:p>
          <w:p w14:paraId="472A60EC" w14:textId="77777777" w:rsidR="00DB729B" w:rsidRDefault="00DB729B" w:rsidP="00570B6C">
            <w:pPr>
              <w:jc w:val="both"/>
            </w:pPr>
          </w:p>
          <w:p w14:paraId="3FD51F71" w14:textId="77777777" w:rsidR="00DB729B" w:rsidRDefault="00DB729B" w:rsidP="00570B6C">
            <w:pPr>
              <w:jc w:val="both"/>
            </w:pPr>
          </w:p>
          <w:p w14:paraId="6E24067E" w14:textId="77777777" w:rsidR="00DB729B" w:rsidRDefault="00DB729B" w:rsidP="00570B6C">
            <w:pPr>
              <w:jc w:val="both"/>
            </w:pPr>
          </w:p>
          <w:p w14:paraId="771A04CF" w14:textId="77777777" w:rsidR="00DB729B" w:rsidRDefault="00DB729B" w:rsidP="00570B6C">
            <w:pPr>
              <w:jc w:val="both"/>
            </w:pPr>
          </w:p>
          <w:p w14:paraId="3C376EEA" w14:textId="77777777" w:rsidR="00DB729B" w:rsidRDefault="00DB729B" w:rsidP="00570B6C">
            <w:pPr>
              <w:jc w:val="both"/>
            </w:pPr>
          </w:p>
          <w:p w14:paraId="35A6C845" w14:textId="77777777" w:rsidR="00DB729B" w:rsidRDefault="00DB729B" w:rsidP="00570B6C">
            <w:pPr>
              <w:jc w:val="both"/>
            </w:pPr>
          </w:p>
          <w:p w14:paraId="5A5DE0EC" w14:textId="77777777" w:rsidR="00DB729B" w:rsidRDefault="00DB729B" w:rsidP="00570B6C">
            <w:pPr>
              <w:jc w:val="both"/>
            </w:pPr>
          </w:p>
          <w:p w14:paraId="5E8AA01D" w14:textId="77777777" w:rsidR="00DB729B" w:rsidRDefault="00DB729B" w:rsidP="00570B6C">
            <w:pPr>
              <w:jc w:val="both"/>
            </w:pPr>
          </w:p>
          <w:p w14:paraId="072D6556" w14:textId="77777777" w:rsidR="00DB729B" w:rsidRDefault="00DB729B" w:rsidP="00570B6C">
            <w:pPr>
              <w:jc w:val="both"/>
            </w:pPr>
          </w:p>
          <w:p w14:paraId="73953DD3" w14:textId="77777777" w:rsidR="00DB729B" w:rsidRDefault="00DB729B" w:rsidP="00570B6C">
            <w:pPr>
              <w:jc w:val="both"/>
            </w:pPr>
          </w:p>
          <w:p w14:paraId="3F71C096" w14:textId="77777777" w:rsidR="00DB729B" w:rsidRDefault="00DB729B" w:rsidP="00570B6C">
            <w:pPr>
              <w:jc w:val="both"/>
            </w:pPr>
          </w:p>
          <w:p w14:paraId="09F61AEE" w14:textId="77777777" w:rsidR="00DB729B" w:rsidRDefault="00DB729B" w:rsidP="00570B6C">
            <w:pPr>
              <w:jc w:val="both"/>
            </w:pPr>
          </w:p>
          <w:p w14:paraId="4173C72C" w14:textId="77777777" w:rsidR="00DB729B" w:rsidRDefault="00DB729B" w:rsidP="00570B6C">
            <w:pPr>
              <w:jc w:val="both"/>
            </w:pPr>
          </w:p>
          <w:p w14:paraId="11ACAAFE" w14:textId="77777777" w:rsidR="00DB729B" w:rsidRDefault="00DB729B" w:rsidP="00570B6C">
            <w:pPr>
              <w:jc w:val="both"/>
            </w:pPr>
          </w:p>
          <w:p w14:paraId="28289B1B" w14:textId="77777777" w:rsidR="00DB729B" w:rsidRDefault="00DB729B" w:rsidP="00570B6C">
            <w:pPr>
              <w:jc w:val="both"/>
            </w:pPr>
          </w:p>
          <w:p w14:paraId="38D32391" w14:textId="77777777" w:rsidR="00DB729B" w:rsidRDefault="00DB729B" w:rsidP="00570B6C">
            <w:pPr>
              <w:jc w:val="both"/>
            </w:pPr>
          </w:p>
          <w:p w14:paraId="17083377" w14:textId="77777777" w:rsidR="00DB729B" w:rsidRDefault="00DB729B" w:rsidP="00570B6C">
            <w:pPr>
              <w:jc w:val="both"/>
            </w:pPr>
          </w:p>
          <w:p w14:paraId="30AB2224" w14:textId="77777777" w:rsidR="00DB729B" w:rsidRDefault="00DB729B" w:rsidP="00570B6C">
            <w:pPr>
              <w:jc w:val="both"/>
            </w:pPr>
          </w:p>
          <w:p w14:paraId="3049849D" w14:textId="77777777" w:rsidR="00DB729B" w:rsidRDefault="00DB729B" w:rsidP="00570B6C">
            <w:pPr>
              <w:jc w:val="both"/>
            </w:pPr>
          </w:p>
          <w:p w14:paraId="0F714418" w14:textId="77777777" w:rsidR="00DB729B" w:rsidRDefault="00DB729B" w:rsidP="00570B6C">
            <w:pPr>
              <w:jc w:val="both"/>
            </w:pPr>
          </w:p>
          <w:p w14:paraId="074E0405" w14:textId="77777777" w:rsidR="00DB729B" w:rsidRDefault="00DB729B" w:rsidP="00570B6C">
            <w:pPr>
              <w:jc w:val="both"/>
            </w:pPr>
          </w:p>
          <w:p w14:paraId="56FCE93D" w14:textId="77777777" w:rsidR="00DB729B" w:rsidRDefault="00DB729B" w:rsidP="00570B6C">
            <w:pPr>
              <w:jc w:val="both"/>
            </w:pPr>
          </w:p>
          <w:p w14:paraId="3F8CB68E" w14:textId="77777777" w:rsidR="00DB729B" w:rsidRDefault="00DB729B" w:rsidP="00570B6C">
            <w:pPr>
              <w:jc w:val="both"/>
            </w:pPr>
          </w:p>
          <w:p w14:paraId="144446EC" w14:textId="77777777" w:rsidR="00DB729B" w:rsidRDefault="00DB729B" w:rsidP="00570B6C">
            <w:pPr>
              <w:jc w:val="both"/>
            </w:pPr>
          </w:p>
          <w:p w14:paraId="1A617D57" w14:textId="77777777" w:rsidR="00DB729B" w:rsidRDefault="00DB729B" w:rsidP="00570B6C">
            <w:pPr>
              <w:jc w:val="both"/>
            </w:pPr>
          </w:p>
          <w:p w14:paraId="29122F86" w14:textId="77777777" w:rsidR="00DB729B" w:rsidRDefault="00DB729B" w:rsidP="00570B6C">
            <w:pPr>
              <w:jc w:val="both"/>
            </w:pPr>
          </w:p>
          <w:p w14:paraId="39B5F502" w14:textId="77777777" w:rsidR="00DB729B" w:rsidRDefault="00DB729B" w:rsidP="00570B6C">
            <w:pPr>
              <w:jc w:val="both"/>
            </w:pPr>
          </w:p>
          <w:p w14:paraId="14851297" w14:textId="77777777" w:rsidR="00DB729B" w:rsidRDefault="00DB729B" w:rsidP="00570B6C">
            <w:pPr>
              <w:jc w:val="both"/>
            </w:pPr>
          </w:p>
          <w:p w14:paraId="5026DB8F" w14:textId="77777777" w:rsidR="00DB729B" w:rsidRDefault="00DB729B" w:rsidP="00570B6C">
            <w:pPr>
              <w:jc w:val="both"/>
            </w:pPr>
          </w:p>
          <w:p w14:paraId="7DC1D955" w14:textId="77777777" w:rsidR="00DB729B" w:rsidRDefault="00DB729B" w:rsidP="00570B6C">
            <w:pPr>
              <w:ind w:left="-246"/>
              <w:jc w:val="both"/>
            </w:pPr>
          </w:p>
          <w:p w14:paraId="10BB90A9" w14:textId="77777777" w:rsidR="00DB729B" w:rsidRDefault="00DB729B" w:rsidP="00570B6C">
            <w:pPr>
              <w:jc w:val="both"/>
            </w:pPr>
          </w:p>
          <w:p w14:paraId="06A963C3" w14:textId="77777777" w:rsidR="00DB729B" w:rsidRDefault="00DB729B" w:rsidP="00570B6C">
            <w:pPr>
              <w:jc w:val="both"/>
            </w:pPr>
          </w:p>
        </w:tc>
      </w:tr>
      <w:tr w:rsidR="00BC0E08" w14:paraId="086D08D6" w14:textId="77777777" w:rsidTr="00BC0E08">
        <w:trPr>
          <w:trHeight w:val="282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14:paraId="589C8A28" w14:textId="77777777" w:rsidR="00BC0E08" w:rsidRPr="00BC0E08" w:rsidRDefault="00BC0E08" w:rsidP="00517FCB">
            <w:pPr>
              <w:jc w:val="both"/>
              <w:rPr>
                <w:b/>
                <w:sz w:val="28"/>
                <w:szCs w:val="28"/>
              </w:rPr>
            </w:pPr>
            <w:r w:rsidRPr="00BC0E08">
              <w:rPr>
                <w:b/>
                <w:sz w:val="28"/>
                <w:szCs w:val="28"/>
              </w:rPr>
              <w:lastRenderedPageBreak/>
              <w:t>D-I – Záměr rozvoje a další údaje ke studijnímu programu</w:t>
            </w:r>
          </w:p>
        </w:tc>
      </w:tr>
      <w:tr w:rsidR="00BC0E08" w14:paraId="3334195D" w14:textId="77777777" w:rsidTr="00BC0E08">
        <w:trPr>
          <w:trHeight w:val="216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59F8A739" w14:textId="77777777" w:rsidR="00BC0E08" w:rsidRPr="00BC0E08" w:rsidRDefault="00BC0E08" w:rsidP="00BC0E08">
            <w:pPr>
              <w:jc w:val="both"/>
              <w:rPr>
                <w:b/>
              </w:rPr>
            </w:pPr>
            <w:r w:rsidRPr="00BC0E08">
              <w:rPr>
                <w:b/>
              </w:rPr>
              <w:t>Záměr rozvoje studijního programu a jeho odůvodnění</w:t>
            </w:r>
          </w:p>
        </w:tc>
      </w:tr>
      <w:tr w:rsidR="00BC0E08" w14:paraId="3CAB4D79" w14:textId="77777777" w:rsidTr="00BC0E08">
        <w:trPr>
          <w:trHeight w:val="2672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DCE96" w14:textId="77777777" w:rsidR="00BC0E08" w:rsidRDefault="00BC0E08" w:rsidP="00BC0E08">
            <w:pPr>
              <w:spacing w:before="120" w:after="120" w:line="252" w:lineRule="auto"/>
              <w:jc w:val="both"/>
            </w:pPr>
            <w:r w:rsidRPr="002D4E21">
              <w:t>Studijní program Výrobní inženýrství</w:t>
            </w:r>
            <w:r>
              <w:t xml:space="preserve"> se specializacemi rozšiřuje</w:t>
            </w:r>
            <w:r w:rsidRPr="002D4E21">
              <w:t xml:space="preserve"> </w:t>
            </w:r>
            <w:r>
              <w:t>již akreditovaný magisterský obor</w:t>
            </w:r>
            <w:r w:rsidRPr="002D4E21">
              <w:t xml:space="preserve"> </w:t>
            </w:r>
            <w:r>
              <w:t xml:space="preserve">Výrobní inženýrství, který je realizován společně s obory </w:t>
            </w:r>
            <w:r w:rsidRPr="002D4E21">
              <w:t>Konstr</w:t>
            </w:r>
            <w:r>
              <w:t xml:space="preserve">ukce technologických zařízení a </w:t>
            </w:r>
            <w:r w:rsidRPr="002D4E21">
              <w:t>Řízení jakosti</w:t>
            </w:r>
            <w:r>
              <w:t xml:space="preserve"> v rámci programu Procesní inženýrství</w:t>
            </w:r>
            <w:r w:rsidRPr="002D4E21">
              <w:t xml:space="preserve">. </w:t>
            </w:r>
            <w:r>
              <w:t>Všem pak</w:t>
            </w:r>
            <w:r w:rsidRPr="002D4E21">
              <w:t xml:space="preserve"> předchází vzdělání na úrovni bakalářského studia v podobě společného </w:t>
            </w:r>
            <w:r>
              <w:t>oboru</w:t>
            </w:r>
            <w:r w:rsidRPr="002D4E21">
              <w:t xml:space="preserve"> Technologická zařízení. Záměrem rozvoje studijního programu Výrobní inženýrství je posílení vzdělávání v oblasti </w:t>
            </w:r>
            <w:r>
              <w:t>strojírenských disciplín ve dvou profilovaných směrech</w:t>
            </w:r>
            <w:r w:rsidRPr="002D4E21">
              <w:t xml:space="preserve">. </w:t>
            </w:r>
            <w:r>
              <w:t xml:space="preserve">Ve specializaci Výrobní inženýrství jsou akcentovány konvenční a nekonvenční </w:t>
            </w:r>
            <w:r w:rsidRPr="002D4E21">
              <w:t xml:space="preserve">technologie obrábění a tváření kovových materiálů s využitím nejmodernějších počítačem podporovaných systémů. V rámci specializace Stroje a nástroje pro zpracování polymerů a kompozitů budou studenti </w:t>
            </w:r>
            <w:r>
              <w:t xml:space="preserve">dominantně </w:t>
            </w:r>
            <w:r w:rsidRPr="002D4E21">
              <w:t xml:space="preserve">připravováni pro oblasti průmyslu zabývající se </w:t>
            </w:r>
            <w:r>
              <w:t>výrobou dílů z</w:t>
            </w:r>
            <w:r w:rsidRPr="002D4E21">
              <w:t xml:space="preserve"> </w:t>
            </w:r>
            <w:r>
              <w:t>plastů, pryže a kompozitů</w:t>
            </w:r>
            <w:r w:rsidRPr="002D4E21">
              <w:t xml:space="preserve">. </w:t>
            </w:r>
            <w:r>
              <w:t xml:space="preserve">Cílem diverzifikace do dvou specializací programu je vychovat na společném základu odborníky se specifickým zaměřením reflektujícím a uzpůsobeným současným nárokům na uplatnění absolventů. </w:t>
            </w:r>
            <w:r w:rsidRPr="002D4E21">
              <w:t>Absolventi studia bud</w:t>
            </w:r>
            <w:r>
              <w:t xml:space="preserve">ou moci pokračovat ve studiu akreditovaného doktorského programu Procesní inženýrství v oboru </w:t>
            </w:r>
            <w:r w:rsidRPr="002D4E21">
              <w:t>Nástroje a procesy.</w:t>
            </w:r>
          </w:p>
        </w:tc>
      </w:tr>
      <w:tr w:rsidR="00BC0E08" w14:paraId="1BE48956" w14:textId="77777777" w:rsidTr="00BC0E08">
        <w:trPr>
          <w:trHeight w:val="203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2C7F3E6" w14:textId="77777777" w:rsidR="00BC0E08" w:rsidRPr="00BC0E08" w:rsidRDefault="00BC0E08" w:rsidP="00BC0E08">
            <w:pPr>
              <w:jc w:val="both"/>
              <w:rPr>
                <w:b/>
              </w:rPr>
            </w:pPr>
            <w:r w:rsidRPr="00BC0E08">
              <w:rPr>
                <w:b/>
              </w:rPr>
              <w:t>Počet přijímaných uchazečů ke studiu ve studijním programu</w:t>
            </w:r>
          </w:p>
        </w:tc>
      </w:tr>
      <w:tr w:rsidR="00BC0E08" w14:paraId="17E4A127" w14:textId="77777777" w:rsidTr="00BC0E08">
        <w:trPr>
          <w:trHeight w:val="1100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5665C" w14:textId="77777777" w:rsidR="00BC0E08" w:rsidRDefault="00BC0E08" w:rsidP="00BC0E08">
            <w:pPr>
              <w:spacing w:before="120" w:after="120" w:line="252" w:lineRule="auto"/>
              <w:jc w:val="both"/>
            </w:pPr>
            <w:r>
              <w:t>Předpokládaný počet přijímaných uchazečů do prvního ročníku: 80 (společně pro prezenční i kombinovanou formu studia). V současném navazujícím magisterském studijním programu Procesní inženýrství, studijním oboru Výrobní inženýrství byl poměr mezi přijatými a zapsanými studenty v akademickém roce 2013/2014 75/72, v ak. roce 2014/2015 82/76, v ak. roce 2015/2016  71/67, v ak. roce 2016/2017 68/61 a v ak. roce 2017/18 80/75.</w:t>
            </w:r>
          </w:p>
        </w:tc>
      </w:tr>
      <w:tr w:rsidR="00BC0E08" w14:paraId="621C42FC" w14:textId="77777777" w:rsidTr="00205B6B">
        <w:trPr>
          <w:trHeight w:val="167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390724D1" w14:textId="77777777" w:rsidR="00BC0E08" w:rsidRPr="00BC0E08" w:rsidRDefault="00BC0E08" w:rsidP="00205B6B">
            <w:pPr>
              <w:jc w:val="both"/>
              <w:rPr>
                <w:b/>
              </w:rPr>
            </w:pPr>
            <w:r w:rsidRPr="00BC0E08">
              <w:rPr>
                <w:b/>
              </w:rPr>
              <w:t>Předpokládaná uplatnitelnost absolventů na trhu práce</w:t>
            </w:r>
          </w:p>
        </w:tc>
      </w:tr>
      <w:tr w:rsidR="00BC0E08" w14:paraId="2B448C46" w14:textId="77777777" w:rsidTr="00BC0E08">
        <w:trPr>
          <w:trHeight w:val="5398"/>
        </w:trPr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2AE50" w14:textId="77777777" w:rsidR="00BC0E08" w:rsidRDefault="00BC0E08" w:rsidP="00BC0E08">
            <w:pPr>
              <w:spacing w:before="120" w:after="120" w:line="252" w:lineRule="auto"/>
              <w:jc w:val="both"/>
            </w:pPr>
            <w:r>
              <w:t xml:space="preserve">U absolventů se předpokládá uplatnitelnost na pozicích spojených s technickou a technologickou přípravou výroby, kde budou na základě studiem získaných znalostí schopni rozvíjet výrobní procesy, jejich navrhování a vedení. Díky vysokému důrazu kladenému na využití výpočetní techniky jsou absolventi předurčeni k perspektivnímu uplatnění ve výrobě zpracovatelských nástrojů, ve strojírenských podnicích s CNC technikou (např. nástrojárny), a v provozech zabývajících se plastikářskou a gumárenskou výrobou, včetně nástrojáren zaměřených na výrobu vstřikovacích forem a vytlačovacích hlav. </w:t>
            </w:r>
          </w:p>
          <w:p w14:paraId="26261B11" w14:textId="77777777" w:rsidR="00BC0E08" w:rsidRDefault="00BC0E08" w:rsidP="00BC0E08">
            <w:pPr>
              <w:spacing w:before="120" w:after="120" w:line="252" w:lineRule="auto"/>
              <w:jc w:val="both"/>
            </w:pPr>
            <w:r>
              <w:t xml:space="preserve">Absolventi programu jsou vysoce žádaní především v automobilovém a leteckém průmyslu </w:t>
            </w:r>
            <w:r w:rsidR="00205B6B">
              <w:t>-</w:t>
            </w:r>
            <w:r>
              <w:t xml:space="preserve"> firmy s tímto zaměřením (Varroc Lighting, Hella, Bosch, Continental Barum, Evektor a další) se zásadně podílí na náplni tzv. semináře oboru, který tvoří soubor odborných firemních přednášek a exkurzí zařazených do studijního plánu v letním semestru 1. ročníku. Firemní odborníci jsou i členy komisí pro státní závěrečné zkoušky, a mají tak možnost podílet se na kontinuálních inovacích obsahu odborných předmětů v souvislosti s aktuálními odbornými nároky na absolventy.</w:t>
            </w:r>
          </w:p>
          <w:p w14:paraId="1EE91326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6E906694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34BC2A70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31B4C91B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7F93D00B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64A141E3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1969801A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7F6428BA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407B6C1E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59EFA12D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590712DD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7F6B881D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5B51CCF3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6C306F66" w14:textId="77777777" w:rsidR="00BC0E08" w:rsidRDefault="00BC0E08" w:rsidP="00BC0E08">
            <w:pPr>
              <w:spacing w:before="120" w:after="120" w:line="252" w:lineRule="auto"/>
              <w:jc w:val="both"/>
            </w:pPr>
          </w:p>
          <w:p w14:paraId="192E9631" w14:textId="77777777" w:rsidR="00BC0E08" w:rsidRDefault="00BC0E08" w:rsidP="00BC0E08">
            <w:pPr>
              <w:spacing w:before="120" w:after="120" w:line="252" w:lineRule="auto"/>
              <w:jc w:val="both"/>
            </w:pPr>
          </w:p>
        </w:tc>
      </w:tr>
    </w:tbl>
    <w:p w14:paraId="7FC6354A" w14:textId="77777777" w:rsidR="00DA49CD" w:rsidRPr="003A7196" w:rsidRDefault="00DA49CD" w:rsidP="00694BA8">
      <w:pPr>
        <w:spacing w:after="160" w:line="259" w:lineRule="auto"/>
        <w:rPr>
          <w:b/>
          <w:sz w:val="24"/>
          <w:szCs w:val="24"/>
        </w:rPr>
      </w:pPr>
    </w:p>
    <w:sectPr w:rsidR="00DA49CD" w:rsidRPr="003A7196" w:rsidSect="004D5D4B">
      <w:headerReference w:type="default" r:id="rId97"/>
      <w:footerReference w:type="even" r:id="rId98"/>
      <w:headerReference w:type="first" r:id="rId99"/>
      <w:pgSz w:w="11906" w:h="16838"/>
      <w:pgMar w:top="1418" w:right="1418" w:bottom="1418" w:left="1247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229D6" w14:textId="77777777" w:rsidR="001270AC" w:rsidRDefault="001270AC">
      <w:r>
        <w:separator/>
      </w:r>
    </w:p>
  </w:endnote>
  <w:endnote w:type="continuationSeparator" w:id="0">
    <w:p w14:paraId="34DA7042" w14:textId="77777777" w:rsidR="001270AC" w:rsidRDefault="0012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99A68" w14:textId="77777777" w:rsidR="00D53E52" w:rsidRDefault="00D53E52" w:rsidP="00175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4856DFC" w14:textId="77777777" w:rsidR="00D53E52" w:rsidRDefault="00D53E5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EC9DC" w14:textId="77777777" w:rsidR="001270AC" w:rsidRDefault="001270AC">
      <w:r>
        <w:separator/>
      </w:r>
    </w:p>
  </w:footnote>
  <w:footnote w:type="continuationSeparator" w:id="0">
    <w:p w14:paraId="0D5EDA1A" w14:textId="77777777" w:rsidR="001270AC" w:rsidRDefault="00127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C80726" w14:textId="77777777" w:rsidR="00D53E52" w:rsidRDefault="00D53E52" w:rsidP="004D5D4B">
    <w:pPr>
      <w:pStyle w:val="Zhlav"/>
      <w:jc w:val="center"/>
    </w:pPr>
    <w:r w:rsidRPr="00AD4ACC">
      <w:t>Univerzita Tomáše Bati ve Zlíně, Fakulta technologická</w:t>
    </w:r>
  </w:p>
  <w:p w14:paraId="59C6FB25" w14:textId="77777777" w:rsidR="00D53E52" w:rsidRDefault="00D53E52" w:rsidP="004D5D4B">
    <w:pPr>
      <w:pStyle w:val="Zhlav"/>
    </w:pPr>
    <w:r>
      <w:tab/>
      <w:t>SP</w:t>
    </w:r>
    <w:r w:rsidRPr="00AD4ACC">
      <w:t>:</w:t>
    </w:r>
    <w:r>
      <w:t xml:space="preserve"> Výrobní inženýrství</w:t>
    </w:r>
  </w:p>
  <w:p w14:paraId="419D9913" w14:textId="77777777" w:rsidR="00D53E52" w:rsidRDefault="00D53E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3D5AB" w14:textId="77777777" w:rsidR="00D53E52" w:rsidRDefault="00D53E52" w:rsidP="004D5D4B">
    <w:pPr>
      <w:pStyle w:val="Zhlav"/>
      <w:jc w:val="center"/>
    </w:pPr>
    <w:r w:rsidRPr="00AD4ACC">
      <w:t>Univerzita Tomáše Bati ve Zlíně, Fakulta technologická</w:t>
    </w:r>
  </w:p>
  <w:p w14:paraId="4B490D29" w14:textId="77777777" w:rsidR="00D53E52" w:rsidRDefault="00D53E52" w:rsidP="004D5D4B">
    <w:pPr>
      <w:pStyle w:val="Zhlav"/>
    </w:pPr>
    <w:r>
      <w:tab/>
      <w:t>SP</w:t>
    </w:r>
    <w:r w:rsidRPr="00AD4ACC">
      <w:t>:</w:t>
    </w:r>
    <w:r>
      <w:t xml:space="preserve"> Výrobní inženýrství</w:t>
    </w:r>
  </w:p>
  <w:p w14:paraId="4C8ACA77" w14:textId="77777777" w:rsidR="00D53E52" w:rsidRDefault="00D53E52" w:rsidP="004D5D4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3D24"/>
    <w:multiLevelType w:val="hybridMultilevel"/>
    <w:tmpl w:val="7BFACD5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91C"/>
    <w:multiLevelType w:val="hybridMultilevel"/>
    <w:tmpl w:val="699C18DE"/>
    <w:lvl w:ilvl="0" w:tplc="F44CA414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833C3"/>
    <w:multiLevelType w:val="hybridMultilevel"/>
    <w:tmpl w:val="E282561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56379"/>
    <w:multiLevelType w:val="hybridMultilevel"/>
    <w:tmpl w:val="B9B4E66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928CD"/>
    <w:multiLevelType w:val="hybridMultilevel"/>
    <w:tmpl w:val="02B08F3A"/>
    <w:lvl w:ilvl="0" w:tplc="E6DE71AC">
      <w:start w:val="1"/>
      <w:numFmt w:val="decimal"/>
      <w:lvlText w:val="%1."/>
      <w:lvlJc w:val="right"/>
      <w:pPr>
        <w:ind w:left="108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8955CF"/>
    <w:multiLevelType w:val="hybridMultilevel"/>
    <w:tmpl w:val="62500514"/>
    <w:lvl w:ilvl="0" w:tplc="E6DE71AC">
      <w:start w:val="1"/>
      <w:numFmt w:val="decimal"/>
      <w:lvlText w:val="%1."/>
      <w:lvlJc w:val="right"/>
      <w:pPr>
        <w:ind w:left="108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EF065B"/>
    <w:multiLevelType w:val="hybridMultilevel"/>
    <w:tmpl w:val="15AA626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5023A"/>
    <w:multiLevelType w:val="hybridMultilevel"/>
    <w:tmpl w:val="1D689BE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157D3"/>
    <w:multiLevelType w:val="hybridMultilevel"/>
    <w:tmpl w:val="6B12F7AA"/>
    <w:lvl w:ilvl="0" w:tplc="8820B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6B68C8"/>
    <w:multiLevelType w:val="hybridMultilevel"/>
    <w:tmpl w:val="4080F33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7A2043"/>
    <w:multiLevelType w:val="hybridMultilevel"/>
    <w:tmpl w:val="85DA5B9E"/>
    <w:lvl w:ilvl="0" w:tplc="325AFA80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F610FD"/>
    <w:multiLevelType w:val="hybridMultilevel"/>
    <w:tmpl w:val="E1A65AB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9F15EE"/>
    <w:multiLevelType w:val="hybridMultilevel"/>
    <w:tmpl w:val="0EC85C5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F05F69"/>
    <w:multiLevelType w:val="hybridMultilevel"/>
    <w:tmpl w:val="219A9DA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22655"/>
    <w:multiLevelType w:val="hybridMultilevel"/>
    <w:tmpl w:val="7E42269C"/>
    <w:lvl w:ilvl="0" w:tplc="E6DE71AC">
      <w:start w:val="1"/>
      <w:numFmt w:val="decimal"/>
      <w:lvlText w:val="%1."/>
      <w:lvlJc w:val="right"/>
      <w:pPr>
        <w:ind w:left="36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D762F"/>
    <w:multiLevelType w:val="hybridMultilevel"/>
    <w:tmpl w:val="9BAEE5F2"/>
    <w:lvl w:ilvl="0" w:tplc="17FEE9E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8087A"/>
    <w:multiLevelType w:val="hybridMultilevel"/>
    <w:tmpl w:val="0BB22D30"/>
    <w:lvl w:ilvl="0" w:tplc="DFF8B198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643AA"/>
    <w:multiLevelType w:val="hybridMultilevel"/>
    <w:tmpl w:val="3AD2EC0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FB4F2C"/>
    <w:multiLevelType w:val="hybridMultilevel"/>
    <w:tmpl w:val="2D4C1FB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318F7"/>
    <w:multiLevelType w:val="hybridMultilevel"/>
    <w:tmpl w:val="02A252D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8121A"/>
    <w:multiLevelType w:val="hybridMultilevel"/>
    <w:tmpl w:val="22684D94"/>
    <w:lvl w:ilvl="0" w:tplc="FD80CBE4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54F71"/>
    <w:multiLevelType w:val="hybridMultilevel"/>
    <w:tmpl w:val="6DE67648"/>
    <w:lvl w:ilvl="0" w:tplc="CF428E50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94480"/>
    <w:multiLevelType w:val="hybridMultilevel"/>
    <w:tmpl w:val="6DE67648"/>
    <w:lvl w:ilvl="0" w:tplc="CF428E50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E61F1"/>
    <w:multiLevelType w:val="hybridMultilevel"/>
    <w:tmpl w:val="F0C2E734"/>
    <w:lvl w:ilvl="0" w:tplc="77C669C4">
      <w:start w:val="1"/>
      <w:numFmt w:val="bullet"/>
      <w:pStyle w:val="Bezmezer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C02E02"/>
    <w:multiLevelType w:val="hybridMultilevel"/>
    <w:tmpl w:val="F894F4B2"/>
    <w:lvl w:ilvl="0" w:tplc="E9DAE766">
      <w:start w:val="1"/>
      <w:numFmt w:val="decimal"/>
      <w:lvlText w:val="%1."/>
      <w:lvlJc w:val="right"/>
      <w:pPr>
        <w:ind w:left="720" w:hanging="360"/>
      </w:pPr>
      <w:rPr>
        <w:rFonts w:hint="default"/>
        <w:sz w:val="19"/>
        <w:szCs w:val="19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D3B17"/>
    <w:multiLevelType w:val="hybridMultilevel"/>
    <w:tmpl w:val="E9447C78"/>
    <w:lvl w:ilvl="0" w:tplc="76889C54">
      <w:start w:val="1"/>
      <w:numFmt w:val="decimal"/>
      <w:pStyle w:val="Akred-slovn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B000DE"/>
    <w:multiLevelType w:val="hybridMultilevel"/>
    <w:tmpl w:val="02283B1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66A2E"/>
    <w:multiLevelType w:val="hybridMultilevel"/>
    <w:tmpl w:val="5F38621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651D90"/>
    <w:multiLevelType w:val="hybridMultilevel"/>
    <w:tmpl w:val="9878AE0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64695"/>
    <w:multiLevelType w:val="hybridMultilevel"/>
    <w:tmpl w:val="698ECCE4"/>
    <w:lvl w:ilvl="0" w:tplc="D336658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u w:color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8A4769"/>
    <w:multiLevelType w:val="hybridMultilevel"/>
    <w:tmpl w:val="8A7C5370"/>
    <w:lvl w:ilvl="0" w:tplc="B15C99A4">
      <w:start w:val="1"/>
      <w:numFmt w:val="decimal"/>
      <w:pStyle w:val="Cislovani"/>
      <w:lvlText w:val="%1."/>
      <w:lvlJc w:val="righ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6C80BCF"/>
    <w:multiLevelType w:val="hybridMultilevel"/>
    <w:tmpl w:val="9F4CA9BA"/>
    <w:lvl w:ilvl="0" w:tplc="C6AEA236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B86471"/>
    <w:multiLevelType w:val="hybridMultilevel"/>
    <w:tmpl w:val="9196C7FC"/>
    <w:lvl w:ilvl="0" w:tplc="FFFFFFFF">
      <w:start w:val="1"/>
      <w:numFmt w:val="decimal"/>
      <w:pStyle w:val="Publikace"/>
      <w:lvlText w:val="%1."/>
      <w:lvlJc w:val="left"/>
      <w:pPr>
        <w:tabs>
          <w:tab w:val="num" w:pos="454"/>
        </w:tabs>
        <w:ind w:left="454" w:hanging="454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742FB3"/>
    <w:multiLevelType w:val="hybridMultilevel"/>
    <w:tmpl w:val="45EAB870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9C0B0D"/>
    <w:multiLevelType w:val="hybridMultilevel"/>
    <w:tmpl w:val="68FAB91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3B564C"/>
    <w:multiLevelType w:val="hybridMultilevel"/>
    <w:tmpl w:val="B40E012E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5B3600"/>
    <w:multiLevelType w:val="hybridMultilevel"/>
    <w:tmpl w:val="CC7ADE4C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B3401"/>
    <w:multiLevelType w:val="hybridMultilevel"/>
    <w:tmpl w:val="ADC87EB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657A1B"/>
    <w:multiLevelType w:val="hybridMultilevel"/>
    <w:tmpl w:val="458A4C0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1A1E80"/>
    <w:multiLevelType w:val="hybridMultilevel"/>
    <w:tmpl w:val="950C6EC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B2741"/>
    <w:multiLevelType w:val="hybridMultilevel"/>
    <w:tmpl w:val="3D461AE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8138C"/>
    <w:multiLevelType w:val="hybridMultilevel"/>
    <w:tmpl w:val="B3381C94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FC081A"/>
    <w:multiLevelType w:val="hybridMultilevel"/>
    <w:tmpl w:val="845AF568"/>
    <w:lvl w:ilvl="0" w:tplc="AC7EDA28">
      <w:start w:val="1"/>
      <w:numFmt w:val="decimal"/>
      <w:pStyle w:val="Akred-slovn0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176D2"/>
    <w:multiLevelType w:val="hybridMultilevel"/>
    <w:tmpl w:val="68E81042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E4E2D"/>
    <w:multiLevelType w:val="hybridMultilevel"/>
    <w:tmpl w:val="9B0EE7C0"/>
    <w:lvl w:ilvl="0" w:tplc="E6DE71AC">
      <w:start w:val="1"/>
      <w:numFmt w:val="decimal"/>
      <w:lvlText w:val="%1."/>
      <w:lvlJc w:val="right"/>
      <w:pPr>
        <w:ind w:left="644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A56170F"/>
    <w:multiLevelType w:val="hybridMultilevel"/>
    <w:tmpl w:val="AA96B9A6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7F5E76"/>
    <w:multiLevelType w:val="hybridMultilevel"/>
    <w:tmpl w:val="357C25EA"/>
    <w:lvl w:ilvl="0" w:tplc="E6DE71AC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9"/>
  </w:num>
  <w:num w:numId="3">
    <w:abstractNumId w:val="6"/>
  </w:num>
  <w:num w:numId="4">
    <w:abstractNumId w:val="14"/>
  </w:num>
  <w:num w:numId="5">
    <w:abstractNumId w:val="37"/>
  </w:num>
  <w:num w:numId="6">
    <w:abstractNumId w:val="43"/>
  </w:num>
  <w:num w:numId="7">
    <w:abstractNumId w:val="45"/>
  </w:num>
  <w:num w:numId="8">
    <w:abstractNumId w:val="40"/>
  </w:num>
  <w:num w:numId="9">
    <w:abstractNumId w:val="1"/>
  </w:num>
  <w:num w:numId="10">
    <w:abstractNumId w:val="3"/>
  </w:num>
  <w:num w:numId="11">
    <w:abstractNumId w:val="34"/>
  </w:num>
  <w:num w:numId="12">
    <w:abstractNumId w:val="13"/>
  </w:num>
  <w:num w:numId="13">
    <w:abstractNumId w:val="42"/>
  </w:num>
  <w:num w:numId="14">
    <w:abstractNumId w:val="36"/>
  </w:num>
  <w:num w:numId="15">
    <w:abstractNumId w:val="31"/>
  </w:num>
  <w:num w:numId="16">
    <w:abstractNumId w:val="39"/>
  </w:num>
  <w:num w:numId="17">
    <w:abstractNumId w:val="20"/>
  </w:num>
  <w:num w:numId="18">
    <w:abstractNumId w:val="25"/>
  </w:num>
  <w:num w:numId="19">
    <w:abstractNumId w:val="33"/>
  </w:num>
  <w:num w:numId="20">
    <w:abstractNumId w:val="12"/>
  </w:num>
  <w:num w:numId="21">
    <w:abstractNumId w:val="4"/>
  </w:num>
  <w:num w:numId="22">
    <w:abstractNumId w:val="2"/>
  </w:num>
  <w:num w:numId="23">
    <w:abstractNumId w:val="26"/>
  </w:num>
  <w:num w:numId="24">
    <w:abstractNumId w:val="44"/>
  </w:num>
  <w:num w:numId="25">
    <w:abstractNumId w:val="27"/>
  </w:num>
  <w:num w:numId="26">
    <w:abstractNumId w:val="19"/>
  </w:num>
  <w:num w:numId="27">
    <w:abstractNumId w:val="17"/>
  </w:num>
  <w:num w:numId="28">
    <w:abstractNumId w:val="28"/>
  </w:num>
  <w:num w:numId="29">
    <w:abstractNumId w:val="0"/>
  </w:num>
  <w:num w:numId="30">
    <w:abstractNumId w:val="5"/>
  </w:num>
  <w:num w:numId="31">
    <w:abstractNumId w:val="15"/>
  </w:num>
  <w:num w:numId="32">
    <w:abstractNumId w:val="35"/>
  </w:num>
  <w:num w:numId="33">
    <w:abstractNumId w:val="18"/>
  </w:num>
  <w:num w:numId="34">
    <w:abstractNumId w:val="16"/>
  </w:num>
  <w:num w:numId="35">
    <w:abstractNumId w:val="24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11"/>
  </w:num>
  <w:num w:numId="39">
    <w:abstractNumId w:val="8"/>
  </w:num>
  <w:num w:numId="40">
    <w:abstractNumId w:val="38"/>
  </w:num>
  <w:num w:numId="41">
    <w:abstractNumId w:val="9"/>
  </w:num>
  <w:num w:numId="42">
    <w:abstractNumId w:val="10"/>
  </w:num>
  <w:num w:numId="43">
    <w:abstractNumId w:val="22"/>
  </w:num>
  <w:num w:numId="44">
    <w:abstractNumId w:val="46"/>
  </w:num>
  <w:num w:numId="45">
    <w:abstractNumId w:val="41"/>
  </w:num>
  <w:num w:numId="46">
    <w:abstractNumId w:val="21"/>
  </w:num>
  <w:num w:numId="47">
    <w:abstractNumId w:val="23"/>
  </w:num>
  <w:numIdMacAtCleanup w:val="4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mona Mrkvičková">
    <w15:presenceInfo w15:providerId="None" w15:userId="Simona Mrkvič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hideSpellingErrors/>
  <w:proofState w:grammar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FA"/>
    <w:rsid w:val="00003D3B"/>
    <w:rsid w:val="000067F6"/>
    <w:rsid w:val="00012647"/>
    <w:rsid w:val="00012C79"/>
    <w:rsid w:val="000140DE"/>
    <w:rsid w:val="0001508E"/>
    <w:rsid w:val="00016056"/>
    <w:rsid w:val="0001734C"/>
    <w:rsid w:val="00022DE5"/>
    <w:rsid w:val="00024EA4"/>
    <w:rsid w:val="00026C85"/>
    <w:rsid w:val="00030880"/>
    <w:rsid w:val="0004069A"/>
    <w:rsid w:val="00042282"/>
    <w:rsid w:val="00044B81"/>
    <w:rsid w:val="000457E1"/>
    <w:rsid w:val="00046EC6"/>
    <w:rsid w:val="0005050F"/>
    <w:rsid w:val="000528F5"/>
    <w:rsid w:val="00052CBD"/>
    <w:rsid w:val="00054F16"/>
    <w:rsid w:val="00057945"/>
    <w:rsid w:val="00057C09"/>
    <w:rsid w:val="00060B61"/>
    <w:rsid w:val="00061698"/>
    <w:rsid w:val="00062014"/>
    <w:rsid w:val="00065561"/>
    <w:rsid w:val="0007132A"/>
    <w:rsid w:val="00073BB2"/>
    <w:rsid w:val="00073FCA"/>
    <w:rsid w:val="00076232"/>
    <w:rsid w:val="0007733F"/>
    <w:rsid w:val="00080CFE"/>
    <w:rsid w:val="000822D2"/>
    <w:rsid w:val="0008268C"/>
    <w:rsid w:val="00086900"/>
    <w:rsid w:val="00086A4B"/>
    <w:rsid w:val="00087A6A"/>
    <w:rsid w:val="0009166D"/>
    <w:rsid w:val="000937E5"/>
    <w:rsid w:val="000945CB"/>
    <w:rsid w:val="0009759C"/>
    <w:rsid w:val="000978A0"/>
    <w:rsid w:val="000A018B"/>
    <w:rsid w:val="000A0A8F"/>
    <w:rsid w:val="000A434A"/>
    <w:rsid w:val="000A487C"/>
    <w:rsid w:val="000A4F1C"/>
    <w:rsid w:val="000B232A"/>
    <w:rsid w:val="000B36CB"/>
    <w:rsid w:val="000B5AB8"/>
    <w:rsid w:val="000C6BD4"/>
    <w:rsid w:val="000D0458"/>
    <w:rsid w:val="000D3093"/>
    <w:rsid w:val="000D7787"/>
    <w:rsid w:val="000E78DA"/>
    <w:rsid w:val="000F159B"/>
    <w:rsid w:val="000F3DF3"/>
    <w:rsid w:val="000F5A9C"/>
    <w:rsid w:val="00104BB9"/>
    <w:rsid w:val="00105402"/>
    <w:rsid w:val="00106853"/>
    <w:rsid w:val="00111EB8"/>
    <w:rsid w:val="001232FB"/>
    <w:rsid w:val="001236E1"/>
    <w:rsid w:val="00125282"/>
    <w:rsid w:val="00125511"/>
    <w:rsid w:val="00126EFA"/>
    <w:rsid w:val="001270AC"/>
    <w:rsid w:val="00127643"/>
    <w:rsid w:val="00131CA7"/>
    <w:rsid w:val="00136E69"/>
    <w:rsid w:val="001502E3"/>
    <w:rsid w:val="0015031F"/>
    <w:rsid w:val="00156BA0"/>
    <w:rsid w:val="00156C3F"/>
    <w:rsid w:val="00162676"/>
    <w:rsid w:val="00174EC9"/>
    <w:rsid w:val="00175912"/>
    <w:rsid w:val="00175DCB"/>
    <w:rsid w:val="00180933"/>
    <w:rsid w:val="0018101F"/>
    <w:rsid w:val="00184DF2"/>
    <w:rsid w:val="00187E0C"/>
    <w:rsid w:val="001936FE"/>
    <w:rsid w:val="001966E6"/>
    <w:rsid w:val="00197C6C"/>
    <w:rsid w:val="001A4466"/>
    <w:rsid w:val="001A63F5"/>
    <w:rsid w:val="001A669B"/>
    <w:rsid w:val="001A69C9"/>
    <w:rsid w:val="001B667E"/>
    <w:rsid w:val="001C1310"/>
    <w:rsid w:val="001C4246"/>
    <w:rsid w:val="001C7903"/>
    <w:rsid w:val="001C7AD8"/>
    <w:rsid w:val="001C7D13"/>
    <w:rsid w:val="001E0116"/>
    <w:rsid w:val="001E14C5"/>
    <w:rsid w:val="001F228D"/>
    <w:rsid w:val="001F6CE2"/>
    <w:rsid w:val="001F74B4"/>
    <w:rsid w:val="002033FB"/>
    <w:rsid w:val="00205B6B"/>
    <w:rsid w:val="00207353"/>
    <w:rsid w:val="00211908"/>
    <w:rsid w:val="00212F4B"/>
    <w:rsid w:val="00217C6C"/>
    <w:rsid w:val="002270AD"/>
    <w:rsid w:val="00231A8E"/>
    <w:rsid w:val="00232048"/>
    <w:rsid w:val="0023353B"/>
    <w:rsid w:val="00236A02"/>
    <w:rsid w:val="002452E0"/>
    <w:rsid w:val="002453B8"/>
    <w:rsid w:val="00246698"/>
    <w:rsid w:val="00246D45"/>
    <w:rsid w:val="0025096E"/>
    <w:rsid w:val="00251BB6"/>
    <w:rsid w:val="0025404C"/>
    <w:rsid w:val="00256F2B"/>
    <w:rsid w:val="0025734A"/>
    <w:rsid w:val="00260BA2"/>
    <w:rsid w:val="002635AE"/>
    <w:rsid w:val="002721C6"/>
    <w:rsid w:val="0027226F"/>
    <w:rsid w:val="00273D4B"/>
    <w:rsid w:val="00274EC1"/>
    <w:rsid w:val="00275461"/>
    <w:rsid w:val="00276D98"/>
    <w:rsid w:val="00282F7D"/>
    <w:rsid w:val="0028348B"/>
    <w:rsid w:val="002857FD"/>
    <w:rsid w:val="00286336"/>
    <w:rsid w:val="002875CD"/>
    <w:rsid w:val="002901F6"/>
    <w:rsid w:val="00293DB5"/>
    <w:rsid w:val="002A0E51"/>
    <w:rsid w:val="002C1F36"/>
    <w:rsid w:val="002C282E"/>
    <w:rsid w:val="002C5319"/>
    <w:rsid w:val="002C773D"/>
    <w:rsid w:val="002D40C0"/>
    <w:rsid w:val="002E0135"/>
    <w:rsid w:val="002F315E"/>
    <w:rsid w:val="002F3FFA"/>
    <w:rsid w:val="003056DD"/>
    <w:rsid w:val="0031296F"/>
    <w:rsid w:val="00312D69"/>
    <w:rsid w:val="00313BA1"/>
    <w:rsid w:val="00315330"/>
    <w:rsid w:val="00320A93"/>
    <w:rsid w:val="00324896"/>
    <w:rsid w:val="00326C5B"/>
    <w:rsid w:val="00330149"/>
    <w:rsid w:val="003305B8"/>
    <w:rsid w:val="003403DD"/>
    <w:rsid w:val="00341A88"/>
    <w:rsid w:val="00341BAB"/>
    <w:rsid w:val="0034258D"/>
    <w:rsid w:val="00344DA4"/>
    <w:rsid w:val="003471D7"/>
    <w:rsid w:val="00347964"/>
    <w:rsid w:val="00351F14"/>
    <w:rsid w:val="00354AE3"/>
    <w:rsid w:val="003604C1"/>
    <w:rsid w:val="00361B91"/>
    <w:rsid w:val="00363256"/>
    <w:rsid w:val="00363608"/>
    <w:rsid w:val="00365F11"/>
    <w:rsid w:val="0036691C"/>
    <w:rsid w:val="00366E64"/>
    <w:rsid w:val="00372DD6"/>
    <w:rsid w:val="003756CE"/>
    <w:rsid w:val="0037581C"/>
    <w:rsid w:val="00376125"/>
    <w:rsid w:val="003777B0"/>
    <w:rsid w:val="00381B2D"/>
    <w:rsid w:val="00383ADD"/>
    <w:rsid w:val="00383EAF"/>
    <w:rsid w:val="003840BF"/>
    <w:rsid w:val="003862C6"/>
    <w:rsid w:val="00387644"/>
    <w:rsid w:val="00392674"/>
    <w:rsid w:val="00394D28"/>
    <w:rsid w:val="00395E14"/>
    <w:rsid w:val="003976B6"/>
    <w:rsid w:val="003A57FB"/>
    <w:rsid w:val="003A59B7"/>
    <w:rsid w:val="003A61AC"/>
    <w:rsid w:val="003A7196"/>
    <w:rsid w:val="003A7E7A"/>
    <w:rsid w:val="003B1D92"/>
    <w:rsid w:val="003C69AF"/>
    <w:rsid w:val="003D2B9A"/>
    <w:rsid w:val="003D3F91"/>
    <w:rsid w:val="003D77D0"/>
    <w:rsid w:val="003E5B8B"/>
    <w:rsid w:val="003E66AF"/>
    <w:rsid w:val="003F2814"/>
    <w:rsid w:val="003F6721"/>
    <w:rsid w:val="00401A11"/>
    <w:rsid w:val="0040200C"/>
    <w:rsid w:val="00406792"/>
    <w:rsid w:val="004129A9"/>
    <w:rsid w:val="0041414B"/>
    <w:rsid w:val="00416FFF"/>
    <w:rsid w:val="0041756D"/>
    <w:rsid w:val="00424255"/>
    <w:rsid w:val="00430320"/>
    <w:rsid w:val="00434A72"/>
    <w:rsid w:val="00434CB9"/>
    <w:rsid w:val="00435047"/>
    <w:rsid w:val="004414E9"/>
    <w:rsid w:val="004464FF"/>
    <w:rsid w:val="00450B8F"/>
    <w:rsid w:val="00452A77"/>
    <w:rsid w:val="00452DE8"/>
    <w:rsid w:val="00460E1A"/>
    <w:rsid w:val="00460E93"/>
    <w:rsid w:val="00461AF7"/>
    <w:rsid w:val="00462611"/>
    <w:rsid w:val="00473DF5"/>
    <w:rsid w:val="00480E18"/>
    <w:rsid w:val="00485A1A"/>
    <w:rsid w:val="00487B9F"/>
    <w:rsid w:val="00492759"/>
    <w:rsid w:val="00494926"/>
    <w:rsid w:val="004A0BE5"/>
    <w:rsid w:val="004A0CF7"/>
    <w:rsid w:val="004A0EE7"/>
    <w:rsid w:val="004A3C98"/>
    <w:rsid w:val="004A5904"/>
    <w:rsid w:val="004B3B77"/>
    <w:rsid w:val="004C0C9C"/>
    <w:rsid w:val="004C0DE5"/>
    <w:rsid w:val="004C1A9C"/>
    <w:rsid w:val="004D208B"/>
    <w:rsid w:val="004D5D4B"/>
    <w:rsid w:val="004D680E"/>
    <w:rsid w:val="004D68B1"/>
    <w:rsid w:val="004E76F9"/>
    <w:rsid w:val="004F4D76"/>
    <w:rsid w:val="004F694D"/>
    <w:rsid w:val="0050090C"/>
    <w:rsid w:val="005014E3"/>
    <w:rsid w:val="00505447"/>
    <w:rsid w:val="0051293D"/>
    <w:rsid w:val="00515D19"/>
    <w:rsid w:val="00517014"/>
    <w:rsid w:val="00517FCB"/>
    <w:rsid w:val="00520C16"/>
    <w:rsid w:val="00527E5F"/>
    <w:rsid w:val="005321FC"/>
    <w:rsid w:val="00541854"/>
    <w:rsid w:val="005451A3"/>
    <w:rsid w:val="005454C9"/>
    <w:rsid w:val="00551B43"/>
    <w:rsid w:val="00552268"/>
    <w:rsid w:val="005538A2"/>
    <w:rsid w:val="00556120"/>
    <w:rsid w:val="0056044D"/>
    <w:rsid w:val="0056205E"/>
    <w:rsid w:val="00570B6C"/>
    <w:rsid w:val="0057178E"/>
    <w:rsid w:val="005718F4"/>
    <w:rsid w:val="00573B51"/>
    <w:rsid w:val="00574811"/>
    <w:rsid w:val="00576D13"/>
    <w:rsid w:val="00576F8B"/>
    <w:rsid w:val="00580FC8"/>
    <w:rsid w:val="00585C20"/>
    <w:rsid w:val="0058652F"/>
    <w:rsid w:val="005875C6"/>
    <w:rsid w:val="00591EF5"/>
    <w:rsid w:val="005A4BC3"/>
    <w:rsid w:val="005B1F5E"/>
    <w:rsid w:val="005C09EC"/>
    <w:rsid w:val="005C3C4C"/>
    <w:rsid w:val="005C4708"/>
    <w:rsid w:val="005D22B2"/>
    <w:rsid w:val="005D4758"/>
    <w:rsid w:val="005E1481"/>
    <w:rsid w:val="005E242A"/>
    <w:rsid w:val="005E3BF9"/>
    <w:rsid w:val="005E4874"/>
    <w:rsid w:val="005E65FD"/>
    <w:rsid w:val="005E70C8"/>
    <w:rsid w:val="005F16BB"/>
    <w:rsid w:val="005F181D"/>
    <w:rsid w:val="005F3F2F"/>
    <w:rsid w:val="005F401C"/>
    <w:rsid w:val="0060429C"/>
    <w:rsid w:val="00610A75"/>
    <w:rsid w:val="00610ED3"/>
    <w:rsid w:val="00615059"/>
    <w:rsid w:val="00623A5A"/>
    <w:rsid w:val="00623D91"/>
    <w:rsid w:val="00626D89"/>
    <w:rsid w:val="00627B4F"/>
    <w:rsid w:val="00634E79"/>
    <w:rsid w:val="006416EC"/>
    <w:rsid w:val="0064506B"/>
    <w:rsid w:val="00646D76"/>
    <w:rsid w:val="00650D4A"/>
    <w:rsid w:val="00651CAF"/>
    <w:rsid w:val="006551D0"/>
    <w:rsid w:val="00656238"/>
    <w:rsid w:val="00664CED"/>
    <w:rsid w:val="00670CEE"/>
    <w:rsid w:val="00672BEF"/>
    <w:rsid w:val="00672CDD"/>
    <w:rsid w:val="006731C5"/>
    <w:rsid w:val="006743C1"/>
    <w:rsid w:val="0067622D"/>
    <w:rsid w:val="006763DA"/>
    <w:rsid w:val="00681A8D"/>
    <w:rsid w:val="00683301"/>
    <w:rsid w:val="00685183"/>
    <w:rsid w:val="0068597F"/>
    <w:rsid w:val="00687A09"/>
    <w:rsid w:val="006902CD"/>
    <w:rsid w:val="00690444"/>
    <w:rsid w:val="00690968"/>
    <w:rsid w:val="006917CF"/>
    <w:rsid w:val="00691D3A"/>
    <w:rsid w:val="00691E43"/>
    <w:rsid w:val="00693C91"/>
    <w:rsid w:val="00694BA8"/>
    <w:rsid w:val="00696861"/>
    <w:rsid w:val="006A2FBB"/>
    <w:rsid w:val="006A5C0F"/>
    <w:rsid w:val="006A66C2"/>
    <w:rsid w:val="006B4E42"/>
    <w:rsid w:val="006B7A09"/>
    <w:rsid w:val="006C2D3F"/>
    <w:rsid w:val="006C755B"/>
    <w:rsid w:val="006D334B"/>
    <w:rsid w:val="006D3D5B"/>
    <w:rsid w:val="006D4957"/>
    <w:rsid w:val="006E02B4"/>
    <w:rsid w:val="006E0EAC"/>
    <w:rsid w:val="006E1F74"/>
    <w:rsid w:val="006E29E2"/>
    <w:rsid w:val="006E3E15"/>
    <w:rsid w:val="006E5664"/>
    <w:rsid w:val="006F0F20"/>
    <w:rsid w:val="006F287F"/>
    <w:rsid w:val="006F5DB1"/>
    <w:rsid w:val="006F76EC"/>
    <w:rsid w:val="00700131"/>
    <w:rsid w:val="00704F07"/>
    <w:rsid w:val="007066FE"/>
    <w:rsid w:val="00713673"/>
    <w:rsid w:val="00716057"/>
    <w:rsid w:val="0071645C"/>
    <w:rsid w:val="00717847"/>
    <w:rsid w:val="00725C6C"/>
    <w:rsid w:val="00731DC8"/>
    <w:rsid w:val="00735FCD"/>
    <w:rsid w:val="007370D7"/>
    <w:rsid w:val="0076293C"/>
    <w:rsid w:val="00766727"/>
    <w:rsid w:val="00771A54"/>
    <w:rsid w:val="00773B37"/>
    <w:rsid w:val="00784F9C"/>
    <w:rsid w:val="00786DCB"/>
    <w:rsid w:val="00791BC2"/>
    <w:rsid w:val="00791C7F"/>
    <w:rsid w:val="00792660"/>
    <w:rsid w:val="007932C6"/>
    <w:rsid w:val="00794107"/>
    <w:rsid w:val="007A0781"/>
    <w:rsid w:val="007A0C8D"/>
    <w:rsid w:val="007A4EDC"/>
    <w:rsid w:val="007A5A24"/>
    <w:rsid w:val="007B2524"/>
    <w:rsid w:val="007C195A"/>
    <w:rsid w:val="007C3D2B"/>
    <w:rsid w:val="007C5532"/>
    <w:rsid w:val="007C7284"/>
    <w:rsid w:val="007D1B1C"/>
    <w:rsid w:val="007D1CD4"/>
    <w:rsid w:val="007E03FF"/>
    <w:rsid w:val="007E3AE4"/>
    <w:rsid w:val="007E4666"/>
    <w:rsid w:val="007E65BD"/>
    <w:rsid w:val="007E6FFA"/>
    <w:rsid w:val="007F3F68"/>
    <w:rsid w:val="007F573E"/>
    <w:rsid w:val="0080012A"/>
    <w:rsid w:val="00800698"/>
    <w:rsid w:val="008012D6"/>
    <w:rsid w:val="00801470"/>
    <w:rsid w:val="00803CB0"/>
    <w:rsid w:val="00804359"/>
    <w:rsid w:val="00805094"/>
    <w:rsid w:val="00805161"/>
    <w:rsid w:val="008205EE"/>
    <w:rsid w:val="00821E92"/>
    <w:rsid w:val="00823F4B"/>
    <w:rsid w:val="0082592C"/>
    <w:rsid w:val="00831A7A"/>
    <w:rsid w:val="008335ED"/>
    <w:rsid w:val="00840060"/>
    <w:rsid w:val="008548AB"/>
    <w:rsid w:val="00854F95"/>
    <w:rsid w:val="008553B9"/>
    <w:rsid w:val="008620DA"/>
    <w:rsid w:val="00866DBF"/>
    <w:rsid w:val="00867718"/>
    <w:rsid w:val="008701CE"/>
    <w:rsid w:val="00871B8F"/>
    <w:rsid w:val="00876500"/>
    <w:rsid w:val="00877624"/>
    <w:rsid w:val="00882741"/>
    <w:rsid w:val="00885AC5"/>
    <w:rsid w:val="008873B9"/>
    <w:rsid w:val="00892497"/>
    <w:rsid w:val="00892BD0"/>
    <w:rsid w:val="00893585"/>
    <w:rsid w:val="00894302"/>
    <w:rsid w:val="008944FF"/>
    <w:rsid w:val="008A00F0"/>
    <w:rsid w:val="008A3818"/>
    <w:rsid w:val="008A3EDB"/>
    <w:rsid w:val="008A5D3D"/>
    <w:rsid w:val="008B14E3"/>
    <w:rsid w:val="008B398A"/>
    <w:rsid w:val="008C5253"/>
    <w:rsid w:val="008C76E7"/>
    <w:rsid w:val="008D284E"/>
    <w:rsid w:val="008D51DE"/>
    <w:rsid w:val="008D7110"/>
    <w:rsid w:val="008E4368"/>
    <w:rsid w:val="008E5AED"/>
    <w:rsid w:val="008E7127"/>
    <w:rsid w:val="008F3F78"/>
    <w:rsid w:val="00904004"/>
    <w:rsid w:val="00904998"/>
    <w:rsid w:val="00905D9C"/>
    <w:rsid w:val="00914B78"/>
    <w:rsid w:val="00915CFA"/>
    <w:rsid w:val="00916478"/>
    <w:rsid w:val="00916DD4"/>
    <w:rsid w:val="0092034E"/>
    <w:rsid w:val="0092250D"/>
    <w:rsid w:val="00930F01"/>
    <w:rsid w:val="00934C26"/>
    <w:rsid w:val="00941B7D"/>
    <w:rsid w:val="00945930"/>
    <w:rsid w:val="00945997"/>
    <w:rsid w:val="00945ED9"/>
    <w:rsid w:val="009462E2"/>
    <w:rsid w:val="009541C2"/>
    <w:rsid w:val="009544B5"/>
    <w:rsid w:val="009559DB"/>
    <w:rsid w:val="009629D1"/>
    <w:rsid w:val="00980E97"/>
    <w:rsid w:val="0098158F"/>
    <w:rsid w:val="009840AF"/>
    <w:rsid w:val="00990B04"/>
    <w:rsid w:val="00991C65"/>
    <w:rsid w:val="00993BD8"/>
    <w:rsid w:val="0099671C"/>
    <w:rsid w:val="00997144"/>
    <w:rsid w:val="009A3B49"/>
    <w:rsid w:val="009A4724"/>
    <w:rsid w:val="009A4AB5"/>
    <w:rsid w:val="009A6AFB"/>
    <w:rsid w:val="009B20E9"/>
    <w:rsid w:val="009C1793"/>
    <w:rsid w:val="009D18F2"/>
    <w:rsid w:val="009D2DB9"/>
    <w:rsid w:val="009D4D28"/>
    <w:rsid w:val="009E0D88"/>
    <w:rsid w:val="009E15EC"/>
    <w:rsid w:val="009E1C5C"/>
    <w:rsid w:val="009E2C0A"/>
    <w:rsid w:val="009E7996"/>
    <w:rsid w:val="009F5051"/>
    <w:rsid w:val="00A0064B"/>
    <w:rsid w:val="00A017D0"/>
    <w:rsid w:val="00A02E66"/>
    <w:rsid w:val="00A03A3E"/>
    <w:rsid w:val="00A04834"/>
    <w:rsid w:val="00A058BA"/>
    <w:rsid w:val="00A05D84"/>
    <w:rsid w:val="00A12815"/>
    <w:rsid w:val="00A14AFE"/>
    <w:rsid w:val="00A153D5"/>
    <w:rsid w:val="00A1623F"/>
    <w:rsid w:val="00A21612"/>
    <w:rsid w:val="00A2434F"/>
    <w:rsid w:val="00A24C83"/>
    <w:rsid w:val="00A25E51"/>
    <w:rsid w:val="00A37200"/>
    <w:rsid w:val="00A476FB"/>
    <w:rsid w:val="00A5394C"/>
    <w:rsid w:val="00A60415"/>
    <w:rsid w:val="00A618E5"/>
    <w:rsid w:val="00A61C29"/>
    <w:rsid w:val="00A62D55"/>
    <w:rsid w:val="00A62FF1"/>
    <w:rsid w:val="00A672B2"/>
    <w:rsid w:val="00A674D0"/>
    <w:rsid w:val="00A76341"/>
    <w:rsid w:val="00A81075"/>
    <w:rsid w:val="00A827C3"/>
    <w:rsid w:val="00A835A9"/>
    <w:rsid w:val="00A844EF"/>
    <w:rsid w:val="00A86912"/>
    <w:rsid w:val="00A93613"/>
    <w:rsid w:val="00A952B2"/>
    <w:rsid w:val="00AA03EF"/>
    <w:rsid w:val="00AA067D"/>
    <w:rsid w:val="00AA12B4"/>
    <w:rsid w:val="00AA6D18"/>
    <w:rsid w:val="00AB3E19"/>
    <w:rsid w:val="00AB447D"/>
    <w:rsid w:val="00AB574B"/>
    <w:rsid w:val="00AC1890"/>
    <w:rsid w:val="00AC41E0"/>
    <w:rsid w:val="00AC4762"/>
    <w:rsid w:val="00AC4AF9"/>
    <w:rsid w:val="00AC5332"/>
    <w:rsid w:val="00AC57D2"/>
    <w:rsid w:val="00AD112E"/>
    <w:rsid w:val="00AD22AE"/>
    <w:rsid w:val="00AD385E"/>
    <w:rsid w:val="00AE20D7"/>
    <w:rsid w:val="00AE4CCC"/>
    <w:rsid w:val="00AF17CA"/>
    <w:rsid w:val="00AF21F9"/>
    <w:rsid w:val="00AF3C35"/>
    <w:rsid w:val="00B06429"/>
    <w:rsid w:val="00B11046"/>
    <w:rsid w:val="00B128F0"/>
    <w:rsid w:val="00B14BEA"/>
    <w:rsid w:val="00B21CE7"/>
    <w:rsid w:val="00B24449"/>
    <w:rsid w:val="00B2482E"/>
    <w:rsid w:val="00B3104B"/>
    <w:rsid w:val="00B35B6B"/>
    <w:rsid w:val="00B4114C"/>
    <w:rsid w:val="00B41336"/>
    <w:rsid w:val="00B45D88"/>
    <w:rsid w:val="00B53E50"/>
    <w:rsid w:val="00B54A96"/>
    <w:rsid w:val="00B557EF"/>
    <w:rsid w:val="00B60377"/>
    <w:rsid w:val="00B617B1"/>
    <w:rsid w:val="00B6528A"/>
    <w:rsid w:val="00B65378"/>
    <w:rsid w:val="00B671B2"/>
    <w:rsid w:val="00B7057C"/>
    <w:rsid w:val="00B737AB"/>
    <w:rsid w:val="00B75274"/>
    <w:rsid w:val="00B77E15"/>
    <w:rsid w:val="00B812BB"/>
    <w:rsid w:val="00B82B13"/>
    <w:rsid w:val="00B8656D"/>
    <w:rsid w:val="00B94F10"/>
    <w:rsid w:val="00BA2F84"/>
    <w:rsid w:val="00BA6EA6"/>
    <w:rsid w:val="00BB05D1"/>
    <w:rsid w:val="00BB6DB7"/>
    <w:rsid w:val="00BC0E08"/>
    <w:rsid w:val="00BC11E0"/>
    <w:rsid w:val="00BC15FB"/>
    <w:rsid w:val="00BC1C53"/>
    <w:rsid w:val="00BC2035"/>
    <w:rsid w:val="00BC4B09"/>
    <w:rsid w:val="00BC5EDA"/>
    <w:rsid w:val="00BD6CAC"/>
    <w:rsid w:val="00BD789F"/>
    <w:rsid w:val="00BE441A"/>
    <w:rsid w:val="00BE67CE"/>
    <w:rsid w:val="00BF2071"/>
    <w:rsid w:val="00BF3DED"/>
    <w:rsid w:val="00C019B6"/>
    <w:rsid w:val="00C01BE9"/>
    <w:rsid w:val="00C06428"/>
    <w:rsid w:val="00C06B32"/>
    <w:rsid w:val="00C07688"/>
    <w:rsid w:val="00C126D3"/>
    <w:rsid w:val="00C1544E"/>
    <w:rsid w:val="00C15BE7"/>
    <w:rsid w:val="00C23120"/>
    <w:rsid w:val="00C30CFA"/>
    <w:rsid w:val="00C33C8F"/>
    <w:rsid w:val="00C40365"/>
    <w:rsid w:val="00C43514"/>
    <w:rsid w:val="00C43664"/>
    <w:rsid w:val="00C43C5F"/>
    <w:rsid w:val="00C44AAE"/>
    <w:rsid w:val="00C4585A"/>
    <w:rsid w:val="00C45D07"/>
    <w:rsid w:val="00C4674A"/>
    <w:rsid w:val="00C47E96"/>
    <w:rsid w:val="00C608F4"/>
    <w:rsid w:val="00C671A1"/>
    <w:rsid w:val="00C70EFA"/>
    <w:rsid w:val="00C745D6"/>
    <w:rsid w:val="00C77552"/>
    <w:rsid w:val="00C801B0"/>
    <w:rsid w:val="00C806DB"/>
    <w:rsid w:val="00C82C06"/>
    <w:rsid w:val="00C902EE"/>
    <w:rsid w:val="00CA2D79"/>
    <w:rsid w:val="00CA5953"/>
    <w:rsid w:val="00CB0FD9"/>
    <w:rsid w:val="00CB1922"/>
    <w:rsid w:val="00CB399D"/>
    <w:rsid w:val="00CB463F"/>
    <w:rsid w:val="00CB62B7"/>
    <w:rsid w:val="00CB7D68"/>
    <w:rsid w:val="00CC0C9B"/>
    <w:rsid w:val="00CC4519"/>
    <w:rsid w:val="00CC651F"/>
    <w:rsid w:val="00CC7F5E"/>
    <w:rsid w:val="00CE0A20"/>
    <w:rsid w:val="00CE0BB6"/>
    <w:rsid w:val="00CE1C48"/>
    <w:rsid w:val="00CF23FB"/>
    <w:rsid w:val="00D028C2"/>
    <w:rsid w:val="00D0292D"/>
    <w:rsid w:val="00D0351B"/>
    <w:rsid w:val="00D038ED"/>
    <w:rsid w:val="00D05EAF"/>
    <w:rsid w:val="00D06FC3"/>
    <w:rsid w:val="00D11D15"/>
    <w:rsid w:val="00D20822"/>
    <w:rsid w:val="00D2591C"/>
    <w:rsid w:val="00D31521"/>
    <w:rsid w:val="00D4093F"/>
    <w:rsid w:val="00D4185C"/>
    <w:rsid w:val="00D50946"/>
    <w:rsid w:val="00D53419"/>
    <w:rsid w:val="00D53E52"/>
    <w:rsid w:val="00D560FB"/>
    <w:rsid w:val="00D56CD0"/>
    <w:rsid w:val="00D56D63"/>
    <w:rsid w:val="00D61DF4"/>
    <w:rsid w:val="00D62F18"/>
    <w:rsid w:val="00D64B3E"/>
    <w:rsid w:val="00D64D63"/>
    <w:rsid w:val="00D652C0"/>
    <w:rsid w:val="00D67B72"/>
    <w:rsid w:val="00D7064D"/>
    <w:rsid w:val="00D71549"/>
    <w:rsid w:val="00D72C4B"/>
    <w:rsid w:val="00D73231"/>
    <w:rsid w:val="00D74327"/>
    <w:rsid w:val="00D80725"/>
    <w:rsid w:val="00D8471C"/>
    <w:rsid w:val="00D87A5E"/>
    <w:rsid w:val="00D90DCD"/>
    <w:rsid w:val="00D91F71"/>
    <w:rsid w:val="00DA01CD"/>
    <w:rsid w:val="00DA147E"/>
    <w:rsid w:val="00DA2285"/>
    <w:rsid w:val="00DA3E9B"/>
    <w:rsid w:val="00DA49CD"/>
    <w:rsid w:val="00DB405F"/>
    <w:rsid w:val="00DB5D30"/>
    <w:rsid w:val="00DB729B"/>
    <w:rsid w:val="00DC3DE3"/>
    <w:rsid w:val="00DC5614"/>
    <w:rsid w:val="00DC5E16"/>
    <w:rsid w:val="00DD0141"/>
    <w:rsid w:val="00DD409E"/>
    <w:rsid w:val="00DD5DAD"/>
    <w:rsid w:val="00DD6D16"/>
    <w:rsid w:val="00DE14A9"/>
    <w:rsid w:val="00DE5596"/>
    <w:rsid w:val="00DE7CB6"/>
    <w:rsid w:val="00E11CEF"/>
    <w:rsid w:val="00E1241A"/>
    <w:rsid w:val="00E14105"/>
    <w:rsid w:val="00E15510"/>
    <w:rsid w:val="00E1712D"/>
    <w:rsid w:val="00E23909"/>
    <w:rsid w:val="00E24C58"/>
    <w:rsid w:val="00E3307F"/>
    <w:rsid w:val="00E41495"/>
    <w:rsid w:val="00E60E15"/>
    <w:rsid w:val="00E61C4E"/>
    <w:rsid w:val="00E62F24"/>
    <w:rsid w:val="00E70E82"/>
    <w:rsid w:val="00E721E2"/>
    <w:rsid w:val="00E74C93"/>
    <w:rsid w:val="00E841A0"/>
    <w:rsid w:val="00E90DC6"/>
    <w:rsid w:val="00E94CBC"/>
    <w:rsid w:val="00EA25E7"/>
    <w:rsid w:val="00EA7689"/>
    <w:rsid w:val="00EA7D44"/>
    <w:rsid w:val="00EA7E6F"/>
    <w:rsid w:val="00EC7554"/>
    <w:rsid w:val="00EC7C93"/>
    <w:rsid w:val="00ED322D"/>
    <w:rsid w:val="00ED40BE"/>
    <w:rsid w:val="00ED787E"/>
    <w:rsid w:val="00EE46F5"/>
    <w:rsid w:val="00EF1123"/>
    <w:rsid w:val="00F00C5E"/>
    <w:rsid w:val="00F156CD"/>
    <w:rsid w:val="00F22072"/>
    <w:rsid w:val="00F220E1"/>
    <w:rsid w:val="00F271C9"/>
    <w:rsid w:val="00F3099D"/>
    <w:rsid w:val="00F356C7"/>
    <w:rsid w:val="00F415E0"/>
    <w:rsid w:val="00F41D23"/>
    <w:rsid w:val="00F432B7"/>
    <w:rsid w:val="00F43BAF"/>
    <w:rsid w:val="00F43E99"/>
    <w:rsid w:val="00F443A2"/>
    <w:rsid w:val="00F4685B"/>
    <w:rsid w:val="00F533B5"/>
    <w:rsid w:val="00F5436B"/>
    <w:rsid w:val="00F619F1"/>
    <w:rsid w:val="00F67DA6"/>
    <w:rsid w:val="00F70A88"/>
    <w:rsid w:val="00F716CF"/>
    <w:rsid w:val="00F76B90"/>
    <w:rsid w:val="00F84A14"/>
    <w:rsid w:val="00F91058"/>
    <w:rsid w:val="00F9183F"/>
    <w:rsid w:val="00FA27B7"/>
    <w:rsid w:val="00FA538F"/>
    <w:rsid w:val="00FA550A"/>
    <w:rsid w:val="00FA757B"/>
    <w:rsid w:val="00FB237C"/>
    <w:rsid w:val="00FB65E9"/>
    <w:rsid w:val="00FC0ADD"/>
    <w:rsid w:val="00FC0B70"/>
    <w:rsid w:val="00FC24D2"/>
    <w:rsid w:val="00FC3CAA"/>
    <w:rsid w:val="00FC58AE"/>
    <w:rsid w:val="00FC6612"/>
    <w:rsid w:val="00FD07E3"/>
    <w:rsid w:val="00FD414C"/>
    <w:rsid w:val="00FE59BA"/>
    <w:rsid w:val="00FF0454"/>
    <w:rsid w:val="00FF0D5B"/>
    <w:rsid w:val="00FF39A3"/>
    <w:rsid w:val="00FF593C"/>
    <w:rsid w:val="00FF7997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13456E"/>
  <w15:docId w15:val="{26825E1A-E606-4B8C-B88D-2A20D6B4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95A"/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link w:val="Nadpis1Char"/>
    <w:uiPriority w:val="9"/>
    <w:qFormat/>
    <w:locked/>
    <w:rsid w:val="00DA49C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AC1890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E29E2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A952B2"/>
    <w:rPr>
      <w:rFonts w:eastAsia="Times New Roman" w:cs="Times New Roman"/>
      <w:lang w:val="cs-CZ" w:eastAsia="cs-CZ" w:bidi="ar-SA"/>
    </w:rPr>
  </w:style>
  <w:style w:type="character" w:styleId="slostrnky">
    <w:name w:val="page number"/>
    <w:basedOn w:val="Standardnpsmoodstavce"/>
    <w:uiPriority w:val="99"/>
    <w:rsid w:val="00A952B2"/>
    <w:rPr>
      <w:rFonts w:cs="Times New Roman"/>
    </w:rPr>
  </w:style>
  <w:style w:type="paragraph" w:styleId="Zhlav">
    <w:name w:val="header"/>
    <w:basedOn w:val="Normln"/>
    <w:link w:val="ZhlavChar"/>
    <w:uiPriority w:val="99"/>
    <w:rsid w:val="00A952B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6E29E2"/>
    <w:rPr>
      <w:rFonts w:ascii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8348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56CD0"/>
    <w:rPr>
      <w:color w:val="0000FF" w:themeColor="hyperlink"/>
      <w:u w:val="single"/>
    </w:rPr>
  </w:style>
  <w:style w:type="paragraph" w:customStyle="1" w:styleId="Default">
    <w:name w:val="Default"/>
    <w:rsid w:val="00462611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Cislovani">
    <w:name w:val="Cislovani"/>
    <w:basedOn w:val="Normln"/>
    <w:link w:val="CislovaniChar"/>
    <w:uiPriority w:val="99"/>
    <w:qFormat/>
    <w:rsid w:val="003A7196"/>
    <w:pPr>
      <w:numPr>
        <w:numId w:val="1"/>
      </w:numPr>
    </w:pPr>
    <w:rPr>
      <w:rFonts w:ascii="Calibri" w:eastAsia="Calibri" w:hAnsi="Calibri"/>
    </w:rPr>
  </w:style>
  <w:style w:type="character" w:customStyle="1" w:styleId="CislovaniChar">
    <w:name w:val="Cislovani Char"/>
    <w:link w:val="Cislovani"/>
    <w:uiPriority w:val="99"/>
    <w:locked/>
    <w:rsid w:val="003A7196"/>
    <w:rPr>
      <w:rFonts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054F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54F16"/>
  </w:style>
  <w:style w:type="character" w:customStyle="1" w:styleId="TextkomenteChar">
    <w:name w:val="Text komentáře Char"/>
    <w:basedOn w:val="Standardnpsmoodstavce"/>
    <w:link w:val="Textkomente"/>
    <w:uiPriority w:val="99"/>
    <w:rsid w:val="00054F16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4F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4F1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kred-slovn0">
    <w:name w:val="Akred - číslování"/>
    <w:basedOn w:val="Odstavecseseznamem"/>
    <w:link w:val="Akred-slovnChar"/>
    <w:rsid w:val="006D3D5B"/>
    <w:pPr>
      <w:numPr>
        <w:numId w:val="13"/>
      </w:numPr>
    </w:pPr>
  </w:style>
  <w:style w:type="paragraph" w:customStyle="1" w:styleId="Akred-slovn">
    <w:name w:val="Akred - Číslování"/>
    <w:basedOn w:val="Odstavecseseznamem"/>
    <w:link w:val="Akred-slovnChar0"/>
    <w:qFormat/>
    <w:rsid w:val="00F43E99"/>
    <w:pPr>
      <w:numPr>
        <w:numId w:val="18"/>
      </w:numPr>
      <w:ind w:left="284" w:hanging="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6D3D5B"/>
    <w:rPr>
      <w:rFonts w:ascii="Times New Roman" w:eastAsia="Times New Roman" w:hAnsi="Times New Roman" w:cs="Times New Roman"/>
      <w:sz w:val="20"/>
      <w:szCs w:val="20"/>
    </w:rPr>
  </w:style>
  <w:style w:type="character" w:customStyle="1" w:styleId="Akred-slovnChar">
    <w:name w:val="Akred - číslování Char"/>
    <w:basedOn w:val="OdstavecseseznamemChar"/>
    <w:link w:val="Akred-slovn0"/>
    <w:rsid w:val="006D3D5B"/>
    <w:rPr>
      <w:rFonts w:ascii="Times New Roman" w:eastAsia="Times New Roman" w:hAnsi="Times New Roman" w:cs="Times New Roman"/>
      <w:sz w:val="20"/>
      <w:szCs w:val="20"/>
    </w:rPr>
  </w:style>
  <w:style w:type="character" w:styleId="Siln">
    <w:name w:val="Strong"/>
    <w:basedOn w:val="Standardnpsmoodstavce"/>
    <w:uiPriority w:val="22"/>
    <w:qFormat/>
    <w:locked/>
    <w:rsid w:val="00313BA1"/>
    <w:rPr>
      <w:b/>
      <w:bCs/>
    </w:rPr>
  </w:style>
  <w:style w:type="character" w:customStyle="1" w:styleId="Akred-slovnChar0">
    <w:name w:val="Akred - Číslování Char"/>
    <w:basedOn w:val="OdstavecseseznamemChar"/>
    <w:link w:val="Akred-slovn"/>
    <w:rsid w:val="00F43E99"/>
    <w:rPr>
      <w:rFonts w:ascii="Times New Roman" w:eastAsia="Times New Roman" w:hAnsi="Times New Roman" w:cs="Times New Roman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CB0FD9"/>
    <w:rPr>
      <w:color w:val="800080" w:themeColor="followedHyperlink"/>
      <w:u w:val="single"/>
    </w:rPr>
  </w:style>
  <w:style w:type="paragraph" w:customStyle="1" w:styleId="xmsonormal">
    <w:name w:val="x_msonormal"/>
    <w:basedOn w:val="Normln"/>
    <w:rsid w:val="0005050F"/>
    <w:pPr>
      <w:spacing w:before="100" w:beforeAutospacing="1" w:after="100" w:afterAutospacing="1"/>
    </w:pPr>
    <w:rPr>
      <w:sz w:val="24"/>
      <w:szCs w:val="24"/>
    </w:rPr>
  </w:style>
  <w:style w:type="paragraph" w:customStyle="1" w:styleId="Publikace">
    <w:name w:val="Publikace"/>
    <w:basedOn w:val="Normln"/>
    <w:rsid w:val="005E70C8"/>
    <w:pPr>
      <w:numPr>
        <w:numId w:val="36"/>
      </w:numPr>
      <w:suppressAutoHyphens/>
      <w:spacing w:before="120"/>
      <w:jc w:val="both"/>
    </w:pPr>
    <w:rPr>
      <w:rFonts w:ascii="Tahoma" w:hAnsi="Tahoma"/>
      <w:bCs/>
      <w:noProof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DA49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Zkladntext">
    <w:name w:val="Body Text"/>
    <w:basedOn w:val="Normln"/>
    <w:link w:val="ZkladntextChar"/>
    <w:uiPriority w:val="1"/>
    <w:unhideWhenUsed/>
    <w:qFormat/>
    <w:rsid w:val="00DA49CD"/>
    <w:pPr>
      <w:widowControl w:val="0"/>
      <w:ind w:left="118"/>
      <w:jc w:val="both"/>
    </w:pPr>
    <w:rPr>
      <w:sz w:val="24"/>
      <w:szCs w:val="24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A49CD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databold">
    <w:name w:val="data_bold"/>
    <w:rsid w:val="00DA49CD"/>
  </w:style>
  <w:style w:type="paragraph" w:customStyle="1" w:styleId="not4bbtext1">
    <w:name w:val="not4bbtext1"/>
    <w:basedOn w:val="Normln"/>
    <w:rsid w:val="00DA49CD"/>
    <w:pPr>
      <w:spacing w:before="335" w:after="335"/>
      <w:ind w:left="419" w:right="335"/>
      <w:jc w:val="both"/>
    </w:pPr>
    <w:rPr>
      <w:sz w:val="26"/>
      <w:szCs w:val="26"/>
    </w:rPr>
  </w:style>
  <w:style w:type="paragraph" w:customStyle="1" w:styleId="CVNormal">
    <w:name w:val="CV Normal"/>
    <w:basedOn w:val="Normln"/>
    <w:rsid w:val="00DA49CD"/>
    <w:pPr>
      <w:suppressAutoHyphens/>
      <w:ind w:left="113" w:right="113"/>
    </w:pPr>
    <w:rPr>
      <w:rFonts w:ascii="Arial Narrow" w:hAnsi="Arial Narrow"/>
      <w:lang w:eastAsia="ar-SA"/>
    </w:rPr>
  </w:style>
  <w:style w:type="character" w:customStyle="1" w:styleId="contact-street">
    <w:name w:val="contact-street"/>
    <w:rsid w:val="00DA49CD"/>
  </w:style>
  <w:style w:type="character" w:customStyle="1" w:styleId="hithilite">
    <w:name w:val="hithilite"/>
    <w:rsid w:val="00DA49CD"/>
  </w:style>
  <w:style w:type="character" w:customStyle="1" w:styleId="label">
    <w:name w:val="label"/>
    <w:rsid w:val="00DA49CD"/>
    <w:rPr>
      <w:rFonts w:cs="Times New Roman"/>
    </w:rPr>
  </w:style>
  <w:style w:type="paragraph" w:styleId="Nzev">
    <w:name w:val="Title"/>
    <w:aliases w:val="B-Autoři,Autori,B-Autors"/>
    <w:basedOn w:val="Normln"/>
    <w:link w:val="NzevChar"/>
    <w:qFormat/>
    <w:locked/>
    <w:rsid w:val="00DA49CD"/>
    <w:pPr>
      <w:jc w:val="center"/>
    </w:pPr>
    <w:rPr>
      <w:b/>
      <w:bCs/>
      <w:sz w:val="24"/>
      <w:szCs w:val="24"/>
    </w:rPr>
  </w:style>
  <w:style w:type="character" w:customStyle="1" w:styleId="NzevChar">
    <w:name w:val="Název Char"/>
    <w:aliases w:val="B-Autoři Char,Autori Char,B-Autors Char"/>
    <w:basedOn w:val="Standardnpsmoodstavce"/>
    <w:link w:val="Nzev"/>
    <w:rsid w:val="00DA49C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xhithilite">
    <w:name w:val="x_hithilite"/>
    <w:basedOn w:val="Standardnpsmoodstavce"/>
    <w:rsid w:val="00DA49CD"/>
  </w:style>
  <w:style w:type="paragraph" w:styleId="Normlnweb">
    <w:name w:val="Normal (Web)"/>
    <w:basedOn w:val="Normln"/>
    <w:uiPriority w:val="99"/>
    <w:unhideWhenUsed/>
    <w:rsid w:val="00DA49CD"/>
    <w:pPr>
      <w:spacing w:before="100" w:beforeAutospacing="1" w:after="100" w:afterAutospacing="1"/>
    </w:pPr>
    <w:rPr>
      <w:sz w:val="24"/>
      <w:szCs w:val="24"/>
    </w:rPr>
  </w:style>
  <w:style w:type="character" w:customStyle="1" w:styleId="xcontact-street">
    <w:name w:val="x_contact-street"/>
    <w:basedOn w:val="Standardnpsmoodstavce"/>
    <w:rsid w:val="00DA49CD"/>
  </w:style>
  <w:style w:type="paragraph" w:customStyle="1" w:styleId="frfield">
    <w:name w:val="fr_field"/>
    <w:basedOn w:val="Normln"/>
    <w:rsid w:val="00DA49CD"/>
    <w:pPr>
      <w:spacing w:before="100" w:beforeAutospacing="1" w:after="100" w:afterAutospacing="1"/>
    </w:pPr>
    <w:rPr>
      <w:sz w:val="24"/>
      <w:szCs w:val="24"/>
    </w:rPr>
  </w:style>
  <w:style w:type="character" w:styleId="Zdraznn">
    <w:name w:val="Emphasis"/>
    <w:basedOn w:val="Standardnpsmoodstavce"/>
    <w:uiPriority w:val="20"/>
    <w:qFormat/>
    <w:locked/>
    <w:rsid w:val="00DA49CD"/>
    <w:rPr>
      <w:i/>
      <w:iCs/>
    </w:rPr>
  </w:style>
  <w:style w:type="table" w:customStyle="1" w:styleId="TableNormal">
    <w:name w:val="Table Normal"/>
    <w:uiPriority w:val="2"/>
    <w:semiHidden/>
    <w:unhideWhenUsed/>
    <w:qFormat/>
    <w:rsid w:val="00DA49C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A49CD"/>
    <w:pPr>
      <w:widowControl w:val="0"/>
      <w:autoSpaceDE w:val="0"/>
      <w:autoSpaceDN w:val="0"/>
      <w:spacing w:line="210" w:lineRule="exact"/>
      <w:ind w:left="71"/>
    </w:pPr>
    <w:rPr>
      <w:sz w:val="22"/>
      <w:szCs w:val="22"/>
      <w:lang w:bidi="cs-CZ"/>
    </w:rPr>
  </w:style>
  <w:style w:type="paragraph" w:styleId="Revize">
    <w:name w:val="Revision"/>
    <w:hidden/>
    <w:uiPriority w:val="99"/>
    <w:semiHidden/>
    <w:rsid w:val="00DA49CD"/>
    <w:rPr>
      <w:rFonts w:ascii="Times New Roman" w:eastAsia="Times New Roman" w:hAnsi="Times New Roman" w:cs="Times New Roman"/>
      <w:sz w:val="20"/>
      <w:szCs w:val="20"/>
    </w:rPr>
  </w:style>
  <w:style w:type="paragraph" w:customStyle="1" w:styleId="western">
    <w:name w:val="western"/>
    <w:basedOn w:val="Normln"/>
    <w:rsid w:val="00C1544E"/>
    <w:pPr>
      <w:spacing w:before="100" w:beforeAutospacing="1" w:after="144" w:line="288" w:lineRule="auto"/>
    </w:pPr>
  </w:style>
  <w:style w:type="table" w:styleId="Mkatabulky">
    <w:name w:val="Table Grid"/>
    <w:basedOn w:val="Normlntabulka"/>
    <w:uiPriority w:val="59"/>
    <w:locked/>
    <w:rsid w:val="004E76F9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FormtovanvHTML"/>
    <w:uiPriority w:val="1"/>
    <w:qFormat/>
    <w:rsid w:val="00B3104B"/>
    <w:pPr>
      <w:numPr>
        <w:numId w:val="47"/>
      </w:numPr>
      <w:shd w:val="clear" w:color="auto" w:fill="FFFFFF"/>
      <w:tabs>
        <w:tab w:val="num" w:pos="360"/>
        <w:tab w:val="left" w:pos="709"/>
        <w:tab w:val="left" w:pos="1832"/>
        <w:tab w:val="left" w:pos="2748"/>
        <w:tab w:val="left" w:pos="3664"/>
        <w:tab w:val="left" w:pos="4253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76" w:lineRule="auto"/>
      <w:ind w:left="0" w:hanging="654"/>
    </w:pPr>
    <w:rPr>
      <w:rFonts w:ascii="Times New Roman" w:hAnsi="Times New Roman"/>
      <w:sz w:val="24"/>
      <w:szCs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3104B"/>
    <w:rPr>
      <w:rFonts w:ascii="Consolas" w:hAnsi="Consola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3104B"/>
    <w:rPr>
      <w:rFonts w:ascii="Consolas" w:eastAsia="Times New Roman" w:hAnsi="Consola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5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5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bilek@utb.cz" TargetMode="External"/><Relationship Id="rId21" Type="http://schemas.openxmlformats.org/officeDocument/2006/relationships/hyperlink" Target="mailto:bilek@utb.cz" TargetMode="External"/><Relationship Id="rId34" Type="http://schemas.openxmlformats.org/officeDocument/2006/relationships/hyperlink" Target="mailto:suba@utb.cz" TargetMode="External"/><Relationship Id="rId42" Type="http://schemas.openxmlformats.org/officeDocument/2006/relationships/hyperlink" Target="mailto:javorik@utb.cz" TargetMode="External"/><Relationship Id="rId47" Type="http://schemas.openxmlformats.org/officeDocument/2006/relationships/hyperlink" Target="http://www.utb.cz/ft/intranet-ft/studijni-podpora" TargetMode="External"/><Relationship Id="rId50" Type="http://schemas.openxmlformats.org/officeDocument/2006/relationships/hyperlink" Target="http://katalog.k.utb.cz/F/?func=find-b&amp;find_code=SYS&amp;request=24026" TargetMode="External"/><Relationship Id="rId55" Type="http://schemas.openxmlformats.org/officeDocument/2006/relationships/hyperlink" Target="mailto:badurova@utb.cz" TargetMode="External"/><Relationship Id="rId63" Type="http://schemas.openxmlformats.org/officeDocument/2006/relationships/hyperlink" Target="mailto:zdvorak@utb.cz" TargetMode="External"/><Relationship Id="rId68" Type="http://schemas.openxmlformats.org/officeDocument/2006/relationships/hyperlink" Target="mailto:gazdos@utb.cz" TargetMode="External"/><Relationship Id="rId76" Type="http://schemas.openxmlformats.org/officeDocument/2006/relationships/hyperlink" Target="mailto:mreznicek@utb.cz" TargetMode="External"/><Relationship Id="rId84" Type="http://schemas.openxmlformats.org/officeDocument/2006/relationships/hyperlink" Target="mailto:zdvorak@utb.cz" TargetMode="External"/><Relationship Id="rId89" Type="http://schemas.openxmlformats.org/officeDocument/2006/relationships/hyperlink" Target="mailto:mbednarik@utb.cz" TargetMode="External"/><Relationship Id="rId97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hyperlink" Target="mailto:pata@utb.cz" TargetMode="External"/><Relationship Id="rId92" Type="http://schemas.openxmlformats.org/officeDocument/2006/relationships/hyperlink" Target="mailto:stanek@utb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erinska@utb.cz" TargetMode="External"/><Relationship Id="rId29" Type="http://schemas.openxmlformats.org/officeDocument/2006/relationships/hyperlink" Target="mailto:bilek@utb.cz" TargetMode="External"/><Relationship Id="rId11" Type="http://schemas.openxmlformats.org/officeDocument/2006/relationships/hyperlink" Target="http://dspace.k.utb.cz/" TargetMode="External"/><Relationship Id="rId24" Type="http://schemas.openxmlformats.org/officeDocument/2006/relationships/hyperlink" Target="https://docs.plm.automation.siemens.com/tdoc/nx/11/nx_help/" TargetMode="External"/><Relationship Id="rId32" Type="http://schemas.openxmlformats.org/officeDocument/2006/relationships/hyperlink" Target="mailto:fojtl@utb.cz" TargetMode="External"/><Relationship Id="rId37" Type="http://schemas.openxmlformats.org/officeDocument/2006/relationships/hyperlink" Target="http://iva.k.utb.cz/" TargetMode="External"/><Relationship Id="rId40" Type="http://schemas.openxmlformats.org/officeDocument/2006/relationships/hyperlink" Target="mailto:stanek@utb.cz" TargetMode="External"/><Relationship Id="rId45" Type="http://schemas.openxmlformats.org/officeDocument/2006/relationships/hyperlink" Target="mailto:stanek@utb.cz" TargetMode="External"/><Relationship Id="rId53" Type="http://schemas.openxmlformats.org/officeDocument/2006/relationships/hyperlink" Target="http://katalog.k.utb.cz/F/?func=find-b&amp;find_code=SYS&amp;request=26067" TargetMode="External"/><Relationship Id="rId58" Type="http://schemas.openxmlformats.org/officeDocument/2006/relationships/hyperlink" Target="mailto:mracek@utb.cz" TargetMode="External"/><Relationship Id="rId66" Type="http://schemas.openxmlformats.org/officeDocument/2006/relationships/hyperlink" Target="http://www.iopscience.iop.org" TargetMode="External"/><Relationship Id="rId74" Type="http://schemas.openxmlformats.org/officeDocument/2006/relationships/hyperlink" Target="http://app.knovel.com/hotlink/toc/id:kpSMFPDD0A/sheet_metal_forming_processes_and_die_design" TargetMode="External"/><Relationship Id="rId79" Type="http://schemas.openxmlformats.org/officeDocument/2006/relationships/hyperlink" Target="https://www.plm.automation.siemens.com/en/docs/nx/index.shtml" TargetMode="External"/><Relationship Id="rId87" Type="http://schemas.openxmlformats.org/officeDocument/2006/relationships/hyperlink" Target="mailto:ovsik@utb.cz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katalog.k.utb.cz/F/?func=find-b&amp;find_code=SYS&amp;request=2344" TargetMode="External"/><Relationship Id="rId82" Type="http://schemas.openxmlformats.org/officeDocument/2006/relationships/hyperlink" Target="mailto:stanek@utb.cz" TargetMode="External"/><Relationship Id="rId90" Type="http://schemas.openxmlformats.org/officeDocument/2006/relationships/hyperlink" Target="mailto:stanek@utb.cz" TargetMode="External"/><Relationship Id="rId95" Type="http://schemas.openxmlformats.org/officeDocument/2006/relationships/hyperlink" Target="https://stag.utb.cz/portal/studium/moje-vyuka/program-predmetu.html" TargetMode="External"/><Relationship Id="rId19" Type="http://schemas.openxmlformats.org/officeDocument/2006/relationships/hyperlink" Target="https://docs.plm.automation.siemens.com/tdoc/nx/11/nx_help/" TargetMode="External"/><Relationship Id="rId14" Type="http://schemas.openxmlformats.org/officeDocument/2006/relationships/hyperlink" Target="http://phonebook.utb.cz/" TargetMode="External"/><Relationship Id="rId22" Type="http://schemas.openxmlformats.org/officeDocument/2006/relationships/hyperlink" Target="https://www.plm.automation.siemens.com/en/docs/nx/index.shtml" TargetMode="External"/><Relationship Id="rId27" Type="http://schemas.openxmlformats.org/officeDocument/2006/relationships/hyperlink" Target="https://docs.plm.automation.siemens.com/tdoc/nx/11/nx_help/" TargetMode="External"/><Relationship Id="rId30" Type="http://schemas.openxmlformats.org/officeDocument/2006/relationships/hyperlink" Target="http://www.cnccookbook.com/CCCNCGCodeList.html" TargetMode="External"/><Relationship Id="rId35" Type="http://schemas.openxmlformats.org/officeDocument/2006/relationships/hyperlink" Target="http://www.citace.com" TargetMode="External"/><Relationship Id="rId43" Type="http://schemas.openxmlformats.org/officeDocument/2006/relationships/hyperlink" Target="http://phonebook.utb.cz/" TargetMode="External"/><Relationship Id="rId48" Type="http://schemas.openxmlformats.org/officeDocument/2006/relationships/hyperlink" Target="mailto:sykorova@utb.cz" TargetMode="External"/><Relationship Id="rId56" Type="http://schemas.openxmlformats.org/officeDocument/2006/relationships/hyperlink" Target="http://phonebook.utb.cz/" TargetMode="External"/><Relationship Id="rId64" Type="http://schemas.openxmlformats.org/officeDocument/2006/relationships/hyperlink" Target="http://www.citace.com" TargetMode="External"/><Relationship Id="rId69" Type="http://schemas.openxmlformats.org/officeDocument/2006/relationships/hyperlink" Target="http://app.knovel.com/hotlink/toc/id:kpSMFPA001/sheet_metal_forming__processes_and_applications" TargetMode="External"/><Relationship Id="rId77" Type="http://schemas.openxmlformats.org/officeDocument/2006/relationships/hyperlink" Target="mailto:kocman@utb.cz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://www.utb.cz/o-univerzite/vnitrni-predpisy" TargetMode="External"/><Relationship Id="rId51" Type="http://schemas.openxmlformats.org/officeDocument/2006/relationships/hyperlink" Target="http://katalog.k.utb.cz/F/?func=find-b&amp;find_code=SYS&amp;request=55579" TargetMode="External"/><Relationship Id="rId72" Type="http://schemas.openxmlformats.org/officeDocument/2006/relationships/hyperlink" Target="mailto:msedlacik@utb.cz" TargetMode="External"/><Relationship Id="rId80" Type="http://schemas.openxmlformats.org/officeDocument/2006/relationships/hyperlink" Target="http://www.loc.gov/catdir/toc/ecip084/2007045901.html" TargetMode="External"/><Relationship Id="rId85" Type="http://schemas.openxmlformats.org/officeDocument/2006/relationships/hyperlink" Target="mailto:shejbalova@utb.cz" TargetMode="External"/><Relationship Id="rId93" Type="http://schemas.openxmlformats.org/officeDocument/2006/relationships/hyperlink" Target="http://app.knovel.com/hotlink/toc/id:kpPSTES001/polymer_science_and_technology_for_scientists_and_engineers" TargetMode="External"/><Relationship Id="rId98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://dspace.k.utb.cz/" TargetMode="External"/><Relationship Id="rId17" Type="http://schemas.openxmlformats.org/officeDocument/2006/relationships/hyperlink" Target="https://docs.plm.automation.siemens.com/tdoc/nx/11/nx_help/" TargetMode="External"/><Relationship Id="rId25" Type="http://schemas.openxmlformats.org/officeDocument/2006/relationships/hyperlink" Target="http://www.loc.gov/catdir/toc/ecip084/2007045901.html" TargetMode="External"/><Relationship Id="rId33" Type="http://schemas.openxmlformats.org/officeDocument/2006/relationships/hyperlink" Target="mailto:rusnakova@utb.cz" TargetMode="External"/><Relationship Id="rId38" Type="http://schemas.openxmlformats.org/officeDocument/2006/relationships/hyperlink" Target="http://hdl.handle.net/10563/26214" TargetMode="External"/><Relationship Id="rId46" Type="http://schemas.openxmlformats.org/officeDocument/2006/relationships/hyperlink" Target="mailto:stanek@utb.cz" TargetMode="External"/><Relationship Id="rId59" Type="http://schemas.openxmlformats.org/officeDocument/2006/relationships/hyperlink" Target="https://stag.utb.cz/portal/studium/moje-vyuka/index.html?pc_windowid=4379&amp;pc_phase=action&amp;pc_pagenavigationalstate=H4sIAAAAAAAAAGNgYGBkYDExNrcQZgABAGP-lmYQAAAA&amp;pc_type=portlet&amp;pc_interactionstate=JBPNS_rO0ABXePAA51Y2l0ZWxVY2l0aWRubwAAAAEABDQ5MDEAEHByb2hsaXplbmlBY3Rpb24AAAABADxjei56Y3Uuc3RhZy5wb3J0bGV0czE2OC5wcm9obGl6ZW5pLnVjaXRlbC5VY2l0ZWxEZXRhaWxBY3Rpb24ABmRldGFpbAAAAAEACnVjaXRlbEluZm8AB19fRU9GX18*" TargetMode="External"/><Relationship Id="rId67" Type="http://schemas.openxmlformats.org/officeDocument/2006/relationships/hyperlink" Target="mailto:stanek@utb.cz" TargetMode="External"/><Relationship Id="rId20" Type="http://schemas.openxmlformats.org/officeDocument/2006/relationships/hyperlink" Target="https://community.plm.automation.siemens.com/t5/NX-Design-Knowledge-Base/tkb-/NXDesignKnowledgeBase" TargetMode="External"/><Relationship Id="rId41" Type="http://schemas.openxmlformats.org/officeDocument/2006/relationships/hyperlink" Target="http://phonebook.utb.cz/" TargetMode="External"/><Relationship Id="rId54" Type="http://schemas.openxmlformats.org/officeDocument/2006/relationships/hyperlink" Target="https://www.bux.cz/autor/363049-pilbeam-adrian" TargetMode="External"/><Relationship Id="rId62" Type="http://schemas.openxmlformats.org/officeDocument/2006/relationships/hyperlink" Target="mailto:janacova@utb.cz" TargetMode="External"/><Relationship Id="rId70" Type="http://schemas.openxmlformats.org/officeDocument/2006/relationships/hyperlink" Target="mailto:ovsik@utb.cz" TargetMode="External"/><Relationship Id="rId75" Type="http://schemas.openxmlformats.org/officeDocument/2006/relationships/hyperlink" Target="http://app.knovel.com/hotlink/toc/id:kpHMF00004/handbook_of_metal_forming" TargetMode="External"/><Relationship Id="rId83" Type="http://schemas.openxmlformats.org/officeDocument/2006/relationships/hyperlink" Target="http://phonebook.utb.cz/" TargetMode="External"/><Relationship Id="rId88" Type="http://schemas.openxmlformats.org/officeDocument/2006/relationships/hyperlink" Target="mailto:rusnakova@utb.cz" TargetMode="External"/><Relationship Id="rId91" Type="http://schemas.openxmlformats.org/officeDocument/2006/relationships/hyperlink" Target="mailto:vsenkerik@utb.cz" TargetMode="External"/><Relationship Id="rId96" Type="http://schemas.openxmlformats.org/officeDocument/2006/relationships/hyperlink" Target="mailto:zdvorak@utb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mzatloukal@utb.cz" TargetMode="External"/><Relationship Id="rId23" Type="http://schemas.openxmlformats.org/officeDocument/2006/relationships/hyperlink" Target="mailto:bilek@utb.cz" TargetMode="External"/><Relationship Id="rId28" Type="http://schemas.openxmlformats.org/officeDocument/2006/relationships/hyperlink" Target="http://www.loc.gov/catdir/toc/ecip084/2007045901.html" TargetMode="External"/><Relationship Id="rId36" Type="http://schemas.openxmlformats.org/officeDocument/2006/relationships/hyperlink" Target="http://www.knihovna.utb.cz" TargetMode="External"/><Relationship Id="rId49" Type="http://schemas.openxmlformats.org/officeDocument/2006/relationships/hyperlink" Target="mailto:hausnerova@utb.cz" TargetMode="External"/><Relationship Id="rId57" Type="http://schemas.openxmlformats.org/officeDocument/2006/relationships/hyperlink" Target="mailto:pata@utb.cz" TargetMode="External"/><Relationship Id="rId10" Type="http://schemas.openxmlformats.org/officeDocument/2006/relationships/hyperlink" Target="http://dspace.k.utb.cz/" TargetMode="External"/><Relationship Id="rId31" Type="http://schemas.openxmlformats.org/officeDocument/2006/relationships/hyperlink" Target="http://www.sjf.tuke.sk/vitralab/upload/CNC%20prirucka_CZ.pdf" TargetMode="External"/><Relationship Id="rId44" Type="http://schemas.openxmlformats.org/officeDocument/2006/relationships/hyperlink" Target="mailto:javorik@utb.cz" TargetMode="External"/><Relationship Id="rId52" Type="http://schemas.openxmlformats.org/officeDocument/2006/relationships/hyperlink" Target="https://stag.utb.cz/portal/studium/prohlizeni.html?pc_pagenavigationalstate=H4sIAAAAAAAAAGNgYGBkYDE2NzASZmQAsTmKSxJLUr1TK8E8EV1LIyNjY3MjA2MzC1MTc3MTM2MLoAwDAKmdKrk4AAAA" TargetMode="External"/><Relationship Id="rId60" Type="http://schemas.openxmlformats.org/officeDocument/2006/relationships/hyperlink" Target="https://stag.utb.cz/portal/studium/moje-vyuka/index.html?pc_windowid=4379&amp;pc_phase=action&amp;pc_pagenavigationalstate=H4sIAAAAAAAAAGNgYGBkYDExNrcQZgABAGP-lmYQAAAA&amp;pc_type=portlet&amp;pc_interactionstate=JBPNS_rO0ABXePAA51Y2l0ZWxVY2l0aWRubwAAAAEABDQ5MDEAEHByb2hsaXplbmlBY3Rpb24AAAABADxjei56Y3Uuc3RhZy5wb3J0bGV0czE2OC5wcm9obGl6ZW5pLnVjaXRlbC5VY2l0ZWxEZXRhaWxBY3Rpb24ABmRldGFpbAAAAAEACnVjaXRlbEluZm8AB19fRU9GX18*" TargetMode="External"/><Relationship Id="rId65" Type="http://schemas.openxmlformats.org/officeDocument/2006/relationships/hyperlink" Target="http://www.knihovna.utb.cz" TargetMode="External"/><Relationship Id="rId73" Type="http://schemas.openxmlformats.org/officeDocument/2006/relationships/hyperlink" Target="mailto:mreznicek@utb.cz" TargetMode="External"/><Relationship Id="rId78" Type="http://schemas.openxmlformats.org/officeDocument/2006/relationships/hyperlink" Target="mailto:sykorova@utb.cz" TargetMode="External"/><Relationship Id="rId81" Type="http://schemas.openxmlformats.org/officeDocument/2006/relationships/hyperlink" Target="mailto:bilek@utb.cz" TargetMode="External"/><Relationship Id="rId86" Type="http://schemas.openxmlformats.org/officeDocument/2006/relationships/hyperlink" Target="http://toc.nkp.cz/NKC/200704/contents/nkc20071704703_1.pdf" TargetMode="External"/><Relationship Id="rId94" Type="http://schemas.openxmlformats.org/officeDocument/2006/relationships/hyperlink" Target="mailto:sedlacek@utb.cz" TargetMode="External"/><Relationship Id="rId99" Type="http://schemas.openxmlformats.org/officeDocument/2006/relationships/header" Target="header2.xml"/><Relationship Id="rId10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://www.utb.cz/ft/o-fakulte/prijimaci-rizeni" TargetMode="External"/><Relationship Id="rId13" Type="http://schemas.openxmlformats.org/officeDocument/2006/relationships/hyperlink" Target="http://dspace.k.utb.cz/" TargetMode="External"/><Relationship Id="rId18" Type="http://schemas.openxmlformats.org/officeDocument/2006/relationships/hyperlink" Target="https://community.plm.automation.siemens.com/t5/NX-Design-Knowledge-Base/tkb-/NXDesignKnowledgeBase" TargetMode="External"/><Relationship Id="rId39" Type="http://schemas.openxmlformats.org/officeDocument/2006/relationships/hyperlink" Target="http://www.iopscience.io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08FD4-8B71-484B-B06E-61450D9E2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87</Pages>
  <Words>39757</Words>
  <Characters>234572</Characters>
  <Application>Microsoft Office Word</Application>
  <DocSecurity>0</DocSecurity>
  <Lines>1954</Lines>
  <Paragraphs>547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273782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Natálie Honková</dc:creator>
  <cp:lastModifiedBy>Simona Mrkvičková</cp:lastModifiedBy>
  <cp:revision>9</cp:revision>
  <cp:lastPrinted>2017-12-13T22:12:00Z</cp:lastPrinted>
  <dcterms:created xsi:type="dcterms:W3CDTF">2018-04-13T09:32:00Z</dcterms:created>
  <dcterms:modified xsi:type="dcterms:W3CDTF">2018-04-13T12:30:00Z</dcterms:modified>
</cp:coreProperties>
</file>